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A902" w14:textId="29B54A56" w:rsidR="00100688" w:rsidRPr="00911CFE" w:rsidRDefault="00100688" w:rsidP="00D40AC0">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D40AC0">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4E37DE70" w14:textId="7B8FB144" w:rsidR="00096865" w:rsidRPr="009E1915" w:rsidRDefault="00100688" w:rsidP="009E1924">
      <w:pPr>
        <w:pStyle w:val="aa"/>
        <w:spacing w:after="0"/>
        <w:ind w:firstLine="567"/>
        <w:jc w:val="right"/>
        <w:rPr>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r w:rsidR="007B188A"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D40AC0">
      <w:pPr>
        <w:pStyle w:val="aa"/>
        <w:spacing w:after="0"/>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D40AC0">
      <w:pPr>
        <w:pStyle w:val="aa"/>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D40AC0">
      <w:pPr>
        <w:pStyle w:val="aa"/>
        <w:spacing w:after="0"/>
        <w:ind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D40AC0">
      <w:pPr>
        <w:pStyle w:val="aa"/>
        <w:spacing w:after="0"/>
        <w:ind w:firstLine="567"/>
        <w:jc w:val="right"/>
        <w:rPr>
          <w:rFonts w:ascii="GHEA Grapalat" w:hAnsi="GHEA Grapalat" w:cs="Sylfaen"/>
          <w:i/>
          <w:sz w:val="16"/>
          <w:lang w:val="af-ZA"/>
        </w:rPr>
      </w:pPr>
    </w:p>
    <w:p w14:paraId="50807DA9" w14:textId="77777777" w:rsidR="00096865" w:rsidRPr="00E6597C" w:rsidRDefault="00096865" w:rsidP="00D40AC0">
      <w:pPr>
        <w:pStyle w:val="a3"/>
        <w:spacing w:line="240" w:lineRule="auto"/>
        <w:jc w:val="center"/>
        <w:rPr>
          <w:rFonts w:ascii="GHEA Grapalat" w:hAnsi="GHEA Grapalat"/>
          <w:i w:val="0"/>
          <w:lang w:val="af-ZA"/>
        </w:rPr>
      </w:pPr>
    </w:p>
    <w:p w14:paraId="7BB7A18C" w14:textId="77777777" w:rsidR="009E1924" w:rsidRPr="00101CA7" w:rsidRDefault="009E1924" w:rsidP="009E1924">
      <w:pPr>
        <w:pStyle w:val="a3"/>
        <w:spacing w:line="276" w:lineRule="auto"/>
        <w:jc w:val="center"/>
        <w:rPr>
          <w:rFonts w:ascii="GHEA Grapalat" w:hAnsi="GHEA Grapalat"/>
          <w:b/>
          <w:bCs/>
          <w:i w:val="0"/>
          <w:sz w:val="22"/>
          <w:szCs w:val="22"/>
          <w:lang w:val="af-ZA"/>
        </w:rPr>
      </w:pPr>
      <w:r w:rsidRPr="00101CA7">
        <w:rPr>
          <w:rFonts w:ascii="GHEA Grapalat" w:hAnsi="GHEA Grapalat"/>
          <w:b/>
          <w:bCs/>
          <w:i w:val="0"/>
          <w:sz w:val="22"/>
          <w:szCs w:val="22"/>
          <w:lang w:val="af-ZA"/>
        </w:rPr>
        <w:t>ՀԱՅՏԱՐԱՐՈՒԹՅՈՒՆ</w:t>
      </w:r>
    </w:p>
    <w:p w14:paraId="4EBD6A59" w14:textId="074C4A4D" w:rsidR="009E1924" w:rsidRPr="00101CA7" w:rsidRDefault="00C3215D" w:rsidP="009E1924">
      <w:pPr>
        <w:pStyle w:val="a3"/>
        <w:spacing w:line="276" w:lineRule="auto"/>
        <w:jc w:val="center"/>
        <w:rPr>
          <w:rFonts w:ascii="GHEA Grapalat" w:hAnsi="GHEA Grapalat"/>
          <w:b/>
          <w:bCs/>
          <w:i w:val="0"/>
          <w:sz w:val="22"/>
          <w:szCs w:val="22"/>
          <w:lang w:val="af-ZA"/>
        </w:rPr>
      </w:pPr>
      <w:r>
        <w:rPr>
          <w:rFonts w:ascii="GHEA Grapalat" w:hAnsi="GHEA Grapalat"/>
          <w:b/>
          <w:bCs/>
          <w:i w:val="0"/>
          <w:sz w:val="22"/>
          <w:szCs w:val="22"/>
          <w:lang w:val="hy-AM"/>
        </w:rPr>
        <w:t xml:space="preserve">ՀՐԱՏԱՊ </w:t>
      </w:r>
      <w:r w:rsidR="009E1924" w:rsidRPr="00101CA7">
        <w:rPr>
          <w:rFonts w:ascii="GHEA Grapalat" w:hAnsi="GHEA Grapalat"/>
          <w:b/>
          <w:bCs/>
          <w:i w:val="0"/>
          <w:sz w:val="22"/>
          <w:szCs w:val="22"/>
          <w:lang w:val="af-ZA"/>
        </w:rPr>
        <w:t>ԲԱՑ ՄՐՑՈՒՅԹԻ ՄԱՍԻՆ</w:t>
      </w:r>
    </w:p>
    <w:p w14:paraId="53A5C726" w14:textId="77777777" w:rsidR="009E1924" w:rsidRPr="00101CA7" w:rsidRDefault="009E1924" w:rsidP="009E1924">
      <w:pPr>
        <w:pStyle w:val="a3"/>
        <w:jc w:val="center"/>
        <w:rPr>
          <w:rFonts w:ascii="GHEA Grapalat" w:hAnsi="GHEA Grapalat"/>
          <w:i w:val="0"/>
          <w:sz w:val="24"/>
          <w:szCs w:val="24"/>
          <w:lang w:val="af-ZA"/>
        </w:rPr>
      </w:pPr>
    </w:p>
    <w:p w14:paraId="19D5EF73" w14:textId="77777777" w:rsidR="009E1924" w:rsidRPr="00101CA7" w:rsidRDefault="009E1924" w:rsidP="009E1924">
      <w:pPr>
        <w:pStyle w:val="a3"/>
        <w:spacing w:line="276" w:lineRule="auto"/>
        <w:jc w:val="center"/>
        <w:rPr>
          <w:rFonts w:ascii="GHEA Grapalat" w:hAnsi="GHEA Grapalat"/>
          <w:i w:val="0"/>
          <w:sz w:val="22"/>
          <w:szCs w:val="22"/>
          <w:lang w:val="af-ZA"/>
        </w:rPr>
      </w:pPr>
      <w:r w:rsidRPr="00101CA7">
        <w:rPr>
          <w:rFonts w:ascii="GHEA Grapalat" w:hAnsi="GHEA Grapalat"/>
          <w:i w:val="0"/>
          <w:sz w:val="22"/>
          <w:szCs w:val="22"/>
          <w:lang w:val="af-ZA"/>
        </w:rPr>
        <w:t>Հայտարարության սույն տեքստը հաստատված է գնահատող հանձնաժողովի</w:t>
      </w:r>
    </w:p>
    <w:p w14:paraId="3F4FBECF" w14:textId="228F8B88" w:rsidR="009E1924" w:rsidRPr="00101CA7" w:rsidRDefault="009E1924" w:rsidP="009E1924">
      <w:pPr>
        <w:pStyle w:val="a3"/>
        <w:spacing w:line="276" w:lineRule="auto"/>
        <w:jc w:val="center"/>
        <w:rPr>
          <w:rFonts w:ascii="GHEA Grapalat" w:hAnsi="GHEA Grapalat"/>
          <w:b/>
          <w:bCs/>
          <w:i w:val="0"/>
          <w:sz w:val="22"/>
          <w:szCs w:val="22"/>
          <w:lang w:val="af-ZA"/>
        </w:rPr>
      </w:pPr>
      <w:r w:rsidRPr="00101CA7">
        <w:rPr>
          <w:rFonts w:ascii="GHEA Grapalat" w:hAnsi="GHEA Grapalat"/>
          <w:b/>
          <w:bCs/>
          <w:i w:val="0"/>
          <w:sz w:val="22"/>
          <w:szCs w:val="22"/>
          <w:lang w:val="af-ZA"/>
        </w:rPr>
        <w:t>2024   թվականի «</w:t>
      </w:r>
      <w:r w:rsidR="00B274FD">
        <w:rPr>
          <w:rFonts w:ascii="GHEA Grapalat" w:hAnsi="GHEA Grapalat"/>
          <w:b/>
          <w:bCs/>
          <w:i w:val="0"/>
          <w:sz w:val="22"/>
          <w:szCs w:val="22"/>
          <w:lang w:val="hy-AM"/>
        </w:rPr>
        <w:t>օգոստոսի</w:t>
      </w:r>
      <w:r w:rsidRPr="00101CA7">
        <w:rPr>
          <w:rFonts w:ascii="GHEA Grapalat" w:hAnsi="GHEA Grapalat"/>
          <w:b/>
          <w:bCs/>
          <w:i w:val="0"/>
          <w:sz w:val="22"/>
          <w:szCs w:val="22"/>
          <w:lang w:val="af-ZA"/>
        </w:rPr>
        <w:t>»  «</w:t>
      </w:r>
      <w:r w:rsidR="00C3215D">
        <w:rPr>
          <w:rFonts w:ascii="GHEA Grapalat" w:hAnsi="GHEA Grapalat"/>
          <w:b/>
          <w:bCs/>
          <w:i w:val="0"/>
          <w:sz w:val="22"/>
          <w:szCs w:val="22"/>
          <w:lang w:val="hy-AM"/>
        </w:rPr>
        <w:t>09</w:t>
      </w:r>
      <w:r w:rsidRPr="00101CA7">
        <w:rPr>
          <w:rFonts w:ascii="GHEA Grapalat" w:hAnsi="GHEA Grapalat"/>
          <w:b/>
          <w:bCs/>
          <w:i w:val="0"/>
          <w:sz w:val="22"/>
          <w:szCs w:val="22"/>
          <w:lang w:val="af-ZA"/>
        </w:rPr>
        <w:t xml:space="preserve">» </w:t>
      </w:r>
      <w:r w:rsidRPr="00101CA7">
        <w:rPr>
          <w:rFonts w:ascii="GHEA Grapalat" w:hAnsi="GHEA Grapalat"/>
          <w:b/>
          <w:bCs/>
          <w:i w:val="0"/>
          <w:sz w:val="22"/>
          <w:szCs w:val="22"/>
          <w:lang w:val="ru-RU"/>
        </w:rPr>
        <w:t>թիվ</w:t>
      </w:r>
      <w:r w:rsidRPr="00101CA7">
        <w:rPr>
          <w:rFonts w:ascii="GHEA Grapalat" w:hAnsi="GHEA Grapalat"/>
          <w:b/>
          <w:bCs/>
          <w:i w:val="0"/>
          <w:sz w:val="22"/>
          <w:szCs w:val="22"/>
          <w:lang w:val="af-ZA"/>
        </w:rPr>
        <w:t xml:space="preserve"> «</w:t>
      </w:r>
      <w:r w:rsidR="002E5821">
        <w:rPr>
          <w:rFonts w:ascii="GHEA Grapalat" w:hAnsi="GHEA Grapalat"/>
          <w:b/>
          <w:bCs/>
          <w:i w:val="0"/>
          <w:sz w:val="22"/>
          <w:szCs w:val="22"/>
          <w:lang w:val="hy-AM"/>
        </w:rPr>
        <w:t>0</w:t>
      </w:r>
      <w:r w:rsidRPr="00101CA7">
        <w:rPr>
          <w:rFonts w:ascii="GHEA Grapalat" w:hAnsi="GHEA Grapalat"/>
          <w:b/>
          <w:bCs/>
          <w:i w:val="0"/>
          <w:sz w:val="22"/>
          <w:szCs w:val="22"/>
          <w:lang w:val="af-ZA"/>
        </w:rPr>
        <w:t xml:space="preserve">1» որոշմամբ </w:t>
      </w:r>
    </w:p>
    <w:p w14:paraId="5DE827DC" w14:textId="2EECD823" w:rsidR="009E1924" w:rsidRDefault="009E1924" w:rsidP="009E1924">
      <w:pPr>
        <w:pStyle w:val="a3"/>
        <w:spacing w:line="240" w:lineRule="auto"/>
        <w:jc w:val="center"/>
        <w:rPr>
          <w:rFonts w:ascii="GHEA Grapalat" w:hAnsi="GHEA Grapalat"/>
          <w:i w:val="0"/>
          <w:sz w:val="22"/>
          <w:szCs w:val="22"/>
          <w:u w:val="single"/>
          <w:lang w:val="af-ZA"/>
        </w:rPr>
      </w:pPr>
      <w:r w:rsidRPr="00101CA7">
        <w:rPr>
          <w:rFonts w:ascii="GHEA Grapalat" w:hAnsi="GHEA Grapalat"/>
          <w:i w:val="0"/>
          <w:sz w:val="22"/>
          <w:szCs w:val="22"/>
          <w:lang w:val="af-ZA"/>
        </w:rPr>
        <w:t xml:space="preserve">Ընթացակարգի ծածկագիրը`  </w:t>
      </w:r>
      <w:r w:rsidR="00B274FD">
        <w:rPr>
          <w:rFonts w:ascii="GHEA Grapalat" w:hAnsi="GHEA Grapalat"/>
          <w:b/>
          <w:bCs/>
          <w:i w:val="0"/>
          <w:sz w:val="22"/>
          <w:szCs w:val="22"/>
          <w:lang w:val="hy-AM"/>
        </w:rPr>
        <w:t>Կ</w:t>
      </w:r>
      <w:r w:rsidRPr="00101CA7">
        <w:rPr>
          <w:rFonts w:ascii="GHEA Grapalat" w:hAnsi="GHEA Grapalat"/>
          <w:b/>
          <w:bCs/>
          <w:i w:val="0"/>
          <w:sz w:val="22"/>
          <w:szCs w:val="22"/>
          <w:lang w:val="hy-AM"/>
        </w:rPr>
        <w:t>ՄԱՀ</w:t>
      </w:r>
      <w:r w:rsidRPr="00101CA7">
        <w:rPr>
          <w:rFonts w:ascii="GHEA Grapalat" w:hAnsi="GHEA Grapalat"/>
          <w:b/>
          <w:bCs/>
          <w:i w:val="0"/>
          <w:sz w:val="22"/>
          <w:szCs w:val="22"/>
          <w:lang w:val="af-ZA"/>
        </w:rPr>
        <w:t>-</w:t>
      </w:r>
      <w:r w:rsidR="00B274FD">
        <w:rPr>
          <w:rFonts w:ascii="GHEA Grapalat" w:hAnsi="GHEA Grapalat"/>
          <w:b/>
          <w:bCs/>
          <w:i w:val="0"/>
          <w:sz w:val="22"/>
          <w:szCs w:val="22"/>
          <w:lang w:val="hy-AM"/>
        </w:rPr>
        <w:t>Հ</w:t>
      </w:r>
      <w:r w:rsidRPr="00101CA7">
        <w:rPr>
          <w:rFonts w:ascii="GHEA Grapalat" w:hAnsi="GHEA Grapalat"/>
          <w:b/>
          <w:bCs/>
          <w:i w:val="0"/>
          <w:sz w:val="22"/>
          <w:szCs w:val="22"/>
          <w:lang w:val="af-ZA"/>
        </w:rPr>
        <w:t>ԲՄԱՇՁԲ-</w:t>
      </w:r>
      <w:r w:rsidR="00B274FD">
        <w:rPr>
          <w:rFonts w:ascii="GHEA Grapalat" w:hAnsi="GHEA Grapalat"/>
          <w:b/>
          <w:bCs/>
          <w:i w:val="0"/>
          <w:sz w:val="22"/>
          <w:szCs w:val="22"/>
          <w:lang w:val="af-ZA"/>
        </w:rPr>
        <w:t>24/01</w:t>
      </w:r>
      <w:r w:rsidRPr="00101CA7">
        <w:rPr>
          <w:rFonts w:ascii="GHEA Grapalat" w:hAnsi="GHEA Grapalat"/>
          <w:i w:val="0"/>
          <w:sz w:val="22"/>
          <w:szCs w:val="22"/>
          <w:u w:val="single"/>
          <w:lang w:val="af-ZA"/>
        </w:rPr>
        <w:t xml:space="preserve">        </w:t>
      </w:r>
    </w:p>
    <w:p w14:paraId="01EEEB87" w14:textId="77777777" w:rsidR="009E1924" w:rsidRPr="00E6597C" w:rsidRDefault="009E1924" w:rsidP="009E1924">
      <w:pPr>
        <w:pStyle w:val="a3"/>
        <w:spacing w:line="240" w:lineRule="auto"/>
        <w:jc w:val="center"/>
        <w:rPr>
          <w:rFonts w:ascii="GHEA Grapalat" w:hAnsi="GHEA Grapalat"/>
          <w:i w:val="0"/>
          <w:lang w:val="af-ZA"/>
        </w:rPr>
      </w:pPr>
    </w:p>
    <w:p w14:paraId="4CAC87AC" w14:textId="5B6B61DA" w:rsidR="009E1924" w:rsidRPr="00E6597C" w:rsidRDefault="00642EFE" w:rsidP="009E1924">
      <w:pPr>
        <w:pStyle w:val="a3"/>
        <w:spacing w:line="240" w:lineRule="auto"/>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C3215D" w:rsidRPr="00E17A7D">
        <w:rPr>
          <w:rFonts w:ascii="GHEA Grapalat" w:hAnsi="GHEA Grapalat"/>
          <w:b/>
          <w:color w:val="FF0000"/>
          <w:lang w:val="hy-AM"/>
        </w:rPr>
        <w:t>Կոտայքի</w:t>
      </w:r>
      <w:r w:rsidR="00C3215D" w:rsidRPr="00E17A7D">
        <w:rPr>
          <w:rFonts w:ascii="GHEA Grapalat" w:hAnsi="GHEA Grapalat"/>
          <w:b/>
          <w:color w:val="FF0000"/>
          <w:lang w:val="af-ZA"/>
        </w:rPr>
        <w:t xml:space="preserve"> </w:t>
      </w:r>
      <w:r w:rsidR="00C3215D" w:rsidRPr="00E17A7D">
        <w:rPr>
          <w:rFonts w:ascii="GHEA Grapalat" w:hAnsi="GHEA Grapalat"/>
          <w:b/>
          <w:color w:val="FF0000"/>
          <w:lang w:val="ru-RU"/>
        </w:rPr>
        <w:t>մարզի</w:t>
      </w:r>
      <w:r w:rsidR="00C3215D" w:rsidRPr="00E17A7D">
        <w:rPr>
          <w:rFonts w:ascii="GHEA Grapalat" w:hAnsi="GHEA Grapalat"/>
          <w:b/>
          <w:color w:val="FF0000"/>
          <w:lang w:val="af-ZA"/>
        </w:rPr>
        <w:t xml:space="preserve"> </w:t>
      </w:r>
      <w:r w:rsidR="00C3215D" w:rsidRPr="00E17A7D">
        <w:rPr>
          <w:rFonts w:ascii="GHEA Grapalat" w:hAnsi="GHEA Grapalat"/>
          <w:b/>
          <w:color w:val="FF0000"/>
          <w:lang w:val="hy-AM"/>
        </w:rPr>
        <w:t>Ակունքի</w:t>
      </w:r>
      <w:r w:rsidR="00C3215D" w:rsidRPr="00E17A7D">
        <w:rPr>
          <w:rFonts w:ascii="GHEA Grapalat" w:hAnsi="GHEA Grapalat"/>
          <w:b/>
          <w:color w:val="FF0000"/>
          <w:lang w:val="af-ZA"/>
        </w:rPr>
        <w:t xml:space="preserve"> </w:t>
      </w:r>
      <w:r w:rsidR="00C3215D" w:rsidRPr="00E17A7D">
        <w:rPr>
          <w:rFonts w:ascii="GHEA Grapalat" w:hAnsi="GHEA Grapalat"/>
          <w:b/>
          <w:color w:val="FF0000"/>
          <w:lang w:val="ru-RU"/>
        </w:rPr>
        <w:t>համայնքապետարան</w:t>
      </w:r>
      <w:r w:rsidR="00C3215D" w:rsidRPr="00E17A7D">
        <w:rPr>
          <w:rFonts w:ascii="GHEA Grapalat" w:hAnsi="GHEA Grapalat" w:cs="Sylfaen"/>
          <w:b/>
          <w:color w:val="FF0000"/>
          <w:lang w:val="pt-BR"/>
        </w:rPr>
        <w:t>ը</w:t>
      </w:r>
      <w:r w:rsidR="00C3215D" w:rsidRPr="00E17A7D">
        <w:rPr>
          <w:rFonts w:ascii="GHEA Grapalat" w:hAnsi="GHEA Grapalat"/>
          <w:lang w:val="af-ZA"/>
        </w:rPr>
        <w:t xml:space="preserve">, </w:t>
      </w:r>
      <w:r w:rsidR="009E1924" w:rsidRPr="009E1924">
        <w:rPr>
          <w:rFonts w:ascii="GHEA Grapalat" w:hAnsi="GHEA Grapalat"/>
          <w:i w:val="0"/>
          <w:u w:val="single"/>
          <w:lang w:val="af-ZA"/>
        </w:rPr>
        <w:t xml:space="preserve">որը գտնվում է </w:t>
      </w:r>
      <w:r w:rsidR="00C3215D" w:rsidRPr="00E17A7D">
        <w:rPr>
          <w:rFonts w:ascii="GHEA Grapalat" w:hAnsi="GHEA Grapalat"/>
          <w:lang w:val="hy-AM"/>
        </w:rPr>
        <w:t>ՀՀ Կոտայքի մարզ, գ. Ակունք, Կենտրոնական խճուղի 72</w:t>
      </w:r>
      <w:r w:rsidR="00C3215D" w:rsidRPr="00E17A7D">
        <w:rPr>
          <w:rFonts w:ascii="GHEA Grapalat" w:hAnsi="GHEA Grapalat"/>
          <w:lang w:val="af-ZA"/>
        </w:rPr>
        <w:t xml:space="preserve"> հասցեում,</w:t>
      </w:r>
      <w:r w:rsidR="00C3215D">
        <w:rPr>
          <w:rFonts w:ascii="GHEA Grapalat" w:hAnsi="GHEA Grapalat"/>
          <w:lang w:val="af-ZA"/>
        </w:rPr>
        <w:t xml:space="preserve"> </w:t>
      </w:r>
      <w:r w:rsidR="009E1924" w:rsidRPr="00E6597C">
        <w:rPr>
          <w:rFonts w:ascii="GHEA Grapalat" w:hAnsi="GHEA Grapalat"/>
          <w:i w:val="0"/>
          <w:lang w:val="af-ZA"/>
        </w:rPr>
        <w:t>հայտարարում է</w:t>
      </w:r>
      <w:r w:rsidR="00C3215D">
        <w:rPr>
          <w:rFonts w:ascii="GHEA Grapalat" w:hAnsi="GHEA Grapalat"/>
          <w:i w:val="0"/>
          <w:lang w:val="af-ZA"/>
        </w:rPr>
        <w:t xml:space="preserve"> </w:t>
      </w:r>
      <w:r w:rsidR="00C3215D">
        <w:rPr>
          <w:rFonts w:ascii="GHEA Grapalat" w:hAnsi="GHEA Grapalat"/>
          <w:i w:val="0"/>
          <w:lang w:val="hy-AM"/>
        </w:rPr>
        <w:t>հրատապ</w:t>
      </w:r>
      <w:r w:rsidR="009E1924" w:rsidRPr="00E6597C">
        <w:rPr>
          <w:rFonts w:ascii="GHEA Grapalat" w:hAnsi="GHEA Grapalat"/>
          <w:i w:val="0"/>
          <w:lang w:val="af-ZA"/>
        </w:rPr>
        <w:t xml:space="preserve"> բաց մրցույթ, որն </w:t>
      </w:r>
    </w:p>
    <w:p w14:paraId="63441F0B" w14:textId="73CE215D" w:rsidR="009E1924" w:rsidRDefault="009E1924" w:rsidP="00D40AC0">
      <w:pPr>
        <w:pStyle w:val="a3"/>
        <w:spacing w:line="240" w:lineRule="auto"/>
        <w:ind w:firstLine="0"/>
        <w:rPr>
          <w:rFonts w:ascii="GHEA Grapalat" w:hAnsi="GHEA Grapalat"/>
          <w:i w:val="0"/>
          <w:lang w:val="af-ZA"/>
        </w:rPr>
      </w:pPr>
      <w:bookmarkStart w:id="0" w:name="_Hlk23167417"/>
      <w:r>
        <w:rPr>
          <w:rFonts w:ascii="GHEA Grapalat" w:hAnsi="GHEA Grapalat"/>
          <w:i w:val="0"/>
          <w:lang w:val="hy-AM"/>
        </w:rPr>
        <w:t>ի</w:t>
      </w:r>
      <w:r w:rsidRPr="00E6597C">
        <w:rPr>
          <w:rFonts w:ascii="GHEA Grapalat" w:hAnsi="GHEA Grapalat"/>
          <w:i w:val="0"/>
          <w:lang w:val="af-ZA"/>
        </w:rPr>
        <w:t xml:space="preserve">րականացվում է </w:t>
      </w:r>
      <w:r w:rsidR="00993972" w:rsidRPr="00993972">
        <w:rPr>
          <w:rFonts w:ascii="GHEA Grapalat" w:hAnsi="GHEA Grapalat"/>
          <w:b/>
          <w:bCs/>
          <w:i w:val="0"/>
          <w:color w:val="FF0000"/>
          <w:lang w:val="hy-AM"/>
        </w:rPr>
        <w:t xml:space="preserve">երկու </w:t>
      </w:r>
      <w:r w:rsidRPr="00993972">
        <w:rPr>
          <w:rFonts w:ascii="GHEA Grapalat" w:hAnsi="GHEA Grapalat"/>
          <w:b/>
          <w:bCs/>
          <w:i w:val="0"/>
          <w:color w:val="FF0000"/>
          <w:lang w:val="af-ZA"/>
        </w:rPr>
        <w:t>փուլով</w:t>
      </w:r>
      <w:r w:rsidR="00993972" w:rsidRPr="00993972">
        <w:rPr>
          <w:rFonts w:ascii="GHEA Grapalat" w:hAnsi="GHEA Grapalat"/>
          <w:b/>
          <w:bCs/>
          <w:i w:val="0"/>
          <w:color w:val="FF0000"/>
          <w:lang w:val="hy-AM"/>
        </w:rPr>
        <w:t>՝ 1-ին փուլը – 2024 թվական, 2-րդ փուլ – 2025 թվական</w:t>
      </w:r>
      <w:r w:rsidRPr="00993972">
        <w:rPr>
          <w:rFonts w:ascii="GHEA Grapalat" w:hAnsi="GHEA Grapalat"/>
          <w:i w:val="0"/>
          <w:color w:val="FF0000"/>
          <w:lang w:val="af-ZA"/>
        </w:rPr>
        <w:t>:</w:t>
      </w:r>
    </w:p>
    <w:p w14:paraId="59B22751" w14:textId="426D3867" w:rsidR="00341A74" w:rsidRPr="00E6597C" w:rsidRDefault="00496E18" w:rsidP="009E1924">
      <w:pPr>
        <w:pStyle w:val="a3"/>
        <w:spacing w:line="240" w:lineRule="auto"/>
        <w:ind w:firstLine="708"/>
        <w:rPr>
          <w:rFonts w:ascii="GHEA Grapalat" w:hAnsi="GHEA Grapalat"/>
          <w:i w:val="0"/>
          <w:lang w:val="af-ZA"/>
        </w:rPr>
      </w:pPr>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Pr="00E6597C">
        <w:rPr>
          <w:rFonts w:ascii="GHEA Grapalat" w:hAnsi="GHEA Grapalat"/>
          <w:i w:val="0"/>
          <w:lang w:val="af-ZA"/>
        </w:rPr>
        <w:t xml:space="preserve"> </w:t>
      </w:r>
      <w:bookmarkStart w:id="1" w:name="_Hlk164957893"/>
      <w:r w:rsidR="00C3215D" w:rsidRPr="0053237E">
        <w:rPr>
          <w:rFonts w:ascii="GHEA Grapalat" w:hAnsi="GHEA Grapalat" w:cs="Sylfaen"/>
          <w:b/>
          <w:color w:val="FF0000"/>
          <w:lang w:val="af-ZA"/>
        </w:rPr>
        <w:t>Գնումների մասին՞ ՀՀ օրենքի 15-րդ հոդվածի 6-րդ մասի ընթացակարգով</w:t>
      </w:r>
      <w:r w:rsidR="00C3215D" w:rsidRPr="0053237E">
        <w:rPr>
          <w:rFonts w:ascii="GHEA Grapalat" w:hAnsi="GHEA Grapalat" w:cs="Sylfaen"/>
          <w:b/>
          <w:color w:val="FF0000"/>
          <w:lang w:val="hy-AM"/>
        </w:rPr>
        <w:t xml:space="preserve"> </w:t>
      </w:r>
      <w:r w:rsidR="00C3215D" w:rsidRPr="0053237E">
        <w:rPr>
          <w:rFonts w:ascii="GHEA Grapalat" w:hAnsi="GHEA Grapalat" w:cs="Sylfaen"/>
          <w:b/>
          <w:color w:val="FF0000"/>
          <w:lang w:val="af-ZA"/>
        </w:rPr>
        <w:t xml:space="preserve"> կազմակերպված </w:t>
      </w:r>
      <w:r w:rsidR="00C3215D" w:rsidRPr="0053237E">
        <w:rPr>
          <w:rFonts w:ascii="GHEA Grapalat" w:hAnsi="GHEA Grapalat"/>
          <w:b/>
          <w:i w:val="0"/>
          <w:color w:val="FF0000"/>
          <w:sz w:val="18"/>
          <w:szCs w:val="18"/>
          <w:lang w:val="hy-AM"/>
        </w:rPr>
        <w:t xml:space="preserve"> ՀՀ</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Կոտայքի</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մարզի</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Ակունքի</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համայնքապետարանի</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կարիքների</w:t>
      </w:r>
      <w:r w:rsidR="00C3215D" w:rsidRPr="0053237E">
        <w:rPr>
          <w:rFonts w:ascii="GHEA Grapalat" w:hAnsi="GHEA Grapalat"/>
          <w:b/>
          <w:i w:val="0"/>
          <w:color w:val="FF0000"/>
          <w:sz w:val="18"/>
          <w:szCs w:val="18"/>
          <w:lang w:val="af-ZA"/>
        </w:rPr>
        <w:t xml:space="preserve"> </w:t>
      </w:r>
      <w:r w:rsidR="00C3215D" w:rsidRPr="0053237E">
        <w:rPr>
          <w:rFonts w:ascii="GHEA Grapalat" w:hAnsi="GHEA Grapalat"/>
          <w:b/>
          <w:i w:val="0"/>
          <w:color w:val="FF0000"/>
          <w:sz w:val="18"/>
          <w:szCs w:val="18"/>
          <w:lang w:val="hy-AM"/>
        </w:rPr>
        <w:t xml:space="preserve">համար </w:t>
      </w:r>
      <w:r w:rsidR="00C3215D" w:rsidRPr="0053237E">
        <w:rPr>
          <w:rFonts w:ascii="GHEA Grapalat" w:hAnsi="GHEA Grapalat"/>
          <w:b/>
          <w:i w:val="0"/>
          <w:color w:val="FF0000"/>
          <w:sz w:val="18"/>
          <w:szCs w:val="18"/>
          <w:lang w:val="af-ZA"/>
        </w:rPr>
        <w:t xml:space="preserve"> </w:t>
      </w:r>
      <w:r w:rsidR="00C3215D">
        <w:rPr>
          <w:rFonts w:ascii="GHEA Grapalat" w:hAnsi="GHEA Grapalat"/>
          <w:b/>
          <w:bCs/>
          <w:i w:val="0"/>
          <w:lang w:val="hy-AM"/>
        </w:rPr>
        <w:t xml:space="preserve">&lt;&lt; </w:t>
      </w:r>
      <w:r w:rsidR="00C3215D" w:rsidRPr="00C3215D">
        <w:rPr>
          <w:rFonts w:ascii="GHEA Grapalat" w:hAnsi="GHEA Grapalat"/>
          <w:b/>
          <w:bCs/>
          <w:i w:val="0"/>
          <w:lang w:val="hy-AM"/>
        </w:rPr>
        <w:t>Ակունք համայնքի Ակունք բնակավայրի կոյո</w:t>
      </w:r>
      <w:r w:rsidR="00C3215D">
        <w:rPr>
          <w:rFonts w:ascii="GHEA Grapalat" w:hAnsi="GHEA Grapalat"/>
          <w:b/>
          <w:bCs/>
          <w:i w:val="0"/>
          <w:lang w:val="hy-AM"/>
        </w:rPr>
        <w:t xml:space="preserve">ւղու ցանցի կառուցման &gt;&gt; </w:t>
      </w:r>
      <w:r w:rsidR="009E1924">
        <w:rPr>
          <w:rFonts w:ascii="GHEA Grapalat" w:hAnsi="GHEA Grapalat"/>
          <w:b/>
          <w:bCs/>
          <w:i w:val="0"/>
          <w:lang w:val="hy-AM"/>
        </w:rPr>
        <w:t xml:space="preserve">աշխատանքների </w:t>
      </w:r>
      <w:bookmarkEnd w:id="1"/>
      <w:r w:rsidR="000F75E8" w:rsidRPr="009E1924">
        <w:rPr>
          <w:rFonts w:ascii="GHEA Grapalat" w:hAnsi="GHEA Grapalat"/>
          <w:i w:val="0"/>
          <w:lang w:val="af-ZA"/>
        </w:rPr>
        <w:t xml:space="preserve">կատարման </w:t>
      </w:r>
      <w:r w:rsidR="00341A74" w:rsidRPr="009E1924">
        <w:rPr>
          <w:rFonts w:ascii="GHEA Grapalat" w:hAnsi="GHEA Grapalat"/>
          <w:i w:val="0"/>
          <w:lang w:val="af-ZA"/>
        </w:rPr>
        <w:t>պայմանագիր</w:t>
      </w:r>
      <w:r w:rsidR="00341A74" w:rsidRPr="00E6597C">
        <w:rPr>
          <w:rFonts w:ascii="GHEA Grapalat" w:hAnsi="GHEA Grapalat"/>
          <w:i w:val="0"/>
          <w:lang w:val="af-ZA"/>
        </w:rPr>
        <w:t xml:space="preserve"> (այսուհետ` պայմանագիր)։ </w:t>
      </w:r>
    </w:p>
    <w:p w14:paraId="36338110" w14:textId="3BE43F17" w:rsidR="00357D48" w:rsidRPr="00E6597C" w:rsidRDefault="00642EFE" w:rsidP="00D40AC0">
      <w:pPr>
        <w:pStyle w:val="a3"/>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D40AC0">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9E1924" w:rsidRDefault="00EE73A8" w:rsidP="00D40AC0">
      <w:pPr>
        <w:pStyle w:val="a3"/>
        <w:spacing w:line="240" w:lineRule="auto"/>
        <w:rPr>
          <w:rFonts w:ascii="GHEA Grapalat" w:hAnsi="GHEA Grapalat"/>
          <w:b/>
          <w:bCs/>
          <w:i w:val="0"/>
          <w:lang w:val="af-ZA"/>
        </w:rPr>
      </w:pPr>
      <w:r w:rsidRPr="009E1924">
        <w:rPr>
          <w:rFonts w:ascii="GHEA Grapalat" w:hAnsi="GHEA Grapalat"/>
          <w:b/>
          <w:bCs/>
          <w:i w:val="0"/>
          <w:lang w:val="af-ZA"/>
        </w:rPr>
        <w:t xml:space="preserve">Ընտրված </w:t>
      </w:r>
      <w:r w:rsidR="00357D48" w:rsidRPr="009E1924">
        <w:rPr>
          <w:rFonts w:ascii="GHEA Grapalat" w:hAnsi="GHEA Grapalat"/>
          <w:b/>
          <w:bCs/>
          <w:i w:val="0"/>
          <w:lang w:val="af-ZA"/>
        </w:rPr>
        <w:t xml:space="preserve">մասնակիցը որոշվում է </w:t>
      </w:r>
      <w:bookmarkStart w:id="2" w:name="_Hlk23167512"/>
      <w:r w:rsidR="00496E18" w:rsidRPr="009E1924">
        <w:rPr>
          <w:rFonts w:ascii="GHEA Grapalat" w:hAnsi="GHEA Grapalat"/>
          <w:b/>
          <w:bCs/>
          <w:i w:val="0"/>
          <w:lang w:val="af-ZA"/>
        </w:rPr>
        <w:t xml:space="preserve">ոչ գնային պայմաններով բավարար գնահատված </w:t>
      </w:r>
      <w:bookmarkEnd w:id="2"/>
      <w:r w:rsidR="00357D48" w:rsidRPr="009E1924">
        <w:rPr>
          <w:rFonts w:ascii="GHEA Grapalat" w:hAnsi="GHEA Grapalat"/>
          <w:b/>
          <w:bCs/>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E1924">
        <w:rPr>
          <w:rFonts w:ascii="GHEA Grapalat" w:hAnsi="GHEA Grapalat"/>
          <w:b/>
          <w:bCs/>
          <w:i w:val="0"/>
          <w:lang w:val="af-ZA"/>
        </w:rPr>
        <w:t>։</w:t>
      </w:r>
      <w:r w:rsidR="00357D48" w:rsidRPr="009E1924">
        <w:rPr>
          <w:rFonts w:ascii="GHEA Grapalat" w:hAnsi="GHEA Grapalat"/>
          <w:b/>
          <w:bCs/>
          <w:i w:val="0"/>
          <w:lang w:val="af-ZA"/>
        </w:rPr>
        <w:t xml:space="preserve"> </w:t>
      </w:r>
    </w:p>
    <w:p w14:paraId="578CFD38" w14:textId="77777777" w:rsidR="0067579A" w:rsidRPr="00E6597C" w:rsidRDefault="00357D48" w:rsidP="00D40AC0">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5E6C8B37" w14:textId="1902E653" w:rsidR="009E1924" w:rsidRPr="005858E1" w:rsidRDefault="00C3215D" w:rsidP="009E1924">
      <w:pPr>
        <w:pStyle w:val="a3"/>
        <w:spacing w:line="240" w:lineRule="auto"/>
        <w:rPr>
          <w:rFonts w:ascii="GHEA Grapalat" w:hAnsi="GHEA Grapalat"/>
          <w:i w:val="0"/>
          <w:lang w:val="af-ZA"/>
        </w:rPr>
      </w:pPr>
      <w:r w:rsidRPr="00E17A7D">
        <w:rPr>
          <w:rFonts w:ascii="GHEA Grapalat" w:hAnsi="GHEA Grapalat"/>
          <w:i w:val="0"/>
          <w:lang w:val="af-ZA"/>
        </w:rPr>
        <w:t>Սույն ընթացակարգին մասնակցության հայտերն անհրաժեշտ է ներկայացնել</w:t>
      </w:r>
      <w:r w:rsidRPr="00E17A7D">
        <w:rPr>
          <w:rFonts w:ascii="GHEA Grapalat" w:hAnsi="GHEA Grapalat"/>
          <w:i w:val="0"/>
          <w:lang w:val="af-ZA" w:eastAsia="ru-RU"/>
        </w:rPr>
        <w:t xml:space="preserve">    </w:t>
      </w:r>
      <w:r w:rsidRPr="00E17A7D">
        <w:rPr>
          <w:rFonts w:ascii="GHEA Grapalat" w:hAnsi="GHEA Grapalat"/>
          <w:b/>
          <w:i w:val="0"/>
          <w:color w:val="FF0000"/>
          <w:lang w:val="hy-AM"/>
        </w:rPr>
        <w:t xml:space="preserve">Կենտրոնական խճուղի 72, Ակունքի համայնքապետարանի վարչական շենք </w:t>
      </w:r>
      <w:r w:rsidRPr="00E17A7D">
        <w:rPr>
          <w:rFonts w:ascii="GHEA Grapalat" w:hAnsi="GHEA Grapalat"/>
          <w:i w:val="0"/>
          <w:lang w:val="af-ZA"/>
        </w:rPr>
        <w:t xml:space="preserve"> հասցեով,</w:t>
      </w:r>
      <w:r w:rsidRPr="00E17A7D">
        <w:rPr>
          <w:rFonts w:ascii="GHEA Grapalat" w:hAnsi="GHEA Grapalat"/>
          <w:i w:val="0"/>
          <w:lang w:val="hy-AM"/>
        </w:rPr>
        <w:t xml:space="preserve"> </w:t>
      </w:r>
      <w:r w:rsidRPr="00E17A7D">
        <w:rPr>
          <w:rFonts w:ascii="GHEA Grapalat" w:hAnsi="GHEA Grapalat"/>
          <w:i w:val="0"/>
          <w:lang w:val="af-ZA"/>
        </w:rPr>
        <w:t>փաստաթղթային ձևով</w:t>
      </w:r>
      <w:r w:rsidRPr="00E17A7D">
        <w:rPr>
          <w:rFonts w:ascii="GHEA Grapalat" w:hAnsi="GHEA Grapalat"/>
          <w:i w:val="0"/>
          <w:lang w:val="af-ZA" w:eastAsia="ru-RU"/>
        </w:rPr>
        <w:t xml:space="preserve"> </w:t>
      </w:r>
      <w:r w:rsidRPr="00E17A7D">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af-ZA"/>
        </w:rPr>
        <w:t>17</w:t>
      </w:r>
      <w:r w:rsidR="009E1924" w:rsidRPr="005858E1">
        <w:rPr>
          <w:rFonts w:ascii="GHEA Grapalat" w:hAnsi="GHEA Grapalat"/>
          <w:b/>
          <w:i w:val="0"/>
          <w:lang w:val="af-ZA"/>
        </w:rPr>
        <w:t>-րդ օրվա ժամը 11:00-ը:</w:t>
      </w:r>
      <w:r w:rsidR="009E1924" w:rsidRPr="005858E1">
        <w:rPr>
          <w:rFonts w:ascii="GHEA Grapalat" w:hAnsi="GHEA Grapalat"/>
          <w:i w:val="0"/>
          <w:lang w:val="af-ZA"/>
        </w:rPr>
        <w:t xml:space="preserve"> </w:t>
      </w:r>
    </w:p>
    <w:p w14:paraId="052596AC" w14:textId="77777777" w:rsidR="009E1924" w:rsidRPr="00993972" w:rsidRDefault="009E1924" w:rsidP="009E1924">
      <w:pPr>
        <w:pStyle w:val="a3"/>
        <w:spacing w:line="240" w:lineRule="auto"/>
        <w:rPr>
          <w:rFonts w:ascii="GHEA Grapalat" w:hAnsi="GHEA Grapalat"/>
          <w:i w:val="0"/>
          <w:lang w:val="af-ZA"/>
        </w:rPr>
      </w:pPr>
      <w:r w:rsidRPr="005858E1">
        <w:rPr>
          <w:rFonts w:ascii="GHEA Grapalat" w:hAnsi="GHEA Grapalat"/>
          <w:i w:val="0"/>
          <w:lang w:val="af-ZA"/>
        </w:rPr>
        <w:t xml:space="preserve">Հայտերը, հայերենից բացի, </w:t>
      </w:r>
      <w:r w:rsidRPr="00993972">
        <w:rPr>
          <w:rFonts w:ascii="GHEA Grapalat" w:hAnsi="GHEA Grapalat"/>
          <w:i w:val="0"/>
          <w:lang w:val="af-ZA"/>
        </w:rPr>
        <w:t xml:space="preserve">կարող են ներկայացվել նաև անգլերեն կամ ռուսերեն: </w:t>
      </w:r>
    </w:p>
    <w:p w14:paraId="0E120839" w14:textId="4A16AE76" w:rsidR="009E1924" w:rsidRPr="00993972" w:rsidRDefault="00C3215D" w:rsidP="009E1924">
      <w:pPr>
        <w:pStyle w:val="a3"/>
        <w:spacing w:line="240" w:lineRule="auto"/>
        <w:ind w:firstLine="708"/>
        <w:rPr>
          <w:rFonts w:ascii="GHEA Grapalat" w:hAnsi="GHEA Grapalat"/>
          <w:i w:val="0"/>
          <w:lang w:val="af-ZA"/>
        </w:rPr>
      </w:pPr>
      <w:r w:rsidRPr="00E17A7D">
        <w:rPr>
          <w:rFonts w:ascii="GHEA Grapalat" w:hAnsi="GHEA Grapalat"/>
          <w:i w:val="0"/>
          <w:lang w:val="af-ZA"/>
        </w:rPr>
        <w:t xml:space="preserve">Հայտերի բացումը տեղի կունենա </w:t>
      </w:r>
      <w:r w:rsidRPr="00E17A7D">
        <w:rPr>
          <w:rFonts w:ascii="GHEA Grapalat" w:hAnsi="GHEA Grapalat"/>
          <w:b/>
          <w:i w:val="0"/>
          <w:color w:val="FF0000"/>
          <w:lang w:val="hy-AM"/>
        </w:rPr>
        <w:t>Կենտրոնական խճուղի 72, Ակունքի համայնքապետարանի վարչական շենք</w:t>
      </w:r>
      <w:r w:rsidRPr="00993972">
        <w:rPr>
          <w:rFonts w:ascii="GHEA Grapalat" w:hAnsi="GHEA Grapalat"/>
          <w:b/>
          <w:i w:val="0"/>
          <w:lang w:val="af-ZA"/>
        </w:rPr>
        <w:t xml:space="preserve"> </w:t>
      </w:r>
      <w:r w:rsidR="009E1924" w:rsidRPr="00993972">
        <w:rPr>
          <w:rFonts w:ascii="GHEA Grapalat" w:hAnsi="GHEA Grapalat"/>
          <w:b/>
          <w:i w:val="0"/>
          <w:lang w:val="af-ZA"/>
        </w:rPr>
        <w:t xml:space="preserve">հասցեում`  « 2024  » « </w:t>
      </w:r>
      <w:r>
        <w:rPr>
          <w:rFonts w:ascii="GHEA Grapalat" w:hAnsi="GHEA Grapalat"/>
          <w:b/>
          <w:i w:val="0"/>
          <w:lang w:val="hy-AM"/>
        </w:rPr>
        <w:t>օգոստոսի</w:t>
      </w:r>
      <w:r w:rsidR="009E1924" w:rsidRPr="00993972">
        <w:rPr>
          <w:rFonts w:ascii="GHEA Grapalat" w:hAnsi="GHEA Grapalat"/>
          <w:b/>
          <w:i w:val="0"/>
          <w:lang w:val="af-ZA"/>
        </w:rPr>
        <w:t xml:space="preserve"> » «</w:t>
      </w:r>
      <w:r w:rsidR="009E1924" w:rsidRPr="00993972">
        <w:rPr>
          <w:rFonts w:ascii="GHEA Grapalat" w:hAnsi="GHEA Grapalat"/>
          <w:b/>
          <w:i w:val="0"/>
          <w:lang w:val="hy-AM"/>
        </w:rPr>
        <w:t xml:space="preserve"> </w:t>
      </w:r>
      <w:r>
        <w:rPr>
          <w:rFonts w:ascii="GHEA Grapalat" w:hAnsi="GHEA Grapalat"/>
          <w:b/>
          <w:i w:val="0"/>
          <w:lang w:val="hy-AM"/>
        </w:rPr>
        <w:t>26</w:t>
      </w:r>
      <w:r w:rsidR="009E1924" w:rsidRPr="00993972">
        <w:rPr>
          <w:rFonts w:ascii="GHEA Grapalat" w:hAnsi="GHEA Grapalat"/>
          <w:b/>
          <w:i w:val="0"/>
          <w:lang w:val="hy-AM"/>
        </w:rPr>
        <w:t xml:space="preserve">  </w:t>
      </w:r>
      <w:r w:rsidR="009E1924" w:rsidRPr="00993972">
        <w:rPr>
          <w:rFonts w:ascii="GHEA Grapalat" w:hAnsi="GHEA Grapalat"/>
          <w:b/>
          <w:i w:val="0"/>
          <w:lang w:val="af-ZA"/>
        </w:rPr>
        <w:t>» -ին ժամը  11:00-ին</w:t>
      </w:r>
      <w:r w:rsidR="009E1924" w:rsidRPr="00993972">
        <w:rPr>
          <w:rFonts w:ascii="GHEA Grapalat" w:hAnsi="GHEA Grapalat"/>
          <w:i w:val="0"/>
          <w:lang w:val="af-ZA"/>
        </w:rPr>
        <w:t xml:space="preserve">։   </w:t>
      </w:r>
    </w:p>
    <w:p w14:paraId="64D22DF9" w14:textId="77777777" w:rsidR="009E1924" w:rsidRPr="005858E1" w:rsidRDefault="009E1924" w:rsidP="009E1924">
      <w:pPr>
        <w:ind w:firstLine="720"/>
        <w:jc w:val="both"/>
        <w:rPr>
          <w:rFonts w:ascii="GHEA Grapalat" w:hAnsi="GHEA Grapalat"/>
          <w:sz w:val="20"/>
          <w:szCs w:val="20"/>
          <w:lang w:val="hy-AM"/>
        </w:rPr>
      </w:pPr>
      <w:r w:rsidRPr="00993972">
        <w:rPr>
          <w:rFonts w:ascii="GHEA Grapalat" w:hAnsi="GHEA Grapalat"/>
          <w:sz w:val="20"/>
          <w:szCs w:val="20"/>
          <w:lang w:val="af-ZA"/>
        </w:rPr>
        <w:t>Սույն ընթացակարգի վերաբերյալ բողոք</w:t>
      </w:r>
      <w:r w:rsidRPr="00993972">
        <w:rPr>
          <w:rFonts w:ascii="GHEA Grapalat" w:hAnsi="GHEA Grapalat"/>
          <w:sz w:val="20"/>
          <w:szCs w:val="20"/>
          <w:lang w:val="hy-AM"/>
        </w:rPr>
        <w:t xml:space="preserve">արկումն իրականացվում է </w:t>
      </w:r>
      <w:r w:rsidRPr="00993972">
        <w:rPr>
          <w:rFonts w:ascii="GHEA Grapalat" w:hAnsi="GHEA Grapalat"/>
          <w:sz w:val="16"/>
          <w:szCs w:val="16"/>
          <w:lang w:val="af-ZA"/>
        </w:rPr>
        <w:t xml:space="preserve"> </w:t>
      </w:r>
      <w:r w:rsidRPr="00993972">
        <w:rPr>
          <w:rFonts w:ascii="GHEA Grapalat" w:hAnsi="GHEA Grapalat"/>
          <w:sz w:val="20"/>
          <w:szCs w:val="20"/>
          <w:lang w:val="af-ZA"/>
        </w:rPr>
        <w:t>«</w:t>
      </w:r>
      <w:r w:rsidRPr="00993972">
        <w:rPr>
          <w:rFonts w:ascii="GHEA Grapalat" w:hAnsi="GHEA Grapalat"/>
          <w:sz w:val="20"/>
          <w:szCs w:val="20"/>
          <w:lang w:val="hy-AM"/>
        </w:rPr>
        <w:t>Գնումների</w:t>
      </w:r>
      <w:r w:rsidRPr="00993972">
        <w:rPr>
          <w:rFonts w:ascii="GHEA Grapalat" w:hAnsi="GHEA Grapalat"/>
          <w:sz w:val="20"/>
          <w:szCs w:val="20"/>
          <w:lang w:val="af-ZA"/>
        </w:rPr>
        <w:t xml:space="preserve"> </w:t>
      </w:r>
      <w:r w:rsidRPr="00993972">
        <w:rPr>
          <w:rFonts w:ascii="GHEA Grapalat" w:hAnsi="GHEA Grapalat"/>
          <w:sz w:val="20"/>
          <w:szCs w:val="20"/>
          <w:lang w:val="hy-AM"/>
        </w:rPr>
        <w:t>մասին</w:t>
      </w:r>
      <w:r w:rsidRPr="00993972">
        <w:rPr>
          <w:rFonts w:ascii="GHEA Grapalat" w:hAnsi="GHEA Grapalat"/>
          <w:sz w:val="20"/>
          <w:szCs w:val="20"/>
          <w:lang w:val="af-ZA"/>
        </w:rPr>
        <w:t>»</w:t>
      </w:r>
      <w:r w:rsidRPr="00993972">
        <w:rPr>
          <w:rFonts w:ascii="GHEA Grapalat" w:hAnsi="GHEA Grapalat"/>
          <w:sz w:val="20"/>
          <w:szCs w:val="20"/>
          <w:lang w:val="hy-AM"/>
        </w:rPr>
        <w:t xml:space="preserve"> ՀՀ</w:t>
      </w:r>
      <w:r w:rsidRPr="00993972">
        <w:rPr>
          <w:rFonts w:ascii="GHEA Grapalat" w:hAnsi="GHEA Grapalat"/>
          <w:sz w:val="20"/>
          <w:szCs w:val="20"/>
          <w:lang w:val="af-ZA"/>
        </w:rPr>
        <w:t xml:space="preserve"> </w:t>
      </w:r>
      <w:r w:rsidRPr="00993972">
        <w:rPr>
          <w:rFonts w:ascii="GHEA Grapalat" w:hAnsi="GHEA Grapalat"/>
          <w:sz w:val="20"/>
          <w:szCs w:val="20"/>
          <w:lang w:val="hy-AM"/>
        </w:rPr>
        <w:t>օրենքով</w:t>
      </w:r>
      <w:r w:rsidRPr="00993972">
        <w:rPr>
          <w:rFonts w:ascii="GHEA Grapalat" w:hAnsi="GHEA Grapalat"/>
          <w:sz w:val="20"/>
          <w:szCs w:val="20"/>
          <w:lang w:val="af-ZA"/>
        </w:rPr>
        <w:t xml:space="preserve"> </w:t>
      </w:r>
      <w:r w:rsidRPr="00993972">
        <w:rPr>
          <w:rFonts w:ascii="GHEA Grapalat" w:hAnsi="GHEA Grapalat"/>
          <w:sz w:val="20"/>
          <w:szCs w:val="20"/>
          <w:lang w:val="hy-AM"/>
        </w:rPr>
        <w:t>և</w:t>
      </w:r>
      <w:r w:rsidRPr="00993972">
        <w:rPr>
          <w:rFonts w:ascii="GHEA Grapalat" w:hAnsi="GHEA Grapalat"/>
          <w:sz w:val="20"/>
          <w:szCs w:val="20"/>
          <w:lang w:val="af-ZA"/>
        </w:rPr>
        <w:t xml:space="preserve"> </w:t>
      </w:r>
      <w:r w:rsidRPr="00993972">
        <w:rPr>
          <w:rFonts w:ascii="GHEA Grapalat" w:hAnsi="GHEA Grapalat"/>
          <w:sz w:val="20"/>
          <w:szCs w:val="20"/>
          <w:lang w:val="hy-AM"/>
        </w:rPr>
        <w:t>ՀՀ քաղաքացիական դատավարության օրենսգրքով</w:t>
      </w:r>
      <w:r w:rsidRPr="005858E1">
        <w:rPr>
          <w:rFonts w:ascii="GHEA Grapalat" w:hAnsi="GHEA Grapalat"/>
          <w:sz w:val="20"/>
          <w:szCs w:val="20"/>
          <w:lang w:val="hy-AM"/>
        </w:rPr>
        <w:t xml:space="preserve"> սահմանված կարգով։</w:t>
      </w:r>
    </w:p>
    <w:p w14:paraId="71794B4A" w14:textId="77777777" w:rsidR="00C3215D" w:rsidRPr="00E17A7D" w:rsidRDefault="00C3215D" w:rsidP="00C3215D">
      <w:pPr>
        <w:pStyle w:val="a3"/>
        <w:spacing w:line="240" w:lineRule="auto"/>
        <w:rPr>
          <w:rFonts w:ascii="GHEA Grapalat" w:hAnsi="GHEA Grapalat"/>
          <w:b/>
          <w:i w:val="0"/>
          <w:lang w:val="af-ZA"/>
        </w:rPr>
      </w:pPr>
      <w:r w:rsidRPr="00E17A7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17A7D">
        <w:rPr>
          <w:rFonts w:ascii="GHEA Grapalat" w:hAnsi="GHEA Grapalat"/>
          <w:lang w:val="af-ZA"/>
        </w:rPr>
        <w:t xml:space="preserve"> </w:t>
      </w:r>
      <w:r w:rsidRPr="00E17A7D">
        <w:rPr>
          <w:rFonts w:ascii="GHEA Grapalat" w:hAnsi="GHEA Grapalat"/>
          <w:b/>
          <w:i w:val="0"/>
          <w:lang w:val="hy-AM"/>
        </w:rPr>
        <w:t>Անուշ Գարսևանյանին</w:t>
      </w:r>
      <w:r w:rsidRPr="00E17A7D">
        <w:rPr>
          <w:rFonts w:ascii="GHEA Grapalat" w:hAnsi="GHEA Grapalat"/>
          <w:b/>
          <w:i w:val="0"/>
          <w:lang w:val="af-ZA"/>
        </w:rPr>
        <w:t>:</w:t>
      </w:r>
    </w:p>
    <w:p w14:paraId="59B13F67" w14:textId="77777777" w:rsidR="009E1924" w:rsidRPr="005858E1" w:rsidRDefault="009E1924" w:rsidP="009E1924">
      <w:pPr>
        <w:pStyle w:val="a3"/>
        <w:spacing w:line="240" w:lineRule="auto"/>
        <w:ind w:firstLine="0"/>
        <w:rPr>
          <w:rFonts w:ascii="GHEA Grapalat" w:hAnsi="GHEA Grapalat"/>
          <w:i w:val="0"/>
          <w:sz w:val="21"/>
          <w:szCs w:val="21"/>
          <w:vertAlign w:val="superscript"/>
          <w:lang w:val="af-ZA"/>
        </w:rPr>
      </w:pPr>
      <w:r w:rsidRPr="005858E1">
        <w:rPr>
          <w:rFonts w:ascii="GHEA Grapalat" w:hAnsi="GHEA Grapalat"/>
          <w:i w:val="0"/>
          <w:sz w:val="21"/>
          <w:szCs w:val="21"/>
          <w:lang w:val="af-ZA"/>
        </w:rPr>
        <w:tab/>
      </w:r>
      <w:r w:rsidRPr="005858E1">
        <w:rPr>
          <w:rFonts w:ascii="GHEA Grapalat" w:hAnsi="GHEA Grapalat"/>
          <w:i w:val="0"/>
          <w:sz w:val="21"/>
          <w:szCs w:val="21"/>
          <w:lang w:val="af-ZA"/>
        </w:rPr>
        <w:tab/>
      </w:r>
      <w:r w:rsidRPr="005858E1">
        <w:rPr>
          <w:rFonts w:ascii="GHEA Grapalat" w:hAnsi="GHEA Grapalat"/>
          <w:i w:val="0"/>
          <w:sz w:val="21"/>
          <w:szCs w:val="21"/>
          <w:lang w:val="af-ZA"/>
        </w:rPr>
        <w:tab/>
      </w:r>
      <w:r w:rsidRPr="005858E1">
        <w:rPr>
          <w:rFonts w:ascii="GHEA Grapalat" w:hAnsi="GHEA Grapalat"/>
          <w:i w:val="0"/>
          <w:sz w:val="21"/>
          <w:szCs w:val="21"/>
          <w:lang w:val="af-ZA"/>
        </w:rPr>
        <w:tab/>
      </w:r>
      <w:r w:rsidRPr="005858E1">
        <w:rPr>
          <w:rFonts w:ascii="GHEA Grapalat" w:hAnsi="GHEA Grapalat"/>
          <w:i w:val="0"/>
          <w:sz w:val="21"/>
          <w:szCs w:val="21"/>
          <w:lang w:val="hy-AM"/>
        </w:rPr>
        <w:t xml:space="preserve">                             </w:t>
      </w:r>
      <w:r w:rsidRPr="005858E1">
        <w:rPr>
          <w:rFonts w:ascii="GHEA Grapalat" w:hAnsi="GHEA Grapalat"/>
          <w:i w:val="0"/>
          <w:sz w:val="21"/>
          <w:szCs w:val="21"/>
          <w:lang w:val="af-ZA"/>
        </w:rPr>
        <w:tab/>
      </w:r>
      <w:r w:rsidRPr="005858E1">
        <w:rPr>
          <w:rFonts w:ascii="GHEA Grapalat" w:hAnsi="GHEA Grapalat"/>
          <w:i w:val="0"/>
          <w:sz w:val="21"/>
          <w:szCs w:val="21"/>
          <w:vertAlign w:val="superscript"/>
          <w:lang w:val="af-ZA"/>
        </w:rPr>
        <w:t xml:space="preserve">             անունը, ազգանունը</w:t>
      </w:r>
    </w:p>
    <w:p w14:paraId="7FDA47AD" w14:textId="02C80F45" w:rsidR="009E1924" w:rsidRPr="005858E1" w:rsidRDefault="009E1924" w:rsidP="009E1924">
      <w:pPr>
        <w:pStyle w:val="a3"/>
        <w:spacing w:line="276" w:lineRule="auto"/>
        <w:ind w:firstLine="0"/>
        <w:rPr>
          <w:rFonts w:ascii="GHEA Grapalat" w:hAnsi="GHEA Grapalat"/>
          <w:color w:val="000000"/>
          <w:sz w:val="22"/>
          <w:szCs w:val="22"/>
          <w:lang w:val="af-ZA"/>
        </w:rPr>
      </w:pPr>
      <w:r w:rsidRPr="005858E1">
        <w:rPr>
          <w:rFonts w:ascii="GHEA Grapalat" w:hAnsi="GHEA Grapalat"/>
          <w:color w:val="000000"/>
          <w:sz w:val="22"/>
          <w:szCs w:val="22"/>
          <w:lang w:val="af-ZA"/>
        </w:rPr>
        <w:t>Հեռախոս</w:t>
      </w:r>
      <w:r w:rsidRPr="005858E1">
        <w:rPr>
          <w:rFonts w:ascii="GHEA Grapalat" w:hAnsi="GHEA Grapalat"/>
          <w:color w:val="000000"/>
          <w:sz w:val="22"/>
          <w:szCs w:val="22"/>
          <w:lang w:val="hy-AM"/>
        </w:rPr>
        <w:t>`</w:t>
      </w:r>
      <w:r w:rsidRPr="005858E1">
        <w:rPr>
          <w:rFonts w:ascii="GHEA Grapalat" w:hAnsi="GHEA Grapalat"/>
          <w:color w:val="000000"/>
          <w:sz w:val="22"/>
          <w:szCs w:val="22"/>
          <w:lang w:val="af-ZA"/>
        </w:rPr>
        <w:t xml:space="preserve"> </w:t>
      </w:r>
      <w:r w:rsidR="00C3215D">
        <w:rPr>
          <w:rFonts w:ascii="GHEA Grapalat" w:hAnsi="GHEA Grapalat"/>
          <w:b/>
          <w:color w:val="000000"/>
          <w:sz w:val="22"/>
          <w:szCs w:val="22"/>
          <w:lang w:val="af-ZA"/>
        </w:rPr>
        <w:t>+37477 83 09 90</w:t>
      </w:r>
    </w:p>
    <w:p w14:paraId="196C91DA" w14:textId="77777777" w:rsidR="00C3215D" w:rsidRPr="00E17A7D" w:rsidRDefault="009E1924" w:rsidP="00C3215D">
      <w:pPr>
        <w:pStyle w:val="a3"/>
        <w:spacing w:line="240" w:lineRule="auto"/>
        <w:rPr>
          <w:rFonts w:ascii="GHEA Grapalat" w:hAnsi="GHEA Grapalat" w:cs="Arial"/>
          <w:b/>
          <w:i w:val="0"/>
          <w:lang w:val="af-ZA"/>
        </w:rPr>
      </w:pPr>
      <w:r w:rsidRPr="005858E1">
        <w:rPr>
          <w:rFonts w:ascii="GHEA Grapalat" w:hAnsi="GHEA Grapalat"/>
          <w:color w:val="000000"/>
          <w:sz w:val="22"/>
          <w:szCs w:val="22"/>
          <w:lang w:val="af-ZA"/>
        </w:rPr>
        <w:t>Էլ. Փոստ</w:t>
      </w:r>
      <w:r w:rsidRPr="005858E1">
        <w:rPr>
          <w:rFonts w:ascii="GHEA Grapalat" w:hAnsi="GHEA Grapalat"/>
          <w:color w:val="000000"/>
          <w:sz w:val="22"/>
          <w:szCs w:val="22"/>
          <w:lang w:val="hy-AM"/>
        </w:rPr>
        <w:t>`</w:t>
      </w:r>
      <w:r w:rsidRPr="005858E1">
        <w:rPr>
          <w:rFonts w:ascii="GHEA Grapalat" w:hAnsi="GHEA Grapalat"/>
          <w:color w:val="000000"/>
          <w:sz w:val="22"/>
          <w:szCs w:val="22"/>
          <w:lang w:val="af-ZA"/>
        </w:rPr>
        <w:t xml:space="preserve"> </w:t>
      </w:r>
      <w:r w:rsidR="00C3215D" w:rsidRPr="00E17A7D">
        <w:rPr>
          <w:rFonts w:ascii="GHEA Grapalat" w:hAnsi="GHEA Grapalat"/>
          <w:b/>
          <w:i w:val="0"/>
          <w:lang w:val="af-ZA"/>
        </w:rPr>
        <w:t xml:space="preserve">էլ. փոստ </w:t>
      </w:r>
      <w:hyperlink r:id="rId8" w:history="1">
        <w:r w:rsidR="00C3215D" w:rsidRPr="00E17A7D">
          <w:rPr>
            <w:rStyle w:val="a9"/>
            <w:rFonts w:ascii="GHEA Grapalat" w:hAnsi="GHEA Grapalat" w:cs="Verdana"/>
            <w:b/>
            <w:i w:val="0"/>
            <w:lang w:val="af-ZA"/>
          </w:rPr>
          <w:t>akunq.hamaynq@gmail.com</w:t>
        </w:r>
      </w:hyperlink>
      <w:r w:rsidR="00C3215D" w:rsidRPr="00E17A7D">
        <w:rPr>
          <w:rFonts w:ascii="GHEA Grapalat" w:hAnsi="GHEA Grapalat" w:cs="Verdana"/>
          <w:b/>
          <w:i w:val="0"/>
          <w:lang w:val="hy-AM"/>
        </w:rPr>
        <w:t xml:space="preserve">, </w:t>
      </w:r>
      <w:r w:rsidR="00C3215D" w:rsidRPr="00E17A7D">
        <w:rPr>
          <w:rFonts w:ascii="GHEA Grapalat" w:hAnsi="GHEA Grapalat" w:cs="Verdana"/>
          <w:b/>
          <w:i w:val="0"/>
          <w:color w:val="0070C0"/>
          <w:u w:val="single"/>
          <w:lang w:val="hy-AM"/>
        </w:rPr>
        <w:t>garsevanyan_anush@mail.ru</w:t>
      </w:r>
      <w:r w:rsidR="00C3215D" w:rsidRPr="00E17A7D">
        <w:rPr>
          <w:rFonts w:ascii="GHEA Grapalat" w:hAnsi="GHEA Grapalat" w:cs="Arial"/>
          <w:b/>
          <w:i w:val="0"/>
          <w:lang w:val="af-ZA"/>
        </w:rPr>
        <w:t>:</w:t>
      </w:r>
    </w:p>
    <w:p w14:paraId="42B76AAD" w14:textId="6BE61833" w:rsidR="009E1924" w:rsidRPr="005858E1" w:rsidRDefault="009E1924" w:rsidP="009E1924">
      <w:pPr>
        <w:pStyle w:val="a3"/>
        <w:spacing w:line="276" w:lineRule="auto"/>
        <w:ind w:firstLine="0"/>
        <w:rPr>
          <w:rFonts w:ascii="GHEA Grapalat" w:hAnsi="GHEA Grapalat"/>
          <w:b/>
          <w:color w:val="000000"/>
          <w:sz w:val="22"/>
          <w:szCs w:val="22"/>
          <w:lang w:val="af-ZA"/>
        </w:rPr>
      </w:pPr>
      <w:r w:rsidRPr="005858E1">
        <w:rPr>
          <w:rFonts w:ascii="GHEA Grapalat" w:hAnsi="GHEA Grapalat"/>
          <w:color w:val="000000"/>
          <w:sz w:val="22"/>
          <w:szCs w:val="22"/>
          <w:lang w:val="af-ZA"/>
        </w:rPr>
        <w:t>Պատվիրատու</w:t>
      </w:r>
      <w:r w:rsidRPr="005858E1">
        <w:rPr>
          <w:rFonts w:ascii="GHEA Grapalat" w:hAnsi="GHEA Grapalat"/>
          <w:color w:val="000000"/>
          <w:sz w:val="22"/>
          <w:szCs w:val="22"/>
          <w:lang w:val="hy-AM"/>
        </w:rPr>
        <w:t>`</w:t>
      </w:r>
      <w:r w:rsidRPr="005858E1">
        <w:rPr>
          <w:rFonts w:ascii="GHEA Grapalat" w:hAnsi="GHEA Grapalat"/>
          <w:color w:val="000000"/>
          <w:sz w:val="22"/>
          <w:szCs w:val="22"/>
          <w:lang w:val="af-ZA"/>
        </w:rPr>
        <w:t xml:space="preserve"> </w:t>
      </w:r>
      <w:r w:rsidRPr="005858E1">
        <w:rPr>
          <w:rFonts w:ascii="GHEA Grapalat" w:hAnsi="GHEA Grapalat"/>
          <w:b/>
          <w:color w:val="000000"/>
          <w:sz w:val="22"/>
          <w:szCs w:val="22"/>
          <w:lang w:val="af-ZA"/>
        </w:rPr>
        <w:t xml:space="preserve">ՀՀ </w:t>
      </w:r>
      <w:r w:rsidR="00C3215D">
        <w:rPr>
          <w:rFonts w:ascii="GHEA Grapalat" w:hAnsi="GHEA Grapalat"/>
          <w:b/>
          <w:color w:val="000000"/>
          <w:sz w:val="22"/>
          <w:szCs w:val="22"/>
          <w:lang w:val="hy-AM"/>
        </w:rPr>
        <w:t>Կոտայքի</w:t>
      </w:r>
      <w:r w:rsidRPr="005858E1">
        <w:rPr>
          <w:rFonts w:ascii="GHEA Grapalat" w:hAnsi="GHEA Grapalat"/>
          <w:b/>
          <w:color w:val="000000"/>
          <w:sz w:val="22"/>
          <w:szCs w:val="22"/>
          <w:lang w:val="af-ZA"/>
        </w:rPr>
        <w:t xml:space="preserve"> մարզի</w:t>
      </w:r>
      <w:r w:rsidRPr="005858E1">
        <w:rPr>
          <w:rFonts w:ascii="GHEA Grapalat" w:hAnsi="GHEA Grapalat"/>
          <w:color w:val="000000"/>
          <w:sz w:val="22"/>
          <w:szCs w:val="22"/>
          <w:lang w:val="af-ZA"/>
        </w:rPr>
        <w:t xml:space="preserve"> </w:t>
      </w:r>
      <w:r w:rsidR="00C3215D">
        <w:rPr>
          <w:rFonts w:ascii="GHEA Grapalat" w:hAnsi="GHEA Grapalat"/>
          <w:b/>
          <w:color w:val="000000"/>
          <w:sz w:val="22"/>
          <w:szCs w:val="22"/>
          <w:lang w:val="hy-AM"/>
        </w:rPr>
        <w:t>Ակունքի</w:t>
      </w:r>
      <w:r w:rsidRPr="005858E1">
        <w:rPr>
          <w:rFonts w:ascii="GHEA Grapalat" w:hAnsi="GHEA Grapalat"/>
          <w:b/>
          <w:color w:val="000000"/>
          <w:sz w:val="22"/>
          <w:szCs w:val="22"/>
          <w:lang w:val="af-ZA"/>
        </w:rPr>
        <w:t xml:space="preserve"> համայնքապետարան</w:t>
      </w:r>
    </w:p>
    <w:p w14:paraId="503A482C" w14:textId="7BC440A3" w:rsidR="00C3215D" w:rsidRPr="007D10E4" w:rsidRDefault="00C3215D" w:rsidP="00C3215D">
      <w:pPr>
        <w:spacing w:line="276" w:lineRule="auto"/>
        <w:jc w:val="both"/>
        <w:rPr>
          <w:rFonts w:ascii="GHEA Grapalat" w:hAnsi="GHEA Grapalat" w:cs="Sylfaen"/>
          <w:b/>
          <w:color w:val="000000"/>
          <w:sz w:val="20"/>
          <w:szCs w:val="20"/>
          <w:lang w:val="hy-AM"/>
        </w:rPr>
      </w:pPr>
      <w:r w:rsidRPr="007D10E4">
        <w:rPr>
          <w:rFonts w:ascii="GHEA Grapalat" w:hAnsi="GHEA Grapalat" w:cs="Sylfaen"/>
          <w:b/>
          <w:color w:val="000000"/>
          <w:sz w:val="20"/>
          <w:szCs w:val="20"/>
          <w:lang w:val="hy-AM"/>
        </w:rPr>
        <w:t>Սույն գնման գործընթացը կազմակերպվում է ՀՀ կառավարության կողմից իրականացվող սուբվենցիոն ծրագրերի շրջանակներում</w:t>
      </w:r>
      <w:r w:rsidRPr="007D10E4">
        <w:rPr>
          <w:rFonts w:ascii="GHEA Grapalat" w:hAnsi="GHEA Grapalat"/>
          <w:b/>
          <w:color w:val="000000"/>
          <w:sz w:val="20"/>
          <w:szCs w:val="20"/>
          <w:lang w:val="hy-AM"/>
        </w:rPr>
        <w:t>:</w:t>
      </w:r>
      <w:r w:rsidRPr="007D10E4">
        <w:rPr>
          <w:rFonts w:ascii="GHEA Grapalat" w:hAnsi="GHEA Grapalat" w:cs="Sylfaen"/>
          <w:b/>
          <w:color w:val="000000"/>
          <w:sz w:val="20"/>
          <w:szCs w:val="20"/>
          <w:lang w:val="hy-AM"/>
        </w:rPr>
        <w:t xml:space="preserve"> Ֆինանսավորումն իրականացվում է</w:t>
      </w:r>
      <w:r w:rsidR="006804CA">
        <w:rPr>
          <w:rFonts w:ascii="GHEA Grapalat" w:hAnsi="GHEA Grapalat" w:cs="Sylfaen"/>
          <w:b/>
          <w:color w:val="000000"/>
          <w:sz w:val="20"/>
          <w:szCs w:val="20"/>
          <w:lang w:val="hy-AM"/>
        </w:rPr>
        <w:t xml:space="preserve"> պայմանգարին կից համաձայնագրի կնքումից հետո, </w:t>
      </w:r>
      <w:r w:rsidRPr="007D10E4">
        <w:rPr>
          <w:rFonts w:ascii="GHEA Grapalat" w:hAnsi="GHEA Grapalat" w:cs="Sylfaen"/>
          <w:b/>
          <w:color w:val="000000"/>
          <w:sz w:val="20"/>
          <w:szCs w:val="20"/>
          <w:lang w:val="hy-AM"/>
        </w:rPr>
        <w:t xml:space="preserve"> համայնքային /</w:t>
      </w:r>
      <w:r>
        <w:rPr>
          <w:rFonts w:ascii="GHEA Grapalat" w:hAnsi="GHEA Grapalat" w:cs="Sylfaen"/>
          <w:b/>
          <w:color w:val="000000"/>
          <w:sz w:val="20"/>
          <w:szCs w:val="20"/>
          <w:lang w:val="af-ZA"/>
        </w:rPr>
        <w:t>35</w:t>
      </w:r>
      <w:r w:rsidRPr="007D10E4">
        <w:rPr>
          <w:rFonts w:ascii="GHEA Grapalat" w:hAnsi="GHEA Grapalat" w:cs="Sylfaen"/>
          <w:b/>
          <w:color w:val="000000"/>
          <w:sz w:val="20"/>
          <w:szCs w:val="20"/>
          <w:lang w:val="af-ZA"/>
        </w:rPr>
        <w:t>%</w:t>
      </w:r>
      <w:r w:rsidRPr="007D10E4">
        <w:rPr>
          <w:rFonts w:ascii="GHEA Grapalat" w:hAnsi="GHEA Grapalat" w:cs="Sylfaen"/>
          <w:b/>
          <w:color w:val="000000"/>
          <w:sz w:val="20"/>
          <w:szCs w:val="20"/>
          <w:lang w:val="hy-AM"/>
        </w:rPr>
        <w:t xml:space="preserve"> / և պետական բյուջեներից  /</w:t>
      </w:r>
      <w:r>
        <w:rPr>
          <w:rFonts w:ascii="GHEA Grapalat" w:hAnsi="GHEA Grapalat" w:cs="Sylfaen"/>
          <w:b/>
          <w:color w:val="000000"/>
          <w:sz w:val="20"/>
          <w:szCs w:val="20"/>
          <w:lang w:val="af-ZA"/>
        </w:rPr>
        <w:t>65</w:t>
      </w:r>
      <w:r w:rsidRPr="007D10E4">
        <w:rPr>
          <w:rFonts w:ascii="GHEA Grapalat" w:hAnsi="GHEA Grapalat" w:cs="Sylfaen"/>
          <w:b/>
          <w:color w:val="000000"/>
          <w:sz w:val="20"/>
          <w:szCs w:val="20"/>
          <w:lang w:val="af-ZA"/>
        </w:rPr>
        <w:t>%</w:t>
      </w:r>
      <w:r w:rsidRPr="007D10E4">
        <w:rPr>
          <w:rFonts w:ascii="GHEA Grapalat" w:hAnsi="GHEA Grapalat" w:cs="Sylfaen"/>
          <w:b/>
          <w:color w:val="000000"/>
          <w:sz w:val="20"/>
          <w:szCs w:val="20"/>
          <w:lang w:val="hy-AM"/>
        </w:rPr>
        <w:t xml:space="preserve"> / ՝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74CAFA1E" w14:textId="3416BA8A" w:rsidR="009E1924" w:rsidRPr="002752FE" w:rsidRDefault="009E1924" w:rsidP="00C3215D">
      <w:pPr>
        <w:pStyle w:val="aa"/>
        <w:spacing w:after="0"/>
        <w:rPr>
          <w:rFonts w:ascii="GHEA Grapalat" w:hAnsi="GHEA Grapalat" w:cs="Sylfaen"/>
          <w:i/>
          <w:sz w:val="20"/>
          <w:szCs w:val="20"/>
          <w:lang w:val="af-ZA"/>
        </w:rPr>
      </w:pPr>
    </w:p>
    <w:p w14:paraId="4666D92C" w14:textId="77777777" w:rsidR="005D2B0C" w:rsidRPr="005D2B0C" w:rsidRDefault="005D2B0C" w:rsidP="009E1924">
      <w:pPr>
        <w:pStyle w:val="aa"/>
        <w:spacing w:after="0"/>
        <w:ind w:firstLine="567"/>
        <w:jc w:val="right"/>
        <w:rPr>
          <w:rFonts w:ascii="GHEA Grapalat" w:hAnsi="GHEA Grapalat" w:cs="Sylfaen"/>
          <w:b/>
          <w:bCs/>
          <w:i/>
          <w:sz w:val="20"/>
          <w:szCs w:val="20"/>
          <w:lang w:val="af-ZA"/>
        </w:rPr>
      </w:pPr>
    </w:p>
    <w:p w14:paraId="309FAE7F" w14:textId="77777777" w:rsidR="00E44096" w:rsidRPr="00B274FD" w:rsidRDefault="00E44096" w:rsidP="009E1924">
      <w:pPr>
        <w:pStyle w:val="aa"/>
        <w:spacing w:after="0"/>
        <w:ind w:firstLine="567"/>
        <w:jc w:val="right"/>
        <w:rPr>
          <w:rFonts w:ascii="GHEA Grapalat" w:hAnsi="GHEA Grapalat" w:cs="Sylfaen"/>
          <w:b/>
          <w:bCs/>
          <w:i/>
          <w:sz w:val="20"/>
          <w:szCs w:val="20"/>
          <w:lang w:val="af-ZA"/>
        </w:rPr>
      </w:pPr>
    </w:p>
    <w:p w14:paraId="40C43154" w14:textId="20F9F7AF" w:rsidR="009E1924" w:rsidRPr="00101CA7" w:rsidRDefault="009E1924" w:rsidP="009E1924">
      <w:pPr>
        <w:pStyle w:val="aa"/>
        <w:spacing w:after="0"/>
        <w:ind w:firstLine="567"/>
        <w:jc w:val="right"/>
        <w:rPr>
          <w:rFonts w:ascii="GHEA Grapalat" w:hAnsi="GHEA Grapalat" w:cs="Sylfaen"/>
          <w:b/>
          <w:bCs/>
          <w:i/>
          <w:sz w:val="20"/>
          <w:szCs w:val="20"/>
          <w:lang w:val="af-ZA"/>
        </w:rPr>
      </w:pPr>
      <w:r w:rsidRPr="00101CA7">
        <w:rPr>
          <w:rFonts w:ascii="GHEA Grapalat" w:hAnsi="GHEA Grapalat" w:cs="Sylfaen"/>
          <w:b/>
          <w:bCs/>
          <w:i/>
          <w:sz w:val="20"/>
          <w:szCs w:val="20"/>
        </w:rPr>
        <w:t>Հաստատված</w:t>
      </w:r>
      <w:r w:rsidRPr="00101CA7">
        <w:rPr>
          <w:rFonts w:ascii="GHEA Grapalat" w:hAnsi="GHEA Grapalat" w:cs="Times Armenian"/>
          <w:b/>
          <w:bCs/>
          <w:i/>
          <w:sz w:val="20"/>
          <w:szCs w:val="20"/>
          <w:lang w:val="af-ZA"/>
        </w:rPr>
        <w:t xml:space="preserve"> </w:t>
      </w:r>
      <w:r w:rsidRPr="00101CA7">
        <w:rPr>
          <w:rFonts w:ascii="GHEA Grapalat" w:hAnsi="GHEA Grapalat" w:cs="Sylfaen"/>
          <w:b/>
          <w:bCs/>
          <w:i/>
          <w:sz w:val="20"/>
          <w:szCs w:val="20"/>
        </w:rPr>
        <w:t>է</w:t>
      </w:r>
    </w:p>
    <w:p w14:paraId="41A53530" w14:textId="58E72AE8" w:rsidR="009E1924" w:rsidRPr="00C3215D" w:rsidRDefault="00C3215D" w:rsidP="00C3215D">
      <w:pPr>
        <w:pStyle w:val="a3"/>
        <w:spacing w:line="240" w:lineRule="auto"/>
        <w:jc w:val="right"/>
        <w:rPr>
          <w:rFonts w:ascii="GHEA Grapalat" w:hAnsi="GHEA Grapalat"/>
          <w:i w:val="0"/>
          <w:sz w:val="22"/>
          <w:szCs w:val="22"/>
          <w:u w:val="single"/>
          <w:lang w:val="af-ZA"/>
        </w:rPr>
      </w:pPr>
      <w:r>
        <w:rPr>
          <w:rFonts w:ascii="GHEA Grapalat" w:hAnsi="GHEA Grapalat"/>
          <w:b/>
          <w:bCs/>
          <w:i w:val="0"/>
          <w:sz w:val="22"/>
          <w:szCs w:val="22"/>
          <w:lang w:val="hy-AM"/>
        </w:rPr>
        <w:t>Կ</w:t>
      </w:r>
      <w:r w:rsidRPr="00101CA7">
        <w:rPr>
          <w:rFonts w:ascii="GHEA Grapalat" w:hAnsi="GHEA Grapalat"/>
          <w:b/>
          <w:bCs/>
          <w:i w:val="0"/>
          <w:sz w:val="22"/>
          <w:szCs w:val="22"/>
          <w:lang w:val="hy-AM"/>
        </w:rPr>
        <w:t>ՄԱՀ</w:t>
      </w:r>
      <w:r w:rsidRPr="00101CA7">
        <w:rPr>
          <w:rFonts w:ascii="GHEA Grapalat" w:hAnsi="GHEA Grapalat"/>
          <w:b/>
          <w:bCs/>
          <w:i w:val="0"/>
          <w:sz w:val="22"/>
          <w:szCs w:val="22"/>
          <w:lang w:val="af-ZA"/>
        </w:rPr>
        <w:t>-</w:t>
      </w:r>
      <w:r>
        <w:rPr>
          <w:rFonts w:ascii="GHEA Grapalat" w:hAnsi="GHEA Grapalat"/>
          <w:b/>
          <w:bCs/>
          <w:i w:val="0"/>
          <w:sz w:val="22"/>
          <w:szCs w:val="22"/>
          <w:lang w:val="hy-AM"/>
        </w:rPr>
        <w:t>Հ</w:t>
      </w:r>
      <w:r w:rsidRPr="00101CA7">
        <w:rPr>
          <w:rFonts w:ascii="GHEA Grapalat" w:hAnsi="GHEA Grapalat"/>
          <w:b/>
          <w:bCs/>
          <w:i w:val="0"/>
          <w:sz w:val="22"/>
          <w:szCs w:val="22"/>
          <w:lang w:val="af-ZA"/>
        </w:rPr>
        <w:t>ԲՄԱՇՁԲ-</w:t>
      </w:r>
      <w:r>
        <w:rPr>
          <w:rFonts w:ascii="GHEA Grapalat" w:hAnsi="GHEA Grapalat"/>
          <w:b/>
          <w:bCs/>
          <w:i w:val="0"/>
          <w:sz w:val="22"/>
          <w:szCs w:val="22"/>
          <w:lang w:val="af-ZA"/>
        </w:rPr>
        <w:t>24/01</w:t>
      </w:r>
      <w:r>
        <w:rPr>
          <w:rFonts w:ascii="GHEA Grapalat" w:hAnsi="GHEA Grapalat"/>
          <w:i w:val="0"/>
          <w:sz w:val="22"/>
          <w:szCs w:val="22"/>
          <w:u w:val="single"/>
          <w:lang w:val="af-ZA"/>
        </w:rPr>
        <w:t xml:space="preserve"> </w:t>
      </w:r>
      <w:r w:rsidR="009E1924" w:rsidRPr="00101CA7">
        <w:rPr>
          <w:rFonts w:ascii="GHEA Grapalat" w:hAnsi="GHEA Grapalat" w:cs="Sylfaen"/>
          <w:b/>
          <w:bCs/>
          <w:i w:val="0"/>
        </w:rPr>
        <w:t>ծածկա</w:t>
      </w:r>
      <w:r w:rsidR="009E1924" w:rsidRPr="00101CA7">
        <w:rPr>
          <w:rFonts w:ascii="GHEA Grapalat" w:hAnsi="GHEA Grapalat" w:cs="Times Armenian"/>
          <w:b/>
          <w:bCs/>
          <w:i w:val="0"/>
        </w:rPr>
        <w:t>գ</w:t>
      </w:r>
      <w:r w:rsidR="009E1924" w:rsidRPr="00101CA7">
        <w:rPr>
          <w:rFonts w:ascii="GHEA Grapalat" w:hAnsi="GHEA Grapalat" w:cs="Sylfaen"/>
          <w:b/>
          <w:bCs/>
          <w:i w:val="0"/>
        </w:rPr>
        <w:t>րով</w:t>
      </w:r>
      <w:r w:rsidR="009E1924" w:rsidRPr="00101CA7">
        <w:rPr>
          <w:rFonts w:ascii="GHEA Grapalat" w:hAnsi="GHEA Grapalat" w:cs="Times Armenian"/>
          <w:b/>
          <w:bCs/>
          <w:i w:val="0"/>
          <w:lang w:val="af-ZA"/>
        </w:rPr>
        <w:t xml:space="preserve"> </w:t>
      </w:r>
    </w:p>
    <w:p w14:paraId="79F64BD3" w14:textId="0D979A43" w:rsidR="009E1924" w:rsidRPr="00101CA7" w:rsidRDefault="00C3215D" w:rsidP="00C3215D">
      <w:pPr>
        <w:pStyle w:val="aa"/>
        <w:spacing w:after="0"/>
        <w:ind w:firstLine="567"/>
        <w:jc w:val="right"/>
        <w:rPr>
          <w:rFonts w:ascii="GHEA Grapalat" w:hAnsi="GHEA Grapalat" w:cs="Times Armenian"/>
          <w:b/>
          <w:bCs/>
          <w:i/>
          <w:sz w:val="20"/>
          <w:szCs w:val="20"/>
          <w:lang w:val="af-ZA"/>
        </w:rPr>
      </w:pPr>
      <w:r>
        <w:rPr>
          <w:rFonts w:ascii="GHEA Grapalat" w:hAnsi="GHEA Grapalat" w:cs="Sylfaen"/>
          <w:b/>
          <w:bCs/>
          <w:i/>
          <w:sz w:val="20"/>
          <w:szCs w:val="20"/>
          <w:lang w:val="hy-AM"/>
        </w:rPr>
        <w:t xml:space="preserve"> Հրատապ </w:t>
      </w:r>
      <w:r w:rsidR="009E1924" w:rsidRPr="00101CA7">
        <w:rPr>
          <w:rFonts w:ascii="GHEA Grapalat" w:hAnsi="GHEA Grapalat" w:cs="Sylfaen"/>
          <w:b/>
          <w:bCs/>
          <w:i/>
          <w:sz w:val="20"/>
          <w:szCs w:val="20"/>
        </w:rPr>
        <w:t>բաց</w:t>
      </w:r>
      <w:r w:rsidR="009E1924" w:rsidRPr="00101CA7">
        <w:rPr>
          <w:rFonts w:ascii="GHEA Grapalat" w:hAnsi="GHEA Grapalat" w:cs="Times Armenian"/>
          <w:b/>
          <w:bCs/>
          <w:i/>
          <w:sz w:val="20"/>
          <w:szCs w:val="20"/>
          <w:lang w:val="af-ZA"/>
        </w:rPr>
        <w:t xml:space="preserve"> մրցույթի գնահատող </w:t>
      </w:r>
      <w:r w:rsidR="009E1924" w:rsidRPr="00101CA7">
        <w:rPr>
          <w:rFonts w:ascii="GHEA Grapalat" w:hAnsi="GHEA Grapalat" w:cs="Sylfaen"/>
          <w:b/>
          <w:bCs/>
          <w:i/>
          <w:sz w:val="20"/>
          <w:szCs w:val="20"/>
        </w:rPr>
        <w:t>հանձնաժողովի</w:t>
      </w:r>
    </w:p>
    <w:p w14:paraId="78C7D23D" w14:textId="715ED1FD" w:rsidR="009E1924" w:rsidRPr="00E6597C" w:rsidRDefault="009E1924" w:rsidP="00C3215D">
      <w:pPr>
        <w:pStyle w:val="aa"/>
        <w:spacing w:after="0"/>
        <w:ind w:firstLine="567"/>
        <w:jc w:val="right"/>
        <w:rPr>
          <w:rFonts w:ascii="GHEA Grapalat" w:hAnsi="GHEA Grapalat"/>
          <w:i/>
          <w:sz w:val="20"/>
          <w:szCs w:val="20"/>
          <w:lang w:val="af-ZA"/>
        </w:rPr>
      </w:pPr>
      <w:r w:rsidRPr="00101CA7">
        <w:rPr>
          <w:rFonts w:ascii="GHEA Grapalat" w:hAnsi="GHEA Grapalat" w:cs="Sylfaen"/>
          <w:b/>
          <w:bCs/>
          <w:i/>
          <w:sz w:val="20"/>
          <w:szCs w:val="20"/>
          <w:lang w:val="af-ZA"/>
        </w:rPr>
        <w:t xml:space="preserve"> 20</w:t>
      </w:r>
      <w:r w:rsidRPr="00871E31">
        <w:rPr>
          <w:rFonts w:ascii="GHEA Grapalat" w:hAnsi="GHEA Grapalat" w:cs="Sylfaen"/>
          <w:b/>
          <w:bCs/>
          <w:i/>
          <w:sz w:val="20"/>
          <w:szCs w:val="20"/>
          <w:lang w:val="af-ZA"/>
        </w:rPr>
        <w:t>24</w:t>
      </w:r>
      <w:r w:rsidRPr="00101CA7">
        <w:rPr>
          <w:rFonts w:ascii="GHEA Grapalat" w:hAnsi="GHEA Grapalat" w:cs="Sylfaen"/>
          <w:b/>
          <w:bCs/>
          <w:i/>
          <w:sz w:val="20"/>
          <w:szCs w:val="20"/>
        </w:rPr>
        <w:t>թ</w:t>
      </w:r>
      <w:r w:rsidRPr="00101CA7">
        <w:rPr>
          <w:rFonts w:ascii="GHEA Grapalat" w:hAnsi="GHEA Grapalat" w:cs="Times Armenian"/>
          <w:b/>
          <w:bCs/>
          <w:i/>
          <w:sz w:val="20"/>
          <w:szCs w:val="20"/>
          <w:lang w:val="af-ZA"/>
        </w:rPr>
        <w:t xml:space="preserve">. </w:t>
      </w:r>
      <w:r w:rsidR="006804CA">
        <w:rPr>
          <w:rFonts w:ascii="GHEA Grapalat" w:hAnsi="GHEA Grapalat" w:cs="Times Armenian"/>
          <w:b/>
          <w:bCs/>
          <w:i/>
          <w:sz w:val="20"/>
          <w:szCs w:val="20"/>
          <w:lang w:val="hy-AM"/>
        </w:rPr>
        <w:t xml:space="preserve">օգոստոսի </w:t>
      </w:r>
      <w:r w:rsidR="00E86358">
        <w:rPr>
          <w:rFonts w:ascii="GHEA Grapalat" w:hAnsi="GHEA Grapalat" w:cs="Times Armenian"/>
          <w:b/>
          <w:bCs/>
          <w:i/>
          <w:sz w:val="20"/>
          <w:szCs w:val="20"/>
          <w:lang w:val="hy-AM"/>
        </w:rPr>
        <w:t xml:space="preserve"> </w:t>
      </w:r>
      <w:r w:rsidR="006804CA">
        <w:rPr>
          <w:rFonts w:ascii="GHEA Grapalat" w:hAnsi="GHEA Grapalat" w:cs="Times Armenian"/>
          <w:b/>
          <w:bCs/>
          <w:i/>
          <w:sz w:val="20"/>
          <w:szCs w:val="20"/>
          <w:lang w:val="hy-AM"/>
        </w:rPr>
        <w:t>09</w:t>
      </w:r>
      <w:r w:rsidRPr="00101CA7">
        <w:rPr>
          <w:rFonts w:ascii="GHEA Grapalat" w:hAnsi="GHEA Grapalat" w:cs="Times Armenian"/>
          <w:b/>
          <w:bCs/>
          <w:i/>
          <w:sz w:val="20"/>
          <w:szCs w:val="20"/>
          <w:lang w:val="af-ZA"/>
        </w:rPr>
        <w:t>-ի</w:t>
      </w:r>
      <w:r w:rsidRPr="00871E31">
        <w:rPr>
          <w:rFonts w:ascii="GHEA Grapalat" w:hAnsi="GHEA Grapalat" w:cs="Times Armenian"/>
          <w:b/>
          <w:bCs/>
          <w:i/>
          <w:sz w:val="20"/>
          <w:szCs w:val="20"/>
          <w:lang w:val="af-ZA"/>
        </w:rPr>
        <w:t xml:space="preserve"> </w:t>
      </w:r>
      <w:r w:rsidRPr="00101CA7">
        <w:rPr>
          <w:rFonts w:ascii="GHEA Grapalat" w:hAnsi="GHEA Grapalat" w:cs="Times Armenian"/>
          <w:b/>
          <w:bCs/>
          <w:i/>
          <w:sz w:val="20"/>
          <w:szCs w:val="20"/>
        </w:rPr>
        <w:t>թիվ</w:t>
      </w:r>
      <w:r w:rsidRPr="00871E31">
        <w:rPr>
          <w:rFonts w:ascii="GHEA Grapalat" w:hAnsi="GHEA Grapalat" w:cs="Times Armenian"/>
          <w:b/>
          <w:bCs/>
          <w:i/>
          <w:sz w:val="20"/>
          <w:szCs w:val="20"/>
          <w:lang w:val="af-ZA"/>
        </w:rPr>
        <w:t xml:space="preserve"> </w:t>
      </w:r>
      <w:r w:rsidRPr="00101CA7">
        <w:rPr>
          <w:rFonts w:ascii="GHEA Grapalat" w:hAnsi="GHEA Grapalat" w:cs="Times Armenian"/>
          <w:b/>
          <w:bCs/>
          <w:i/>
          <w:sz w:val="20"/>
          <w:szCs w:val="20"/>
          <w:lang w:val="af-ZA"/>
        </w:rPr>
        <w:t xml:space="preserve"> </w:t>
      </w:r>
      <w:r w:rsidRPr="00101CA7">
        <w:rPr>
          <w:rFonts w:ascii="GHEA Grapalat" w:hAnsi="GHEA Grapalat" w:cs="Times Armenian"/>
          <w:b/>
          <w:bCs/>
          <w:i/>
          <w:sz w:val="20"/>
          <w:szCs w:val="20"/>
          <w:vertAlign w:val="subscript"/>
          <w:lang w:val="af-ZA"/>
        </w:rPr>
        <w:t xml:space="preserve"> </w:t>
      </w:r>
      <w:r w:rsidRPr="00101CA7">
        <w:rPr>
          <w:rFonts w:ascii="GHEA Grapalat" w:hAnsi="GHEA Grapalat" w:cs="Times Armenian"/>
          <w:b/>
          <w:bCs/>
          <w:i/>
          <w:sz w:val="20"/>
          <w:szCs w:val="20"/>
          <w:lang w:val="af-ZA"/>
        </w:rPr>
        <w:t xml:space="preserve">N </w:t>
      </w:r>
      <w:r w:rsidRPr="00871E31">
        <w:rPr>
          <w:rFonts w:ascii="GHEA Grapalat" w:hAnsi="GHEA Grapalat" w:cs="Times Armenian"/>
          <w:b/>
          <w:bCs/>
          <w:i/>
          <w:sz w:val="20"/>
          <w:szCs w:val="20"/>
          <w:lang w:val="af-ZA"/>
        </w:rPr>
        <w:t>1</w:t>
      </w:r>
      <w:r w:rsidRPr="00101CA7">
        <w:rPr>
          <w:rFonts w:ascii="GHEA Grapalat" w:hAnsi="GHEA Grapalat" w:cs="Times Armenian"/>
          <w:b/>
          <w:bCs/>
          <w:i/>
          <w:sz w:val="20"/>
          <w:szCs w:val="20"/>
          <w:lang w:val="af-ZA"/>
        </w:rPr>
        <w:t xml:space="preserve"> </w:t>
      </w:r>
      <w:r w:rsidRPr="00101CA7">
        <w:rPr>
          <w:rFonts w:ascii="GHEA Grapalat" w:hAnsi="GHEA Grapalat" w:cs="Sylfaen"/>
          <w:b/>
          <w:bCs/>
          <w:i/>
          <w:sz w:val="20"/>
          <w:szCs w:val="20"/>
        </w:rPr>
        <w:t>որոշմամբ</w:t>
      </w:r>
    </w:p>
    <w:p w14:paraId="24D96047" w14:textId="78F60145" w:rsidR="009E1924" w:rsidRDefault="009E1924" w:rsidP="009E1924">
      <w:pPr>
        <w:pStyle w:val="aa"/>
        <w:ind w:right="-7" w:firstLine="567"/>
        <w:jc w:val="center"/>
        <w:rPr>
          <w:rFonts w:ascii="GHEA Grapalat" w:hAnsi="GHEA Grapalat"/>
          <w:lang w:val="af-ZA"/>
        </w:rPr>
      </w:pPr>
    </w:p>
    <w:p w14:paraId="7549E83A" w14:textId="77777777" w:rsidR="00E44096" w:rsidRPr="00E6597C" w:rsidRDefault="00E44096" w:rsidP="009E1924">
      <w:pPr>
        <w:pStyle w:val="aa"/>
        <w:ind w:right="-7" w:firstLine="567"/>
        <w:jc w:val="center"/>
        <w:rPr>
          <w:rFonts w:ascii="GHEA Grapalat" w:hAnsi="GHEA Grapalat"/>
          <w:lang w:val="af-ZA"/>
        </w:rPr>
      </w:pPr>
    </w:p>
    <w:p w14:paraId="424F4FD8" w14:textId="77777777" w:rsidR="009E1924" w:rsidRPr="00E6597C" w:rsidRDefault="009E1924" w:rsidP="009E1924">
      <w:pPr>
        <w:pStyle w:val="aa"/>
        <w:ind w:right="-7" w:firstLine="567"/>
        <w:jc w:val="center"/>
        <w:rPr>
          <w:rFonts w:ascii="GHEA Grapalat" w:hAnsi="GHEA Grapalat"/>
          <w:lang w:val="af-ZA"/>
        </w:rPr>
      </w:pPr>
    </w:p>
    <w:p w14:paraId="77B6F951" w14:textId="77777777" w:rsidR="009E1924" w:rsidRPr="00E6597C" w:rsidRDefault="009E1924" w:rsidP="009E1924">
      <w:pPr>
        <w:pStyle w:val="aa"/>
        <w:ind w:right="-7" w:firstLine="567"/>
        <w:jc w:val="center"/>
        <w:rPr>
          <w:rFonts w:ascii="GHEA Grapalat" w:hAnsi="GHEA Grapalat"/>
          <w:lang w:val="af-ZA"/>
        </w:rPr>
      </w:pPr>
    </w:p>
    <w:p w14:paraId="41878F30" w14:textId="77777777" w:rsidR="009E1924" w:rsidRPr="00E6597C" w:rsidRDefault="009E1924" w:rsidP="009E1924">
      <w:pPr>
        <w:pStyle w:val="aa"/>
        <w:ind w:right="-7" w:firstLine="567"/>
        <w:jc w:val="center"/>
        <w:rPr>
          <w:rFonts w:ascii="GHEA Grapalat" w:hAnsi="GHEA Grapalat"/>
          <w:lang w:val="af-ZA"/>
        </w:rPr>
      </w:pPr>
    </w:p>
    <w:p w14:paraId="088CFA89" w14:textId="77777777" w:rsidR="009E1924" w:rsidRPr="00E6597C" w:rsidRDefault="009E1924" w:rsidP="009E1924">
      <w:pPr>
        <w:pStyle w:val="aa"/>
        <w:ind w:right="-7" w:firstLine="567"/>
        <w:jc w:val="center"/>
        <w:rPr>
          <w:rFonts w:ascii="GHEA Grapalat" w:hAnsi="GHEA Grapalat"/>
          <w:lang w:val="af-ZA"/>
        </w:rPr>
      </w:pPr>
    </w:p>
    <w:p w14:paraId="5DAABD56" w14:textId="77777777" w:rsidR="006804CA" w:rsidRPr="00712340" w:rsidRDefault="006804CA" w:rsidP="006804CA">
      <w:pPr>
        <w:pStyle w:val="aa"/>
        <w:ind w:right="-7" w:firstLine="567"/>
        <w:jc w:val="center"/>
        <w:rPr>
          <w:rFonts w:ascii="GHEA Grapalat" w:hAnsi="GHEA Grapalat"/>
          <w:lang w:val="af-ZA"/>
        </w:rPr>
      </w:pPr>
      <w:r w:rsidRPr="00712340">
        <w:rPr>
          <w:rFonts w:ascii="GHEA Grapalat" w:hAnsi="GHEA Grapalat" w:cs="Times Armenian"/>
          <w:i/>
          <w:lang w:val="af-ZA"/>
        </w:rPr>
        <w:t>«</w:t>
      </w:r>
      <w:r w:rsidRPr="00010770">
        <w:rPr>
          <w:rFonts w:ascii="GHEA Grapalat" w:hAnsi="GHEA Grapalat" w:cs="Times Armenian"/>
          <w:b/>
          <w:sz w:val="20"/>
          <w:szCs w:val="20"/>
          <w:lang w:val="hy-AM"/>
        </w:rPr>
        <w:t xml:space="preserve"> </w:t>
      </w:r>
      <w:r w:rsidRPr="00725063">
        <w:rPr>
          <w:rFonts w:ascii="GHEA Grapalat" w:hAnsi="GHEA Grapalat" w:cs="Times Armenian"/>
          <w:b/>
          <w:sz w:val="20"/>
          <w:szCs w:val="20"/>
          <w:lang w:val="hy-AM"/>
        </w:rPr>
        <w:t xml:space="preserve">ՀՀ ԿՈՏԱՅՔԻ ՄԱՐԶԻ  ԱԿՈՒՆՔԻ  </w:t>
      </w:r>
      <w:r w:rsidRPr="00725063">
        <w:rPr>
          <w:rFonts w:ascii="GHEA Grapalat" w:hAnsi="GHEA Grapalat" w:cs="GHEA Grapalat"/>
          <w:b/>
          <w:sz w:val="20"/>
          <w:szCs w:val="20"/>
          <w:lang w:val="af-ZA"/>
        </w:rPr>
        <w:t xml:space="preserve"> </w:t>
      </w:r>
      <w:r w:rsidRPr="00725063">
        <w:rPr>
          <w:rFonts w:ascii="GHEA Grapalat" w:hAnsi="GHEA Grapalat" w:cs="Times Armenian"/>
          <w:b/>
          <w:sz w:val="20"/>
          <w:szCs w:val="20"/>
          <w:lang w:val="af-ZA"/>
        </w:rPr>
        <w:t>ՀԱՄԱՅՆՔԱՊԵՏԱՐԱՆ</w:t>
      </w:r>
      <w:r w:rsidRPr="00712340">
        <w:rPr>
          <w:rFonts w:ascii="GHEA Grapalat" w:hAnsi="GHEA Grapalat" w:cs="Sylfaen"/>
          <w:i/>
          <w:lang w:val="af-ZA"/>
        </w:rPr>
        <w:t xml:space="preserve"> »</w:t>
      </w:r>
    </w:p>
    <w:p w14:paraId="7A2E71C4" w14:textId="77777777" w:rsidR="006804CA" w:rsidRPr="00712340" w:rsidRDefault="006804CA" w:rsidP="006804CA">
      <w:pPr>
        <w:pStyle w:val="aa"/>
        <w:tabs>
          <w:tab w:val="left" w:pos="5968"/>
        </w:tabs>
        <w:ind w:right="-7" w:firstLine="567"/>
        <w:rPr>
          <w:rFonts w:ascii="GHEA Grapalat" w:hAnsi="GHEA Grapalat"/>
          <w:lang w:val="af-ZA"/>
        </w:rPr>
      </w:pPr>
      <w:r w:rsidRPr="00712340">
        <w:rPr>
          <w:rFonts w:ascii="GHEA Grapalat" w:hAnsi="GHEA Grapalat"/>
          <w:lang w:val="af-ZA"/>
        </w:rPr>
        <w:tab/>
      </w:r>
    </w:p>
    <w:p w14:paraId="62CF7120" w14:textId="77777777" w:rsidR="006804CA" w:rsidRPr="00712340" w:rsidRDefault="006804CA" w:rsidP="006804CA">
      <w:pPr>
        <w:pStyle w:val="aa"/>
        <w:ind w:right="-7" w:firstLine="567"/>
        <w:jc w:val="center"/>
        <w:rPr>
          <w:rFonts w:ascii="GHEA Grapalat" w:hAnsi="GHEA Grapalat"/>
          <w:lang w:val="af-ZA"/>
        </w:rPr>
      </w:pPr>
    </w:p>
    <w:p w14:paraId="4B33BB74" w14:textId="77777777" w:rsidR="006804CA" w:rsidRPr="00712340" w:rsidRDefault="006804CA" w:rsidP="006804CA">
      <w:pPr>
        <w:pStyle w:val="aa"/>
        <w:ind w:right="-7" w:firstLine="567"/>
        <w:jc w:val="center"/>
        <w:rPr>
          <w:rFonts w:ascii="GHEA Grapalat" w:hAnsi="GHEA Grapalat"/>
          <w:lang w:val="af-ZA"/>
        </w:rPr>
      </w:pPr>
    </w:p>
    <w:p w14:paraId="1AAB4163" w14:textId="77777777" w:rsidR="006804CA" w:rsidRPr="00712340" w:rsidRDefault="006804CA" w:rsidP="006804CA">
      <w:pPr>
        <w:pStyle w:val="aa"/>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36F82A30" w14:textId="77777777" w:rsidR="006804CA" w:rsidRPr="00712340" w:rsidRDefault="006804CA" w:rsidP="006804CA">
      <w:pPr>
        <w:pStyle w:val="aa"/>
        <w:ind w:right="-7" w:firstLine="567"/>
        <w:jc w:val="center"/>
        <w:rPr>
          <w:rFonts w:ascii="GHEA Grapalat" w:hAnsi="GHEA Grapalat" w:cs="Sylfaen"/>
          <w:lang w:val="af-ZA"/>
        </w:rPr>
      </w:pPr>
    </w:p>
    <w:p w14:paraId="69774841" w14:textId="77777777" w:rsidR="006804CA" w:rsidRPr="00712340" w:rsidRDefault="006804CA" w:rsidP="006804CA">
      <w:pPr>
        <w:pStyle w:val="aa"/>
        <w:ind w:right="-7" w:firstLine="567"/>
        <w:jc w:val="center"/>
        <w:rPr>
          <w:rFonts w:ascii="GHEA Grapalat" w:hAnsi="GHEA Grapalat" w:cs="Sylfaen"/>
          <w:lang w:val="af-ZA"/>
        </w:rPr>
      </w:pPr>
    </w:p>
    <w:p w14:paraId="201BD722" w14:textId="77777777" w:rsidR="006804CA" w:rsidRDefault="006804CA" w:rsidP="006804CA">
      <w:pPr>
        <w:pStyle w:val="a3"/>
        <w:spacing w:line="240" w:lineRule="auto"/>
        <w:ind w:firstLine="0"/>
        <w:jc w:val="center"/>
        <w:rPr>
          <w:rFonts w:ascii="GHEA Grapalat" w:hAnsi="GHEA Grapalat" w:cs="Times Armenian"/>
          <w:lang w:val="af-ZA"/>
        </w:rPr>
      </w:pPr>
      <w:r w:rsidRPr="00A93961">
        <w:rPr>
          <w:rFonts w:ascii="GHEA Grapalat" w:hAnsi="GHEA Grapalat" w:cs="Sylfaen"/>
          <w:lang w:val="af-ZA"/>
        </w:rPr>
        <w:t>«</w:t>
      </w:r>
      <w:r w:rsidRPr="00A93961">
        <w:rPr>
          <w:rFonts w:ascii="GHEA Grapalat" w:hAnsi="GHEA Grapalat" w:cs="Times Armenian"/>
          <w:b/>
          <w:lang w:val="hy-AM"/>
        </w:rPr>
        <w:t xml:space="preserve">ՀՀ ԿՈՏԱՅՔԻ ՄԱՐԶԻ  ԱԿՈՒՆՔԻ  </w:t>
      </w:r>
      <w:r w:rsidRPr="00A93961">
        <w:rPr>
          <w:rFonts w:ascii="GHEA Grapalat" w:hAnsi="GHEA Grapalat" w:cs="GHEA Grapalat"/>
          <w:b/>
          <w:lang w:val="af-ZA"/>
        </w:rPr>
        <w:t xml:space="preserve"> </w:t>
      </w:r>
      <w:r w:rsidRPr="00A93961">
        <w:rPr>
          <w:rFonts w:ascii="GHEA Grapalat" w:hAnsi="GHEA Grapalat" w:cs="Times Armenian"/>
          <w:b/>
          <w:lang w:val="af-ZA"/>
        </w:rPr>
        <w:t>ՀԱՄԱՅՆՔԱՊԵՏԱՐԱՆ</w:t>
      </w:r>
      <w:r w:rsidRPr="00A93961">
        <w:rPr>
          <w:rFonts w:ascii="GHEA Grapalat" w:hAnsi="GHEA Grapalat" w:cs="Sylfaen"/>
          <w:lang w:val="af-ZA"/>
        </w:rPr>
        <w:t>»-</w:t>
      </w:r>
      <w:r w:rsidRPr="00A93961">
        <w:rPr>
          <w:rFonts w:ascii="GHEA Grapalat" w:hAnsi="GHEA Grapalat" w:cs="Sylfaen"/>
        </w:rPr>
        <w:t>Ի</w:t>
      </w:r>
      <w:r w:rsidRPr="00A93961">
        <w:rPr>
          <w:rFonts w:ascii="GHEA Grapalat" w:hAnsi="GHEA Grapalat" w:cs="Sylfaen"/>
          <w:lang w:val="af-ZA"/>
        </w:rPr>
        <w:t xml:space="preserve"> </w:t>
      </w:r>
      <w:r w:rsidRPr="00A93961">
        <w:rPr>
          <w:rFonts w:ascii="GHEA Grapalat" w:hAnsi="GHEA Grapalat" w:cs="Sylfaen"/>
        </w:rPr>
        <w:t>ԿԱՐԻՔՆԵՐԻ</w:t>
      </w:r>
      <w:r w:rsidRPr="00A93961">
        <w:rPr>
          <w:rFonts w:ascii="GHEA Grapalat" w:hAnsi="GHEA Grapalat" w:cs="Times Armenian"/>
          <w:lang w:val="af-ZA"/>
        </w:rPr>
        <w:t xml:space="preserve"> </w:t>
      </w:r>
      <w:r w:rsidRPr="00A93961">
        <w:rPr>
          <w:rFonts w:ascii="GHEA Grapalat" w:hAnsi="GHEA Grapalat" w:cs="Sylfaen"/>
        </w:rPr>
        <w:t>ՀԱՄԱՐ</w:t>
      </w:r>
      <w:r w:rsidRPr="00A93961">
        <w:rPr>
          <w:rFonts w:ascii="GHEA Grapalat" w:hAnsi="GHEA Grapalat" w:cs="Times Armenian"/>
          <w:lang w:val="af-ZA"/>
        </w:rPr>
        <w:t>`</w:t>
      </w:r>
    </w:p>
    <w:p w14:paraId="3509E554" w14:textId="77777777" w:rsidR="009E1924" w:rsidRPr="00E6597C" w:rsidRDefault="009E1924" w:rsidP="009E1924">
      <w:pPr>
        <w:pStyle w:val="aa"/>
        <w:ind w:right="-7" w:firstLine="567"/>
        <w:jc w:val="center"/>
        <w:rPr>
          <w:rFonts w:ascii="GHEA Grapalat" w:hAnsi="GHEA Grapalat" w:cs="Sylfaen"/>
          <w:lang w:val="af-ZA"/>
        </w:rPr>
      </w:pPr>
    </w:p>
    <w:p w14:paraId="57AF95F7" w14:textId="77777777" w:rsidR="009E1924" w:rsidRPr="00E6597C" w:rsidRDefault="009E1924" w:rsidP="009E1924">
      <w:pPr>
        <w:pStyle w:val="aa"/>
        <w:ind w:right="-7" w:firstLine="567"/>
        <w:jc w:val="center"/>
        <w:rPr>
          <w:rFonts w:ascii="GHEA Grapalat" w:hAnsi="GHEA Grapalat" w:cs="Sylfaen"/>
          <w:lang w:val="af-ZA"/>
        </w:rPr>
      </w:pPr>
    </w:p>
    <w:p w14:paraId="08F08CF2" w14:textId="5AE8541F" w:rsidR="009E1924" w:rsidRPr="00AD5A49" w:rsidRDefault="006804CA" w:rsidP="009E1924">
      <w:pPr>
        <w:pStyle w:val="aa"/>
        <w:spacing w:line="276" w:lineRule="auto"/>
        <w:ind w:right="-7"/>
        <w:jc w:val="center"/>
        <w:rPr>
          <w:rFonts w:ascii="GHEA Grapalat" w:hAnsi="GHEA Grapalat" w:cs="Sylfaen"/>
          <w:b/>
          <w:szCs w:val="22"/>
          <w:lang w:val="af-ZA"/>
        </w:rPr>
      </w:pPr>
      <w:r>
        <w:rPr>
          <w:rFonts w:ascii="GHEA Grapalat" w:hAnsi="GHEA Grapalat"/>
          <w:b/>
          <w:bCs/>
          <w:i/>
          <w:lang w:val="hy-AM"/>
        </w:rPr>
        <w:t xml:space="preserve">&lt;&lt; </w:t>
      </w:r>
      <w:r w:rsidRPr="00C3215D">
        <w:rPr>
          <w:rFonts w:ascii="GHEA Grapalat" w:hAnsi="GHEA Grapalat"/>
          <w:b/>
          <w:bCs/>
          <w:lang w:val="hy-AM"/>
        </w:rPr>
        <w:t>ԱԿՈՒՆՔ ՀԱՄԱՅՆՔԻ ԱԿՈՒՆՔ ԲՆԱԿԱՎԱՅՐԻ ԿՈՅՈ</w:t>
      </w:r>
      <w:r>
        <w:rPr>
          <w:rFonts w:ascii="GHEA Grapalat" w:hAnsi="GHEA Grapalat"/>
          <w:b/>
          <w:bCs/>
          <w:i/>
          <w:lang w:val="hy-AM"/>
        </w:rPr>
        <w:t xml:space="preserve">ՒՂՈՒ ՑԱՆՑԻ ԿԱՌՈՒՑՄԱՆ &gt;&gt; </w:t>
      </w:r>
      <w:r w:rsidR="00DD00E3" w:rsidRPr="00DD00E3">
        <w:rPr>
          <w:rFonts w:ascii="GHEA Grapalat" w:hAnsi="GHEA Grapalat"/>
          <w:b/>
          <w:bCs/>
          <w:lang w:val="hy-AM"/>
        </w:rPr>
        <w:t>ԱՇԽԱՏԱՆՔՆԵՐ</w:t>
      </w:r>
      <w:r w:rsidR="00AD5A49" w:rsidRPr="00AD5A49">
        <w:rPr>
          <w:rFonts w:ascii="GHEA Grapalat" w:hAnsi="GHEA Grapalat" w:cs="Sylfaen"/>
          <w:b/>
          <w:lang w:val="af-ZA"/>
        </w:rPr>
        <w:t>»</w:t>
      </w:r>
      <w:r w:rsidR="00AD5A49" w:rsidRPr="00AD5A49">
        <w:rPr>
          <w:rFonts w:ascii="GHEA Grapalat" w:hAnsi="GHEA Grapalat" w:cs="Sylfaen"/>
          <w:b/>
          <w:lang w:val="hy-AM"/>
        </w:rPr>
        <w:t>-Ի</w:t>
      </w:r>
      <w:r w:rsidR="00AD5A49" w:rsidRPr="00AD5A49">
        <w:rPr>
          <w:rFonts w:ascii="GHEA Grapalat" w:hAnsi="GHEA Grapalat" w:cs="Sylfaen"/>
          <w:b/>
          <w:lang w:val="af-ZA"/>
        </w:rPr>
        <w:t xml:space="preserve"> </w:t>
      </w:r>
      <w:r w:rsidR="00AD5A49" w:rsidRPr="00AD5A49">
        <w:rPr>
          <w:rFonts w:ascii="GHEA Grapalat" w:hAnsi="GHEA Grapalat" w:cs="Sylfaen"/>
          <w:b/>
          <w:lang w:val="hy-AM"/>
        </w:rPr>
        <w:t>ՁԵՌՔԲԵՐՄԱՆ</w:t>
      </w:r>
      <w:r w:rsidR="00AD5A49" w:rsidRPr="00AD5A49">
        <w:rPr>
          <w:rFonts w:ascii="GHEA Grapalat" w:hAnsi="GHEA Grapalat" w:cs="Times Armenian"/>
          <w:b/>
          <w:lang w:val="af-ZA"/>
        </w:rPr>
        <w:t xml:space="preserve"> </w:t>
      </w:r>
      <w:r w:rsidR="00AD5A49" w:rsidRPr="00AD5A49">
        <w:rPr>
          <w:rFonts w:ascii="GHEA Grapalat" w:hAnsi="GHEA Grapalat" w:cs="Sylfaen"/>
          <w:b/>
          <w:lang w:val="hy-AM"/>
        </w:rPr>
        <w:t>ՆՊԱՏԱԿՈՎ</w:t>
      </w:r>
      <w:r w:rsidR="00AD5A49" w:rsidRPr="00AD5A49">
        <w:rPr>
          <w:rFonts w:ascii="GHEA Grapalat" w:hAnsi="GHEA Grapalat" w:cs="Sylfaen"/>
          <w:b/>
          <w:lang w:val="af-ZA"/>
        </w:rPr>
        <w:t xml:space="preserve"> </w:t>
      </w:r>
      <w:r>
        <w:rPr>
          <w:rFonts w:ascii="GHEA Grapalat" w:hAnsi="GHEA Grapalat" w:cs="Sylfaen"/>
          <w:b/>
          <w:lang w:val="af-ZA"/>
        </w:rPr>
        <w:br/>
      </w:r>
      <w:r w:rsidR="00AD5A49" w:rsidRPr="00AD5A49">
        <w:rPr>
          <w:rFonts w:ascii="GHEA Grapalat" w:hAnsi="GHEA Grapalat" w:cs="Times Armenian"/>
          <w:b/>
          <w:lang w:val="af-ZA"/>
        </w:rPr>
        <w:t xml:space="preserve"> </w:t>
      </w:r>
      <w:r w:rsidR="00AD5A49" w:rsidRPr="00AD5A49">
        <w:rPr>
          <w:rFonts w:ascii="GHEA Grapalat" w:hAnsi="GHEA Grapalat" w:cs="Sylfaen"/>
          <w:b/>
          <w:lang w:val="hy-AM"/>
        </w:rPr>
        <w:t>ՀԱՅՏԱՐԱՐՎԱԾ</w:t>
      </w:r>
      <w:r w:rsidR="00AD5A49" w:rsidRPr="00AD5A49">
        <w:rPr>
          <w:rFonts w:ascii="GHEA Grapalat" w:hAnsi="GHEA Grapalat" w:cs="Times Armenian"/>
          <w:b/>
          <w:szCs w:val="22"/>
          <w:lang w:val="af-ZA"/>
        </w:rPr>
        <w:t xml:space="preserve"> </w:t>
      </w:r>
      <w:r>
        <w:rPr>
          <w:rFonts w:ascii="GHEA Grapalat" w:hAnsi="GHEA Grapalat" w:cs="Times Armenian"/>
          <w:b/>
          <w:szCs w:val="22"/>
          <w:lang w:val="hy-AM"/>
        </w:rPr>
        <w:t xml:space="preserve">ՀՐԱՏԱՊ </w:t>
      </w:r>
      <w:r w:rsidR="00AD5A49" w:rsidRPr="00AD5A49">
        <w:rPr>
          <w:rFonts w:ascii="GHEA Grapalat" w:hAnsi="GHEA Grapalat" w:cs="Sylfaen"/>
          <w:b/>
          <w:szCs w:val="22"/>
        </w:rPr>
        <w:t>ԲԱՑ</w:t>
      </w:r>
      <w:r w:rsidR="00AD5A49" w:rsidRPr="00AD5A49">
        <w:rPr>
          <w:rFonts w:ascii="GHEA Grapalat" w:hAnsi="GHEA Grapalat" w:cs="Sylfaen"/>
          <w:b/>
          <w:szCs w:val="22"/>
          <w:lang w:val="af-ZA"/>
        </w:rPr>
        <w:t xml:space="preserve"> ՄՐՑՈՒՅԹԻ</w:t>
      </w:r>
    </w:p>
    <w:p w14:paraId="0F5BDB8F" w14:textId="77777777" w:rsidR="009E1924" w:rsidRPr="00E6597C" w:rsidRDefault="009E1924" w:rsidP="009E1924">
      <w:pPr>
        <w:pStyle w:val="aa"/>
        <w:ind w:right="-7"/>
        <w:jc w:val="center"/>
        <w:rPr>
          <w:rFonts w:ascii="GHEA Grapalat" w:hAnsi="GHEA Grapalat"/>
          <w:szCs w:val="22"/>
          <w:lang w:val="af-ZA"/>
        </w:rPr>
      </w:pPr>
    </w:p>
    <w:p w14:paraId="5202C6E7" w14:textId="77777777" w:rsidR="009E1924" w:rsidRPr="00E6597C" w:rsidRDefault="009E1924" w:rsidP="009E1924">
      <w:pPr>
        <w:pStyle w:val="aa"/>
        <w:ind w:right="-7" w:firstLine="567"/>
        <w:jc w:val="center"/>
        <w:rPr>
          <w:rFonts w:ascii="GHEA Grapalat" w:hAnsi="GHEA Grapalat"/>
          <w:lang w:val="af-ZA"/>
        </w:rPr>
      </w:pPr>
    </w:p>
    <w:p w14:paraId="4F957079" w14:textId="77777777" w:rsidR="009E1924" w:rsidRPr="009E1924" w:rsidRDefault="009E1924" w:rsidP="009E1924">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3308A2A8" w14:textId="77777777" w:rsidR="009E1924" w:rsidRPr="00101CA7" w:rsidRDefault="009E1924" w:rsidP="009E1924">
      <w:pPr>
        <w:pStyle w:val="aa"/>
        <w:ind w:right="-7" w:firstLine="567"/>
        <w:jc w:val="center"/>
        <w:rPr>
          <w:rFonts w:ascii="GHEA Grapalat" w:hAnsi="GHEA Grapalat"/>
          <w:lang w:val="hy-AM"/>
        </w:rPr>
      </w:pPr>
    </w:p>
    <w:p w14:paraId="6D54D28E" w14:textId="77777777" w:rsidR="009E1924" w:rsidRDefault="009E1924" w:rsidP="009E1924">
      <w:pPr>
        <w:pStyle w:val="aa"/>
        <w:ind w:right="-7" w:firstLine="567"/>
        <w:jc w:val="center"/>
        <w:rPr>
          <w:rFonts w:ascii="GHEA Grapalat" w:hAnsi="GHEA Grapalat"/>
          <w:lang w:val="hy-AM"/>
        </w:rPr>
      </w:pPr>
    </w:p>
    <w:p w14:paraId="1E63E11A" w14:textId="77777777" w:rsidR="009E1924" w:rsidRPr="00E6597C" w:rsidRDefault="009E1924" w:rsidP="009E1924">
      <w:pPr>
        <w:pStyle w:val="aa"/>
        <w:ind w:right="-7" w:firstLine="567"/>
        <w:jc w:val="center"/>
        <w:rPr>
          <w:rFonts w:ascii="GHEA Grapalat" w:hAnsi="GHEA Grapalat"/>
          <w:lang w:val="af-ZA"/>
        </w:rPr>
      </w:pPr>
    </w:p>
    <w:p w14:paraId="78BF582A" w14:textId="77777777" w:rsidR="009E1924" w:rsidRPr="00E6597C" w:rsidRDefault="009E1924" w:rsidP="009E1924">
      <w:pPr>
        <w:pStyle w:val="aa"/>
        <w:ind w:right="-7" w:firstLine="567"/>
        <w:jc w:val="center"/>
        <w:rPr>
          <w:rFonts w:ascii="GHEA Grapalat" w:hAnsi="GHEA Grapalat"/>
          <w:lang w:val="af-ZA"/>
        </w:rPr>
      </w:pPr>
    </w:p>
    <w:p w14:paraId="5FA64C86" w14:textId="77777777" w:rsidR="009E1924" w:rsidRPr="00E6597C" w:rsidRDefault="009E1924" w:rsidP="009E1924">
      <w:pPr>
        <w:pStyle w:val="aa"/>
        <w:ind w:right="-7" w:firstLine="567"/>
        <w:jc w:val="center"/>
        <w:rPr>
          <w:rFonts w:ascii="GHEA Grapalat" w:hAnsi="GHEA Grapalat"/>
          <w:lang w:val="af-ZA"/>
        </w:rPr>
      </w:pPr>
    </w:p>
    <w:p w14:paraId="09D2A7E5" w14:textId="77777777" w:rsidR="009E1924" w:rsidRDefault="009E1924" w:rsidP="009E1924">
      <w:pPr>
        <w:pStyle w:val="aa"/>
        <w:ind w:right="-7" w:firstLine="567"/>
        <w:jc w:val="center"/>
        <w:rPr>
          <w:rFonts w:ascii="GHEA Grapalat" w:hAnsi="GHEA Grapalat"/>
          <w:lang w:val="af-ZA"/>
        </w:rPr>
      </w:pPr>
    </w:p>
    <w:p w14:paraId="717FAF4A" w14:textId="77777777" w:rsidR="009E1924" w:rsidRPr="00E6597C" w:rsidRDefault="009E1924" w:rsidP="009E1924">
      <w:pPr>
        <w:pStyle w:val="aa"/>
        <w:ind w:right="-7" w:firstLine="567"/>
        <w:jc w:val="center"/>
        <w:rPr>
          <w:rFonts w:ascii="GHEA Grapalat" w:hAnsi="GHEA Grapalat"/>
          <w:lang w:val="af-ZA"/>
        </w:rPr>
      </w:pPr>
    </w:p>
    <w:p w14:paraId="4A74A570" w14:textId="77777777" w:rsidR="009E1924" w:rsidRPr="00E6597C" w:rsidRDefault="009E1924" w:rsidP="009E1924">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77FBA7C1" w14:textId="77777777" w:rsidR="009E1924" w:rsidRPr="00E6597C" w:rsidRDefault="009E1924" w:rsidP="009E1924">
      <w:pPr>
        <w:ind w:firstLine="567"/>
        <w:jc w:val="center"/>
        <w:rPr>
          <w:rFonts w:ascii="GHEA Grapalat" w:hAnsi="GHEA Grapalat"/>
          <w:b/>
          <w:sz w:val="20"/>
          <w:szCs w:val="22"/>
          <w:lang w:val="af-ZA"/>
        </w:rPr>
      </w:pPr>
    </w:p>
    <w:p w14:paraId="71A9EACB" w14:textId="4E768BE5" w:rsidR="005D2B0C" w:rsidRDefault="005D2B0C" w:rsidP="009E1924">
      <w:pPr>
        <w:ind w:firstLine="567"/>
        <w:jc w:val="center"/>
        <w:rPr>
          <w:rFonts w:ascii="GHEA Grapalat" w:hAnsi="GHEA Grapalat" w:cs="Sylfaen"/>
          <w:b/>
          <w:sz w:val="20"/>
          <w:szCs w:val="20"/>
          <w:lang w:val="af-ZA"/>
        </w:rPr>
      </w:pPr>
    </w:p>
    <w:p w14:paraId="34E19C8B" w14:textId="4E3F5DDB" w:rsidR="00AD5A49" w:rsidRDefault="00AD5A49" w:rsidP="009E1924">
      <w:pPr>
        <w:ind w:firstLine="567"/>
        <w:jc w:val="center"/>
        <w:rPr>
          <w:rFonts w:ascii="GHEA Grapalat" w:hAnsi="GHEA Grapalat" w:cs="Sylfaen"/>
          <w:b/>
          <w:sz w:val="20"/>
          <w:szCs w:val="20"/>
          <w:lang w:val="af-ZA"/>
        </w:rPr>
      </w:pPr>
    </w:p>
    <w:p w14:paraId="700080D5" w14:textId="77777777" w:rsidR="00AD5A49" w:rsidRPr="002A7022" w:rsidRDefault="00AD5A49" w:rsidP="009E1924">
      <w:pPr>
        <w:ind w:firstLine="567"/>
        <w:jc w:val="center"/>
        <w:rPr>
          <w:rFonts w:ascii="GHEA Grapalat" w:hAnsi="GHEA Grapalat" w:cs="Sylfaen"/>
          <w:b/>
          <w:sz w:val="20"/>
          <w:szCs w:val="20"/>
          <w:lang w:val="af-ZA"/>
        </w:rPr>
      </w:pPr>
    </w:p>
    <w:p w14:paraId="201A2BFC" w14:textId="72A65223" w:rsidR="009E1924" w:rsidRPr="00E6597C" w:rsidRDefault="009E1924" w:rsidP="009E1924">
      <w:pPr>
        <w:ind w:firstLine="567"/>
        <w:jc w:val="center"/>
        <w:rPr>
          <w:rFonts w:ascii="GHEA Grapalat" w:hAnsi="GHEA Grapalat"/>
          <w:b/>
          <w:sz w:val="20"/>
          <w:szCs w:val="20"/>
          <w:lang w:val="af-ZA"/>
        </w:rPr>
      </w:pPr>
      <w:r w:rsidRPr="00E6597C">
        <w:rPr>
          <w:rFonts w:ascii="GHEA Grapalat" w:hAnsi="GHEA Grapalat" w:cs="Sylfaen"/>
          <w:b/>
          <w:sz w:val="20"/>
          <w:szCs w:val="20"/>
        </w:rPr>
        <w:lastRenderedPageBreak/>
        <w:t>ԲՈՎԱՆԴԱԿՈւԹՅՈւՆ</w:t>
      </w:r>
    </w:p>
    <w:p w14:paraId="2716368B" w14:textId="77777777" w:rsidR="009E1924" w:rsidRPr="00E6597C" w:rsidRDefault="009E1924" w:rsidP="009E1924">
      <w:pPr>
        <w:ind w:firstLine="567"/>
        <w:jc w:val="center"/>
        <w:rPr>
          <w:rFonts w:ascii="GHEA Grapalat" w:hAnsi="GHEA Grapalat"/>
          <w:i/>
          <w:sz w:val="20"/>
          <w:lang w:val="af-ZA"/>
        </w:rPr>
      </w:pPr>
    </w:p>
    <w:p w14:paraId="1A373DBA" w14:textId="5758F4D0" w:rsidR="009E1924" w:rsidRPr="00292789" w:rsidRDefault="006804CA" w:rsidP="006804CA">
      <w:pPr>
        <w:rPr>
          <w:rFonts w:ascii="GHEA Grapalat" w:hAnsi="GHEA Grapalat"/>
          <w:i/>
          <w:sz w:val="22"/>
          <w:szCs w:val="22"/>
          <w:lang w:val="af-ZA"/>
        </w:rPr>
      </w:pPr>
      <w:r>
        <w:rPr>
          <w:rFonts w:ascii="GHEA Grapalat" w:hAnsi="GHEA Grapalat"/>
          <w:b/>
          <w:bCs/>
          <w:i/>
          <w:lang w:val="hy-AM"/>
        </w:rPr>
        <w:t xml:space="preserve">&lt;&lt; </w:t>
      </w:r>
      <w:r w:rsidRPr="00C3215D">
        <w:rPr>
          <w:rFonts w:ascii="GHEA Grapalat" w:hAnsi="GHEA Grapalat"/>
          <w:b/>
          <w:bCs/>
          <w:lang w:val="hy-AM"/>
        </w:rPr>
        <w:t>ԱԿՈՒՆՔ ՀԱՄԱՅՆՔԻ ԱԿՈՒՆՔ ԲՆԱԿԱՎԱՅՐԻ ԿՈՅՈ</w:t>
      </w:r>
      <w:r>
        <w:rPr>
          <w:rFonts w:ascii="GHEA Grapalat" w:hAnsi="GHEA Grapalat"/>
          <w:b/>
          <w:bCs/>
          <w:i/>
          <w:lang w:val="hy-AM"/>
        </w:rPr>
        <w:t xml:space="preserve">ՒՂՈՒ ՑԱՆՑԻ ԿԱՌՈՒՑՄԱՆ &gt;&gt;  </w:t>
      </w:r>
      <w:r w:rsidRPr="00DD00E3">
        <w:rPr>
          <w:rFonts w:ascii="GHEA Grapalat" w:hAnsi="GHEA Grapalat"/>
          <w:b/>
          <w:bCs/>
          <w:lang w:val="hy-AM"/>
        </w:rPr>
        <w:t>ԱՇԽԱՏԱՆՔՆԵՐ</w:t>
      </w:r>
      <w:r w:rsidRPr="00AD5A49">
        <w:rPr>
          <w:rFonts w:ascii="GHEA Grapalat" w:hAnsi="GHEA Grapalat" w:cs="Sylfaen"/>
          <w:b/>
          <w:lang w:val="af-ZA"/>
        </w:rPr>
        <w:t>»</w:t>
      </w:r>
      <w:r w:rsidRPr="00AD5A49">
        <w:rPr>
          <w:rFonts w:ascii="GHEA Grapalat" w:hAnsi="GHEA Grapalat" w:cs="Sylfaen"/>
          <w:b/>
          <w:lang w:val="hy-AM"/>
        </w:rPr>
        <w:t>-Ի</w:t>
      </w:r>
      <w:r w:rsidR="00AD5A49" w:rsidRPr="00AD5A49">
        <w:rPr>
          <w:rFonts w:ascii="GHEA Grapalat" w:hAnsi="GHEA Grapalat" w:cs="Sylfaen"/>
          <w:b/>
          <w:iCs/>
          <w:sz w:val="22"/>
          <w:szCs w:val="22"/>
          <w:lang w:val="hy-AM"/>
        </w:rPr>
        <w:t xml:space="preserve"> ՁԵՌՔԲԵՐՄԱՆ</w:t>
      </w:r>
      <w:r w:rsidR="00AD5A49" w:rsidRPr="00AD5A49">
        <w:rPr>
          <w:rFonts w:ascii="GHEA Grapalat" w:hAnsi="GHEA Grapalat" w:cs="Times Armenian"/>
          <w:b/>
          <w:iCs/>
          <w:sz w:val="22"/>
          <w:szCs w:val="22"/>
          <w:lang w:val="af-ZA"/>
        </w:rPr>
        <w:t xml:space="preserve"> </w:t>
      </w:r>
      <w:r w:rsidR="00AD5A49" w:rsidRPr="00AD5A49">
        <w:rPr>
          <w:rFonts w:ascii="GHEA Grapalat" w:hAnsi="GHEA Grapalat" w:cs="Sylfaen"/>
          <w:b/>
          <w:iCs/>
          <w:sz w:val="22"/>
          <w:szCs w:val="22"/>
          <w:lang w:val="hy-AM"/>
        </w:rPr>
        <w:t>ՆՊԱՏԱԿՈՎ</w:t>
      </w:r>
      <w:r w:rsidR="00AD5A49" w:rsidRPr="00AD5A49">
        <w:rPr>
          <w:rFonts w:ascii="GHEA Grapalat" w:hAnsi="GHEA Grapalat" w:cs="Sylfaen"/>
          <w:b/>
          <w:iCs/>
          <w:sz w:val="22"/>
          <w:szCs w:val="22"/>
          <w:lang w:val="af-ZA"/>
        </w:rPr>
        <w:t xml:space="preserve"> </w:t>
      </w:r>
      <w:r w:rsidR="00AD5A49" w:rsidRPr="00AD5A49">
        <w:rPr>
          <w:rFonts w:ascii="GHEA Grapalat" w:hAnsi="GHEA Grapalat" w:cs="Times Armenian"/>
          <w:b/>
          <w:iCs/>
          <w:sz w:val="22"/>
          <w:szCs w:val="22"/>
          <w:lang w:val="af-ZA"/>
        </w:rPr>
        <w:t xml:space="preserve"> </w:t>
      </w:r>
      <w:r w:rsidR="00AD5A49" w:rsidRPr="00AD5A49">
        <w:rPr>
          <w:rFonts w:ascii="GHEA Grapalat" w:hAnsi="GHEA Grapalat" w:cs="Sylfaen"/>
          <w:b/>
          <w:iCs/>
          <w:sz w:val="22"/>
          <w:szCs w:val="22"/>
          <w:lang w:val="hy-AM"/>
        </w:rPr>
        <w:t>ՀԱՅՏԱՐԱՐՎԱԾ</w:t>
      </w:r>
      <w:r w:rsidR="00AD5A49" w:rsidRPr="00AD5A49">
        <w:rPr>
          <w:rFonts w:ascii="GHEA Grapalat" w:hAnsi="GHEA Grapalat" w:cs="Times Armenian"/>
          <w:b/>
          <w:iCs/>
          <w:sz w:val="22"/>
          <w:szCs w:val="22"/>
          <w:lang w:val="af-ZA"/>
        </w:rPr>
        <w:t xml:space="preserve"> </w:t>
      </w:r>
      <w:r>
        <w:rPr>
          <w:rFonts w:ascii="GHEA Grapalat" w:hAnsi="GHEA Grapalat" w:cs="Times Armenian"/>
          <w:b/>
          <w:iCs/>
          <w:sz w:val="22"/>
          <w:szCs w:val="22"/>
          <w:lang w:val="hy-AM"/>
        </w:rPr>
        <w:t xml:space="preserve">ՀՐԱՏԱՊ </w:t>
      </w:r>
      <w:r w:rsidR="00AD5A49" w:rsidRPr="00AD5A49">
        <w:rPr>
          <w:rFonts w:ascii="GHEA Grapalat" w:hAnsi="GHEA Grapalat" w:cs="Sylfaen"/>
          <w:b/>
          <w:iCs/>
          <w:sz w:val="22"/>
          <w:szCs w:val="22"/>
        </w:rPr>
        <w:t>ԲԱՑ</w:t>
      </w:r>
      <w:r w:rsidR="00AD5A49" w:rsidRPr="00AD5A49">
        <w:rPr>
          <w:rFonts w:ascii="GHEA Grapalat" w:hAnsi="GHEA Grapalat" w:cs="Sylfaen"/>
          <w:b/>
          <w:iCs/>
          <w:sz w:val="22"/>
          <w:szCs w:val="22"/>
          <w:lang w:val="af-ZA"/>
        </w:rPr>
        <w:t xml:space="preserve"> </w:t>
      </w:r>
      <w:r w:rsidR="00AD5A49" w:rsidRPr="00AD5A49">
        <w:rPr>
          <w:rFonts w:ascii="GHEA Grapalat" w:hAnsi="GHEA Grapalat" w:cs="Sylfaen"/>
          <w:b/>
          <w:iCs/>
          <w:sz w:val="22"/>
          <w:szCs w:val="22"/>
        </w:rPr>
        <w:t>ՄՐՑՈՒՅԹԻ</w:t>
      </w:r>
      <w:r w:rsidR="00AD5A49" w:rsidRPr="00AD5A49">
        <w:rPr>
          <w:rFonts w:ascii="GHEA Grapalat" w:hAnsi="GHEA Grapalat" w:cs="Sylfaen"/>
          <w:b/>
          <w:iCs/>
          <w:sz w:val="22"/>
          <w:szCs w:val="22"/>
          <w:lang w:val="af-ZA"/>
        </w:rPr>
        <w:t xml:space="preserve"> </w:t>
      </w:r>
      <w:r w:rsidR="00AD5A49" w:rsidRPr="00AD5A49">
        <w:rPr>
          <w:rFonts w:ascii="GHEA Grapalat" w:hAnsi="GHEA Grapalat"/>
          <w:b/>
          <w:iCs/>
          <w:sz w:val="22"/>
          <w:szCs w:val="22"/>
          <w:lang w:val="af-ZA"/>
        </w:rPr>
        <w:t>ՀՐԱՎԵՐԻ</w:t>
      </w:r>
    </w:p>
    <w:p w14:paraId="612251B7" w14:textId="7AA04703" w:rsidR="009E1924" w:rsidRPr="00E6597C" w:rsidRDefault="009E1924" w:rsidP="006804CA">
      <w:pPr>
        <w:rPr>
          <w:rFonts w:ascii="GHEA Grapalat" w:hAnsi="GHEA Grapalat" w:cs="Sylfaen"/>
          <w:b/>
          <w:sz w:val="20"/>
          <w:szCs w:val="22"/>
          <w:lang w:val="af-ZA"/>
        </w:rPr>
      </w:pPr>
    </w:p>
    <w:p w14:paraId="7CA5D1BD" w14:textId="77777777" w:rsidR="009E1924" w:rsidRPr="00E6597C" w:rsidRDefault="009E1924" w:rsidP="009E1924">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06C2DF5" w14:textId="77777777" w:rsidR="009E1924" w:rsidRPr="00E6597C" w:rsidRDefault="009E1924" w:rsidP="009E1924">
      <w:pPr>
        <w:ind w:firstLine="567"/>
        <w:jc w:val="both"/>
        <w:rPr>
          <w:rFonts w:ascii="GHEA Grapalat" w:hAnsi="GHEA Grapalat"/>
          <w:sz w:val="20"/>
          <w:lang w:val="af-ZA"/>
        </w:rPr>
      </w:pPr>
    </w:p>
    <w:p w14:paraId="512BD1DD"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191EFE87"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գնահատման</w:t>
      </w:r>
      <w:r w:rsidRPr="00E6597C">
        <w:rPr>
          <w:rFonts w:ascii="GHEA Grapalat" w:hAnsi="GHEA Grapalat" w:cs="Sylfaen"/>
          <w:sz w:val="20"/>
          <w:lang w:val="af-ZA"/>
        </w:rPr>
        <w:t xml:space="preserve"> </w:t>
      </w:r>
      <w:r w:rsidRPr="00E6597C">
        <w:rPr>
          <w:rFonts w:ascii="GHEA Grapalat" w:hAnsi="GHEA Grapalat" w:cs="Sylfaen"/>
          <w:sz w:val="20"/>
        </w:rPr>
        <w:t>կարգը</w:t>
      </w:r>
      <w:r w:rsidRPr="00E6597C">
        <w:rPr>
          <w:rFonts w:ascii="GHEA Grapalat" w:hAnsi="GHEA Grapalat" w:cs="Times Armenian"/>
          <w:sz w:val="20"/>
          <w:lang w:val="af-ZA"/>
        </w:rPr>
        <w:t xml:space="preserve">, 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ապահովում ներկայացնելու պայմանները </w:t>
      </w:r>
    </w:p>
    <w:p w14:paraId="55174DEB"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7A151825" w14:textId="77777777" w:rsidR="009E1924" w:rsidRPr="00E6597C" w:rsidRDefault="009E1924" w:rsidP="009E1924">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164C333D"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14:paraId="04565EF1" w14:textId="77777777" w:rsidR="009E1924" w:rsidRPr="00120317" w:rsidRDefault="009E1924" w:rsidP="009E1924">
      <w:pPr>
        <w:ind w:firstLine="1134"/>
        <w:jc w:val="both"/>
        <w:rPr>
          <w:rFonts w:ascii="GHEA Grapalat" w:hAnsi="GHEA Grapalat"/>
          <w:b/>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14:paraId="0084E460" w14:textId="77777777" w:rsidR="009E1924" w:rsidRPr="00E6597C" w:rsidRDefault="009E1924" w:rsidP="009E1924">
      <w:pPr>
        <w:ind w:firstLine="1134"/>
        <w:jc w:val="both"/>
        <w:rPr>
          <w:rFonts w:ascii="GHEA Grapalat" w:hAnsi="GHEA Grapalat"/>
          <w:sz w:val="20"/>
          <w:lang w:val="af-ZA"/>
        </w:rPr>
      </w:pPr>
      <w:r w:rsidRPr="00120317">
        <w:rPr>
          <w:rFonts w:ascii="GHEA Grapalat" w:hAnsi="GHEA Grapalat"/>
          <w:b/>
          <w:sz w:val="20"/>
          <w:lang w:val="af-ZA"/>
        </w:rPr>
        <w:t xml:space="preserve">7. </w:t>
      </w:r>
      <w:r w:rsidRPr="00120317">
        <w:rPr>
          <w:rFonts w:ascii="GHEA Grapalat" w:hAnsi="GHEA Grapalat" w:cs="Sylfaen"/>
          <w:b/>
          <w:sz w:val="20"/>
        </w:rPr>
        <w:t>Հայտի</w:t>
      </w:r>
      <w:r w:rsidRPr="00120317">
        <w:rPr>
          <w:rFonts w:ascii="GHEA Grapalat" w:hAnsi="GHEA Grapalat" w:cs="Times Armenian"/>
          <w:b/>
          <w:sz w:val="20"/>
          <w:lang w:val="af-ZA"/>
        </w:rPr>
        <w:t xml:space="preserve"> </w:t>
      </w:r>
      <w:r w:rsidRPr="00120317">
        <w:rPr>
          <w:rFonts w:ascii="GHEA Grapalat" w:hAnsi="GHEA Grapalat" w:cs="Sylfaen"/>
          <w:b/>
          <w:sz w:val="20"/>
        </w:rPr>
        <w:t>ապահովումը</w:t>
      </w:r>
      <w:r w:rsidRPr="00120317">
        <w:rPr>
          <w:rFonts w:ascii="GHEA Grapalat" w:hAnsi="GHEA Grapalat" w:cs="Times Armenian"/>
          <w:b/>
          <w:sz w:val="20"/>
          <w:lang w:val="af-ZA"/>
        </w:rPr>
        <w:tab/>
      </w:r>
      <w:r w:rsidRPr="00E6597C">
        <w:rPr>
          <w:rFonts w:ascii="GHEA Grapalat" w:hAnsi="GHEA Grapalat" w:cs="Times Armenian"/>
          <w:sz w:val="20"/>
          <w:lang w:val="af-ZA"/>
        </w:rPr>
        <w:t xml:space="preserve"> </w:t>
      </w:r>
    </w:p>
    <w:p w14:paraId="0539D96C" w14:textId="77777777" w:rsidR="009E1924" w:rsidRPr="00E6597C" w:rsidRDefault="009E1924" w:rsidP="009E1924">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14:paraId="1756AD99"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14:paraId="734E8FBE"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10. Որակավորման և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ապահովումները</w:t>
      </w:r>
      <w:r w:rsidRPr="00E6597C">
        <w:rPr>
          <w:rFonts w:ascii="GHEA Grapalat" w:hAnsi="GHEA Grapalat" w:cs="Times Armenian"/>
          <w:sz w:val="20"/>
          <w:lang w:val="af-ZA"/>
        </w:rPr>
        <w:tab/>
        <w:t xml:space="preserve"> </w:t>
      </w:r>
    </w:p>
    <w:p w14:paraId="27ED5FB2"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587CFC77"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4DEE420A" w14:textId="77777777" w:rsidR="009E1924" w:rsidRPr="00E6597C" w:rsidRDefault="009E1924" w:rsidP="009E1924">
      <w:pPr>
        <w:ind w:firstLine="567"/>
        <w:jc w:val="both"/>
        <w:rPr>
          <w:rFonts w:ascii="GHEA Grapalat" w:hAnsi="GHEA Grapalat"/>
          <w:sz w:val="20"/>
          <w:lang w:val="af-ZA"/>
        </w:rPr>
      </w:pPr>
    </w:p>
    <w:p w14:paraId="4868472F" w14:textId="77777777" w:rsidR="009E1924" w:rsidRPr="00E6597C" w:rsidRDefault="009E1924" w:rsidP="009E1924">
      <w:pPr>
        <w:ind w:firstLine="567"/>
        <w:jc w:val="both"/>
        <w:rPr>
          <w:rFonts w:ascii="GHEA Grapalat" w:hAnsi="GHEA Grapalat"/>
          <w:sz w:val="20"/>
          <w:lang w:val="af-ZA"/>
        </w:rPr>
      </w:pPr>
    </w:p>
    <w:p w14:paraId="637FAFD6" w14:textId="1301AF5B" w:rsidR="009E1924" w:rsidRPr="00E6597C" w:rsidRDefault="009E1924" w:rsidP="009E1924">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w:t>
      </w:r>
      <w:r w:rsidR="006804CA">
        <w:rPr>
          <w:rFonts w:ascii="GHEA Grapalat" w:hAnsi="GHEA Grapalat" w:cs="Times Armenian"/>
          <w:b/>
          <w:sz w:val="20"/>
          <w:lang w:val="hy-AM"/>
        </w:rPr>
        <w:t>ՀՐԱՏԱՊ</w:t>
      </w:r>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Pr="00E6597C">
        <w:rPr>
          <w:rFonts w:ascii="GHEA Grapalat" w:hAnsi="GHEA Grapalat" w:cs="Sylfaen"/>
          <w:b/>
          <w:sz w:val="20"/>
        </w:rPr>
        <w:t>ՄՐՑՈՒՅԹԻ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348995CF" w14:textId="77777777" w:rsidR="009E1924" w:rsidRPr="00E6597C" w:rsidRDefault="009E1924" w:rsidP="009E1924">
      <w:pPr>
        <w:ind w:firstLine="567"/>
        <w:jc w:val="both"/>
        <w:rPr>
          <w:rFonts w:ascii="GHEA Grapalat" w:hAnsi="GHEA Grapalat"/>
          <w:sz w:val="20"/>
          <w:lang w:val="af-ZA"/>
        </w:rPr>
      </w:pPr>
    </w:p>
    <w:p w14:paraId="1D4503B6"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7BAC2AF7" w14:textId="77777777" w:rsidR="009E1924" w:rsidRPr="00E6597C" w:rsidRDefault="009E1924" w:rsidP="009E1924">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16F93B5F" w14:textId="77777777" w:rsidR="009E1924" w:rsidRPr="00E6597C" w:rsidRDefault="009E1924" w:rsidP="009E1924">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14:paraId="726765E1" w14:textId="77777777" w:rsidR="009E1924" w:rsidRPr="00E6597C" w:rsidRDefault="009E1924" w:rsidP="009E1924">
      <w:pPr>
        <w:ind w:firstLine="1134"/>
        <w:jc w:val="both"/>
        <w:rPr>
          <w:rFonts w:ascii="GHEA Grapalat" w:hAnsi="GHEA Grapalat" w:cs="Times Armenian"/>
          <w:sz w:val="20"/>
          <w:lang w:val="af-ZA"/>
        </w:rPr>
      </w:pPr>
    </w:p>
    <w:p w14:paraId="03BC55B0" w14:textId="77777777" w:rsidR="009E1924" w:rsidRPr="00E6597C" w:rsidRDefault="009E1924" w:rsidP="009E1924">
      <w:pPr>
        <w:ind w:firstLine="1134"/>
        <w:jc w:val="both"/>
        <w:rPr>
          <w:rFonts w:ascii="GHEA Grapalat" w:hAnsi="GHEA Grapalat" w:cs="Times Armenian"/>
          <w:sz w:val="20"/>
          <w:lang w:val="af-ZA"/>
        </w:rPr>
      </w:pPr>
    </w:p>
    <w:p w14:paraId="6B2FF89B" w14:textId="77777777" w:rsidR="009E1924" w:rsidRPr="00E6597C" w:rsidRDefault="009E1924" w:rsidP="009E1924">
      <w:pPr>
        <w:ind w:firstLine="1134"/>
        <w:jc w:val="both"/>
        <w:rPr>
          <w:rFonts w:ascii="GHEA Grapalat" w:hAnsi="GHEA Grapalat" w:cs="Times Armenian"/>
          <w:sz w:val="20"/>
          <w:lang w:val="af-ZA"/>
        </w:rPr>
      </w:pPr>
    </w:p>
    <w:p w14:paraId="3A348515" w14:textId="77777777" w:rsidR="00A55E59" w:rsidRPr="00E6597C" w:rsidRDefault="00A55E59" w:rsidP="00D40AC0">
      <w:pPr>
        <w:ind w:firstLine="1134"/>
        <w:jc w:val="both"/>
        <w:rPr>
          <w:rFonts w:ascii="GHEA Grapalat" w:hAnsi="GHEA Grapalat" w:cs="Times Armenian"/>
          <w:sz w:val="20"/>
          <w:lang w:val="af-ZA"/>
        </w:rPr>
      </w:pPr>
    </w:p>
    <w:p w14:paraId="0BE25857" w14:textId="77777777" w:rsidR="00096865" w:rsidRPr="00E6597C" w:rsidRDefault="007F3495" w:rsidP="00D40AC0">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BB93B69" w14:textId="04FACDDE" w:rsidR="009E1924" w:rsidRPr="005858E1" w:rsidRDefault="009E1924" w:rsidP="009E1924">
      <w:pPr>
        <w:ind w:firstLine="567"/>
        <w:jc w:val="both"/>
        <w:rPr>
          <w:rFonts w:ascii="GHEA Grapalat" w:hAnsi="GHEA Grapalat"/>
          <w:sz w:val="20"/>
          <w:lang w:val="af-ZA"/>
        </w:rPr>
      </w:pPr>
      <w:r w:rsidRPr="005858E1">
        <w:rPr>
          <w:rFonts w:ascii="GHEA Grapalat" w:hAnsi="GHEA Grapalat" w:cs="Sylfaen"/>
          <w:sz w:val="20"/>
        </w:rPr>
        <w:t>Սույն</w:t>
      </w:r>
      <w:r w:rsidRPr="005858E1">
        <w:rPr>
          <w:rFonts w:ascii="GHEA Grapalat" w:hAnsi="GHEA Grapalat" w:cs="Times Armenian"/>
          <w:sz w:val="20"/>
          <w:lang w:val="af-ZA"/>
        </w:rPr>
        <w:t xml:space="preserve"> </w:t>
      </w:r>
      <w:r w:rsidRPr="005858E1">
        <w:rPr>
          <w:rFonts w:ascii="GHEA Grapalat" w:hAnsi="GHEA Grapalat" w:cs="Sylfaen"/>
          <w:sz w:val="20"/>
        </w:rPr>
        <w:t>հրավերը</w:t>
      </w:r>
      <w:r w:rsidRPr="005858E1">
        <w:rPr>
          <w:rFonts w:ascii="GHEA Grapalat" w:hAnsi="GHEA Grapalat" w:cs="Times Armenian"/>
          <w:sz w:val="20"/>
          <w:lang w:val="af-ZA"/>
        </w:rPr>
        <w:t xml:space="preserve"> </w:t>
      </w:r>
      <w:r w:rsidRPr="005858E1">
        <w:rPr>
          <w:rFonts w:ascii="GHEA Grapalat" w:hAnsi="GHEA Grapalat" w:cs="Sylfaen"/>
          <w:sz w:val="20"/>
        </w:rPr>
        <w:t>տրամադրվում</w:t>
      </w:r>
      <w:r w:rsidRPr="005858E1">
        <w:rPr>
          <w:rFonts w:ascii="GHEA Grapalat" w:hAnsi="GHEA Grapalat" w:cs="Times Armenian"/>
          <w:sz w:val="20"/>
          <w:lang w:val="af-ZA"/>
        </w:rPr>
        <w:t xml:space="preserve"> </w:t>
      </w:r>
      <w:r w:rsidRPr="005858E1">
        <w:rPr>
          <w:rFonts w:ascii="GHEA Grapalat" w:hAnsi="GHEA Grapalat" w:cs="Sylfaen"/>
          <w:sz w:val="20"/>
        </w:rPr>
        <w:t>է</w:t>
      </w:r>
      <w:r w:rsidRPr="005858E1">
        <w:rPr>
          <w:rFonts w:ascii="GHEA Grapalat" w:hAnsi="GHEA Grapalat" w:cs="Times Armenian"/>
          <w:sz w:val="20"/>
          <w:lang w:val="af-ZA"/>
        </w:rPr>
        <w:t xml:space="preserve"> </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լրումն</w:t>
      </w:r>
      <w:r w:rsidRPr="005858E1">
        <w:rPr>
          <w:rFonts w:ascii="GHEA Grapalat" w:hAnsi="GHEA Grapalat"/>
          <w:sz w:val="20"/>
          <w:lang w:val="af-ZA"/>
        </w:rPr>
        <w:t xml:space="preserve"> </w:t>
      </w:r>
      <w:r w:rsidR="006804CA">
        <w:rPr>
          <w:rFonts w:ascii="GHEA Grapalat" w:hAnsi="GHEA Grapalat"/>
          <w:b/>
          <w:bCs/>
          <w:i/>
          <w:sz w:val="22"/>
          <w:szCs w:val="22"/>
          <w:lang w:val="hy-AM"/>
        </w:rPr>
        <w:t>Կ</w:t>
      </w:r>
      <w:r w:rsidR="006804CA" w:rsidRPr="00101CA7">
        <w:rPr>
          <w:rFonts w:ascii="GHEA Grapalat" w:hAnsi="GHEA Grapalat"/>
          <w:b/>
          <w:bCs/>
          <w:i/>
          <w:sz w:val="22"/>
          <w:szCs w:val="22"/>
          <w:lang w:val="hy-AM"/>
        </w:rPr>
        <w:t>ՄԱՀ</w:t>
      </w:r>
      <w:r w:rsidR="006804CA" w:rsidRPr="00101CA7">
        <w:rPr>
          <w:rFonts w:ascii="GHEA Grapalat" w:hAnsi="GHEA Grapalat"/>
          <w:b/>
          <w:bCs/>
          <w:i/>
          <w:sz w:val="22"/>
          <w:szCs w:val="22"/>
          <w:lang w:val="af-ZA"/>
        </w:rPr>
        <w:t>-</w:t>
      </w:r>
      <w:r w:rsidR="006804CA">
        <w:rPr>
          <w:rFonts w:ascii="GHEA Grapalat" w:hAnsi="GHEA Grapalat"/>
          <w:b/>
          <w:bCs/>
          <w:i/>
          <w:sz w:val="22"/>
          <w:szCs w:val="22"/>
          <w:lang w:val="hy-AM"/>
        </w:rPr>
        <w:t>Հ</w:t>
      </w:r>
      <w:r w:rsidR="006804CA" w:rsidRPr="00101CA7">
        <w:rPr>
          <w:rFonts w:ascii="GHEA Grapalat" w:hAnsi="GHEA Grapalat"/>
          <w:b/>
          <w:bCs/>
          <w:i/>
          <w:sz w:val="22"/>
          <w:szCs w:val="22"/>
          <w:lang w:val="af-ZA"/>
        </w:rPr>
        <w:t>ԲՄԱՇՁԲ-</w:t>
      </w:r>
      <w:r w:rsidR="006804CA">
        <w:rPr>
          <w:rFonts w:ascii="GHEA Grapalat" w:hAnsi="GHEA Grapalat"/>
          <w:b/>
          <w:bCs/>
          <w:i/>
          <w:sz w:val="22"/>
          <w:szCs w:val="22"/>
          <w:lang w:val="af-ZA"/>
        </w:rPr>
        <w:t>24/01</w:t>
      </w:r>
      <w:r w:rsidR="006804CA">
        <w:rPr>
          <w:rFonts w:ascii="GHEA Grapalat" w:hAnsi="GHEA Grapalat"/>
          <w:i/>
          <w:sz w:val="22"/>
          <w:szCs w:val="22"/>
          <w:u w:val="single"/>
          <w:lang w:val="af-ZA"/>
        </w:rPr>
        <w:t xml:space="preserve"> </w:t>
      </w:r>
      <w:r w:rsidRPr="005858E1">
        <w:rPr>
          <w:rFonts w:ascii="GHEA Grapalat" w:hAnsi="GHEA Grapalat" w:cs="Sylfaen"/>
          <w:sz w:val="20"/>
        </w:rPr>
        <w:t>ծածկա</w:t>
      </w:r>
      <w:r w:rsidRPr="005858E1">
        <w:rPr>
          <w:rFonts w:ascii="GHEA Grapalat" w:hAnsi="GHEA Grapalat" w:cs="Times Armenian"/>
          <w:sz w:val="20"/>
        </w:rPr>
        <w:t>գ</w:t>
      </w:r>
      <w:r w:rsidRPr="005858E1">
        <w:rPr>
          <w:rFonts w:ascii="GHEA Grapalat" w:hAnsi="GHEA Grapalat" w:cs="Sylfaen"/>
          <w:sz w:val="20"/>
        </w:rPr>
        <w:t>րով</w:t>
      </w:r>
      <w:r w:rsidRPr="005858E1">
        <w:rPr>
          <w:rFonts w:ascii="GHEA Grapalat" w:hAnsi="GHEA Grapalat"/>
          <w:sz w:val="20"/>
          <w:lang w:val="af-ZA"/>
        </w:rPr>
        <w:t xml:space="preserve"> </w:t>
      </w:r>
      <w:r w:rsidRPr="005858E1">
        <w:rPr>
          <w:rFonts w:ascii="GHEA Grapalat" w:hAnsi="GHEA Grapalat" w:cs="Sylfaen"/>
          <w:sz w:val="20"/>
        </w:rPr>
        <w:t>անցկացվող</w:t>
      </w:r>
      <w:r w:rsidRPr="005858E1">
        <w:rPr>
          <w:rFonts w:ascii="GHEA Grapalat" w:hAnsi="GHEA Grapalat" w:cs="Times Armenian"/>
          <w:sz w:val="20"/>
          <w:lang w:val="af-ZA"/>
        </w:rPr>
        <w:t xml:space="preserve"> </w:t>
      </w:r>
      <w:r w:rsidR="00FB248B">
        <w:rPr>
          <w:rFonts w:ascii="GHEA Grapalat" w:hAnsi="GHEA Grapalat" w:cs="Times Armenian"/>
          <w:sz w:val="20"/>
          <w:lang w:val="hy-AM"/>
        </w:rPr>
        <w:t xml:space="preserve"> հրատապ </w:t>
      </w:r>
      <w:r w:rsidR="00E86358">
        <w:rPr>
          <w:rFonts w:ascii="GHEA Grapalat" w:hAnsi="GHEA Grapalat" w:cs="Sylfaen"/>
          <w:sz w:val="20"/>
          <w:lang w:val="hy-AM"/>
        </w:rPr>
        <w:t xml:space="preserve">բաց մրցույթի </w:t>
      </w:r>
      <w:r w:rsidRPr="005858E1">
        <w:rPr>
          <w:rFonts w:ascii="GHEA Grapalat" w:hAnsi="GHEA Grapalat" w:cs="Times Armenian"/>
          <w:sz w:val="20"/>
          <w:lang w:val="af-ZA"/>
        </w:rPr>
        <w:t>(</w:t>
      </w:r>
      <w:r w:rsidRPr="005858E1">
        <w:rPr>
          <w:rFonts w:ascii="GHEA Grapalat" w:hAnsi="GHEA Grapalat" w:cs="Sylfaen"/>
          <w:sz w:val="20"/>
        </w:rPr>
        <w:t>այսուհետև</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Times Armenian"/>
          <w:sz w:val="20"/>
          <w:lang w:val="af-ZA"/>
        </w:rPr>
        <w:t xml:space="preserve">) </w:t>
      </w:r>
      <w:r w:rsidRPr="005858E1">
        <w:rPr>
          <w:rFonts w:ascii="GHEA Grapalat" w:hAnsi="GHEA Grapalat" w:cs="Sylfaen"/>
          <w:sz w:val="20"/>
        </w:rPr>
        <w:t>հայտարարության</w:t>
      </w:r>
      <w:r w:rsidRPr="005858E1">
        <w:rPr>
          <w:rFonts w:ascii="GHEA Grapalat" w:hAnsi="GHEA Grapalat" w:cs="Times Armenian"/>
          <w:sz w:val="20"/>
          <w:lang w:val="af-ZA"/>
        </w:rPr>
        <w:t>։</w:t>
      </w:r>
    </w:p>
    <w:p w14:paraId="7C28FB64" w14:textId="17F3B953" w:rsidR="009E1924" w:rsidRPr="005858E1" w:rsidRDefault="009E1924" w:rsidP="009E1924">
      <w:pPr>
        <w:ind w:firstLine="567"/>
        <w:jc w:val="both"/>
        <w:rPr>
          <w:rFonts w:ascii="GHEA Grapalat" w:hAnsi="GHEA Grapalat"/>
          <w:sz w:val="20"/>
          <w:lang w:val="af-ZA"/>
        </w:rPr>
      </w:pPr>
      <w:r w:rsidRPr="005858E1">
        <w:rPr>
          <w:rFonts w:ascii="GHEA Grapalat" w:hAnsi="GHEA Grapalat" w:cs="Sylfaen"/>
          <w:sz w:val="20"/>
        </w:rPr>
        <w:t>Սույն</w:t>
      </w:r>
      <w:r w:rsidRPr="005858E1">
        <w:rPr>
          <w:rFonts w:ascii="GHEA Grapalat" w:hAnsi="GHEA Grapalat" w:cs="Times Armenian"/>
          <w:sz w:val="20"/>
          <w:lang w:val="af-ZA"/>
        </w:rPr>
        <w:t xml:space="preserve"> </w:t>
      </w:r>
      <w:r w:rsidRPr="005858E1">
        <w:rPr>
          <w:rFonts w:ascii="GHEA Grapalat" w:hAnsi="GHEA Grapalat" w:cs="Sylfaen"/>
          <w:sz w:val="20"/>
        </w:rPr>
        <w:t>հրավերը</w:t>
      </w:r>
      <w:r w:rsidRPr="005858E1">
        <w:rPr>
          <w:rFonts w:ascii="GHEA Grapalat" w:hAnsi="GHEA Grapalat" w:cs="Times Armenian"/>
          <w:sz w:val="20"/>
          <w:lang w:val="af-ZA"/>
        </w:rPr>
        <w:t xml:space="preserve"> </w:t>
      </w:r>
      <w:r w:rsidRPr="005858E1">
        <w:rPr>
          <w:rFonts w:ascii="GHEA Grapalat" w:hAnsi="GHEA Grapalat" w:cs="Sylfaen"/>
          <w:sz w:val="20"/>
        </w:rPr>
        <w:t>կազմվել</w:t>
      </w:r>
      <w:r w:rsidRPr="005858E1">
        <w:rPr>
          <w:rFonts w:ascii="GHEA Grapalat" w:hAnsi="GHEA Grapalat" w:cs="Times Armenian"/>
          <w:sz w:val="20"/>
          <w:lang w:val="af-ZA"/>
        </w:rPr>
        <w:t xml:space="preserve"> </w:t>
      </w:r>
      <w:r w:rsidRPr="005858E1">
        <w:rPr>
          <w:rFonts w:ascii="GHEA Grapalat" w:hAnsi="GHEA Grapalat" w:cs="Sylfaen"/>
          <w:sz w:val="20"/>
        </w:rPr>
        <w:t>է</w:t>
      </w:r>
      <w:r w:rsidRPr="005858E1">
        <w:rPr>
          <w:rFonts w:ascii="GHEA Grapalat" w:hAnsi="GHEA Grapalat" w:cs="Times Armenian"/>
          <w:sz w:val="20"/>
          <w:lang w:val="af-ZA"/>
        </w:rPr>
        <w:t xml:space="preserve"> </w:t>
      </w:r>
      <w:r w:rsidRPr="005858E1">
        <w:rPr>
          <w:rFonts w:ascii="GHEA Grapalat" w:hAnsi="GHEA Grapalat" w:cs="Times Armenian"/>
          <w:sz w:val="20"/>
        </w:rPr>
        <w:t>գ</w:t>
      </w:r>
      <w:r w:rsidRPr="005858E1">
        <w:rPr>
          <w:rFonts w:ascii="GHEA Grapalat" w:hAnsi="GHEA Grapalat" w:cs="Sylfaen"/>
          <w:sz w:val="20"/>
        </w:rPr>
        <w:t>նումների</w:t>
      </w:r>
      <w:r w:rsidRPr="005858E1">
        <w:rPr>
          <w:rFonts w:ascii="GHEA Grapalat" w:hAnsi="GHEA Grapalat" w:cs="Times Armenian"/>
          <w:sz w:val="20"/>
          <w:lang w:val="af-ZA"/>
        </w:rPr>
        <w:t xml:space="preserve"> </w:t>
      </w:r>
      <w:r w:rsidRPr="005858E1">
        <w:rPr>
          <w:rFonts w:ascii="GHEA Grapalat" w:hAnsi="GHEA Grapalat" w:cs="Sylfaen"/>
          <w:sz w:val="20"/>
        </w:rPr>
        <w:t>մասին</w:t>
      </w:r>
      <w:r w:rsidRPr="005858E1">
        <w:rPr>
          <w:rFonts w:ascii="GHEA Grapalat" w:hAnsi="GHEA Grapalat" w:cs="Sylfaen"/>
          <w:sz w:val="20"/>
          <w:lang w:val="af-ZA"/>
        </w:rPr>
        <w:t xml:space="preserve"> </w:t>
      </w:r>
      <w:r w:rsidRPr="005858E1">
        <w:rPr>
          <w:rFonts w:ascii="GHEA Grapalat" w:hAnsi="GHEA Grapalat" w:cs="Sylfaen"/>
          <w:sz w:val="20"/>
        </w:rPr>
        <w:t>ՀՀ</w:t>
      </w:r>
      <w:r w:rsidRPr="005858E1">
        <w:rPr>
          <w:rFonts w:ascii="GHEA Grapalat" w:hAnsi="GHEA Grapalat" w:cs="Times Armenian"/>
          <w:sz w:val="20"/>
          <w:lang w:val="af-ZA"/>
        </w:rPr>
        <w:t xml:space="preserve"> </w:t>
      </w:r>
      <w:r w:rsidRPr="005858E1">
        <w:rPr>
          <w:rFonts w:ascii="GHEA Grapalat" w:hAnsi="GHEA Grapalat" w:cs="Sylfaen"/>
          <w:sz w:val="20"/>
        </w:rPr>
        <w:t>օրենսդրության</w:t>
      </w:r>
      <w:r w:rsidRPr="005858E1">
        <w:rPr>
          <w:rFonts w:ascii="GHEA Grapalat" w:hAnsi="GHEA Grapalat" w:cs="Times Armenian"/>
          <w:sz w:val="20"/>
          <w:lang w:val="af-ZA"/>
        </w:rPr>
        <w:t xml:space="preserve">, </w:t>
      </w:r>
      <w:r w:rsidRPr="005858E1">
        <w:rPr>
          <w:rFonts w:ascii="GHEA Grapalat" w:hAnsi="GHEA Grapalat" w:cs="Sylfaen"/>
          <w:sz w:val="20"/>
        </w:rPr>
        <w:t>այդ</w:t>
      </w:r>
      <w:r w:rsidRPr="005858E1">
        <w:rPr>
          <w:rFonts w:ascii="GHEA Grapalat" w:hAnsi="GHEA Grapalat" w:cs="Times Armenian"/>
          <w:sz w:val="20"/>
          <w:lang w:val="af-ZA"/>
        </w:rPr>
        <w:t xml:space="preserve"> </w:t>
      </w:r>
      <w:r w:rsidRPr="005858E1">
        <w:rPr>
          <w:rFonts w:ascii="GHEA Grapalat" w:hAnsi="GHEA Grapalat" w:cs="Sylfaen"/>
          <w:sz w:val="20"/>
        </w:rPr>
        <w:t>թվում</w:t>
      </w:r>
      <w:r w:rsidRPr="005858E1">
        <w:rPr>
          <w:rFonts w:ascii="GHEA Grapalat" w:hAnsi="GHEA Grapalat" w:cs="Times Armenian"/>
          <w:sz w:val="20"/>
          <w:lang w:val="af-ZA"/>
        </w:rPr>
        <w:t>`</w:t>
      </w:r>
      <w:r w:rsidRPr="005858E1">
        <w:rPr>
          <w:rFonts w:ascii="GHEA Grapalat" w:hAnsi="GHEA Grapalat"/>
          <w:sz w:val="20"/>
          <w:lang w:val="af-ZA"/>
        </w:rPr>
        <w:t xml:space="preserve"> «</w:t>
      </w:r>
      <w:r w:rsidRPr="005858E1">
        <w:rPr>
          <w:rFonts w:ascii="GHEA Grapalat" w:hAnsi="GHEA Grapalat" w:cs="Sylfaen"/>
          <w:sz w:val="20"/>
        </w:rPr>
        <w:t>Գնումների</w:t>
      </w:r>
      <w:r w:rsidRPr="005858E1">
        <w:rPr>
          <w:rFonts w:ascii="GHEA Grapalat" w:hAnsi="GHEA Grapalat" w:cs="Times Armenian"/>
          <w:sz w:val="20"/>
          <w:lang w:val="af-ZA"/>
        </w:rPr>
        <w:t xml:space="preserve"> </w:t>
      </w:r>
      <w:r w:rsidRPr="005858E1">
        <w:rPr>
          <w:rFonts w:ascii="GHEA Grapalat" w:hAnsi="GHEA Grapalat" w:cs="Sylfaen"/>
          <w:sz w:val="20"/>
        </w:rPr>
        <w:t>մասին</w:t>
      </w:r>
      <w:r w:rsidRPr="005858E1">
        <w:rPr>
          <w:rFonts w:ascii="GHEA Grapalat" w:hAnsi="GHEA Grapalat"/>
          <w:sz w:val="20"/>
          <w:lang w:val="af-ZA"/>
        </w:rPr>
        <w:t xml:space="preserve">» </w:t>
      </w:r>
      <w:r w:rsidRPr="005858E1">
        <w:rPr>
          <w:rFonts w:ascii="GHEA Grapalat" w:hAnsi="GHEA Grapalat" w:cs="Sylfaen"/>
          <w:sz w:val="20"/>
        </w:rPr>
        <w:t>ՀՀ</w:t>
      </w:r>
      <w:r w:rsidRPr="005858E1">
        <w:rPr>
          <w:rFonts w:ascii="GHEA Grapalat" w:hAnsi="GHEA Grapalat" w:cs="Times Armenian"/>
          <w:sz w:val="20"/>
          <w:lang w:val="af-ZA"/>
        </w:rPr>
        <w:t xml:space="preserve"> </w:t>
      </w:r>
      <w:r w:rsidRPr="005858E1">
        <w:rPr>
          <w:rFonts w:ascii="GHEA Grapalat" w:hAnsi="GHEA Grapalat" w:cs="Sylfaen"/>
          <w:sz w:val="20"/>
        </w:rPr>
        <w:t>օրենքի</w:t>
      </w:r>
      <w:r w:rsidRPr="005858E1">
        <w:rPr>
          <w:rFonts w:ascii="GHEA Grapalat" w:hAnsi="GHEA Grapalat" w:cs="Times Armenian"/>
          <w:sz w:val="20"/>
          <w:lang w:val="af-ZA"/>
        </w:rPr>
        <w:t xml:space="preserve"> (</w:t>
      </w:r>
      <w:r w:rsidRPr="005858E1">
        <w:rPr>
          <w:rFonts w:ascii="GHEA Grapalat" w:hAnsi="GHEA Grapalat" w:cs="Sylfaen"/>
          <w:sz w:val="20"/>
        </w:rPr>
        <w:t>այսուհետ</w:t>
      </w:r>
      <w:r w:rsidRPr="005858E1">
        <w:rPr>
          <w:rFonts w:ascii="GHEA Grapalat" w:hAnsi="GHEA Grapalat" w:cs="Times Armenian"/>
          <w:sz w:val="20"/>
          <w:lang w:val="af-ZA"/>
        </w:rPr>
        <w:t xml:space="preserve">` </w:t>
      </w:r>
      <w:r w:rsidRPr="005858E1">
        <w:rPr>
          <w:rFonts w:ascii="GHEA Grapalat" w:hAnsi="GHEA Grapalat" w:cs="Sylfaen"/>
          <w:sz w:val="20"/>
        </w:rPr>
        <w:t>Օրենք</w:t>
      </w:r>
      <w:r w:rsidRPr="005858E1">
        <w:rPr>
          <w:rFonts w:ascii="GHEA Grapalat" w:hAnsi="GHEA Grapalat" w:cs="Times Armenian"/>
          <w:sz w:val="20"/>
          <w:lang w:val="af-ZA"/>
        </w:rPr>
        <w:t xml:space="preserve">), </w:t>
      </w:r>
      <w:r w:rsidRPr="005858E1">
        <w:rPr>
          <w:rFonts w:ascii="GHEA Grapalat" w:hAnsi="GHEA Grapalat" w:cs="Sylfaen"/>
          <w:sz w:val="20"/>
        </w:rPr>
        <w:t>ՀՀ</w:t>
      </w:r>
      <w:r w:rsidRPr="005858E1">
        <w:rPr>
          <w:rFonts w:ascii="GHEA Grapalat" w:hAnsi="GHEA Grapalat" w:cs="Times Armenian"/>
          <w:sz w:val="20"/>
          <w:lang w:val="af-ZA"/>
        </w:rPr>
        <w:t xml:space="preserve"> </w:t>
      </w:r>
      <w:r w:rsidRPr="005858E1">
        <w:rPr>
          <w:rFonts w:ascii="GHEA Grapalat" w:hAnsi="GHEA Grapalat" w:cs="Sylfaen"/>
          <w:sz w:val="20"/>
        </w:rPr>
        <w:t>կառավարության</w:t>
      </w:r>
      <w:r w:rsidRPr="005858E1">
        <w:rPr>
          <w:rFonts w:ascii="GHEA Grapalat" w:hAnsi="GHEA Grapalat" w:cs="Times Armenian"/>
          <w:sz w:val="20"/>
          <w:lang w:val="af-ZA"/>
        </w:rPr>
        <w:t xml:space="preserve"> 2017</w:t>
      </w:r>
      <w:r w:rsidRPr="005858E1">
        <w:rPr>
          <w:rFonts w:ascii="GHEA Grapalat" w:hAnsi="GHEA Grapalat" w:cs="Sylfaen"/>
          <w:sz w:val="20"/>
        </w:rPr>
        <w:t>թ</w:t>
      </w:r>
      <w:r w:rsidRPr="005858E1">
        <w:rPr>
          <w:rFonts w:ascii="GHEA Grapalat" w:hAnsi="GHEA Grapalat" w:cs="Times Armenian"/>
          <w:sz w:val="20"/>
          <w:lang w:val="af-ZA"/>
        </w:rPr>
        <w:t>. մայիսի 4-ի N 526-</w:t>
      </w:r>
      <w:r w:rsidRPr="005858E1">
        <w:rPr>
          <w:rFonts w:ascii="GHEA Grapalat" w:hAnsi="GHEA Grapalat" w:cs="Sylfaen"/>
          <w:sz w:val="20"/>
        </w:rPr>
        <w:t>Ն</w:t>
      </w:r>
      <w:r w:rsidRPr="005858E1">
        <w:rPr>
          <w:rFonts w:ascii="GHEA Grapalat" w:hAnsi="GHEA Grapalat" w:cs="Times Armenian"/>
          <w:sz w:val="20"/>
          <w:lang w:val="af-ZA"/>
        </w:rPr>
        <w:t xml:space="preserve"> </w:t>
      </w:r>
      <w:r w:rsidRPr="005858E1">
        <w:rPr>
          <w:rFonts w:ascii="GHEA Grapalat" w:hAnsi="GHEA Grapalat" w:cs="Sylfaen"/>
          <w:sz w:val="20"/>
        </w:rPr>
        <w:t>որոշմամբ</w:t>
      </w:r>
      <w:r w:rsidRPr="005858E1">
        <w:rPr>
          <w:rFonts w:ascii="GHEA Grapalat" w:hAnsi="GHEA Grapalat" w:cs="Times Armenian"/>
          <w:sz w:val="20"/>
          <w:lang w:val="af-ZA"/>
        </w:rPr>
        <w:t xml:space="preserve"> </w:t>
      </w:r>
      <w:r w:rsidRPr="005858E1">
        <w:rPr>
          <w:rFonts w:ascii="GHEA Grapalat" w:hAnsi="GHEA Grapalat" w:cs="Sylfaen"/>
          <w:sz w:val="20"/>
        </w:rPr>
        <w:t>հաստատված</w:t>
      </w:r>
      <w:r w:rsidRPr="005858E1">
        <w:rPr>
          <w:rFonts w:ascii="GHEA Grapalat" w:hAnsi="GHEA Grapalat" w:cs="Times Armenian"/>
          <w:sz w:val="20"/>
          <w:lang w:val="af-ZA"/>
        </w:rPr>
        <w:t xml:space="preserve"> «</w:t>
      </w:r>
      <w:r w:rsidRPr="005858E1">
        <w:rPr>
          <w:rFonts w:ascii="GHEA Grapalat" w:hAnsi="GHEA Grapalat" w:cs="Sylfaen"/>
          <w:sz w:val="20"/>
        </w:rPr>
        <w:t>Գնումների</w:t>
      </w:r>
      <w:r w:rsidRPr="005858E1">
        <w:rPr>
          <w:rFonts w:ascii="GHEA Grapalat" w:hAnsi="GHEA Grapalat" w:cs="Times Armenian"/>
          <w:sz w:val="20"/>
          <w:lang w:val="af-ZA"/>
        </w:rPr>
        <w:t xml:space="preserve"> </w:t>
      </w:r>
      <w:r w:rsidRPr="005858E1">
        <w:rPr>
          <w:rFonts w:ascii="GHEA Grapalat" w:hAnsi="GHEA Grapalat" w:cs="Times Armenian"/>
          <w:sz w:val="20"/>
        </w:rPr>
        <w:t>գ</w:t>
      </w:r>
      <w:r w:rsidRPr="005858E1">
        <w:rPr>
          <w:rFonts w:ascii="GHEA Grapalat" w:hAnsi="GHEA Grapalat" w:cs="Sylfaen"/>
          <w:sz w:val="20"/>
        </w:rPr>
        <w:t>ործընթացի</w:t>
      </w:r>
      <w:r w:rsidRPr="005858E1">
        <w:rPr>
          <w:rFonts w:ascii="GHEA Grapalat" w:hAnsi="GHEA Grapalat" w:cs="Times Armenian"/>
          <w:sz w:val="20"/>
          <w:lang w:val="af-ZA"/>
        </w:rPr>
        <w:t xml:space="preserve"> </w:t>
      </w:r>
      <w:r w:rsidRPr="005858E1">
        <w:rPr>
          <w:rFonts w:ascii="GHEA Grapalat" w:hAnsi="GHEA Grapalat" w:cs="Sylfaen"/>
          <w:sz w:val="20"/>
        </w:rPr>
        <w:t>կազմակերպման</w:t>
      </w:r>
      <w:r w:rsidRPr="005858E1">
        <w:rPr>
          <w:rFonts w:ascii="GHEA Grapalat" w:hAnsi="GHEA Grapalat"/>
          <w:sz w:val="20"/>
          <w:lang w:val="af-ZA"/>
        </w:rPr>
        <w:t xml:space="preserve">» </w:t>
      </w:r>
      <w:r w:rsidRPr="005858E1">
        <w:rPr>
          <w:rFonts w:ascii="GHEA Grapalat" w:hAnsi="GHEA Grapalat" w:cs="Sylfaen"/>
          <w:sz w:val="20"/>
        </w:rPr>
        <w:t>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այսուհետ</w:t>
      </w:r>
      <w:r w:rsidRPr="005858E1">
        <w:rPr>
          <w:rFonts w:ascii="GHEA Grapalat" w:hAnsi="GHEA Grapalat" w:cs="Times Armenian"/>
          <w:sz w:val="20"/>
          <w:lang w:val="af-ZA"/>
        </w:rPr>
        <w:t xml:space="preserve">` </w:t>
      </w:r>
      <w:r w:rsidRPr="005858E1">
        <w:rPr>
          <w:rFonts w:ascii="GHEA Grapalat" w:hAnsi="GHEA Grapalat" w:cs="Sylfaen"/>
          <w:sz w:val="20"/>
        </w:rPr>
        <w:t>Կար</w:t>
      </w:r>
      <w:r w:rsidRPr="005858E1">
        <w:rPr>
          <w:rFonts w:ascii="GHEA Grapalat" w:hAnsi="GHEA Grapalat" w:cs="Times Armenian"/>
          <w:sz w:val="20"/>
        </w:rPr>
        <w:t>գ</w:t>
      </w:r>
      <w:r w:rsidRPr="005858E1">
        <w:rPr>
          <w:rFonts w:ascii="GHEA Grapalat" w:hAnsi="GHEA Grapalat" w:cs="Times Armenian"/>
          <w:sz w:val="20"/>
          <w:lang w:val="af-ZA"/>
        </w:rPr>
        <w:t xml:space="preserve">) </w:t>
      </w:r>
      <w:r w:rsidRPr="005858E1">
        <w:rPr>
          <w:rFonts w:ascii="GHEA Grapalat" w:hAnsi="GHEA Grapalat" w:cs="Sylfaen"/>
          <w:sz w:val="20"/>
        </w:rPr>
        <w:t>և</w:t>
      </w:r>
      <w:r w:rsidRPr="005858E1">
        <w:rPr>
          <w:rFonts w:ascii="GHEA Grapalat" w:hAnsi="GHEA Grapalat" w:cs="Times Armenian"/>
          <w:sz w:val="20"/>
          <w:lang w:val="af-ZA"/>
        </w:rPr>
        <w:t xml:space="preserve"> </w:t>
      </w:r>
      <w:r w:rsidRPr="005858E1">
        <w:rPr>
          <w:rFonts w:ascii="GHEA Grapalat" w:hAnsi="GHEA Grapalat" w:cs="Sylfaen"/>
          <w:sz w:val="20"/>
        </w:rPr>
        <w:t>այլ</w:t>
      </w:r>
      <w:r w:rsidRPr="005858E1">
        <w:rPr>
          <w:rFonts w:ascii="GHEA Grapalat" w:hAnsi="GHEA Grapalat" w:cs="Times Armenian"/>
          <w:sz w:val="20"/>
          <w:lang w:val="af-ZA"/>
        </w:rPr>
        <w:t xml:space="preserve"> </w:t>
      </w:r>
      <w:r w:rsidRPr="005858E1">
        <w:rPr>
          <w:rFonts w:ascii="GHEA Grapalat" w:hAnsi="GHEA Grapalat" w:cs="Sylfaen"/>
          <w:sz w:val="20"/>
        </w:rPr>
        <w:t>իրավական</w:t>
      </w:r>
      <w:r w:rsidRPr="005858E1">
        <w:rPr>
          <w:rFonts w:ascii="GHEA Grapalat" w:hAnsi="GHEA Grapalat" w:cs="Times Armenian"/>
          <w:sz w:val="20"/>
          <w:lang w:val="af-ZA"/>
        </w:rPr>
        <w:t xml:space="preserve"> </w:t>
      </w:r>
      <w:r w:rsidRPr="005858E1">
        <w:rPr>
          <w:rFonts w:ascii="GHEA Grapalat" w:hAnsi="GHEA Grapalat" w:cs="Sylfaen"/>
          <w:sz w:val="20"/>
        </w:rPr>
        <w:t>ակտերի</w:t>
      </w:r>
      <w:r w:rsidRPr="005858E1">
        <w:rPr>
          <w:rFonts w:ascii="GHEA Grapalat" w:hAnsi="GHEA Grapalat" w:cs="Times Armenian"/>
          <w:sz w:val="20"/>
          <w:lang w:val="af-ZA"/>
        </w:rPr>
        <w:t xml:space="preserve"> </w:t>
      </w:r>
      <w:r w:rsidRPr="005858E1">
        <w:rPr>
          <w:rFonts w:ascii="GHEA Grapalat" w:hAnsi="GHEA Grapalat" w:cs="Sylfaen"/>
          <w:sz w:val="20"/>
        </w:rPr>
        <w:t>պահանջներին</w:t>
      </w:r>
      <w:r w:rsidRPr="005858E1">
        <w:rPr>
          <w:rFonts w:ascii="GHEA Grapalat" w:hAnsi="GHEA Grapalat" w:cs="Times Armenian"/>
          <w:sz w:val="20"/>
          <w:lang w:val="af-ZA"/>
        </w:rPr>
        <w:t xml:space="preserve"> </w:t>
      </w:r>
      <w:r w:rsidRPr="005858E1">
        <w:rPr>
          <w:rFonts w:ascii="GHEA Grapalat" w:hAnsi="GHEA Grapalat" w:cs="Sylfaen"/>
          <w:sz w:val="20"/>
        </w:rPr>
        <w:t>համապատասխան</w:t>
      </w:r>
      <w:r w:rsidRPr="005858E1">
        <w:rPr>
          <w:rFonts w:ascii="GHEA Grapalat" w:hAnsi="GHEA Grapalat" w:cs="Times Armenian"/>
          <w:sz w:val="20"/>
          <w:lang w:val="af-ZA"/>
        </w:rPr>
        <w:t xml:space="preserve"> </w:t>
      </w:r>
      <w:r w:rsidRPr="005858E1">
        <w:rPr>
          <w:rFonts w:ascii="GHEA Grapalat" w:hAnsi="GHEA Grapalat" w:cs="Sylfaen"/>
          <w:sz w:val="20"/>
        </w:rPr>
        <w:t>և</w:t>
      </w:r>
      <w:r w:rsidRPr="005858E1">
        <w:rPr>
          <w:rFonts w:ascii="GHEA Grapalat" w:hAnsi="GHEA Grapalat" w:cs="Times Armenian"/>
          <w:sz w:val="20"/>
          <w:lang w:val="af-ZA"/>
        </w:rPr>
        <w:t xml:space="preserve"> </w:t>
      </w:r>
      <w:r w:rsidRPr="005858E1">
        <w:rPr>
          <w:rFonts w:ascii="GHEA Grapalat" w:hAnsi="GHEA Grapalat" w:cs="Sylfaen"/>
          <w:sz w:val="20"/>
        </w:rPr>
        <w:t>նպատակ</w:t>
      </w:r>
      <w:r w:rsidRPr="005858E1">
        <w:rPr>
          <w:rFonts w:ascii="GHEA Grapalat" w:hAnsi="GHEA Grapalat" w:cs="Times Armenian"/>
          <w:sz w:val="20"/>
          <w:lang w:val="af-ZA"/>
        </w:rPr>
        <w:t xml:space="preserve"> </w:t>
      </w:r>
      <w:r w:rsidRPr="005858E1">
        <w:rPr>
          <w:rFonts w:ascii="GHEA Grapalat" w:hAnsi="GHEA Grapalat" w:cs="Sylfaen"/>
          <w:sz w:val="20"/>
        </w:rPr>
        <w:t>ունի</w:t>
      </w:r>
      <w:r w:rsidRPr="005858E1">
        <w:rPr>
          <w:rFonts w:ascii="GHEA Grapalat" w:hAnsi="GHEA Grapalat" w:cs="Times Armenian"/>
          <w:sz w:val="20"/>
          <w:lang w:val="af-ZA"/>
        </w:rPr>
        <w:t xml:space="preserve"> </w:t>
      </w:r>
      <w:r w:rsidRPr="005858E1">
        <w:rPr>
          <w:rFonts w:ascii="GHEA Grapalat" w:hAnsi="GHEA Grapalat"/>
          <w:sz w:val="20"/>
          <w:lang w:val="af-ZA"/>
        </w:rPr>
        <w:t>«</w:t>
      </w:r>
      <w:r w:rsidRPr="005858E1">
        <w:rPr>
          <w:rFonts w:ascii="GHEA Grapalat" w:hAnsi="GHEA Grapalat" w:cs="Sylfaen"/>
          <w:b/>
          <w:sz w:val="20"/>
        </w:rPr>
        <w:t>ՀՀ</w:t>
      </w:r>
      <w:r w:rsidRPr="005858E1">
        <w:rPr>
          <w:rFonts w:ascii="GHEA Grapalat" w:hAnsi="GHEA Grapalat" w:cs="Sylfaen"/>
          <w:b/>
          <w:sz w:val="20"/>
          <w:vertAlign w:val="subscript"/>
          <w:lang w:val="af-ZA"/>
        </w:rPr>
        <w:t xml:space="preserve"> </w:t>
      </w:r>
      <w:r w:rsidR="006804CA">
        <w:rPr>
          <w:rFonts w:ascii="GHEA Grapalat" w:hAnsi="GHEA Grapalat"/>
          <w:b/>
          <w:sz w:val="20"/>
          <w:lang w:val="hy-AM"/>
        </w:rPr>
        <w:t xml:space="preserve">Կոտայքի </w:t>
      </w:r>
      <w:r w:rsidRPr="005858E1">
        <w:rPr>
          <w:rFonts w:ascii="GHEA Grapalat" w:hAnsi="GHEA Grapalat"/>
          <w:b/>
          <w:sz w:val="20"/>
        </w:rPr>
        <w:t>մարզի</w:t>
      </w:r>
      <w:r w:rsidRPr="005858E1">
        <w:rPr>
          <w:rFonts w:ascii="GHEA Grapalat" w:hAnsi="GHEA Grapalat"/>
          <w:b/>
          <w:sz w:val="20"/>
          <w:lang w:val="af-ZA"/>
        </w:rPr>
        <w:t xml:space="preserve"> </w:t>
      </w:r>
      <w:r w:rsidR="006804CA">
        <w:rPr>
          <w:rFonts w:ascii="GHEA Grapalat" w:hAnsi="GHEA Grapalat"/>
          <w:b/>
          <w:sz w:val="20"/>
          <w:lang w:val="hy-AM"/>
        </w:rPr>
        <w:t xml:space="preserve">Ակունքի </w:t>
      </w:r>
      <w:r w:rsidRPr="005858E1">
        <w:rPr>
          <w:rFonts w:ascii="GHEA Grapalat" w:hAnsi="GHEA Grapalat"/>
          <w:b/>
          <w:sz w:val="20"/>
        </w:rPr>
        <w:t>համայնքապետարան</w:t>
      </w:r>
      <w:r w:rsidRPr="005858E1">
        <w:rPr>
          <w:rFonts w:ascii="GHEA Grapalat" w:hAnsi="GHEA Grapalat"/>
          <w:sz w:val="20"/>
          <w:lang w:val="af-ZA"/>
        </w:rPr>
        <w:t>»-</w:t>
      </w:r>
      <w:r w:rsidRPr="005858E1">
        <w:rPr>
          <w:rFonts w:ascii="GHEA Grapalat" w:hAnsi="GHEA Grapalat"/>
          <w:sz w:val="20"/>
        </w:rPr>
        <w:t>ի</w:t>
      </w:r>
      <w:r w:rsidRPr="005858E1">
        <w:rPr>
          <w:rFonts w:ascii="GHEA Grapalat" w:hAnsi="GHEA Grapalat"/>
          <w:sz w:val="20"/>
          <w:lang w:val="af-ZA"/>
        </w:rPr>
        <w:t xml:space="preserve"> </w:t>
      </w:r>
      <w:r w:rsidRPr="005858E1">
        <w:rPr>
          <w:rFonts w:ascii="GHEA Grapalat" w:hAnsi="GHEA Grapalat" w:cs="Times Armenian"/>
          <w:sz w:val="20"/>
          <w:lang w:val="af-ZA"/>
        </w:rPr>
        <w:t>(</w:t>
      </w:r>
      <w:r w:rsidRPr="005858E1">
        <w:rPr>
          <w:rFonts w:ascii="GHEA Grapalat" w:hAnsi="GHEA Grapalat" w:cs="Sylfaen"/>
          <w:sz w:val="20"/>
        </w:rPr>
        <w:t>այսուհետ</w:t>
      </w:r>
      <w:r w:rsidRPr="005858E1">
        <w:rPr>
          <w:rFonts w:ascii="GHEA Grapalat" w:hAnsi="GHEA Grapalat" w:cs="Times Armenian"/>
          <w:sz w:val="20"/>
          <w:lang w:val="af-ZA"/>
        </w:rPr>
        <w:t xml:space="preserve">` </w:t>
      </w:r>
      <w:r w:rsidRPr="005858E1">
        <w:rPr>
          <w:rFonts w:ascii="GHEA Grapalat" w:hAnsi="GHEA Grapalat" w:cs="Sylfaen"/>
          <w:sz w:val="20"/>
        </w:rPr>
        <w:t>պատվիրատու</w:t>
      </w:r>
      <w:r w:rsidRPr="005858E1">
        <w:rPr>
          <w:rFonts w:ascii="GHEA Grapalat" w:hAnsi="GHEA Grapalat" w:cs="Times Armenian"/>
          <w:sz w:val="20"/>
          <w:lang w:val="af-ZA"/>
        </w:rPr>
        <w:t xml:space="preserve">) </w:t>
      </w:r>
      <w:r w:rsidRPr="005858E1">
        <w:rPr>
          <w:rFonts w:ascii="GHEA Grapalat" w:hAnsi="GHEA Grapalat" w:cs="Sylfaen"/>
          <w:sz w:val="20"/>
        </w:rPr>
        <w:t>կողմից</w:t>
      </w:r>
      <w:r w:rsidRPr="005858E1">
        <w:rPr>
          <w:rFonts w:ascii="GHEA Grapalat" w:hAnsi="GHEA Grapalat" w:cs="Times Armenian"/>
          <w:sz w:val="20"/>
          <w:lang w:val="af-ZA"/>
        </w:rPr>
        <w:t xml:space="preserve"> </w:t>
      </w:r>
      <w:r w:rsidRPr="005858E1">
        <w:rPr>
          <w:rFonts w:ascii="GHEA Grapalat" w:hAnsi="GHEA Grapalat" w:cs="Sylfaen"/>
          <w:sz w:val="20"/>
        </w:rPr>
        <w:t>հայտարարված</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ին</w:t>
      </w:r>
      <w:r w:rsidRPr="005858E1">
        <w:rPr>
          <w:rFonts w:ascii="GHEA Grapalat" w:hAnsi="GHEA Grapalat" w:cs="Sylfaen"/>
          <w:sz w:val="20"/>
          <w:lang w:val="af-ZA"/>
        </w:rPr>
        <w:t xml:space="preserve"> </w:t>
      </w:r>
      <w:r w:rsidRPr="005858E1">
        <w:rPr>
          <w:rFonts w:ascii="GHEA Grapalat" w:hAnsi="GHEA Grapalat" w:cs="Sylfaen"/>
          <w:sz w:val="20"/>
        </w:rPr>
        <w:t>մասնակցելու</w:t>
      </w:r>
      <w:r w:rsidRPr="005858E1">
        <w:rPr>
          <w:rFonts w:ascii="GHEA Grapalat" w:hAnsi="GHEA Grapalat" w:cs="Times Armenian"/>
          <w:sz w:val="20"/>
          <w:lang w:val="af-ZA"/>
        </w:rPr>
        <w:t xml:space="preserve"> </w:t>
      </w:r>
      <w:r w:rsidRPr="005858E1">
        <w:rPr>
          <w:rFonts w:ascii="GHEA Grapalat" w:hAnsi="GHEA Grapalat" w:cs="Sylfaen"/>
          <w:sz w:val="20"/>
        </w:rPr>
        <w:t>մտադրություն</w:t>
      </w:r>
      <w:r w:rsidRPr="005858E1">
        <w:rPr>
          <w:rFonts w:ascii="GHEA Grapalat" w:hAnsi="GHEA Grapalat" w:cs="Times Armenian"/>
          <w:sz w:val="20"/>
          <w:lang w:val="af-ZA"/>
        </w:rPr>
        <w:t xml:space="preserve"> </w:t>
      </w:r>
      <w:r w:rsidRPr="005858E1">
        <w:rPr>
          <w:rFonts w:ascii="GHEA Grapalat" w:hAnsi="GHEA Grapalat" w:cs="Sylfaen"/>
          <w:sz w:val="20"/>
        </w:rPr>
        <w:t>ունեցող</w:t>
      </w:r>
      <w:r w:rsidRPr="005858E1">
        <w:rPr>
          <w:rFonts w:ascii="GHEA Grapalat" w:hAnsi="GHEA Grapalat" w:cs="Times Armenian"/>
          <w:sz w:val="20"/>
          <w:lang w:val="af-ZA"/>
        </w:rPr>
        <w:t xml:space="preserve"> </w:t>
      </w:r>
      <w:r w:rsidRPr="005858E1">
        <w:rPr>
          <w:rFonts w:ascii="GHEA Grapalat" w:hAnsi="GHEA Grapalat" w:cs="Sylfaen"/>
          <w:sz w:val="20"/>
        </w:rPr>
        <w:t>անձանց</w:t>
      </w:r>
      <w:r w:rsidRPr="005858E1">
        <w:rPr>
          <w:rFonts w:ascii="GHEA Grapalat" w:hAnsi="GHEA Grapalat" w:cs="Times Armenian"/>
          <w:sz w:val="20"/>
          <w:lang w:val="af-ZA"/>
        </w:rPr>
        <w:t xml:space="preserve"> (</w:t>
      </w:r>
      <w:r w:rsidRPr="005858E1">
        <w:rPr>
          <w:rFonts w:ascii="GHEA Grapalat" w:hAnsi="GHEA Grapalat" w:cs="Sylfaen"/>
          <w:sz w:val="20"/>
        </w:rPr>
        <w:t>այսուհետ</w:t>
      </w:r>
      <w:r w:rsidRPr="005858E1">
        <w:rPr>
          <w:rFonts w:ascii="GHEA Grapalat" w:hAnsi="GHEA Grapalat" w:cs="Times Armenian"/>
          <w:sz w:val="20"/>
          <w:lang w:val="af-ZA"/>
        </w:rPr>
        <w:t xml:space="preserve">`  </w:t>
      </w:r>
      <w:r w:rsidRPr="005858E1">
        <w:rPr>
          <w:rFonts w:ascii="GHEA Grapalat" w:hAnsi="GHEA Grapalat" w:cs="Sylfaen"/>
          <w:sz w:val="20"/>
        </w:rPr>
        <w:t>մասնակից</w:t>
      </w:r>
      <w:r w:rsidRPr="005858E1">
        <w:rPr>
          <w:rFonts w:ascii="GHEA Grapalat" w:hAnsi="GHEA Grapalat" w:cs="Times Armenian"/>
          <w:sz w:val="20"/>
          <w:lang w:val="af-ZA"/>
        </w:rPr>
        <w:t xml:space="preserve">) </w:t>
      </w:r>
      <w:r w:rsidRPr="005858E1">
        <w:rPr>
          <w:rFonts w:ascii="GHEA Grapalat" w:hAnsi="GHEA Grapalat" w:cs="Sylfaen"/>
          <w:sz w:val="20"/>
        </w:rPr>
        <w:t>տեղեկացնելու</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պայմանների</w:t>
      </w:r>
      <w:r w:rsidRPr="005858E1">
        <w:rPr>
          <w:rFonts w:ascii="GHEA Grapalat" w:hAnsi="GHEA Grapalat" w:cs="Times Armenian"/>
          <w:sz w:val="20"/>
          <w:lang w:val="af-ZA"/>
        </w:rPr>
        <w:t xml:space="preserve">` </w:t>
      </w:r>
      <w:r w:rsidRPr="005858E1">
        <w:rPr>
          <w:rFonts w:ascii="GHEA Grapalat" w:hAnsi="GHEA Grapalat" w:cs="Times Armenian"/>
          <w:sz w:val="20"/>
        </w:rPr>
        <w:t>գ</w:t>
      </w:r>
      <w:r w:rsidRPr="005858E1">
        <w:rPr>
          <w:rFonts w:ascii="GHEA Grapalat" w:hAnsi="GHEA Grapalat" w:cs="Sylfaen"/>
          <w:sz w:val="20"/>
        </w:rPr>
        <w:t>նման</w:t>
      </w:r>
      <w:r w:rsidRPr="005858E1">
        <w:rPr>
          <w:rFonts w:ascii="GHEA Grapalat" w:hAnsi="GHEA Grapalat" w:cs="Times Armenian"/>
          <w:sz w:val="20"/>
          <w:lang w:val="af-ZA"/>
        </w:rPr>
        <w:t xml:space="preserve"> </w:t>
      </w:r>
      <w:r w:rsidRPr="005858E1">
        <w:rPr>
          <w:rFonts w:ascii="GHEA Grapalat" w:hAnsi="GHEA Grapalat" w:cs="Sylfaen"/>
          <w:sz w:val="20"/>
        </w:rPr>
        <w:t>առարկայի</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անցկացման</w:t>
      </w:r>
      <w:r w:rsidRPr="005858E1">
        <w:rPr>
          <w:rFonts w:ascii="GHEA Grapalat" w:hAnsi="GHEA Grapalat" w:cs="Times Armenian"/>
          <w:sz w:val="20"/>
          <w:lang w:val="af-ZA"/>
        </w:rPr>
        <w:t xml:space="preserve">, </w:t>
      </w:r>
      <w:r w:rsidRPr="005858E1">
        <w:rPr>
          <w:rFonts w:ascii="GHEA Grapalat" w:hAnsi="GHEA Grapalat" w:cs="Sylfaen"/>
          <w:sz w:val="20"/>
          <w:lang w:val="hy-AM"/>
        </w:rPr>
        <w:t>ընտրված մասնակցին</w:t>
      </w:r>
      <w:r w:rsidRPr="005858E1">
        <w:rPr>
          <w:rFonts w:ascii="GHEA Grapalat" w:hAnsi="GHEA Grapalat" w:cs="Times Armenian"/>
          <w:sz w:val="20"/>
          <w:lang w:val="af-ZA"/>
        </w:rPr>
        <w:t xml:space="preserve"> </w:t>
      </w:r>
      <w:r w:rsidRPr="005858E1">
        <w:rPr>
          <w:rFonts w:ascii="GHEA Grapalat" w:hAnsi="GHEA Grapalat" w:cs="Sylfaen"/>
          <w:sz w:val="20"/>
        </w:rPr>
        <w:t>որոշելու</w:t>
      </w:r>
      <w:r w:rsidRPr="005858E1">
        <w:rPr>
          <w:rFonts w:ascii="GHEA Grapalat" w:hAnsi="GHEA Grapalat" w:cs="Times Armenian"/>
          <w:sz w:val="20"/>
          <w:lang w:val="af-ZA"/>
        </w:rPr>
        <w:t xml:space="preserve"> </w:t>
      </w:r>
      <w:r w:rsidRPr="005858E1">
        <w:rPr>
          <w:rFonts w:ascii="GHEA Grapalat" w:hAnsi="GHEA Grapalat" w:cs="Sylfaen"/>
          <w:sz w:val="20"/>
        </w:rPr>
        <w:t>և</w:t>
      </w:r>
      <w:r w:rsidRPr="005858E1">
        <w:rPr>
          <w:rFonts w:ascii="GHEA Grapalat" w:hAnsi="GHEA Grapalat" w:cs="Times Armenian"/>
          <w:sz w:val="20"/>
          <w:lang w:val="af-ZA"/>
        </w:rPr>
        <w:t xml:space="preserve"> </w:t>
      </w:r>
      <w:r w:rsidRPr="005858E1">
        <w:rPr>
          <w:rFonts w:ascii="GHEA Grapalat" w:hAnsi="GHEA Grapalat" w:cs="Sylfaen"/>
          <w:sz w:val="20"/>
        </w:rPr>
        <w:t>նրա</w:t>
      </w:r>
      <w:r w:rsidRPr="005858E1">
        <w:rPr>
          <w:rFonts w:ascii="GHEA Grapalat" w:hAnsi="GHEA Grapalat" w:cs="Times Armenian"/>
          <w:sz w:val="20"/>
          <w:lang w:val="af-ZA"/>
        </w:rPr>
        <w:t xml:space="preserve"> </w:t>
      </w:r>
      <w:r w:rsidRPr="005858E1">
        <w:rPr>
          <w:rFonts w:ascii="GHEA Grapalat" w:hAnsi="GHEA Grapalat" w:cs="Sylfaen"/>
          <w:sz w:val="20"/>
        </w:rPr>
        <w:t>հետ</w:t>
      </w:r>
      <w:r w:rsidRPr="005858E1">
        <w:rPr>
          <w:rFonts w:ascii="GHEA Grapalat" w:hAnsi="GHEA Grapalat" w:cs="Times Armenian"/>
          <w:sz w:val="20"/>
          <w:lang w:val="af-ZA"/>
        </w:rPr>
        <w:t xml:space="preserve"> </w:t>
      </w:r>
      <w:r w:rsidRPr="005858E1">
        <w:rPr>
          <w:rFonts w:ascii="GHEA Grapalat" w:hAnsi="GHEA Grapalat" w:cs="Sylfaen"/>
          <w:sz w:val="20"/>
        </w:rPr>
        <w:t>պայմանա</w:t>
      </w:r>
      <w:r w:rsidRPr="005858E1">
        <w:rPr>
          <w:rFonts w:ascii="GHEA Grapalat" w:hAnsi="GHEA Grapalat" w:cs="Times Armenian"/>
          <w:sz w:val="20"/>
        </w:rPr>
        <w:t>գ</w:t>
      </w:r>
      <w:r w:rsidRPr="005858E1">
        <w:rPr>
          <w:rFonts w:ascii="GHEA Grapalat" w:hAnsi="GHEA Grapalat" w:cs="Sylfaen"/>
          <w:sz w:val="20"/>
        </w:rPr>
        <w:t>իր</w:t>
      </w:r>
      <w:r w:rsidRPr="005858E1">
        <w:rPr>
          <w:rFonts w:ascii="GHEA Grapalat" w:hAnsi="GHEA Grapalat" w:cs="Times Armenian"/>
          <w:sz w:val="20"/>
          <w:lang w:val="af-ZA"/>
        </w:rPr>
        <w:t xml:space="preserve"> </w:t>
      </w:r>
      <w:r w:rsidRPr="005858E1">
        <w:rPr>
          <w:rFonts w:ascii="GHEA Grapalat" w:hAnsi="GHEA Grapalat" w:cs="Sylfaen"/>
          <w:sz w:val="20"/>
        </w:rPr>
        <w:t>կնքելու</w:t>
      </w:r>
      <w:r w:rsidRPr="005858E1">
        <w:rPr>
          <w:rFonts w:ascii="GHEA Grapalat" w:hAnsi="GHEA Grapalat" w:cs="Times Armenian"/>
          <w:sz w:val="20"/>
          <w:lang w:val="af-ZA"/>
        </w:rPr>
        <w:t xml:space="preserve"> </w:t>
      </w:r>
      <w:r w:rsidRPr="005858E1">
        <w:rPr>
          <w:rFonts w:ascii="GHEA Grapalat" w:hAnsi="GHEA Grapalat" w:cs="Sylfaen"/>
          <w:sz w:val="20"/>
        </w:rPr>
        <w:t>մասին</w:t>
      </w:r>
      <w:r w:rsidRPr="005858E1">
        <w:rPr>
          <w:rFonts w:ascii="GHEA Grapalat" w:hAnsi="GHEA Grapalat" w:cs="Times Armenian"/>
          <w:sz w:val="20"/>
          <w:lang w:val="af-ZA"/>
        </w:rPr>
        <w:t xml:space="preserve">, </w:t>
      </w:r>
      <w:r w:rsidRPr="005858E1">
        <w:rPr>
          <w:rFonts w:ascii="GHEA Grapalat" w:hAnsi="GHEA Grapalat" w:cs="Sylfaen"/>
          <w:sz w:val="20"/>
        </w:rPr>
        <w:t>ինչպես</w:t>
      </w:r>
      <w:r w:rsidRPr="005858E1">
        <w:rPr>
          <w:rFonts w:ascii="GHEA Grapalat" w:hAnsi="GHEA Grapalat" w:cs="Times Armenian"/>
          <w:sz w:val="20"/>
          <w:lang w:val="af-ZA"/>
        </w:rPr>
        <w:t xml:space="preserve"> </w:t>
      </w:r>
      <w:r w:rsidRPr="005858E1">
        <w:rPr>
          <w:rFonts w:ascii="GHEA Grapalat" w:hAnsi="GHEA Grapalat" w:cs="Sylfaen"/>
          <w:sz w:val="20"/>
        </w:rPr>
        <w:t>նաև</w:t>
      </w:r>
      <w:r w:rsidRPr="005858E1">
        <w:rPr>
          <w:rFonts w:ascii="GHEA Grapalat" w:hAnsi="GHEA Grapalat" w:cs="Times Armenian"/>
          <w:sz w:val="20"/>
          <w:lang w:val="af-ZA"/>
        </w:rPr>
        <w:t xml:space="preserve"> </w:t>
      </w:r>
      <w:r w:rsidRPr="005858E1">
        <w:rPr>
          <w:rFonts w:ascii="GHEA Grapalat" w:hAnsi="GHEA Grapalat" w:cs="Sylfaen"/>
          <w:sz w:val="20"/>
        </w:rPr>
        <w:t>օժանդակելու</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հայտը</w:t>
      </w:r>
      <w:r w:rsidRPr="005858E1">
        <w:rPr>
          <w:rFonts w:ascii="GHEA Grapalat" w:hAnsi="GHEA Grapalat" w:cs="Times Armenian"/>
          <w:sz w:val="20"/>
          <w:lang w:val="af-ZA"/>
        </w:rPr>
        <w:t xml:space="preserve"> </w:t>
      </w:r>
      <w:r w:rsidRPr="005858E1">
        <w:rPr>
          <w:rFonts w:ascii="GHEA Grapalat" w:hAnsi="GHEA Grapalat" w:cs="Sylfaen"/>
          <w:sz w:val="20"/>
        </w:rPr>
        <w:t>պատրաստելիս</w:t>
      </w:r>
      <w:r w:rsidRPr="005858E1">
        <w:rPr>
          <w:rFonts w:ascii="GHEA Grapalat" w:hAnsi="GHEA Grapalat" w:cs="Times Armenian"/>
          <w:sz w:val="20"/>
          <w:lang w:val="af-ZA"/>
        </w:rPr>
        <w:t>։</w:t>
      </w:r>
    </w:p>
    <w:p w14:paraId="4B4119C6" w14:textId="77777777" w:rsidR="009E1924" w:rsidRPr="005858E1" w:rsidRDefault="009E1924" w:rsidP="009E1924">
      <w:pPr>
        <w:ind w:firstLine="567"/>
        <w:jc w:val="both"/>
        <w:rPr>
          <w:rFonts w:ascii="GHEA Grapalat" w:hAnsi="GHEA Grapalat"/>
          <w:sz w:val="20"/>
          <w:lang w:val="af-ZA"/>
        </w:rPr>
      </w:pPr>
      <w:r w:rsidRPr="005858E1">
        <w:rPr>
          <w:rFonts w:ascii="GHEA Grapalat" w:hAnsi="GHEA Grapalat" w:cs="Sylfaen"/>
          <w:sz w:val="20"/>
        </w:rPr>
        <w:t>Հայտեր</w:t>
      </w:r>
      <w:r w:rsidRPr="005858E1">
        <w:rPr>
          <w:rFonts w:ascii="GHEA Grapalat" w:hAnsi="GHEA Grapalat" w:cs="Times Armenian"/>
          <w:sz w:val="20"/>
          <w:lang w:val="af-ZA"/>
        </w:rPr>
        <w:t xml:space="preserve"> </w:t>
      </w:r>
      <w:r w:rsidRPr="005858E1">
        <w:rPr>
          <w:rFonts w:ascii="GHEA Grapalat" w:hAnsi="GHEA Grapalat" w:cs="Sylfaen"/>
          <w:sz w:val="20"/>
        </w:rPr>
        <w:t>կարող</w:t>
      </w:r>
      <w:r w:rsidRPr="005858E1">
        <w:rPr>
          <w:rFonts w:ascii="GHEA Grapalat" w:hAnsi="GHEA Grapalat" w:cs="Times Armenian"/>
          <w:sz w:val="20"/>
          <w:lang w:val="af-ZA"/>
        </w:rPr>
        <w:t xml:space="preserve"> </w:t>
      </w:r>
      <w:r w:rsidRPr="005858E1">
        <w:rPr>
          <w:rFonts w:ascii="GHEA Grapalat" w:hAnsi="GHEA Grapalat" w:cs="Sylfaen"/>
          <w:sz w:val="20"/>
        </w:rPr>
        <w:t>են</w:t>
      </w:r>
      <w:r w:rsidRPr="005858E1">
        <w:rPr>
          <w:rFonts w:ascii="GHEA Grapalat" w:hAnsi="GHEA Grapalat" w:cs="Times Armenian"/>
          <w:sz w:val="20"/>
          <w:lang w:val="af-ZA"/>
        </w:rPr>
        <w:t xml:space="preserve"> </w:t>
      </w:r>
      <w:r w:rsidRPr="005858E1">
        <w:rPr>
          <w:rFonts w:ascii="GHEA Grapalat" w:hAnsi="GHEA Grapalat" w:cs="Sylfaen"/>
          <w:sz w:val="20"/>
        </w:rPr>
        <w:t>ներկայացնել</w:t>
      </w:r>
      <w:r w:rsidRPr="005858E1">
        <w:rPr>
          <w:rFonts w:ascii="GHEA Grapalat" w:hAnsi="GHEA Grapalat" w:cs="Times Armenian"/>
          <w:sz w:val="20"/>
          <w:lang w:val="af-ZA"/>
        </w:rPr>
        <w:t xml:space="preserve"> </w:t>
      </w:r>
      <w:r w:rsidRPr="005858E1">
        <w:rPr>
          <w:rFonts w:ascii="GHEA Grapalat" w:hAnsi="GHEA Grapalat" w:cs="Sylfaen"/>
          <w:sz w:val="20"/>
        </w:rPr>
        <w:t>բոլոր</w:t>
      </w:r>
      <w:r w:rsidRPr="005858E1">
        <w:rPr>
          <w:rFonts w:ascii="GHEA Grapalat" w:hAnsi="GHEA Grapalat" w:cs="Sylfaen"/>
          <w:sz w:val="20"/>
          <w:lang w:val="af-ZA"/>
        </w:rPr>
        <w:t xml:space="preserve"> </w:t>
      </w:r>
      <w:r w:rsidRPr="005858E1">
        <w:rPr>
          <w:rFonts w:ascii="GHEA Grapalat" w:hAnsi="GHEA Grapalat" w:cs="Sylfaen"/>
          <w:sz w:val="20"/>
        </w:rPr>
        <w:t>անձիք</w:t>
      </w:r>
      <w:r w:rsidRPr="005858E1">
        <w:rPr>
          <w:rFonts w:ascii="GHEA Grapalat" w:hAnsi="GHEA Grapalat" w:cs="Times Armenian"/>
          <w:sz w:val="20"/>
          <w:lang w:val="af-ZA"/>
        </w:rPr>
        <w:t xml:space="preserve">, </w:t>
      </w:r>
      <w:r w:rsidRPr="005858E1">
        <w:rPr>
          <w:rFonts w:ascii="GHEA Grapalat" w:hAnsi="GHEA Grapalat" w:cs="Sylfaen"/>
          <w:sz w:val="20"/>
        </w:rPr>
        <w:t>անկախ</w:t>
      </w:r>
      <w:r w:rsidRPr="005858E1">
        <w:rPr>
          <w:rFonts w:ascii="GHEA Grapalat" w:hAnsi="GHEA Grapalat" w:cs="Times Armenian"/>
          <w:sz w:val="20"/>
          <w:lang w:val="af-ZA"/>
        </w:rPr>
        <w:t xml:space="preserve"> </w:t>
      </w:r>
      <w:r w:rsidRPr="005858E1">
        <w:rPr>
          <w:rFonts w:ascii="GHEA Grapalat" w:hAnsi="GHEA Grapalat" w:cs="Sylfaen"/>
          <w:sz w:val="20"/>
        </w:rPr>
        <w:t>նրանց</w:t>
      </w:r>
      <w:r w:rsidRPr="005858E1">
        <w:rPr>
          <w:rFonts w:ascii="GHEA Grapalat" w:hAnsi="GHEA Grapalat" w:cs="Times Armenian"/>
          <w:sz w:val="20"/>
          <w:lang w:val="af-ZA"/>
        </w:rPr>
        <w:t xml:space="preserve">` </w:t>
      </w:r>
      <w:r w:rsidRPr="005858E1">
        <w:rPr>
          <w:rFonts w:ascii="GHEA Grapalat" w:hAnsi="GHEA Grapalat" w:cs="Sylfaen"/>
          <w:sz w:val="20"/>
        </w:rPr>
        <w:t>օտարերկրյա</w:t>
      </w:r>
      <w:r w:rsidRPr="005858E1">
        <w:rPr>
          <w:rFonts w:ascii="GHEA Grapalat" w:hAnsi="GHEA Grapalat" w:cs="Times Armenian"/>
          <w:sz w:val="20"/>
          <w:lang w:val="af-ZA"/>
        </w:rPr>
        <w:t xml:space="preserve"> </w:t>
      </w:r>
      <w:r w:rsidRPr="005858E1">
        <w:rPr>
          <w:rFonts w:ascii="GHEA Grapalat" w:hAnsi="GHEA Grapalat" w:cs="Sylfaen"/>
          <w:sz w:val="20"/>
        </w:rPr>
        <w:t>ֆիզիկական</w:t>
      </w:r>
      <w:r w:rsidRPr="005858E1">
        <w:rPr>
          <w:rFonts w:ascii="GHEA Grapalat" w:hAnsi="GHEA Grapalat" w:cs="Times Armenian"/>
          <w:sz w:val="20"/>
          <w:lang w:val="af-ZA"/>
        </w:rPr>
        <w:t xml:space="preserve"> </w:t>
      </w:r>
      <w:r w:rsidRPr="005858E1">
        <w:rPr>
          <w:rFonts w:ascii="GHEA Grapalat" w:hAnsi="GHEA Grapalat" w:cs="Sylfaen"/>
          <w:sz w:val="20"/>
        </w:rPr>
        <w:t>անձ</w:t>
      </w:r>
      <w:r w:rsidRPr="005858E1">
        <w:rPr>
          <w:rFonts w:ascii="GHEA Grapalat" w:hAnsi="GHEA Grapalat" w:cs="Times Armenian"/>
          <w:sz w:val="20"/>
          <w:lang w:val="af-ZA"/>
        </w:rPr>
        <w:t xml:space="preserve">, </w:t>
      </w:r>
      <w:r w:rsidRPr="005858E1">
        <w:rPr>
          <w:rFonts w:ascii="GHEA Grapalat" w:hAnsi="GHEA Grapalat" w:cs="Sylfaen"/>
          <w:sz w:val="20"/>
        </w:rPr>
        <w:t>կազմակերպություն</w:t>
      </w:r>
      <w:r w:rsidRPr="005858E1">
        <w:rPr>
          <w:rFonts w:ascii="GHEA Grapalat" w:hAnsi="GHEA Grapalat" w:cs="Times Armenian"/>
          <w:sz w:val="20"/>
          <w:lang w:val="af-ZA"/>
        </w:rPr>
        <w:t xml:space="preserve">, </w:t>
      </w:r>
      <w:r w:rsidRPr="005858E1">
        <w:rPr>
          <w:rFonts w:ascii="GHEA Grapalat" w:hAnsi="GHEA Grapalat" w:cs="Sylfaen"/>
          <w:sz w:val="20"/>
        </w:rPr>
        <w:t>քաղաքացիություն</w:t>
      </w:r>
      <w:r w:rsidRPr="005858E1">
        <w:rPr>
          <w:rFonts w:ascii="GHEA Grapalat" w:hAnsi="GHEA Grapalat" w:cs="Times Armenian"/>
          <w:sz w:val="20"/>
          <w:lang w:val="af-ZA"/>
        </w:rPr>
        <w:t xml:space="preserve"> </w:t>
      </w:r>
      <w:r w:rsidRPr="005858E1">
        <w:rPr>
          <w:rFonts w:ascii="GHEA Grapalat" w:hAnsi="GHEA Grapalat" w:cs="Sylfaen"/>
          <w:sz w:val="20"/>
        </w:rPr>
        <w:t>չունեցող</w:t>
      </w:r>
      <w:r w:rsidRPr="005858E1">
        <w:rPr>
          <w:rFonts w:ascii="GHEA Grapalat" w:hAnsi="GHEA Grapalat" w:cs="Times Armenian"/>
          <w:sz w:val="20"/>
          <w:lang w:val="af-ZA"/>
        </w:rPr>
        <w:t xml:space="preserve"> </w:t>
      </w:r>
      <w:r w:rsidRPr="005858E1">
        <w:rPr>
          <w:rFonts w:ascii="GHEA Grapalat" w:hAnsi="GHEA Grapalat" w:cs="Sylfaen"/>
          <w:sz w:val="20"/>
        </w:rPr>
        <w:t>անձ</w:t>
      </w:r>
      <w:r w:rsidRPr="005858E1">
        <w:rPr>
          <w:rFonts w:ascii="GHEA Grapalat" w:hAnsi="GHEA Grapalat" w:cs="Times Armenian"/>
          <w:sz w:val="20"/>
          <w:lang w:val="af-ZA"/>
        </w:rPr>
        <w:t xml:space="preserve"> </w:t>
      </w:r>
      <w:r w:rsidRPr="005858E1">
        <w:rPr>
          <w:rFonts w:ascii="GHEA Grapalat" w:hAnsi="GHEA Grapalat" w:cs="Sylfaen"/>
          <w:sz w:val="20"/>
        </w:rPr>
        <w:t>լինելու</w:t>
      </w:r>
      <w:r w:rsidRPr="005858E1">
        <w:rPr>
          <w:rFonts w:ascii="GHEA Grapalat" w:hAnsi="GHEA Grapalat" w:cs="Times Armenian"/>
          <w:sz w:val="20"/>
          <w:lang w:val="af-ZA"/>
        </w:rPr>
        <w:t xml:space="preserve"> </w:t>
      </w:r>
      <w:r w:rsidRPr="005858E1">
        <w:rPr>
          <w:rFonts w:ascii="GHEA Grapalat" w:hAnsi="GHEA Grapalat" w:cs="Sylfaen"/>
          <w:sz w:val="20"/>
        </w:rPr>
        <w:t>հան</w:t>
      </w:r>
      <w:r w:rsidRPr="005858E1">
        <w:rPr>
          <w:rFonts w:ascii="GHEA Grapalat" w:hAnsi="GHEA Grapalat" w:cs="Times Armenian"/>
          <w:sz w:val="20"/>
        </w:rPr>
        <w:t>գ</w:t>
      </w:r>
      <w:r w:rsidRPr="005858E1">
        <w:rPr>
          <w:rFonts w:ascii="GHEA Grapalat" w:hAnsi="GHEA Grapalat" w:cs="Sylfaen"/>
          <w:sz w:val="20"/>
        </w:rPr>
        <w:t>ամանքից</w:t>
      </w:r>
      <w:r w:rsidRPr="005858E1">
        <w:rPr>
          <w:rFonts w:ascii="GHEA Grapalat" w:hAnsi="GHEA Grapalat" w:cs="Times Armenian"/>
          <w:sz w:val="20"/>
          <w:lang w:val="af-ZA"/>
        </w:rPr>
        <w:t>։</w:t>
      </w:r>
    </w:p>
    <w:p w14:paraId="1B8690E1" w14:textId="77777777" w:rsidR="009E1924" w:rsidRPr="005858E1" w:rsidRDefault="009E1924" w:rsidP="009E1924">
      <w:pPr>
        <w:ind w:firstLine="567"/>
        <w:jc w:val="both"/>
        <w:rPr>
          <w:rFonts w:ascii="GHEA Grapalat" w:hAnsi="GHEA Grapalat" w:cs="Times Armenian"/>
          <w:sz w:val="20"/>
          <w:lang w:val="af-ZA"/>
        </w:rPr>
      </w:pPr>
      <w:r w:rsidRPr="005858E1">
        <w:rPr>
          <w:rFonts w:ascii="GHEA Grapalat" w:hAnsi="GHEA Grapalat" w:cs="Sylfaen"/>
          <w:sz w:val="20"/>
        </w:rPr>
        <w:t>Սույն</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հետ</w:t>
      </w:r>
      <w:r w:rsidRPr="005858E1">
        <w:rPr>
          <w:rFonts w:ascii="GHEA Grapalat" w:hAnsi="GHEA Grapalat" w:cs="Times Armenian"/>
          <w:sz w:val="20"/>
          <w:lang w:val="af-ZA"/>
        </w:rPr>
        <w:t xml:space="preserve"> </w:t>
      </w:r>
      <w:r w:rsidRPr="005858E1">
        <w:rPr>
          <w:rFonts w:ascii="GHEA Grapalat" w:hAnsi="GHEA Grapalat" w:cs="Sylfaen"/>
          <w:sz w:val="20"/>
        </w:rPr>
        <w:t>կապված</w:t>
      </w:r>
      <w:r w:rsidRPr="005858E1">
        <w:rPr>
          <w:rFonts w:ascii="GHEA Grapalat" w:hAnsi="GHEA Grapalat" w:cs="Times Armenian"/>
          <w:sz w:val="20"/>
          <w:lang w:val="af-ZA"/>
        </w:rPr>
        <w:t xml:space="preserve"> </w:t>
      </w:r>
      <w:r w:rsidRPr="005858E1">
        <w:rPr>
          <w:rFonts w:ascii="GHEA Grapalat" w:hAnsi="GHEA Grapalat" w:cs="Sylfaen"/>
          <w:sz w:val="20"/>
        </w:rPr>
        <w:t>հարաբերությունների</w:t>
      </w:r>
      <w:r w:rsidRPr="005858E1">
        <w:rPr>
          <w:rFonts w:ascii="GHEA Grapalat" w:hAnsi="GHEA Grapalat" w:cs="Times Armenian"/>
          <w:sz w:val="20"/>
          <w:lang w:val="af-ZA"/>
        </w:rPr>
        <w:t xml:space="preserve"> </w:t>
      </w:r>
      <w:r w:rsidRPr="005858E1">
        <w:rPr>
          <w:rFonts w:ascii="GHEA Grapalat" w:hAnsi="GHEA Grapalat" w:cs="Sylfaen"/>
          <w:sz w:val="20"/>
        </w:rPr>
        <w:t>նկատմամբ</w:t>
      </w:r>
      <w:r w:rsidRPr="005858E1">
        <w:rPr>
          <w:rFonts w:ascii="GHEA Grapalat" w:hAnsi="GHEA Grapalat" w:cs="Times Armenian"/>
          <w:sz w:val="20"/>
          <w:lang w:val="af-ZA"/>
        </w:rPr>
        <w:t xml:space="preserve"> </w:t>
      </w:r>
      <w:r w:rsidRPr="005858E1">
        <w:rPr>
          <w:rFonts w:ascii="GHEA Grapalat" w:hAnsi="GHEA Grapalat" w:cs="Sylfaen"/>
          <w:sz w:val="20"/>
        </w:rPr>
        <w:t>կիրառվում</w:t>
      </w:r>
      <w:r w:rsidRPr="005858E1">
        <w:rPr>
          <w:rFonts w:ascii="GHEA Grapalat" w:hAnsi="GHEA Grapalat" w:cs="Times Armenian"/>
          <w:sz w:val="20"/>
          <w:lang w:val="af-ZA"/>
        </w:rPr>
        <w:t xml:space="preserve"> </w:t>
      </w:r>
      <w:r w:rsidRPr="005858E1">
        <w:rPr>
          <w:rFonts w:ascii="GHEA Grapalat" w:hAnsi="GHEA Grapalat" w:cs="Sylfaen"/>
          <w:sz w:val="20"/>
        </w:rPr>
        <w:t>է</w:t>
      </w:r>
      <w:r w:rsidRPr="005858E1">
        <w:rPr>
          <w:rFonts w:ascii="GHEA Grapalat" w:hAnsi="GHEA Grapalat" w:cs="Times Armenian"/>
          <w:sz w:val="20"/>
          <w:lang w:val="af-ZA"/>
        </w:rPr>
        <w:t xml:space="preserve"> </w:t>
      </w:r>
      <w:r w:rsidRPr="005858E1">
        <w:rPr>
          <w:rFonts w:ascii="GHEA Grapalat" w:hAnsi="GHEA Grapalat" w:cs="Sylfaen"/>
          <w:sz w:val="20"/>
        </w:rPr>
        <w:t>Հայաստանի</w:t>
      </w:r>
      <w:r w:rsidRPr="005858E1">
        <w:rPr>
          <w:rFonts w:ascii="GHEA Grapalat" w:hAnsi="GHEA Grapalat" w:cs="Times Armenian"/>
          <w:sz w:val="20"/>
          <w:lang w:val="af-ZA"/>
        </w:rPr>
        <w:t xml:space="preserve"> </w:t>
      </w:r>
      <w:r w:rsidRPr="005858E1">
        <w:rPr>
          <w:rFonts w:ascii="GHEA Grapalat" w:hAnsi="GHEA Grapalat" w:cs="Sylfaen"/>
          <w:sz w:val="20"/>
        </w:rPr>
        <w:t>Հանրապետության</w:t>
      </w:r>
      <w:r w:rsidRPr="005858E1">
        <w:rPr>
          <w:rFonts w:ascii="GHEA Grapalat" w:hAnsi="GHEA Grapalat" w:cs="Times Armenian"/>
          <w:sz w:val="20"/>
          <w:lang w:val="af-ZA"/>
        </w:rPr>
        <w:t xml:space="preserve"> </w:t>
      </w:r>
      <w:r w:rsidRPr="005858E1">
        <w:rPr>
          <w:rFonts w:ascii="GHEA Grapalat" w:hAnsi="GHEA Grapalat" w:cs="Sylfaen"/>
          <w:sz w:val="20"/>
        </w:rPr>
        <w:t>իրավունքը</w:t>
      </w:r>
      <w:r w:rsidRPr="005858E1">
        <w:rPr>
          <w:rFonts w:ascii="GHEA Grapalat" w:hAnsi="GHEA Grapalat" w:cs="Times Armenian"/>
          <w:sz w:val="20"/>
          <w:lang w:val="af-ZA"/>
        </w:rPr>
        <w:t xml:space="preserve">։ </w:t>
      </w:r>
      <w:r w:rsidRPr="005858E1">
        <w:rPr>
          <w:rFonts w:ascii="GHEA Grapalat" w:hAnsi="GHEA Grapalat" w:cs="Sylfaen"/>
          <w:sz w:val="20"/>
        </w:rPr>
        <w:t>Սույն</w:t>
      </w:r>
      <w:r w:rsidRPr="005858E1">
        <w:rPr>
          <w:rFonts w:ascii="GHEA Grapalat" w:hAnsi="GHEA Grapalat" w:cs="Times Armenian"/>
          <w:sz w:val="20"/>
          <w:lang w:val="af-ZA"/>
        </w:rPr>
        <w:t xml:space="preserve"> </w:t>
      </w:r>
      <w:r w:rsidRPr="005858E1">
        <w:rPr>
          <w:rFonts w:ascii="GHEA Grapalat" w:hAnsi="GHEA Grapalat" w:cs="Sylfaen"/>
          <w:sz w:val="20"/>
        </w:rPr>
        <w:t>ընթացակար</w:t>
      </w:r>
      <w:r w:rsidRPr="005858E1">
        <w:rPr>
          <w:rFonts w:ascii="GHEA Grapalat" w:hAnsi="GHEA Grapalat" w:cs="Times Armenian"/>
          <w:sz w:val="20"/>
        </w:rPr>
        <w:t>գ</w:t>
      </w:r>
      <w:r w:rsidRPr="005858E1">
        <w:rPr>
          <w:rFonts w:ascii="GHEA Grapalat" w:hAnsi="GHEA Grapalat" w:cs="Sylfaen"/>
          <w:sz w:val="20"/>
        </w:rPr>
        <w:t>ի</w:t>
      </w:r>
      <w:r w:rsidRPr="005858E1">
        <w:rPr>
          <w:rFonts w:ascii="GHEA Grapalat" w:hAnsi="GHEA Grapalat" w:cs="Times Armenian"/>
          <w:sz w:val="20"/>
          <w:lang w:val="af-ZA"/>
        </w:rPr>
        <w:t xml:space="preserve"> </w:t>
      </w:r>
      <w:r w:rsidRPr="005858E1">
        <w:rPr>
          <w:rFonts w:ascii="GHEA Grapalat" w:hAnsi="GHEA Grapalat" w:cs="Sylfaen"/>
          <w:sz w:val="20"/>
        </w:rPr>
        <w:t>հետ</w:t>
      </w:r>
      <w:r w:rsidRPr="005858E1">
        <w:rPr>
          <w:rFonts w:ascii="GHEA Grapalat" w:hAnsi="GHEA Grapalat" w:cs="Times Armenian"/>
          <w:sz w:val="20"/>
          <w:lang w:val="af-ZA"/>
        </w:rPr>
        <w:t xml:space="preserve"> </w:t>
      </w:r>
      <w:r w:rsidRPr="005858E1">
        <w:rPr>
          <w:rFonts w:ascii="GHEA Grapalat" w:hAnsi="GHEA Grapalat" w:cs="Sylfaen"/>
          <w:sz w:val="20"/>
        </w:rPr>
        <w:t>կապված</w:t>
      </w:r>
      <w:r w:rsidRPr="005858E1">
        <w:rPr>
          <w:rFonts w:ascii="GHEA Grapalat" w:hAnsi="GHEA Grapalat" w:cs="Times Armenian"/>
          <w:sz w:val="20"/>
          <w:lang w:val="af-ZA"/>
        </w:rPr>
        <w:t xml:space="preserve"> </w:t>
      </w:r>
      <w:r w:rsidRPr="005858E1">
        <w:rPr>
          <w:rFonts w:ascii="GHEA Grapalat" w:hAnsi="GHEA Grapalat" w:cs="Sylfaen"/>
          <w:sz w:val="20"/>
        </w:rPr>
        <w:t>վեճերը</w:t>
      </w:r>
      <w:r w:rsidRPr="005858E1">
        <w:rPr>
          <w:rFonts w:ascii="GHEA Grapalat" w:hAnsi="GHEA Grapalat" w:cs="Times Armenian"/>
          <w:sz w:val="20"/>
          <w:lang w:val="af-ZA"/>
        </w:rPr>
        <w:t xml:space="preserve"> </w:t>
      </w:r>
      <w:r w:rsidRPr="005858E1">
        <w:rPr>
          <w:rFonts w:ascii="GHEA Grapalat" w:hAnsi="GHEA Grapalat" w:cs="Sylfaen"/>
          <w:sz w:val="20"/>
        </w:rPr>
        <w:t>ենթակա</w:t>
      </w:r>
      <w:r w:rsidRPr="005858E1">
        <w:rPr>
          <w:rFonts w:ascii="GHEA Grapalat" w:hAnsi="GHEA Grapalat" w:cs="Times Armenian"/>
          <w:sz w:val="20"/>
          <w:lang w:val="af-ZA"/>
        </w:rPr>
        <w:t xml:space="preserve"> </w:t>
      </w:r>
      <w:r w:rsidRPr="005858E1">
        <w:rPr>
          <w:rFonts w:ascii="GHEA Grapalat" w:hAnsi="GHEA Grapalat" w:cs="Sylfaen"/>
          <w:sz w:val="20"/>
        </w:rPr>
        <w:t>են</w:t>
      </w:r>
      <w:r w:rsidRPr="005858E1">
        <w:rPr>
          <w:rFonts w:ascii="GHEA Grapalat" w:hAnsi="GHEA Grapalat" w:cs="Times Armenian"/>
          <w:sz w:val="20"/>
          <w:lang w:val="af-ZA"/>
        </w:rPr>
        <w:t xml:space="preserve"> </w:t>
      </w:r>
      <w:r w:rsidRPr="005858E1">
        <w:rPr>
          <w:rFonts w:ascii="GHEA Grapalat" w:hAnsi="GHEA Grapalat" w:cs="Sylfaen"/>
          <w:sz w:val="20"/>
        </w:rPr>
        <w:t>քննության</w:t>
      </w:r>
      <w:r w:rsidRPr="005858E1">
        <w:rPr>
          <w:rFonts w:ascii="GHEA Grapalat" w:hAnsi="GHEA Grapalat" w:cs="Times Armenian"/>
          <w:sz w:val="20"/>
          <w:lang w:val="af-ZA"/>
        </w:rPr>
        <w:t xml:space="preserve"> </w:t>
      </w:r>
      <w:r w:rsidRPr="005858E1">
        <w:rPr>
          <w:rFonts w:ascii="GHEA Grapalat" w:hAnsi="GHEA Grapalat" w:cs="Sylfaen"/>
          <w:sz w:val="20"/>
        </w:rPr>
        <w:t>Հայաստանի</w:t>
      </w:r>
      <w:r w:rsidRPr="005858E1">
        <w:rPr>
          <w:rFonts w:ascii="GHEA Grapalat" w:hAnsi="GHEA Grapalat" w:cs="Times Armenian"/>
          <w:sz w:val="20"/>
          <w:lang w:val="af-ZA"/>
        </w:rPr>
        <w:t xml:space="preserve"> </w:t>
      </w:r>
      <w:r w:rsidRPr="005858E1">
        <w:rPr>
          <w:rFonts w:ascii="GHEA Grapalat" w:hAnsi="GHEA Grapalat" w:cs="Sylfaen"/>
          <w:sz w:val="20"/>
        </w:rPr>
        <w:t>Հանրապետության</w:t>
      </w:r>
      <w:r w:rsidRPr="005858E1">
        <w:rPr>
          <w:rFonts w:ascii="GHEA Grapalat" w:hAnsi="GHEA Grapalat" w:cs="Times Armenian"/>
          <w:sz w:val="20"/>
          <w:lang w:val="af-ZA"/>
        </w:rPr>
        <w:t xml:space="preserve"> </w:t>
      </w:r>
      <w:r w:rsidRPr="005858E1">
        <w:rPr>
          <w:rFonts w:ascii="GHEA Grapalat" w:hAnsi="GHEA Grapalat" w:cs="Sylfaen"/>
          <w:sz w:val="20"/>
        </w:rPr>
        <w:t>դատարաններում</w:t>
      </w:r>
      <w:r w:rsidRPr="005858E1">
        <w:rPr>
          <w:rFonts w:ascii="GHEA Grapalat" w:hAnsi="GHEA Grapalat" w:cs="Times Armenian"/>
          <w:sz w:val="20"/>
          <w:lang w:val="af-ZA"/>
        </w:rPr>
        <w:t xml:space="preserve">։ </w:t>
      </w:r>
    </w:p>
    <w:p w14:paraId="1470DA50" w14:textId="603A6B16" w:rsidR="009E1924" w:rsidRPr="005858E1" w:rsidRDefault="009E1924" w:rsidP="009E1924">
      <w:pPr>
        <w:pStyle w:val="23"/>
        <w:spacing w:line="240" w:lineRule="auto"/>
        <w:ind w:firstLine="0"/>
        <w:rPr>
          <w:rFonts w:ascii="GHEA Grapalat" w:hAnsi="GHEA Grapalat"/>
        </w:rPr>
      </w:pPr>
      <w:r w:rsidRPr="005858E1">
        <w:rPr>
          <w:rFonts w:ascii="GHEA Grapalat" w:hAnsi="GHEA Grapalat"/>
        </w:rPr>
        <w:t xml:space="preserve">Գնահատող հանձնաժողովի քարտուղարի էլեկտրոնային փոստի հասցեն է` </w:t>
      </w:r>
      <w:hyperlink r:id="rId9" w:history="1">
        <w:r w:rsidR="006804CA" w:rsidRPr="00E17A7D">
          <w:rPr>
            <w:rStyle w:val="a9"/>
            <w:rFonts w:ascii="GHEA Grapalat" w:hAnsi="GHEA Grapalat" w:cs="Verdana"/>
            <w:b/>
            <w:i/>
          </w:rPr>
          <w:t>akunq.hamaynq@gmail.com</w:t>
        </w:r>
      </w:hyperlink>
      <w:r w:rsidR="006804CA" w:rsidRPr="00E17A7D">
        <w:rPr>
          <w:rFonts w:ascii="GHEA Grapalat" w:hAnsi="GHEA Grapalat" w:cs="Verdana"/>
          <w:b/>
          <w:i/>
          <w:lang w:val="hy-AM"/>
        </w:rPr>
        <w:t xml:space="preserve">, </w:t>
      </w:r>
      <w:r w:rsidR="006804CA" w:rsidRPr="00E17A7D">
        <w:rPr>
          <w:rFonts w:ascii="GHEA Grapalat" w:hAnsi="GHEA Grapalat" w:cs="Verdana"/>
          <w:b/>
          <w:i/>
          <w:color w:val="0070C0"/>
          <w:u w:val="single"/>
          <w:lang w:val="hy-AM"/>
        </w:rPr>
        <w:t>garsevanyan_anush@mail.ru</w:t>
      </w:r>
      <w:r w:rsidR="006804CA" w:rsidRPr="00E17A7D">
        <w:rPr>
          <w:rFonts w:ascii="GHEA Grapalat" w:hAnsi="GHEA Grapalat" w:cs="Arial"/>
          <w:b/>
          <w:i/>
        </w:rPr>
        <w:t>:</w:t>
      </w:r>
    </w:p>
    <w:p w14:paraId="4873E8FB" w14:textId="77777777" w:rsidR="009E1924" w:rsidRDefault="009E1924" w:rsidP="009E1924">
      <w:pPr>
        <w:jc w:val="center"/>
        <w:rPr>
          <w:rFonts w:ascii="GHEA Grapalat" w:hAnsi="GHEA Grapalat" w:cs="Sylfaen"/>
          <w:szCs w:val="22"/>
          <w:lang w:val="af-ZA"/>
        </w:rPr>
      </w:pPr>
    </w:p>
    <w:p w14:paraId="21BDCEAF" w14:textId="249E701D" w:rsidR="009E1924" w:rsidRDefault="009E1924" w:rsidP="009E1924">
      <w:pPr>
        <w:jc w:val="center"/>
        <w:rPr>
          <w:rFonts w:ascii="GHEA Grapalat" w:hAnsi="GHEA Grapalat" w:cs="Sylfaen"/>
          <w:szCs w:val="22"/>
          <w:lang w:val="af-ZA"/>
        </w:rPr>
      </w:pPr>
    </w:p>
    <w:p w14:paraId="6D3FDFD3" w14:textId="467A92F2" w:rsidR="009E1924" w:rsidRDefault="009E1924" w:rsidP="009E1924">
      <w:pPr>
        <w:jc w:val="center"/>
        <w:rPr>
          <w:rFonts w:ascii="GHEA Grapalat" w:hAnsi="GHEA Grapalat" w:cs="Sylfaen"/>
          <w:szCs w:val="22"/>
          <w:lang w:val="af-ZA"/>
        </w:rPr>
      </w:pPr>
    </w:p>
    <w:p w14:paraId="676419F7" w14:textId="06450096" w:rsidR="009E1924" w:rsidRDefault="009E1924" w:rsidP="009E1924">
      <w:pPr>
        <w:jc w:val="center"/>
        <w:rPr>
          <w:rFonts w:ascii="GHEA Grapalat" w:hAnsi="GHEA Grapalat" w:cs="Sylfaen"/>
          <w:szCs w:val="22"/>
          <w:lang w:val="af-ZA"/>
        </w:rPr>
      </w:pPr>
    </w:p>
    <w:p w14:paraId="20342487" w14:textId="0B6A2510" w:rsidR="009E1924" w:rsidRDefault="009E1924" w:rsidP="009E1924">
      <w:pPr>
        <w:jc w:val="center"/>
        <w:rPr>
          <w:rFonts w:ascii="GHEA Grapalat" w:hAnsi="GHEA Grapalat" w:cs="Sylfaen"/>
          <w:szCs w:val="22"/>
          <w:lang w:val="af-ZA"/>
        </w:rPr>
      </w:pPr>
    </w:p>
    <w:p w14:paraId="021C9E60" w14:textId="1EF467E6" w:rsidR="009E1924" w:rsidRDefault="009E1924" w:rsidP="009E1924">
      <w:pPr>
        <w:jc w:val="center"/>
        <w:rPr>
          <w:rFonts w:ascii="GHEA Grapalat" w:hAnsi="GHEA Grapalat" w:cs="Sylfaen"/>
          <w:szCs w:val="22"/>
          <w:lang w:val="af-ZA"/>
        </w:rPr>
      </w:pPr>
    </w:p>
    <w:p w14:paraId="21429DAD" w14:textId="13A7CC65" w:rsidR="009E1924" w:rsidRDefault="009E1924" w:rsidP="009E1924">
      <w:pPr>
        <w:jc w:val="center"/>
        <w:rPr>
          <w:rFonts w:ascii="GHEA Grapalat" w:hAnsi="GHEA Grapalat" w:cs="Sylfaen"/>
          <w:szCs w:val="22"/>
          <w:lang w:val="af-ZA"/>
        </w:rPr>
      </w:pPr>
    </w:p>
    <w:p w14:paraId="2758EA4D" w14:textId="19215AE0" w:rsidR="009E1924" w:rsidRDefault="009E1924" w:rsidP="009E1924">
      <w:pPr>
        <w:jc w:val="center"/>
        <w:rPr>
          <w:rFonts w:ascii="GHEA Grapalat" w:hAnsi="GHEA Grapalat" w:cs="Sylfaen"/>
          <w:szCs w:val="22"/>
          <w:lang w:val="af-ZA"/>
        </w:rPr>
      </w:pPr>
    </w:p>
    <w:p w14:paraId="2FA8011E" w14:textId="5B3FA926" w:rsidR="009E1924" w:rsidRDefault="009E1924" w:rsidP="009E1924">
      <w:pPr>
        <w:jc w:val="center"/>
        <w:rPr>
          <w:rFonts w:ascii="GHEA Grapalat" w:hAnsi="GHEA Grapalat" w:cs="Sylfaen"/>
          <w:szCs w:val="22"/>
          <w:lang w:val="af-ZA"/>
        </w:rPr>
      </w:pPr>
    </w:p>
    <w:p w14:paraId="3448FB0F" w14:textId="6ED449A2" w:rsidR="009E1924" w:rsidRDefault="009E1924" w:rsidP="009E1924">
      <w:pPr>
        <w:jc w:val="center"/>
        <w:rPr>
          <w:rFonts w:ascii="GHEA Grapalat" w:hAnsi="GHEA Grapalat" w:cs="Sylfaen"/>
          <w:szCs w:val="22"/>
          <w:lang w:val="af-ZA"/>
        </w:rPr>
      </w:pPr>
    </w:p>
    <w:p w14:paraId="6119CE3A" w14:textId="36096302" w:rsidR="009E1924" w:rsidRDefault="009E1924" w:rsidP="009E1924">
      <w:pPr>
        <w:jc w:val="center"/>
        <w:rPr>
          <w:rFonts w:ascii="GHEA Grapalat" w:hAnsi="GHEA Grapalat" w:cs="Sylfaen"/>
          <w:szCs w:val="22"/>
          <w:lang w:val="af-ZA"/>
        </w:rPr>
      </w:pPr>
    </w:p>
    <w:p w14:paraId="212818B3" w14:textId="1A483DC2" w:rsidR="009E1924" w:rsidRDefault="009E1924" w:rsidP="009E1924">
      <w:pPr>
        <w:jc w:val="center"/>
        <w:rPr>
          <w:rFonts w:ascii="GHEA Grapalat" w:hAnsi="GHEA Grapalat" w:cs="Sylfaen"/>
          <w:szCs w:val="22"/>
          <w:lang w:val="af-ZA"/>
        </w:rPr>
      </w:pPr>
    </w:p>
    <w:p w14:paraId="6075EDD4" w14:textId="2731BA41" w:rsidR="009E1924" w:rsidRDefault="009E1924" w:rsidP="009E1924">
      <w:pPr>
        <w:jc w:val="center"/>
        <w:rPr>
          <w:rFonts w:ascii="GHEA Grapalat" w:hAnsi="GHEA Grapalat" w:cs="Sylfaen"/>
          <w:szCs w:val="22"/>
          <w:lang w:val="af-ZA"/>
        </w:rPr>
      </w:pPr>
    </w:p>
    <w:p w14:paraId="39C31A18" w14:textId="0CCCD354" w:rsidR="009E1924" w:rsidRDefault="009E1924" w:rsidP="009E1924">
      <w:pPr>
        <w:jc w:val="center"/>
        <w:rPr>
          <w:rFonts w:ascii="GHEA Grapalat" w:hAnsi="GHEA Grapalat" w:cs="Sylfaen"/>
          <w:szCs w:val="22"/>
          <w:lang w:val="af-ZA"/>
        </w:rPr>
      </w:pPr>
    </w:p>
    <w:p w14:paraId="28D3F15E" w14:textId="65DF714C" w:rsidR="009E1924" w:rsidRDefault="009E1924" w:rsidP="009E1924">
      <w:pPr>
        <w:jc w:val="center"/>
        <w:rPr>
          <w:rFonts w:ascii="GHEA Grapalat" w:hAnsi="GHEA Grapalat" w:cs="Sylfaen"/>
          <w:szCs w:val="22"/>
          <w:lang w:val="af-ZA"/>
        </w:rPr>
      </w:pPr>
    </w:p>
    <w:p w14:paraId="480A5BC2" w14:textId="506EF193" w:rsidR="009E1924" w:rsidRDefault="009E1924" w:rsidP="009E1924">
      <w:pPr>
        <w:jc w:val="center"/>
        <w:rPr>
          <w:rFonts w:ascii="GHEA Grapalat" w:hAnsi="GHEA Grapalat" w:cs="Sylfaen"/>
          <w:szCs w:val="22"/>
          <w:lang w:val="af-ZA"/>
        </w:rPr>
      </w:pPr>
    </w:p>
    <w:p w14:paraId="4B3674E9" w14:textId="032FE6B0" w:rsidR="009E1924" w:rsidRDefault="009E1924" w:rsidP="009E1924">
      <w:pPr>
        <w:jc w:val="center"/>
        <w:rPr>
          <w:rFonts w:ascii="GHEA Grapalat" w:hAnsi="GHEA Grapalat" w:cs="Sylfaen"/>
          <w:szCs w:val="22"/>
          <w:lang w:val="af-ZA"/>
        </w:rPr>
      </w:pPr>
    </w:p>
    <w:p w14:paraId="5FB1B1D2" w14:textId="3EFFB4DC" w:rsidR="009E1924" w:rsidRDefault="009E1924" w:rsidP="009E1924">
      <w:pPr>
        <w:jc w:val="center"/>
        <w:rPr>
          <w:rFonts w:ascii="GHEA Grapalat" w:hAnsi="GHEA Grapalat" w:cs="Sylfaen"/>
          <w:szCs w:val="22"/>
          <w:lang w:val="af-ZA"/>
        </w:rPr>
      </w:pPr>
    </w:p>
    <w:p w14:paraId="72CA3828" w14:textId="52D9475F" w:rsidR="009E1924" w:rsidRDefault="009E1924" w:rsidP="009E1924">
      <w:pPr>
        <w:jc w:val="center"/>
        <w:rPr>
          <w:rFonts w:ascii="GHEA Grapalat" w:hAnsi="GHEA Grapalat" w:cs="Sylfaen"/>
          <w:szCs w:val="22"/>
          <w:lang w:val="af-ZA"/>
        </w:rPr>
      </w:pPr>
    </w:p>
    <w:p w14:paraId="7493F6A1" w14:textId="6B6966A3" w:rsidR="009E1924" w:rsidRDefault="009E1924" w:rsidP="009E1924">
      <w:pPr>
        <w:jc w:val="center"/>
        <w:rPr>
          <w:rFonts w:ascii="GHEA Grapalat" w:hAnsi="GHEA Grapalat" w:cs="Sylfaen"/>
          <w:szCs w:val="22"/>
          <w:lang w:val="af-ZA"/>
        </w:rPr>
      </w:pPr>
    </w:p>
    <w:p w14:paraId="459367A3" w14:textId="42FBABC3" w:rsidR="009E1924" w:rsidRDefault="009E1924" w:rsidP="009E1924">
      <w:pPr>
        <w:jc w:val="center"/>
        <w:rPr>
          <w:rFonts w:ascii="GHEA Grapalat" w:hAnsi="GHEA Grapalat" w:cs="Sylfaen"/>
          <w:szCs w:val="22"/>
          <w:lang w:val="af-ZA"/>
        </w:rPr>
      </w:pPr>
    </w:p>
    <w:p w14:paraId="4BF91F9F" w14:textId="2F3EF10D" w:rsidR="009E1924" w:rsidRDefault="009E1924" w:rsidP="009E1924">
      <w:pPr>
        <w:jc w:val="center"/>
        <w:rPr>
          <w:rFonts w:ascii="GHEA Grapalat" w:hAnsi="GHEA Grapalat" w:cs="Sylfaen"/>
          <w:szCs w:val="22"/>
          <w:lang w:val="af-ZA"/>
        </w:rPr>
      </w:pPr>
    </w:p>
    <w:p w14:paraId="1CB254D8" w14:textId="006DA323" w:rsidR="009E1924" w:rsidRDefault="009E1924" w:rsidP="009E1924">
      <w:pPr>
        <w:jc w:val="center"/>
        <w:rPr>
          <w:rFonts w:ascii="GHEA Grapalat" w:hAnsi="GHEA Grapalat" w:cs="Sylfaen"/>
          <w:szCs w:val="22"/>
          <w:lang w:val="af-ZA"/>
        </w:rPr>
      </w:pPr>
    </w:p>
    <w:p w14:paraId="09181FD4" w14:textId="7D89BEA3" w:rsidR="009E1924" w:rsidRDefault="009E1924" w:rsidP="009E1924">
      <w:pPr>
        <w:jc w:val="center"/>
        <w:rPr>
          <w:rFonts w:ascii="GHEA Grapalat" w:hAnsi="GHEA Grapalat" w:cs="Sylfaen"/>
          <w:szCs w:val="22"/>
          <w:lang w:val="af-ZA"/>
        </w:rPr>
      </w:pPr>
    </w:p>
    <w:p w14:paraId="28636884" w14:textId="08AD6467" w:rsidR="009E1924" w:rsidRDefault="009E1924" w:rsidP="009E1924">
      <w:pPr>
        <w:jc w:val="center"/>
        <w:rPr>
          <w:rFonts w:ascii="GHEA Grapalat" w:hAnsi="GHEA Grapalat" w:cs="Sylfaen"/>
          <w:szCs w:val="22"/>
          <w:lang w:val="af-ZA"/>
        </w:rPr>
      </w:pPr>
    </w:p>
    <w:p w14:paraId="7EF16BBA" w14:textId="0EBEB423" w:rsidR="009E1924" w:rsidRDefault="009E1924" w:rsidP="009E1924">
      <w:pPr>
        <w:jc w:val="center"/>
        <w:rPr>
          <w:rFonts w:ascii="GHEA Grapalat" w:hAnsi="GHEA Grapalat" w:cs="Sylfaen"/>
          <w:szCs w:val="22"/>
          <w:lang w:val="af-ZA"/>
        </w:rPr>
      </w:pPr>
    </w:p>
    <w:p w14:paraId="4511560A" w14:textId="451EA7BB" w:rsidR="009E1924" w:rsidRDefault="009E1924" w:rsidP="009E1924">
      <w:pPr>
        <w:jc w:val="center"/>
        <w:rPr>
          <w:rFonts w:ascii="GHEA Grapalat" w:hAnsi="GHEA Grapalat" w:cs="Sylfaen"/>
          <w:szCs w:val="22"/>
          <w:lang w:val="af-ZA"/>
        </w:rPr>
      </w:pPr>
    </w:p>
    <w:p w14:paraId="44159291" w14:textId="0AA49228" w:rsidR="009E1924" w:rsidRDefault="009E1924" w:rsidP="009E1924">
      <w:pPr>
        <w:jc w:val="center"/>
        <w:rPr>
          <w:rFonts w:ascii="GHEA Grapalat" w:hAnsi="GHEA Grapalat" w:cs="Sylfaen"/>
          <w:szCs w:val="22"/>
          <w:lang w:val="af-ZA"/>
        </w:rPr>
      </w:pPr>
    </w:p>
    <w:p w14:paraId="6687B4F6" w14:textId="7F36368D" w:rsidR="009E1924" w:rsidRDefault="009E1924" w:rsidP="009E1924">
      <w:pPr>
        <w:jc w:val="center"/>
        <w:rPr>
          <w:rFonts w:ascii="GHEA Grapalat" w:hAnsi="GHEA Grapalat" w:cs="Sylfaen"/>
          <w:szCs w:val="22"/>
          <w:lang w:val="af-ZA"/>
        </w:rPr>
      </w:pPr>
    </w:p>
    <w:p w14:paraId="5DD7C2B8" w14:textId="395604A8" w:rsidR="009E1924" w:rsidRDefault="009E1924" w:rsidP="009E1924">
      <w:pPr>
        <w:jc w:val="center"/>
        <w:rPr>
          <w:rFonts w:ascii="GHEA Grapalat" w:hAnsi="GHEA Grapalat" w:cs="Sylfaen"/>
          <w:szCs w:val="22"/>
          <w:lang w:val="af-ZA"/>
        </w:rPr>
      </w:pPr>
    </w:p>
    <w:p w14:paraId="33FD6584" w14:textId="1B2C538B" w:rsidR="009E1924" w:rsidRDefault="009E1924" w:rsidP="009E1924">
      <w:pPr>
        <w:jc w:val="center"/>
        <w:rPr>
          <w:rFonts w:ascii="GHEA Grapalat" w:hAnsi="GHEA Grapalat" w:cs="Sylfaen"/>
          <w:szCs w:val="22"/>
          <w:lang w:val="af-ZA"/>
        </w:rPr>
      </w:pPr>
    </w:p>
    <w:p w14:paraId="0E8DC621" w14:textId="6FF6902A" w:rsidR="009E1924" w:rsidRDefault="009E1924" w:rsidP="009E1924">
      <w:pPr>
        <w:jc w:val="center"/>
        <w:rPr>
          <w:rFonts w:ascii="GHEA Grapalat" w:hAnsi="GHEA Grapalat" w:cs="Sylfaen"/>
          <w:szCs w:val="22"/>
          <w:lang w:val="af-ZA"/>
        </w:rPr>
      </w:pPr>
    </w:p>
    <w:p w14:paraId="61059397" w14:textId="77777777" w:rsidR="009E1924" w:rsidRDefault="009E1924" w:rsidP="009E1924">
      <w:pPr>
        <w:jc w:val="center"/>
        <w:rPr>
          <w:rFonts w:ascii="GHEA Grapalat" w:hAnsi="GHEA Grapalat" w:cs="Sylfaen"/>
          <w:szCs w:val="22"/>
          <w:lang w:val="af-ZA"/>
        </w:rPr>
      </w:pPr>
    </w:p>
    <w:p w14:paraId="09AEDFD3" w14:textId="77777777" w:rsidR="009E1924" w:rsidRDefault="009E1924" w:rsidP="009E1924">
      <w:pPr>
        <w:jc w:val="center"/>
        <w:rPr>
          <w:rFonts w:ascii="GHEA Grapalat" w:hAnsi="GHEA Grapalat" w:cs="Sylfaen"/>
          <w:szCs w:val="22"/>
          <w:lang w:val="af-ZA"/>
        </w:rPr>
      </w:pPr>
    </w:p>
    <w:p w14:paraId="2029342F" w14:textId="7A15A71F" w:rsidR="00096865" w:rsidRPr="00E6597C" w:rsidRDefault="00096865" w:rsidP="00D40AC0">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D40AC0">
      <w:pPr>
        <w:pStyle w:val="3"/>
        <w:spacing w:line="240" w:lineRule="auto"/>
        <w:ind w:firstLine="567"/>
        <w:rPr>
          <w:rFonts w:ascii="GHEA Grapalat" w:hAnsi="GHEA Grapalat"/>
          <w:sz w:val="24"/>
          <w:szCs w:val="22"/>
          <w:lang w:val="af-ZA"/>
        </w:rPr>
      </w:pPr>
    </w:p>
    <w:p w14:paraId="5B1CA068" w14:textId="77777777" w:rsidR="00096865" w:rsidRPr="00E6597C" w:rsidRDefault="002B32D6" w:rsidP="00D40AC0">
      <w:pPr>
        <w:numPr>
          <w:ilvl w:val="0"/>
          <w:numId w:val="3"/>
        </w:numPr>
        <w:ind w:left="0"/>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D40AC0">
      <w:pPr>
        <w:jc w:val="center"/>
        <w:rPr>
          <w:rFonts w:ascii="GHEA Grapalat" w:hAnsi="GHEA Grapalat" w:cs="Sylfaen"/>
          <w:b/>
          <w:sz w:val="20"/>
        </w:rPr>
      </w:pPr>
    </w:p>
    <w:p w14:paraId="4F435AA1" w14:textId="7D85A311" w:rsidR="00292789" w:rsidRDefault="00292789" w:rsidP="00292789">
      <w:pPr>
        <w:pStyle w:val="3"/>
        <w:spacing w:line="240" w:lineRule="auto"/>
        <w:ind w:firstLine="567"/>
        <w:jc w:val="both"/>
        <w:rPr>
          <w:rFonts w:ascii="GHEA Grapalat" w:hAnsi="GHEA Grapalat" w:cs="Times Armenian"/>
          <w:i w:val="0"/>
          <w:lang w:val="af-ZA"/>
        </w:rPr>
      </w:pPr>
      <w:r w:rsidRPr="00431E86">
        <w:rPr>
          <w:rFonts w:ascii="GHEA Grapalat" w:hAnsi="GHEA Grapalat" w:cs="Sylfaen"/>
          <w:i w:val="0"/>
        </w:rPr>
        <w:t>1.1 Գնման</w:t>
      </w:r>
      <w:r w:rsidRPr="00431E86">
        <w:rPr>
          <w:rFonts w:ascii="GHEA Grapalat" w:hAnsi="GHEA Grapalat" w:cs="Sylfaen"/>
          <w:i w:val="0"/>
          <w:lang w:val="af-ZA"/>
        </w:rPr>
        <w:t xml:space="preserve"> </w:t>
      </w:r>
      <w:r w:rsidRPr="00431E86">
        <w:rPr>
          <w:rFonts w:ascii="GHEA Grapalat" w:hAnsi="GHEA Grapalat" w:cs="Sylfaen"/>
          <w:i w:val="0"/>
        </w:rPr>
        <w:t>առարկա</w:t>
      </w:r>
      <w:r w:rsidRPr="00431E86">
        <w:rPr>
          <w:rFonts w:ascii="GHEA Grapalat" w:hAnsi="GHEA Grapalat" w:cs="Sylfaen"/>
          <w:i w:val="0"/>
          <w:lang w:val="af-ZA"/>
        </w:rPr>
        <w:t xml:space="preserve"> </w:t>
      </w:r>
      <w:r w:rsidRPr="00431E86">
        <w:rPr>
          <w:rFonts w:ascii="GHEA Grapalat" w:hAnsi="GHEA Grapalat" w:cs="Sylfaen"/>
          <w:i w:val="0"/>
        </w:rPr>
        <w:t>է</w:t>
      </w:r>
      <w:r w:rsidRPr="00431E86">
        <w:rPr>
          <w:rFonts w:ascii="GHEA Grapalat" w:hAnsi="GHEA Grapalat" w:cs="Sylfaen"/>
          <w:i w:val="0"/>
          <w:lang w:val="af-ZA"/>
        </w:rPr>
        <w:t xml:space="preserve"> </w:t>
      </w:r>
      <w:r w:rsidRPr="00431E86">
        <w:rPr>
          <w:rFonts w:ascii="GHEA Grapalat" w:hAnsi="GHEA Grapalat" w:cs="Sylfaen"/>
          <w:i w:val="0"/>
        </w:rPr>
        <w:t>հանդիսանում</w:t>
      </w:r>
      <w:r w:rsidRPr="00431E86">
        <w:rPr>
          <w:rFonts w:ascii="GHEA Grapalat" w:hAnsi="GHEA Grapalat" w:cs="Sylfaen"/>
          <w:i w:val="0"/>
          <w:lang w:val="af-ZA"/>
        </w:rPr>
        <w:t xml:space="preserve">  </w:t>
      </w:r>
      <w:r w:rsidR="006804CA">
        <w:rPr>
          <w:rFonts w:ascii="GHEA Grapalat" w:hAnsi="GHEA Grapalat"/>
          <w:b/>
          <w:bCs/>
          <w:i w:val="0"/>
          <w:lang w:val="hy-AM"/>
        </w:rPr>
        <w:t xml:space="preserve">&lt;&lt; </w:t>
      </w:r>
      <w:r w:rsidR="006804CA" w:rsidRPr="00C3215D">
        <w:rPr>
          <w:rFonts w:ascii="GHEA Grapalat" w:hAnsi="GHEA Grapalat"/>
          <w:b/>
          <w:bCs/>
          <w:lang w:val="hy-AM"/>
        </w:rPr>
        <w:t>ԱԿՈՒՆՔ ՀԱՄԱՅՆՔԻ ԱԿՈՒՆՔ ԲՆԱԿԱՎԱՅՐԻ ԿՈՅՈ</w:t>
      </w:r>
      <w:r w:rsidR="006804CA">
        <w:rPr>
          <w:rFonts w:ascii="GHEA Grapalat" w:hAnsi="GHEA Grapalat"/>
          <w:b/>
          <w:bCs/>
          <w:i w:val="0"/>
          <w:lang w:val="hy-AM"/>
        </w:rPr>
        <w:t xml:space="preserve">ՒՂՈՒ ՑԱՆՑԻ ԿԱՌՈՒՑՄԱՆ &gt;&gt;  </w:t>
      </w:r>
      <w:r w:rsidR="006804CA" w:rsidRPr="00DD00E3">
        <w:rPr>
          <w:rFonts w:ascii="GHEA Grapalat" w:hAnsi="GHEA Grapalat"/>
          <w:b/>
          <w:bCs/>
          <w:lang w:val="hy-AM"/>
        </w:rPr>
        <w:t>ԱՇԽԱՏԱՆՔՆԵՐ</w:t>
      </w:r>
      <w:r w:rsidR="006804CA" w:rsidRPr="00AD5A49">
        <w:rPr>
          <w:rFonts w:ascii="GHEA Grapalat" w:hAnsi="GHEA Grapalat" w:cs="Sylfaen"/>
          <w:b/>
          <w:lang w:val="af-ZA"/>
        </w:rPr>
        <w:t>»</w:t>
      </w:r>
      <w:r w:rsidR="006804CA" w:rsidRPr="00AD5A49">
        <w:rPr>
          <w:rFonts w:ascii="GHEA Grapalat" w:hAnsi="GHEA Grapalat" w:cs="Sylfaen"/>
          <w:b/>
          <w:lang w:val="hy-AM"/>
        </w:rPr>
        <w:t>-Ի</w:t>
      </w:r>
      <w:r w:rsidR="006804CA" w:rsidRPr="00AD5A49">
        <w:rPr>
          <w:rFonts w:ascii="GHEA Grapalat" w:hAnsi="GHEA Grapalat" w:cs="Sylfaen"/>
          <w:b/>
          <w:iCs/>
          <w:sz w:val="22"/>
          <w:szCs w:val="22"/>
          <w:lang w:val="hy-AM"/>
        </w:rPr>
        <w:t xml:space="preserve"> </w:t>
      </w:r>
      <w:r w:rsidRPr="00431E86">
        <w:rPr>
          <w:rFonts w:ascii="GHEA Grapalat" w:hAnsi="GHEA Grapalat"/>
          <w:i w:val="0"/>
        </w:rPr>
        <w:t>ձեռքբերումը</w:t>
      </w:r>
      <w:r w:rsidRPr="00CA6B44">
        <w:rPr>
          <w:rFonts w:ascii="GHEA Grapalat" w:hAnsi="GHEA Grapalat"/>
          <w:i w:val="0"/>
          <w:lang w:val="af-ZA"/>
        </w:rPr>
        <w:t xml:space="preserve"> (</w:t>
      </w:r>
      <w:r w:rsidRPr="00431E86">
        <w:rPr>
          <w:rFonts w:ascii="GHEA Grapalat" w:hAnsi="GHEA Grapalat"/>
          <w:i w:val="0"/>
        </w:rPr>
        <w:t>այսուհետ</w:t>
      </w:r>
      <w:r w:rsidRPr="00CA6B44">
        <w:rPr>
          <w:rFonts w:ascii="GHEA Grapalat" w:hAnsi="GHEA Grapalat"/>
          <w:i w:val="0"/>
          <w:lang w:val="af-ZA"/>
        </w:rPr>
        <w:t xml:space="preserve">` </w:t>
      </w:r>
      <w:r w:rsidRPr="00431E86">
        <w:rPr>
          <w:rFonts w:ascii="GHEA Grapalat" w:hAnsi="GHEA Grapalat"/>
          <w:i w:val="0"/>
        </w:rPr>
        <w:t>նաև</w:t>
      </w:r>
      <w:r w:rsidRPr="00CA6B44">
        <w:rPr>
          <w:rFonts w:ascii="GHEA Grapalat" w:hAnsi="GHEA Grapalat"/>
          <w:i w:val="0"/>
          <w:lang w:val="af-ZA"/>
        </w:rPr>
        <w:t xml:space="preserve"> </w:t>
      </w:r>
      <w:r w:rsidRPr="00431E86">
        <w:rPr>
          <w:rFonts w:ascii="GHEA Grapalat" w:hAnsi="GHEA Grapalat"/>
          <w:i w:val="0"/>
        </w:rPr>
        <w:t>աշխատանք</w:t>
      </w:r>
      <w:r w:rsidRPr="00CA6B44">
        <w:rPr>
          <w:rFonts w:ascii="GHEA Grapalat" w:hAnsi="GHEA Grapalat"/>
          <w:i w:val="0"/>
          <w:lang w:val="af-ZA"/>
        </w:rPr>
        <w:t>)</w:t>
      </w:r>
      <w:r w:rsidRPr="00431E86">
        <w:rPr>
          <w:rFonts w:ascii="GHEA Grapalat" w:hAnsi="GHEA Grapalat"/>
          <w:i w:val="0"/>
          <w:lang w:val="af-ZA"/>
        </w:rPr>
        <w:t xml:space="preserve">, </w:t>
      </w:r>
      <w:r w:rsidRPr="00431E86">
        <w:rPr>
          <w:rFonts w:ascii="GHEA Grapalat" w:hAnsi="GHEA Grapalat"/>
          <w:i w:val="0"/>
        </w:rPr>
        <w:t>որ</w:t>
      </w:r>
      <w:r>
        <w:rPr>
          <w:rFonts w:ascii="GHEA Grapalat" w:hAnsi="GHEA Grapalat"/>
          <w:i w:val="0"/>
          <w:lang w:val="hy-AM"/>
        </w:rPr>
        <w:t>ը</w:t>
      </w:r>
      <w:r w:rsidRPr="00431E86">
        <w:rPr>
          <w:rFonts w:ascii="GHEA Grapalat" w:hAnsi="GHEA Grapalat"/>
          <w:i w:val="0"/>
          <w:lang w:val="af-ZA"/>
        </w:rPr>
        <w:t xml:space="preserve"> </w:t>
      </w:r>
      <w:r w:rsidRPr="00431E86">
        <w:rPr>
          <w:rFonts w:ascii="GHEA Grapalat" w:hAnsi="GHEA Grapalat"/>
          <w:i w:val="0"/>
        </w:rPr>
        <w:t>խմբավորված</w:t>
      </w:r>
      <w:r w:rsidRPr="00431E86">
        <w:rPr>
          <w:rFonts w:ascii="GHEA Grapalat" w:hAnsi="GHEA Grapalat"/>
          <w:i w:val="0"/>
          <w:lang w:val="af-ZA"/>
        </w:rPr>
        <w:t xml:space="preserve">  </w:t>
      </w:r>
      <w:r>
        <w:rPr>
          <w:rFonts w:ascii="GHEA Grapalat" w:hAnsi="GHEA Grapalat"/>
          <w:i w:val="0"/>
          <w:lang w:val="hy-AM"/>
        </w:rPr>
        <w:t>է</w:t>
      </w:r>
      <w:r w:rsidRPr="00431E86">
        <w:rPr>
          <w:rFonts w:ascii="GHEA Grapalat" w:hAnsi="GHEA Grapalat"/>
          <w:i w:val="0"/>
          <w:lang w:val="af-ZA"/>
        </w:rPr>
        <w:t xml:space="preserve"> </w:t>
      </w:r>
      <w:r w:rsidRPr="00431E86">
        <w:rPr>
          <w:rFonts w:ascii="GHEA Grapalat" w:hAnsi="GHEA Grapalat"/>
          <w:b/>
          <w:i w:val="0"/>
          <w:lang w:val="af-ZA"/>
        </w:rPr>
        <w:t>«</w:t>
      </w:r>
      <w:r w:rsidRPr="00431E86">
        <w:rPr>
          <w:rFonts w:ascii="GHEA Grapalat" w:hAnsi="GHEA Grapalat"/>
          <w:b/>
          <w:i w:val="0"/>
          <w:lang w:val="hy-AM"/>
        </w:rPr>
        <w:t xml:space="preserve"> 1 </w:t>
      </w:r>
      <w:r w:rsidRPr="00431E86">
        <w:rPr>
          <w:rFonts w:ascii="GHEA Grapalat" w:hAnsi="GHEA Grapalat"/>
          <w:b/>
          <w:i w:val="0"/>
          <w:lang w:val="af-ZA"/>
        </w:rPr>
        <w:t>»</w:t>
      </w:r>
      <w:r w:rsidRPr="00431E86">
        <w:rPr>
          <w:rFonts w:ascii="GHEA Grapalat" w:hAnsi="GHEA Grapalat"/>
          <w:i w:val="0"/>
          <w:lang w:val="af-ZA"/>
        </w:rPr>
        <w:t xml:space="preserve"> </w:t>
      </w:r>
      <w:r>
        <w:rPr>
          <w:rFonts w:ascii="GHEA Grapalat" w:hAnsi="GHEA Grapalat" w:cs="Sylfaen"/>
          <w:i w:val="0"/>
        </w:rPr>
        <w:t>չափաբաժն</w:t>
      </w:r>
      <w:r w:rsidRPr="00431E86">
        <w:rPr>
          <w:rFonts w:ascii="GHEA Grapalat" w:hAnsi="GHEA Grapalat" w:cs="Sylfaen"/>
          <w:i w:val="0"/>
        </w:rPr>
        <w:t>ում</w:t>
      </w:r>
      <w:r w:rsidRPr="00431E86">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2880"/>
        <w:gridCol w:w="6367"/>
      </w:tblGrid>
      <w:tr w:rsidR="00292789" w:rsidRPr="00EB668E" w14:paraId="752B8B12" w14:textId="77777777" w:rsidTr="00AD5A49">
        <w:trPr>
          <w:trHeight w:val="240"/>
        </w:trPr>
        <w:tc>
          <w:tcPr>
            <w:tcW w:w="4140" w:type="dxa"/>
            <w:gridSpan w:val="2"/>
            <w:vAlign w:val="center"/>
          </w:tcPr>
          <w:p w14:paraId="65F8A3EF" w14:textId="77777777" w:rsidR="00292789" w:rsidRPr="00EB668E" w:rsidRDefault="00292789" w:rsidP="002752FE">
            <w:pPr>
              <w:pStyle w:val="23"/>
              <w:spacing w:line="240" w:lineRule="auto"/>
              <w:ind w:firstLine="0"/>
              <w:jc w:val="center"/>
              <w:rPr>
                <w:rFonts w:ascii="GHEA Grapalat" w:hAnsi="GHEA Grapalat"/>
                <w:b/>
                <w:bCs/>
                <w:iCs/>
                <w:sz w:val="18"/>
                <w:szCs w:val="18"/>
              </w:rPr>
            </w:pPr>
            <w:r w:rsidRPr="00EB668E">
              <w:rPr>
                <w:rFonts w:ascii="GHEA Grapalat" w:hAnsi="GHEA Grapalat"/>
                <w:b/>
                <w:bCs/>
                <w:iCs/>
                <w:sz w:val="18"/>
                <w:szCs w:val="18"/>
              </w:rPr>
              <w:t xml:space="preserve">Չափաբաժինների </w:t>
            </w:r>
          </w:p>
        </w:tc>
        <w:tc>
          <w:tcPr>
            <w:tcW w:w="6367" w:type="dxa"/>
            <w:vMerge w:val="restart"/>
            <w:vAlign w:val="center"/>
          </w:tcPr>
          <w:p w14:paraId="0EB5F2AD" w14:textId="77777777" w:rsidR="00292789" w:rsidRPr="00EB668E" w:rsidRDefault="00292789" w:rsidP="002752FE">
            <w:pPr>
              <w:pStyle w:val="23"/>
              <w:spacing w:line="240" w:lineRule="auto"/>
              <w:ind w:firstLine="0"/>
              <w:jc w:val="center"/>
              <w:rPr>
                <w:rFonts w:ascii="GHEA Grapalat" w:hAnsi="GHEA Grapalat"/>
                <w:b/>
                <w:bCs/>
                <w:iCs/>
              </w:rPr>
            </w:pPr>
            <w:r w:rsidRPr="00EB668E">
              <w:rPr>
                <w:rFonts w:ascii="GHEA Grapalat" w:hAnsi="GHEA Grapalat"/>
                <w:b/>
                <w:bCs/>
                <w:iCs/>
              </w:rPr>
              <w:t>Չափաբաժնի անվանումը</w:t>
            </w:r>
          </w:p>
        </w:tc>
      </w:tr>
      <w:tr w:rsidR="00292789" w:rsidRPr="00EB668E" w14:paraId="4BB00B26" w14:textId="77777777" w:rsidTr="00AD5A49">
        <w:trPr>
          <w:trHeight w:val="306"/>
        </w:trPr>
        <w:tc>
          <w:tcPr>
            <w:tcW w:w="1260" w:type="dxa"/>
            <w:vAlign w:val="center"/>
          </w:tcPr>
          <w:p w14:paraId="22832288" w14:textId="77777777" w:rsidR="00292789" w:rsidRPr="00EB668E" w:rsidRDefault="00292789" w:rsidP="00292789">
            <w:pPr>
              <w:pStyle w:val="23"/>
              <w:spacing w:line="240" w:lineRule="auto"/>
              <w:ind w:firstLine="0"/>
              <w:rPr>
                <w:rFonts w:ascii="GHEA Grapalat" w:hAnsi="GHEA Grapalat"/>
                <w:b/>
                <w:bCs/>
                <w:iCs/>
                <w:sz w:val="18"/>
                <w:szCs w:val="18"/>
              </w:rPr>
            </w:pPr>
            <w:r w:rsidRPr="00EB668E">
              <w:rPr>
                <w:rFonts w:ascii="GHEA Grapalat" w:hAnsi="GHEA Grapalat"/>
                <w:b/>
                <w:bCs/>
                <w:iCs/>
                <w:sz w:val="18"/>
                <w:szCs w:val="18"/>
              </w:rPr>
              <w:t>համարները</w:t>
            </w:r>
          </w:p>
        </w:tc>
        <w:tc>
          <w:tcPr>
            <w:tcW w:w="2880" w:type="dxa"/>
            <w:vAlign w:val="center"/>
          </w:tcPr>
          <w:p w14:paraId="1BD091F3" w14:textId="77777777" w:rsidR="00292789" w:rsidRPr="00EB668E" w:rsidRDefault="00292789" w:rsidP="002752FE">
            <w:pPr>
              <w:pStyle w:val="23"/>
              <w:spacing w:line="240" w:lineRule="auto"/>
              <w:ind w:firstLine="0"/>
              <w:rPr>
                <w:rFonts w:ascii="GHEA Grapalat" w:hAnsi="GHEA Grapalat"/>
                <w:b/>
                <w:bCs/>
                <w:iCs/>
                <w:sz w:val="18"/>
                <w:szCs w:val="18"/>
              </w:rPr>
            </w:pPr>
            <w:r w:rsidRPr="00EB668E">
              <w:rPr>
                <w:rFonts w:ascii="GHEA Grapalat" w:hAnsi="GHEA Grapalat"/>
                <w:b/>
                <w:bCs/>
                <w:iCs/>
                <w:sz w:val="18"/>
                <w:szCs w:val="18"/>
                <w:lang w:val="hy-AM"/>
              </w:rPr>
              <w:t>գնման</w:t>
            </w:r>
            <w:r w:rsidRPr="00EB668E">
              <w:rPr>
                <w:rFonts w:ascii="GHEA Grapalat" w:hAnsi="GHEA Grapalat"/>
                <w:b/>
                <w:bCs/>
                <w:iCs/>
                <w:sz w:val="18"/>
                <w:szCs w:val="18"/>
                <w:lang w:val="en-US"/>
              </w:rPr>
              <w:t xml:space="preserve"> </w:t>
            </w:r>
            <w:r w:rsidRPr="00EB668E">
              <w:rPr>
                <w:rFonts w:ascii="GHEA Grapalat" w:hAnsi="GHEA Grapalat"/>
                <w:b/>
                <w:bCs/>
                <w:iCs/>
                <w:sz w:val="18"/>
                <w:szCs w:val="18"/>
                <w:lang w:val="hy-AM"/>
              </w:rPr>
              <w:t xml:space="preserve"> գինը</w:t>
            </w:r>
          </w:p>
        </w:tc>
        <w:tc>
          <w:tcPr>
            <w:tcW w:w="6367" w:type="dxa"/>
            <w:vMerge/>
            <w:vAlign w:val="center"/>
          </w:tcPr>
          <w:p w14:paraId="2B7BE940" w14:textId="77777777" w:rsidR="00292789" w:rsidRPr="00EB668E" w:rsidRDefault="00292789" w:rsidP="002752FE">
            <w:pPr>
              <w:pStyle w:val="23"/>
              <w:spacing w:line="240" w:lineRule="auto"/>
              <w:ind w:firstLine="0"/>
              <w:jc w:val="center"/>
              <w:rPr>
                <w:rFonts w:ascii="GHEA Grapalat" w:hAnsi="GHEA Grapalat"/>
                <w:b/>
                <w:bCs/>
                <w:iCs/>
              </w:rPr>
            </w:pPr>
          </w:p>
        </w:tc>
      </w:tr>
      <w:tr w:rsidR="00292789" w:rsidRPr="00F42521" w14:paraId="729EC499" w14:textId="77777777" w:rsidTr="00AD5A49">
        <w:tc>
          <w:tcPr>
            <w:tcW w:w="1260" w:type="dxa"/>
            <w:vAlign w:val="center"/>
          </w:tcPr>
          <w:p w14:paraId="3BA894E9" w14:textId="77777777" w:rsidR="00292789" w:rsidRPr="00EB668E" w:rsidRDefault="00292789" w:rsidP="002752FE">
            <w:pPr>
              <w:pStyle w:val="23"/>
              <w:spacing w:line="240" w:lineRule="auto"/>
              <w:ind w:firstLine="0"/>
              <w:jc w:val="center"/>
              <w:rPr>
                <w:rFonts w:ascii="GHEA Grapalat" w:hAnsi="GHEA Grapalat"/>
                <w:b/>
                <w:sz w:val="18"/>
                <w:szCs w:val="18"/>
              </w:rPr>
            </w:pPr>
            <w:bookmarkStart w:id="3" w:name="_Hlk164958171"/>
            <w:r w:rsidRPr="00EB668E">
              <w:rPr>
                <w:rFonts w:ascii="GHEA Grapalat" w:hAnsi="GHEA Grapalat"/>
                <w:b/>
                <w:sz w:val="18"/>
                <w:szCs w:val="18"/>
              </w:rPr>
              <w:t>1</w:t>
            </w:r>
          </w:p>
        </w:tc>
        <w:tc>
          <w:tcPr>
            <w:tcW w:w="2880" w:type="dxa"/>
            <w:vAlign w:val="center"/>
          </w:tcPr>
          <w:p w14:paraId="4C436F30" w14:textId="7EBE7050" w:rsidR="00993972" w:rsidRPr="00EB668E" w:rsidRDefault="006804CA" w:rsidP="002752FE">
            <w:pPr>
              <w:pStyle w:val="23"/>
              <w:spacing w:line="240" w:lineRule="auto"/>
              <w:ind w:firstLine="0"/>
              <w:jc w:val="center"/>
              <w:rPr>
                <w:rFonts w:ascii="GHEA Grapalat" w:hAnsi="GHEA Grapalat"/>
                <w:b/>
                <w:color w:val="FF0000"/>
                <w:sz w:val="24"/>
                <w:szCs w:val="24"/>
                <w:lang w:val="hy-AM"/>
              </w:rPr>
            </w:pPr>
            <w:r w:rsidRPr="00EB668E">
              <w:rPr>
                <w:rFonts w:ascii="GHEA Grapalat" w:hAnsi="GHEA Grapalat"/>
                <w:b/>
                <w:color w:val="FF0000"/>
                <w:sz w:val="24"/>
                <w:szCs w:val="24"/>
                <w:lang w:val="hy-AM"/>
              </w:rPr>
              <w:t>557</w:t>
            </w:r>
            <w:r w:rsidRPr="00EB668E">
              <w:rPr>
                <w:rFonts w:ascii="Calibri" w:hAnsi="Calibri" w:cs="Calibri"/>
                <w:b/>
                <w:color w:val="FF0000"/>
                <w:sz w:val="24"/>
                <w:szCs w:val="24"/>
                <w:lang w:val="hy-AM"/>
              </w:rPr>
              <w:t> </w:t>
            </w:r>
            <w:r w:rsidRPr="00EB668E">
              <w:rPr>
                <w:rFonts w:ascii="GHEA Grapalat" w:hAnsi="GHEA Grapalat"/>
                <w:b/>
                <w:color w:val="FF0000"/>
                <w:sz w:val="24"/>
                <w:szCs w:val="24"/>
                <w:lang w:val="hy-AM"/>
              </w:rPr>
              <w:t>214 932</w:t>
            </w:r>
            <w:r w:rsidR="00993972" w:rsidRPr="00EB668E">
              <w:rPr>
                <w:rFonts w:ascii="GHEA Grapalat" w:hAnsi="GHEA Grapalat"/>
                <w:b/>
                <w:color w:val="FF0000"/>
                <w:sz w:val="24"/>
                <w:szCs w:val="24"/>
                <w:lang w:val="hy-AM"/>
              </w:rPr>
              <w:t xml:space="preserve">  ՀՀ դրամ</w:t>
            </w:r>
          </w:p>
          <w:p w14:paraId="0410E613" w14:textId="64B34811" w:rsidR="00AD5A49" w:rsidRPr="00EB668E" w:rsidRDefault="00993972" w:rsidP="002752FE">
            <w:pPr>
              <w:pStyle w:val="23"/>
              <w:spacing w:line="240" w:lineRule="auto"/>
              <w:ind w:firstLine="0"/>
              <w:jc w:val="center"/>
              <w:rPr>
                <w:rFonts w:ascii="GHEA Grapalat" w:hAnsi="GHEA Grapalat"/>
                <w:b/>
                <w:sz w:val="22"/>
                <w:szCs w:val="22"/>
                <w:lang w:val="hy-AM"/>
              </w:rPr>
            </w:pPr>
            <w:r w:rsidRPr="00EB668E">
              <w:rPr>
                <w:rFonts w:ascii="GHEA Grapalat" w:hAnsi="GHEA Grapalat"/>
                <w:b/>
                <w:sz w:val="22"/>
                <w:szCs w:val="22"/>
                <w:lang w:val="hy-AM"/>
              </w:rPr>
              <w:t xml:space="preserve">/որից </w:t>
            </w:r>
            <w:r w:rsidR="00AD5A49" w:rsidRPr="00EB668E">
              <w:rPr>
                <w:rFonts w:ascii="GHEA Grapalat" w:hAnsi="GHEA Grapalat"/>
                <w:b/>
                <w:sz w:val="22"/>
                <w:szCs w:val="22"/>
                <w:lang w:val="hy-AM"/>
              </w:rPr>
              <w:t xml:space="preserve">1-ին փուլ – </w:t>
            </w:r>
          </w:p>
          <w:p w14:paraId="5EDBF556" w14:textId="5B0B071D" w:rsidR="00292789" w:rsidRPr="00EB668E" w:rsidRDefault="006804CA" w:rsidP="002752FE">
            <w:pPr>
              <w:pStyle w:val="23"/>
              <w:spacing w:line="240" w:lineRule="auto"/>
              <w:ind w:firstLine="0"/>
              <w:jc w:val="center"/>
              <w:rPr>
                <w:rFonts w:ascii="GHEA Grapalat" w:hAnsi="GHEA Grapalat"/>
                <w:b/>
                <w:sz w:val="22"/>
                <w:szCs w:val="22"/>
                <w:lang w:val="hy-AM"/>
              </w:rPr>
            </w:pPr>
            <w:r w:rsidRPr="00EB668E">
              <w:rPr>
                <w:rFonts w:ascii="GHEA Grapalat" w:hAnsi="GHEA Grapalat"/>
                <w:b/>
                <w:sz w:val="22"/>
                <w:szCs w:val="22"/>
                <w:lang w:val="hy-AM"/>
              </w:rPr>
              <w:t>271</w:t>
            </w:r>
            <w:r w:rsidRPr="00EB668E">
              <w:rPr>
                <w:rFonts w:ascii="Calibri" w:hAnsi="Calibri" w:cs="Calibri"/>
                <w:b/>
                <w:sz w:val="22"/>
                <w:szCs w:val="22"/>
                <w:lang w:val="hy-AM"/>
              </w:rPr>
              <w:t> </w:t>
            </w:r>
            <w:r w:rsidRPr="00EB668E">
              <w:rPr>
                <w:rFonts w:ascii="GHEA Grapalat" w:hAnsi="GHEA Grapalat"/>
                <w:b/>
                <w:sz w:val="22"/>
                <w:szCs w:val="22"/>
                <w:lang w:val="hy-AM"/>
              </w:rPr>
              <w:t>864 993</w:t>
            </w:r>
            <w:r w:rsidR="00B57F5B" w:rsidRPr="00EB668E">
              <w:rPr>
                <w:rFonts w:ascii="GHEA Grapalat" w:hAnsi="GHEA Grapalat"/>
                <w:b/>
                <w:sz w:val="22"/>
                <w:szCs w:val="22"/>
                <w:lang w:val="hy-AM"/>
              </w:rPr>
              <w:t xml:space="preserve"> </w:t>
            </w:r>
            <w:r w:rsidR="00AD5A49" w:rsidRPr="00EB668E">
              <w:rPr>
                <w:rFonts w:ascii="GHEA Grapalat" w:hAnsi="GHEA Grapalat"/>
                <w:b/>
                <w:lang w:val="hy-AM"/>
              </w:rPr>
              <w:t>ՀՀ դրամ</w:t>
            </w:r>
          </w:p>
          <w:p w14:paraId="18D80958" w14:textId="0635C427" w:rsidR="00AD5A49" w:rsidRPr="00EB668E" w:rsidRDefault="00AD5A49" w:rsidP="002752FE">
            <w:pPr>
              <w:pStyle w:val="23"/>
              <w:spacing w:line="240" w:lineRule="auto"/>
              <w:ind w:firstLine="0"/>
              <w:jc w:val="center"/>
              <w:rPr>
                <w:rFonts w:ascii="GHEA Grapalat" w:hAnsi="GHEA Grapalat"/>
                <w:b/>
                <w:sz w:val="22"/>
                <w:szCs w:val="22"/>
                <w:lang w:val="hy-AM"/>
              </w:rPr>
            </w:pPr>
            <w:r w:rsidRPr="00EB668E">
              <w:rPr>
                <w:rFonts w:ascii="GHEA Grapalat" w:hAnsi="GHEA Grapalat"/>
                <w:b/>
                <w:sz w:val="22"/>
                <w:szCs w:val="22"/>
                <w:lang w:val="hy-AM"/>
              </w:rPr>
              <w:t xml:space="preserve">2-րդ փուլ – </w:t>
            </w:r>
          </w:p>
          <w:p w14:paraId="4D657BE5" w14:textId="1DCF448C" w:rsidR="00AD5A49" w:rsidRPr="00EB668E" w:rsidRDefault="00EB668E" w:rsidP="002752FE">
            <w:pPr>
              <w:pStyle w:val="23"/>
              <w:spacing w:line="240" w:lineRule="auto"/>
              <w:ind w:firstLine="0"/>
              <w:jc w:val="center"/>
              <w:rPr>
                <w:rFonts w:ascii="GHEA Grapalat" w:hAnsi="GHEA Grapalat"/>
                <w:b/>
                <w:color w:val="FF0000"/>
                <w:sz w:val="22"/>
                <w:szCs w:val="22"/>
                <w:lang w:val="hy-AM"/>
              </w:rPr>
            </w:pPr>
            <w:r w:rsidRPr="00EB668E">
              <w:rPr>
                <w:rFonts w:ascii="GHEA Grapalat" w:hAnsi="GHEA Grapalat"/>
                <w:b/>
                <w:sz w:val="22"/>
                <w:szCs w:val="22"/>
                <w:lang w:val="hy-AM"/>
              </w:rPr>
              <w:t>285</w:t>
            </w:r>
            <w:r w:rsidRPr="00EB668E">
              <w:rPr>
                <w:rFonts w:ascii="Calibri" w:hAnsi="Calibri" w:cs="Calibri"/>
                <w:b/>
                <w:sz w:val="22"/>
                <w:szCs w:val="22"/>
                <w:lang w:val="hy-AM"/>
              </w:rPr>
              <w:t> </w:t>
            </w:r>
            <w:r w:rsidRPr="00EB668E">
              <w:rPr>
                <w:rFonts w:ascii="GHEA Grapalat" w:hAnsi="GHEA Grapalat"/>
                <w:b/>
                <w:sz w:val="22"/>
                <w:szCs w:val="22"/>
                <w:lang w:val="hy-AM"/>
              </w:rPr>
              <w:t>349 939</w:t>
            </w:r>
            <w:r w:rsidR="00AD5A49" w:rsidRPr="00EB668E">
              <w:rPr>
                <w:rFonts w:ascii="GHEA Grapalat" w:hAnsi="GHEA Grapalat"/>
                <w:b/>
                <w:sz w:val="22"/>
                <w:szCs w:val="22"/>
                <w:lang w:val="hy-AM"/>
              </w:rPr>
              <w:t xml:space="preserve"> </w:t>
            </w:r>
            <w:r w:rsidR="00AD5A49" w:rsidRPr="00EB668E">
              <w:rPr>
                <w:rFonts w:ascii="GHEA Grapalat" w:hAnsi="GHEA Grapalat"/>
                <w:b/>
                <w:lang w:val="hy-AM"/>
              </w:rPr>
              <w:t>ՀՀ դրամ</w:t>
            </w:r>
            <w:r w:rsidR="00993972" w:rsidRPr="00EB668E">
              <w:rPr>
                <w:rFonts w:ascii="GHEA Grapalat" w:hAnsi="GHEA Grapalat"/>
                <w:b/>
                <w:lang w:val="hy-AM"/>
              </w:rPr>
              <w:t>/</w:t>
            </w:r>
          </w:p>
        </w:tc>
        <w:tc>
          <w:tcPr>
            <w:tcW w:w="6367" w:type="dxa"/>
            <w:vAlign w:val="center"/>
          </w:tcPr>
          <w:p w14:paraId="494EE472" w14:textId="202F07B0" w:rsidR="00292789" w:rsidRPr="00EB668E" w:rsidRDefault="006804CA" w:rsidP="006804CA">
            <w:pPr>
              <w:pStyle w:val="23"/>
              <w:spacing w:line="240" w:lineRule="auto"/>
              <w:ind w:firstLine="0"/>
              <w:jc w:val="left"/>
              <w:rPr>
                <w:rFonts w:ascii="GHEA Grapalat" w:hAnsi="GHEA Grapalat"/>
                <w:b/>
                <w:bCs/>
                <w:sz w:val="18"/>
                <w:szCs w:val="18"/>
                <w:vertAlign w:val="subscript"/>
              </w:rPr>
            </w:pPr>
            <w:r w:rsidRPr="00EB668E">
              <w:rPr>
                <w:rFonts w:ascii="GHEA Grapalat" w:hAnsi="GHEA Grapalat"/>
                <w:b/>
                <w:bCs/>
                <w:lang w:val="hy-AM"/>
              </w:rPr>
              <w:t>&lt;&lt; ԱԿՈՒՆՔ ՀԱՄԱՅՆՔԻ ԱԿՈՒՆՔ ԲՆԱԿԱՎԱՅՐԻ ԿՈՅՈՒՂՈՒ ՑԱՆՑԻ ԿԱՌՈՒՑՄԱՆ &gt;&gt;  ԱՇԽԱՏԱՆՔՆԵՐ</w:t>
            </w:r>
            <w:r w:rsidRPr="00EB668E">
              <w:rPr>
                <w:rFonts w:ascii="GHEA Grapalat" w:hAnsi="GHEA Grapalat" w:cs="Sylfaen"/>
                <w:b/>
              </w:rPr>
              <w:t>»</w:t>
            </w:r>
          </w:p>
        </w:tc>
      </w:tr>
    </w:tbl>
    <w:bookmarkEnd w:id="3"/>
    <w:p w14:paraId="4FE923F5" w14:textId="77777777" w:rsidR="00292789" w:rsidRPr="00EF1DA8" w:rsidRDefault="00292789" w:rsidP="00292789">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3E1549F1" w14:textId="77777777" w:rsidR="00292789" w:rsidRPr="00E6597C" w:rsidRDefault="00292789" w:rsidP="00292789">
      <w:pPr>
        <w:ind w:firstLine="567"/>
        <w:rPr>
          <w:rFonts w:ascii="GHEA Grapalat" w:hAnsi="GHEA Grapalat" w:cs="Sylfaen"/>
          <w:i/>
          <w:sz w:val="20"/>
          <w:lang w:val="es-ES"/>
        </w:rPr>
      </w:pPr>
    </w:p>
    <w:p w14:paraId="10B147FF" w14:textId="77777777" w:rsidR="00096865" w:rsidRPr="00E6597C" w:rsidRDefault="002B32D6" w:rsidP="00D40AC0">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D40AC0">
      <w:pPr>
        <w:ind w:firstLine="567"/>
        <w:jc w:val="both"/>
        <w:rPr>
          <w:rFonts w:ascii="GHEA Grapalat" w:hAnsi="GHEA Grapalat"/>
          <w:szCs w:val="22"/>
          <w:lang w:val="es-ES"/>
        </w:rPr>
      </w:pPr>
    </w:p>
    <w:p w14:paraId="7FB1792C" w14:textId="77777777" w:rsidR="00753E6E" w:rsidRPr="00E6597C" w:rsidRDefault="00096865" w:rsidP="00D40AC0">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D40AC0">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D40AC0">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D40AC0">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D40AC0">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D40AC0">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D40AC0">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D40AC0">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D40AC0">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D40AC0">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D40AC0">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D40AC0">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D40AC0">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D40AC0">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D40AC0">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D40AC0">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D40AC0">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D40AC0">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D40AC0">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D40AC0">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D40AC0">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D40AC0">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D40AC0">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D40AC0">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5932B5C" w14:textId="77777777" w:rsidR="00096865" w:rsidRPr="00E6597C" w:rsidRDefault="002B32D6" w:rsidP="00D40AC0">
      <w:pPr>
        <w:jc w:val="center"/>
        <w:rPr>
          <w:rFonts w:ascii="GHEA Grapalat" w:hAnsi="GHEA Grapalat" w:cs="Arial"/>
          <w:b/>
          <w:sz w:val="20"/>
          <w:lang w:val="af-ZA"/>
        </w:rPr>
      </w:pPr>
      <w:r w:rsidRPr="00E6597C">
        <w:rPr>
          <w:rFonts w:ascii="GHEA Grapalat" w:hAnsi="GHEA Grapalat"/>
          <w:b/>
          <w:sz w:val="20"/>
          <w:lang w:val="af-ZA"/>
        </w:rPr>
        <w:t xml:space="preserve">3.  </w:t>
      </w:r>
      <w:r w:rsidRPr="003A6DE2">
        <w:rPr>
          <w:rFonts w:ascii="GHEA Grapalat" w:hAnsi="GHEA Grapalat" w:cs="Sylfaen"/>
          <w:b/>
          <w:sz w:val="20"/>
          <w:lang w:val="hy-AM"/>
        </w:rPr>
        <w:t>ՀՐԱՎԵՐԻ</w:t>
      </w:r>
      <w:r w:rsidRPr="00E6597C">
        <w:rPr>
          <w:rFonts w:ascii="GHEA Grapalat" w:hAnsi="GHEA Grapalat" w:cs="Arial"/>
          <w:b/>
          <w:sz w:val="20"/>
          <w:lang w:val="af-ZA"/>
        </w:rPr>
        <w:t xml:space="preserve">  </w:t>
      </w:r>
      <w:r w:rsidRPr="003A6DE2">
        <w:rPr>
          <w:rFonts w:ascii="GHEA Grapalat" w:hAnsi="GHEA Grapalat" w:cs="Sylfaen"/>
          <w:b/>
          <w:sz w:val="20"/>
          <w:lang w:val="hy-AM"/>
        </w:rPr>
        <w:t>ՊԱՐԶԱԲԱՆՈՒՄԸ</w:t>
      </w:r>
      <w:r w:rsidRPr="00E6597C">
        <w:rPr>
          <w:rFonts w:ascii="GHEA Grapalat" w:hAnsi="GHEA Grapalat" w:cs="Arial"/>
          <w:b/>
          <w:sz w:val="20"/>
          <w:lang w:val="af-ZA"/>
        </w:rPr>
        <w:t xml:space="preserve">  </w:t>
      </w:r>
      <w:r w:rsidRPr="003A6DE2">
        <w:rPr>
          <w:rFonts w:ascii="GHEA Grapalat" w:hAnsi="GHEA Grapalat" w:cs="Arial"/>
          <w:b/>
          <w:sz w:val="20"/>
          <w:lang w:val="hy-AM"/>
        </w:rPr>
        <w:t>ԵՎ</w:t>
      </w:r>
      <w:r w:rsidRPr="00E6597C">
        <w:rPr>
          <w:rFonts w:ascii="GHEA Grapalat" w:hAnsi="GHEA Grapalat" w:cs="Arial"/>
          <w:b/>
          <w:sz w:val="20"/>
          <w:lang w:val="af-ZA"/>
        </w:rPr>
        <w:t xml:space="preserve"> </w:t>
      </w:r>
      <w:r w:rsidRPr="003A6DE2">
        <w:rPr>
          <w:rFonts w:ascii="GHEA Grapalat" w:hAnsi="GHEA Grapalat" w:cs="Sylfaen"/>
          <w:b/>
          <w:sz w:val="20"/>
          <w:lang w:val="hy-AM"/>
        </w:rPr>
        <w:t>ՀՐԱՎԵՐՈՒՄ</w:t>
      </w:r>
      <w:r w:rsidRPr="00E6597C">
        <w:rPr>
          <w:rFonts w:ascii="GHEA Grapalat" w:hAnsi="GHEA Grapalat" w:cs="Arial"/>
          <w:b/>
          <w:sz w:val="20"/>
          <w:lang w:val="af-ZA"/>
        </w:rPr>
        <w:t xml:space="preserve"> </w:t>
      </w:r>
      <w:r w:rsidRPr="003A6DE2">
        <w:rPr>
          <w:rFonts w:ascii="GHEA Grapalat" w:hAnsi="GHEA Grapalat" w:cs="Sylfaen"/>
          <w:b/>
          <w:sz w:val="20"/>
          <w:lang w:val="hy-AM"/>
        </w:rPr>
        <w:t>ՓՈՓՈԽՈՒԹՅՈՒՆ</w:t>
      </w:r>
      <w:r w:rsidRPr="00E6597C">
        <w:rPr>
          <w:rFonts w:ascii="GHEA Grapalat" w:hAnsi="GHEA Grapalat" w:cs="Arial"/>
          <w:b/>
          <w:sz w:val="20"/>
          <w:lang w:val="af-ZA"/>
        </w:rPr>
        <w:t xml:space="preserve"> </w:t>
      </w:r>
      <w:r w:rsidRPr="003A6DE2">
        <w:rPr>
          <w:rFonts w:ascii="GHEA Grapalat" w:hAnsi="GHEA Grapalat" w:cs="Sylfaen"/>
          <w:b/>
          <w:sz w:val="20"/>
          <w:lang w:val="hy-AM"/>
        </w:rPr>
        <w:t>ԿԱՏԱՐԵԼՈՒ</w:t>
      </w:r>
      <w:r w:rsidRPr="00E6597C">
        <w:rPr>
          <w:rFonts w:ascii="GHEA Grapalat" w:hAnsi="GHEA Grapalat" w:cs="Arial"/>
          <w:b/>
          <w:sz w:val="20"/>
          <w:lang w:val="af-ZA"/>
        </w:rPr>
        <w:t xml:space="preserve"> </w:t>
      </w:r>
      <w:r w:rsidRPr="003A6DE2">
        <w:rPr>
          <w:rFonts w:ascii="GHEA Grapalat" w:hAnsi="GHEA Grapalat" w:cs="Sylfaen"/>
          <w:b/>
          <w:sz w:val="20"/>
          <w:lang w:val="hy-AM"/>
        </w:rPr>
        <w:t>ԿԱՐԳԸ</w:t>
      </w:r>
      <w:r w:rsidRPr="00E6597C">
        <w:rPr>
          <w:rFonts w:ascii="GHEA Grapalat" w:hAnsi="GHEA Grapalat" w:cs="Arial"/>
          <w:b/>
          <w:sz w:val="20"/>
          <w:lang w:val="af-ZA"/>
        </w:rPr>
        <w:t xml:space="preserve"> </w:t>
      </w:r>
    </w:p>
    <w:p w14:paraId="09F34C88" w14:textId="77777777" w:rsidR="00096865" w:rsidRPr="00E6597C" w:rsidRDefault="00096865" w:rsidP="00D40AC0">
      <w:pPr>
        <w:jc w:val="center"/>
        <w:rPr>
          <w:rFonts w:ascii="GHEA Grapalat" w:hAnsi="GHEA Grapalat"/>
          <w:b/>
          <w:sz w:val="20"/>
          <w:lang w:val="af-ZA"/>
        </w:rPr>
      </w:pPr>
    </w:p>
    <w:p w14:paraId="55CBA44B" w14:textId="77777777" w:rsidR="00096865" w:rsidRPr="00E6597C" w:rsidRDefault="00096865" w:rsidP="00D40AC0">
      <w:pPr>
        <w:ind w:firstLine="567"/>
        <w:jc w:val="both"/>
        <w:rPr>
          <w:rFonts w:ascii="GHEA Grapalat" w:hAnsi="GHEA Grapalat"/>
          <w:sz w:val="20"/>
          <w:lang w:val="af-ZA"/>
        </w:rPr>
      </w:pPr>
      <w:r w:rsidRPr="00E6597C">
        <w:rPr>
          <w:rFonts w:ascii="GHEA Grapalat" w:hAnsi="GHEA Grapalat"/>
          <w:sz w:val="20"/>
          <w:lang w:val="af-ZA"/>
        </w:rPr>
        <w:lastRenderedPageBreak/>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2B4F6A7F" w:rsidR="00096865" w:rsidRPr="00B14560" w:rsidRDefault="00096865" w:rsidP="00D40AC0">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D40AC0">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D40AC0">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D40AC0">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D40AC0">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6FA14D6" w:rsidR="00096865" w:rsidRPr="00292789" w:rsidRDefault="000677B2" w:rsidP="00D40AC0">
      <w:pPr>
        <w:autoSpaceDE w:val="0"/>
        <w:autoSpaceDN w:val="0"/>
        <w:adjustRightInd w:val="0"/>
        <w:ind w:firstLine="567"/>
        <w:jc w:val="both"/>
        <w:rPr>
          <w:rFonts w:ascii="GHEA Grapalat" w:hAnsi="GHEA Grapalat" w:cs="Arial Unicode"/>
          <w:b/>
          <w:bCs/>
          <w:sz w:val="20"/>
          <w:lang w:val="hy-AM"/>
        </w:rPr>
      </w:pPr>
      <w:r w:rsidRPr="004605D7">
        <w:rPr>
          <w:rFonts w:ascii="GHEA Grapalat" w:hAnsi="GHEA Grapalat" w:cs="Sylfaen"/>
          <w:sz w:val="20"/>
          <w:lang w:val="hy-AM"/>
        </w:rPr>
        <w:t xml:space="preserve"> </w:t>
      </w:r>
      <w:r w:rsidR="00096865" w:rsidRPr="00292789">
        <w:rPr>
          <w:rFonts w:ascii="GHEA Grapalat" w:hAnsi="GHEA Grapalat" w:cs="Arial Unicode"/>
          <w:b/>
          <w:bCs/>
          <w:sz w:val="20"/>
          <w:lang w:val="hy-AM"/>
        </w:rPr>
        <w:t>3.</w:t>
      </w:r>
      <w:r w:rsidR="00BF74AB" w:rsidRPr="00292789">
        <w:rPr>
          <w:rFonts w:ascii="GHEA Grapalat" w:hAnsi="GHEA Grapalat" w:cs="Arial Unicode"/>
          <w:b/>
          <w:bCs/>
          <w:sz w:val="20"/>
          <w:lang w:val="hy-AM"/>
        </w:rPr>
        <w:t xml:space="preserve">6 </w:t>
      </w:r>
      <w:r w:rsidR="00096865" w:rsidRPr="00292789">
        <w:rPr>
          <w:rFonts w:ascii="GHEA Grapalat" w:hAnsi="GHEA Grapalat" w:cs="Sylfaen"/>
          <w:b/>
          <w:bCs/>
          <w:sz w:val="20"/>
          <w:lang w:val="hy-AM"/>
        </w:rPr>
        <w:t>Հրավերում</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փոփոխություններ</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կատարվելու</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դեպքում</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հայտերը</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ներկայացնելու</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վերջնաժամկետը</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հաշվվում</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է</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այդ</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փոփոխությունների</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մասին</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տեղեկագրում</w:t>
      </w:r>
      <w:r w:rsidR="00096865" w:rsidRPr="00292789">
        <w:rPr>
          <w:rFonts w:ascii="GHEA Grapalat" w:hAnsi="GHEA Grapalat" w:cs="Arial"/>
          <w:b/>
          <w:bCs/>
          <w:sz w:val="20"/>
          <w:lang w:val="hy-AM"/>
        </w:rPr>
        <w:t xml:space="preserve"> </w:t>
      </w:r>
      <w:r w:rsidR="00096865" w:rsidRPr="00292789">
        <w:rPr>
          <w:rFonts w:ascii="GHEA Grapalat" w:hAnsi="GHEA Grapalat" w:cs="Sylfaen"/>
          <w:b/>
          <w:bCs/>
          <w:sz w:val="20"/>
          <w:lang w:val="hy-AM"/>
        </w:rPr>
        <w:t>հայտարարության</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հրապարակման</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օրվանից</w:t>
      </w:r>
      <w:r w:rsidR="004D5671" w:rsidRPr="00292789">
        <w:rPr>
          <w:rFonts w:ascii="GHEA Grapalat" w:hAnsi="GHEA Grapalat" w:cs="Tahoma"/>
          <w:b/>
          <w:bCs/>
          <w:sz w:val="20"/>
          <w:lang w:val="hy-AM"/>
        </w:rPr>
        <w:t>։</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Այդ</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դեպքում</w:t>
      </w:r>
      <w:r w:rsidR="00096865" w:rsidRPr="00292789">
        <w:rPr>
          <w:rFonts w:ascii="GHEA Grapalat" w:hAnsi="GHEA Grapalat" w:cs="Arial Unicode"/>
          <w:b/>
          <w:bCs/>
          <w:sz w:val="20"/>
          <w:lang w:val="hy-AM"/>
        </w:rPr>
        <w:t xml:space="preserve"> </w:t>
      </w:r>
      <w:r w:rsidR="00051B7F" w:rsidRPr="00292789">
        <w:rPr>
          <w:rFonts w:ascii="GHEA Grapalat" w:hAnsi="GHEA Grapalat" w:cs="Sylfaen"/>
          <w:b/>
          <w:bCs/>
          <w:sz w:val="20"/>
          <w:lang w:val="hy-AM"/>
        </w:rPr>
        <w:t>մ</w:t>
      </w:r>
      <w:r w:rsidR="00096865" w:rsidRPr="00292789">
        <w:rPr>
          <w:rFonts w:ascii="GHEA Grapalat" w:hAnsi="GHEA Grapalat" w:cs="Sylfaen"/>
          <w:b/>
          <w:bCs/>
          <w:sz w:val="20"/>
          <w:lang w:val="hy-AM"/>
        </w:rPr>
        <w:t>ասնակիցները</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պարտավոր</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են</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երկարաձգել</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իրենց</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ներկայացրած</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հայտի</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ապահովման</w:t>
      </w:r>
      <w:r w:rsidR="00096865" w:rsidRPr="00292789">
        <w:rPr>
          <w:rFonts w:ascii="GHEA Grapalat" w:hAnsi="GHEA Grapalat" w:cs="Arial Unicode"/>
          <w:b/>
          <w:bCs/>
          <w:sz w:val="20"/>
          <w:lang w:val="hy-AM"/>
        </w:rPr>
        <w:t xml:space="preserve"> </w:t>
      </w:r>
      <w:r w:rsidR="00781688" w:rsidRPr="00292789">
        <w:rPr>
          <w:rFonts w:ascii="GHEA Grapalat" w:hAnsi="GHEA Grapalat" w:cs="Arial Unicode"/>
          <w:b/>
          <w:bCs/>
          <w:sz w:val="20"/>
          <w:lang w:val="hy-AM"/>
        </w:rPr>
        <w:t xml:space="preserve">վավերականության </w:t>
      </w:r>
      <w:r w:rsidR="00096865" w:rsidRPr="00292789">
        <w:rPr>
          <w:rFonts w:ascii="GHEA Grapalat" w:hAnsi="GHEA Grapalat" w:cs="Sylfaen"/>
          <w:b/>
          <w:bCs/>
          <w:sz w:val="20"/>
          <w:lang w:val="hy-AM"/>
        </w:rPr>
        <w:t>ժամկետը</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կամ</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ներկայացնել</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հայտի</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նոր</w:t>
      </w:r>
      <w:r w:rsidR="00096865" w:rsidRPr="00292789">
        <w:rPr>
          <w:rFonts w:ascii="GHEA Grapalat" w:hAnsi="GHEA Grapalat" w:cs="Arial Unicode"/>
          <w:b/>
          <w:bCs/>
          <w:sz w:val="20"/>
          <w:lang w:val="hy-AM"/>
        </w:rPr>
        <w:t xml:space="preserve"> </w:t>
      </w:r>
      <w:r w:rsidR="00096865" w:rsidRPr="00292789">
        <w:rPr>
          <w:rFonts w:ascii="GHEA Grapalat" w:hAnsi="GHEA Grapalat" w:cs="Sylfaen"/>
          <w:b/>
          <w:bCs/>
          <w:sz w:val="20"/>
          <w:lang w:val="hy-AM"/>
        </w:rPr>
        <w:t>ապահովում</w:t>
      </w:r>
      <w:r w:rsidR="00916EDA" w:rsidRPr="00292789">
        <w:rPr>
          <w:rFonts w:ascii="GHEA Grapalat" w:hAnsi="GHEA Grapalat" w:cs="Sylfaen"/>
          <w:b/>
          <w:bCs/>
          <w:sz w:val="20"/>
          <w:lang w:val="hy-AM"/>
        </w:rPr>
        <w:t>:</w:t>
      </w:r>
    </w:p>
    <w:p w14:paraId="11573F03" w14:textId="77777777" w:rsidR="00B051BE" w:rsidRPr="00E6597C" w:rsidRDefault="00B051BE" w:rsidP="00D40AC0">
      <w:pPr>
        <w:ind w:firstLine="567"/>
        <w:jc w:val="both"/>
        <w:rPr>
          <w:rFonts w:ascii="GHEA Grapalat" w:hAnsi="GHEA Grapalat"/>
          <w:b/>
          <w:sz w:val="20"/>
          <w:lang w:val="hy-AM"/>
        </w:rPr>
      </w:pPr>
    </w:p>
    <w:p w14:paraId="5B190FA2" w14:textId="77777777" w:rsidR="00096865" w:rsidRPr="00E6597C" w:rsidRDefault="00955A1E" w:rsidP="00D40AC0">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D40AC0">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D40AC0">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D40AC0">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6C67770" w:rsidR="00096865" w:rsidRPr="00E6597C" w:rsidRDefault="000946A3"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w:t>
      </w:r>
      <w:r w:rsidR="00FB248B">
        <w:rPr>
          <w:rFonts w:ascii="GHEA Grapalat" w:hAnsi="GHEA Grapalat" w:cs="Sylfaen"/>
          <w:szCs w:val="24"/>
          <w:lang w:val="hy-AM"/>
        </w:rPr>
        <w:t xml:space="preserve"> հրատապ</w:t>
      </w:r>
      <w:r w:rsidR="00096865" w:rsidRPr="00E6597C">
        <w:rPr>
          <w:rFonts w:ascii="GHEA Grapalat" w:hAnsi="GHEA Grapalat" w:cs="Sylfaen"/>
          <w:szCs w:val="24"/>
          <w:lang w:val="hy-AM"/>
        </w:rPr>
        <w:t xml:space="preserve">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04CDC4DD" w14:textId="2A5A116F" w:rsidR="00292789" w:rsidRPr="005858E1" w:rsidRDefault="00292789" w:rsidP="00292789">
      <w:pPr>
        <w:pStyle w:val="23"/>
        <w:spacing w:line="240" w:lineRule="auto"/>
        <w:ind w:firstLine="567"/>
        <w:rPr>
          <w:rFonts w:ascii="GHEA Grapalat" w:hAnsi="GHEA Grapalat" w:cs="Sylfaen"/>
          <w:lang w:val="hy-AM"/>
        </w:rPr>
      </w:pPr>
      <w:r w:rsidRPr="005858E1">
        <w:rPr>
          <w:rFonts w:ascii="GHEA Grapalat" w:hAnsi="GHEA Grapalat" w:cs="Sylfaen"/>
          <w:szCs w:val="24"/>
          <w:lang w:val="hy-AM"/>
        </w:rPr>
        <w:t xml:space="preserve">4.2  </w:t>
      </w:r>
      <w:r w:rsidRPr="005858E1">
        <w:rPr>
          <w:rFonts w:ascii="GHEA Grapalat" w:hAnsi="GHEA Grapalat" w:cs="Sylfaen"/>
          <w:lang w:val="hy-AM"/>
        </w:rPr>
        <w:t xml:space="preserve">Ընթացակարգի հայտերն անհրաժեշտ է ներկայացնել </w:t>
      </w:r>
      <w:r w:rsidRPr="005858E1">
        <w:rPr>
          <w:rFonts w:ascii="GHEA Grapalat" w:hAnsi="GHEA Grapalat" w:cs="Sylfaen"/>
        </w:rPr>
        <w:t>հանձնաժողովին</w:t>
      </w:r>
      <w:r w:rsidRPr="005858E1">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5858E1">
        <w:rPr>
          <w:rFonts w:ascii="GHEA Grapalat" w:hAnsi="GHEA Grapalat" w:cs="Sylfaen"/>
          <w:b/>
          <w:lang w:val="hy-AM"/>
        </w:rPr>
        <w:t>«</w:t>
      </w:r>
      <w:r w:rsidR="00EB668E">
        <w:rPr>
          <w:rFonts w:ascii="GHEA Grapalat" w:hAnsi="GHEA Grapalat" w:cs="Sylfaen"/>
          <w:b/>
          <w:lang w:val="hy-AM"/>
        </w:rPr>
        <w:t>17</w:t>
      </w:r>
      <w:r w:rsidRPr="005858E1">
        <w:rPr>
          <w:rFonts w:ascii="GHEA Grapalat" w:hAnsi="GHEA Grapalat" w:cs="Sylfaen"/>
          <w:b/>
          <w:lang w:val="hy-AM"/>
        </w:rPr>
        <w:t>»-րդ օրվա ժամը «11:00»-</w:t>
      </w:r>
      <w:r w:rsidRPr="005858E1">
        <w:rPr>
          <w:rFonts w:ascii="GHEA Grapalat" w:hAnsi="GHEA Grapalat" w:cs="Sylfaen"/>
          <w:lang w:val="hy-AM"/>
        </w:rPr>
        <w:t xml:space="preserve">ն, </w:t>
      </w:r>
      <w:r w:rsidRPr="005858E1">
        <w:rPr>
          <w:rFonts w:ascii="GHEA Grapalat" w:hAnsi="GHEA Grapalat" w:cs="Sylfaen"/>
          <w:b/>
          <w:lang w:val="hy-AM"/>
        </w:rPr>
        <w:t>«</w:t>
      </w:r>
      <w:r w:rsidRPr="005858E1">
        <w:rPr>
          <w:rFonts w:ascii="GHEA Grapalat" w:hAnsi="GHEA Grapalat"/>
          <w:b/>
        </w:rPr>
        <w:t xml:space="preserve">ՀՀ </w:t>
      </w:r>
      <w:r w:rsidR="00EB668E">
        <w:rPr>
          <w:rFonts w:ascii="GHEA Grapalat" w:hAnsi="GHEA Grapalat"/>
          <w:b/>
          <w:lang w:val="hy-AM"/>
        </w:rPr>
        <w:t>Կոտայքի</w:t>
      </w:r>
      <w:r w:rsidR="00EB668E">
        <w:rPr>
          <w:rFonts w:ascii="GHEA Grapalat" w:hAnsi="GHEA Grapalat"/>
          <w:b/>
        </w:rPr>
        <w:t xml:space="preserve"> մարզ, համայնք Ակունք,</w:t>
      </w:r>
      <w:r w:rsidR="00EB668E">
        <w:rPr>
          <w:rFonts w:ascii="GHEA Grapalat" w:hAnsi="GHEA Grapalat"/>
          <w:b/>
          <w:lang w:val="hy-AM"/>
        </w:rPr>
        <w:t xml:space="preserve">Կենտրոնական </w:t>
      </w:r>
      <w:r w:rsidR="00EB668E">
        <w:rPr>
          <w:rFonts w:ascii="GHEA Grapalat" w:hAnsi="GHEA Grapalat"/>
          <w:b/>
        </w:rPr>
        <w:t xml:space="preserve"> խճուղի 7</w:t>
      </w:r>
      <w:r w:rsidRPr="005858E1">
        <w:rPr>
          <w:rFonts w:ascii="GHEA Grapalat" w:hAnsi="GHEA Grapalat"/>
          <w:b/>
        </w:rPr>
        <w:t>2</w:t>
      </w:r>
      <w:r w:rsidRPr="005858E1">
        <w:rPr>
          <w:rFonts w:ascii="GHEA Grapalat" w:hAnsi="GHEA Grapalat" w:cs="Sylfaen"/>
          <w:b/>
          <w:lang w:val="hy-AM"/>
        </w:rPr>
        <w:t>»</w:t>
      </w:r>
      <w:r w:rsidRPr="005858E1">
        <w:rPr>
          <w:rFonts w:ascii="GHEA Grapalat" w:hAnsi="GHEA Grapalat" w:cs="Sylfaen"/>
          <w:lang w:val="hy-AM"/>
        </w:rPr>
        <w:t xml:space="preserve"> հասցեով:</w:t>
      </w:r>
    </w:p>
    <w:p w14:paraId="5BA91ACF" w14:textId="46E9F010" w:rsidR="00B61894" w:rsidRPr="004605D7" w:rsidRDefault="00292789" w:rsidP="00292789">
      <w:pPr>
        <w:pStyle w:val="23"/>
        <w:spacing w:line="240" w:lineRule="auto"/>
        <w:ind w:firstLine="567"/>
        <w:rPr>
          <w:rFonts w:ascii="GHEA Grapalat" w:hAnsi="GHEA Grapalat" w:cs="Sylfaen"/>
          <w:szCs w:val="24"/>
          <w:lang w:val="hy-AM"/>
        </w:rPr>
      </w:pPr>
      <w:r w:rsidRPr="005858E1">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5858E1">
        <w:rPr>
          <w:rFonts w:ascii="GHEA Grapalat" w:hAnsi="GHEA Grapalat"/>
        </w:rPr>
        <w:t>«</w:t>
      </w:r>
      <w:r w:rsidR="00EB668E">
        <w:rPr>
          <w:rFonts w:ascii="GHEA Grapalat" w:hAnsi="GHEA Grapalat" w:cs="Sylfaen"/>
          <w:b/>
          <w:color w:val="000000"/>
          <w:lang w:val="hy-AM"/>
        </w:rPr>
        <w:t>Անուշ Գարսևանյանը</w:t>
      </w:r>
      <w:r w:rsidRPr="005858E1">
        <w:rPr>
          <w:rFonts w:ascii="GHEA Grapalat" w:hAnsi="GHEA Grapalat"/>
        </w:rPr>
        <w:t>»</w:t>
      </w:r>
      <w:r w:rsidRPr="005858E1">
        <w:rPr>
          <w:rFonts w:ascii="GHEA Grapalat" w:hAnsi="GHEA Grapalat" w:cs="Sylfaen"/>
          <w:lang w:val="hy-AM"/>
        </w:rPr>
        <w:t xml:space="preserve">։ </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D40AC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D40AC0">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D40AC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D40AC0">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1"/>
      </w:r>
    </w:p>
    <w:bookmarkEnd w:id="5"/>
    <w:p w14:paraId="4C4B5418" w14:textId="77777777" w:rsidR="00B67CCD" w:rsidRPr="00807F3D" w:rsidRDefault="003850A0" w:rsidP="00D40AC0">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62FE0DB6" w:rsidR="006C3115" w:rsidRPr="00292789" w:rsidRDefault="00E326DD" w:rsidP="00D40AC0">
      <w:pPr>
        <w:ind w:firstLine="567"/>
        <w:jc w:val="both"/>
        <w:rPr>
          <w:rFonts w:ascii="GHEA Grapalat" w:hAnsi="GHEA Grapalat" w:cs="Sylfaen"/>
          <w:b/>
          <w:bCs/>
          <w:color w:val="FFFFFF"/>
          <w:sz w:val="20"/>
          <w:lang w:val="hy-AM"/>
        </w:rPr>
      </w:pPr>
      <w:r w:rsidRPr="00292789">
        <w:rPr>
          <w:rFonts w:ascii="GHEA Grapalat" w:hAnsi="GHEA Grapalat" w:cs="Sylfaen"/>
          <w:b/>
          <w:bCs/>
          <w:sz w:val="20"/>
          <w:lang w:val="hy-AM"/>
        </w:rPr>
        <w:t xml:space="preserve">  </w:t>
      </w:r>
      <w:r w:rsidR="00C96127" w:rsidRPr="00292789">
        <w:rPr>
          <w:rFonts w:ascii="GHEA Grapalat" w:hAnsi="GHEA Grapalat" w:cs="Sylfaen"/>
          <w:b/>
          <w:bCs/>
          <w:sz w:val="20"/>
          <w:lang w:val="hy-AM"/>
        </w:rPr>
        <w:t>3</w:t>
      </w:r>
      <w:r w:rsidR="00F53525" w:rsidRPr="00292789">
        <w:rPr>
          <w:rFonts w:ascii="GHEA Grapalat" w:hAnsi="GHEA Grapalat" w:cs="Sylfaen"/>
          <w:b/>
          <w:bCs/>
          <w:sz w:val="20"/>
          <w:lang w:val="hy-AM"/>
        </w:rPr>
        <w:t xml:space="preserve">) հայտի ապահովում կանխիկ փողի կամ բանկային երաշխիքի </w:t>
      </w:r>
      <w:r w:rsidR="00C03728" w:rsidRPr="00292789">
        <w:rPr>
          <w:rFonts w:ascii="GHEA Grapalat" w:hAnsi="GHEA Grapalat" w:cs="Sylfaen"/>
          <w:b/>
          <w:bCs/>
          <w:sz w:val="20"/>
          <w:lang w:val="hy-AM"/>
        </w:rPr>
        <w:t>ձևով</w:t>
      </w:r>
      <w:r w:rsidR="00F53525" w:rsidRPr="00292789">
        <w:rPr>
          <w:rFonts w:ascii="GHEA Grapalat" w:hAnsi="GHEA Grapalat" w:cs="Sylfaen"/>
          <w:b/>
          <w:bCs/>
          <w:sz w:val="20"/>
          <w:lang w:val="hy-AM"/>
        </w:rPr>
        <w:t>:</w:t>
      </w:r>
    </w:p>
    <w:p w14:paraId="3821D78F" w14:textId="77777777" w:rsidR="00292789" w:rsidRDefault="00C96127" w:rsidP="00D40AC0">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p>
    <w:p w14:paraId="1A19432A" w14:textId="3B61F5DC" w:rsidR="000845F6" w:rsidRPr="00E6597C" w:rsidRDefault="00C96127" w:rsidP="00D40AC0">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D40AC0">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D40AC0">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D40AC0">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4324BA9" w14:textId="77777777" w:rsidR="00037DDE" w:rsidRPr="00E6597C" w:rsidRDefault="00037DDE" w:rsidP="00D40AC0">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D40AC0">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105CFBAF" w14:textId="77777777" w:rsidR="00A45946" w:rsidRPr="00E6597C" w:rsidRDefault="00C8055A" w:rsidP="00D40AC0">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D40AC0">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D40A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D40A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D40A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D40A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D40AC0">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lastRenderedPageBreak/>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5A302A0F" w14:textId="4F07D6C5" w:rsidR="00B95FE0" w:rsidRPr="002752FE" w:rsidDel="00086481" w:rsidRDefault="00086481" w:rsidP="002752FE">
      <w:pPr>
        <w:pStyle w:val="norm"/>
        <w:spacing w:line="240" w:lineRule="auto"/>
        <w:ind w:firstLine="567"/>
        <w:rPr>
          <w:del w:id="7" w:author="Sergey Shahnazaryan" w:date="2024-02-09T13:16:00Z"/>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p>
    <w:p w14:paraId="04CA7837" w14:textId="3EBC815A" w:rsidR="00B95FE0" w:rsidRPr="00E6597C" w:rsidRDefault="009C798B" w:rsidP="00D40AC0">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D40AC0">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D40AC0">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D40AC0">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D40AC0">
      <w:pPr>
        <w:pStyle w:val="23"/>
        <w:spacing w:line="240" w:lineRule="auto"/>
        <w:ind w:firstLine="567"/>
        <w:rPr>
          <w:rFonts w:ascii="GHEA Grapalat" w:hAnsi="GHEA Grapalat"/>
          <w:lang w:val="es-ES"/>
        </w:rPr>
      </w:pPr>
    </w:p>
    <w:p w14:paraId="1A392752" w14:textId="77777777" w:rsidR="00096865" w:rsidRPr="00E6597C" w:rsidRDefault="00220C7C" w:rsidP="00D40AC0">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D40AC0">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D40AC0">
      <w:pPr>
        <w:pStyle w:val="a3"/>
        <w:spacing w:line="240" w:lineRule="auto"/>
        <w:ind w:firstLine="567"/>
        <w:rPr>
          <w:rFonts w:ascii="GHEA Grapalat" w:hAnsi="GHEA Grapalat"/>
          <w:b/>
          <w:lang w:val="af-ZA"/>
        </w:rPr>
      </w:pPr>
    </w:p>
    <w:p w14:paraId="56DB1D14" w14:textId="77777777" w:rsidR="00096865" w:rsidRPr="00E6597C" w:rsidRDefault="00220C7C" w:rsidP="00D40AC0">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D40AC0">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D40AC0">
      <w:pPr>
        <w:ind w:firstLine="567"/>
        <w:jc w:val="center"/>
        <w:rPr>
          <w:rFonts w:ascii="GHEA Grapalat" w:hAnsi="GHEA Grapalat"/>
          <w:b/>
          <w:sz w:val="20"/>
          <w:lang w:val="af-ZA"/>
        </w:rPr>
      </w:pPr>
    </w:p>
    <w:p w14:paraId="39872019" w14:textId="77777777" w:rsidR="00096865" w:rsidRPr="00E6597C" w:rsidRDefault="000D701E" w:rsidP="00D40AC0">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D40AC0">
      <w:pPr>
        <w:ind w:firstLine="567"/>
        <w:jc w:val="both"/>
        <w:rPr>
          <w:rFonts w:ascii="GHEA Grapalat" w:hAnsi="GHEA Grapalat"/>
          <w:b/>
          <w:sz w:val="20"/>
          <w:lang w:val="af-ZA"/>
        </w:rPr>
      </w:pPr>
    </w:p>
    <w:p w14:paraId="36233487" w14:textId="77777777" w:rsidR="007A3EE6" w:rsidRPr="00C26851" w:rsidRDefault="00283198" w:rsidP="00D40AC0">
      <w:pPr>
        <w:ind w:firstLine="567"/>
        <w:jc w:val="both"/>
        <w:rPr>
          <w:rFonts w:ascii="GHEA Grapalat" w:hAnsi="GHEA Grapalat"/>
          <w:b/>
          <w:bCs/>
          <w:sz w:val="20"/>
          <w:szCs w:val="20"/>
          <w:lang w:val="af-ZA"/>
        </w:rPr>
      </w:pPr>
      <w:r w:rsidRPr="00C26851">
        <w:rPr>
          <w:rFonts w:ascii="GHEA Grapalat" w:hAnsi="GHEA Grapalat"/>
          <w:b/>
          <w:bCs/>
          <w:sz w:val="20"/>
          <w:lang w:val="af-ZA"/>
        </w:rPr>
        <w:t>7</w:t>
      </w:r>
      <w:r w:rsidR="00096865" w:rsidRPr="00C26851">
        <w:rPr>
          <w:rFonts w:ascii="GHEA Grapalat" w:hAnsi="GHEA Grapalat"/>
          <w:b/>
          <w:bCs/>
          <w:sz w:val="20"/>
          <w:lang w:val="af-ZA"/>
        </w:rPr>
        <w:t xml:space="preserve">.1 </w:t>
      </w:r>
      <w:r w:rsidR="00096865" w:rsidRPr="00C26851">
        <w:rPr>
          <w:rFonts w:ascii="GHEA Grapalat" w:hAnsi="GHEA Grapalat" w:cs="Sylfaen"/>
          <w:b/>
          <w:bCs/>
          <w:sz w:val="20"/>
          <w:lang w:val="ru-RU"/>
        </w:rPr>
        <w:t>Մասնակիցը</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հայտով</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սույն</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հրավերով</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սահմանված</w:t>
      </w:r>
      <w:r w:rsidR="00096865" w:rsidRPr="00C26851">
        <w:rPr>
          <w:rFonts w:ascii="GHEA Grapalat" w:hAnsi="GHEA Grapalat" w:cs="Sylfaen"/>
          <w:b/>
          <w:bCs/>
          <w:sz w:val="20"/>
          <w:lang w:val="af-ZA"/>
        </w:rPr>
        <w:t xml:space="preserve"> </w:t>
      </w:r>
      <w:r w:rsidR="00712311" w:rsidRPr="00C26851">
        <w:rPr>
          <w:rFonts w:ascii="GHEA Grapalat" w:hAnsi="GHEA Grapalat" w:cs="Sylfaen"/>
          <w:b/>
          <w:bCs/>
          <w:sz w:val="20"/>
          <w:lang w:val="af-ZA"/>
        </w:rPr>
        <w:t xml:space="preserve">կարգով </w:t>
      </w:r>
      <w:r w:rsidR="00903898" w:rsidRPr="00C26851">
        <w:rPr>
          <w:rFonts w:ascii="GHEA Grapalat" w:hAnsi="GHEA Grapalat" w:cs="Sylfaen"/>
          <w:b/>
          <w:bCs/>
          <w:sz w:val="20"/>
          <w:szCs w:val="20"/>
        </w:rPr>
        <w:t>ներկայացնում</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է</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հայտի</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ապահովում</w:t>
      </w:r>
      <w:r w:rsidR="00AE3822" w:rsidRPr="00C26851">
        <w:rPr>
          <w:rFonts w:ascii="GHEA Grapalat" w:hAnsi="GHEA Grapalat" w:cs="Sylfaen"/>
          <w:b/>
          <w:bCs/>
          <w:sz w:val="20"/>
          <w:szCs w:val="20"/>
          <w:lang w:val="af-ZA"/>
        </w:rPr>
        <w:t>:</w:t>
      </w:r>
      <w:r w:rsidR="00903898" w:rsidRPr="00C26851">
        <w:rPr>
          <w:rFonts w:ascii="GHEA Grapalat" w:hAnsi="GHEA Grapalat"/>
          <w:b/>
          <w:bCs/>
          <w:sz w:val="20"/>
          <w:szCs w:val="20"/>
          <w:lang w:val="af-ZA"/>
        </w:rPr>
        <w:t xml:space="preserve"> </w:t>
      </w:r>
    </w:p>
    <w:p w14:paraId="7FA2DE34" w14:textId="77777777" w:rsidR="00903898" w:rsidRPr="00E6597C" w:rsidRDefault="00771C0F" w:rsidP="00D40AC0">
      <w:pPr>
        <w:ind w:firstLine="567"/>
        <w:jc w:val="both"/>
        <w:rPr>
          <w:rFonts w:ascii="GHEA Grapalat" w:hAnsi="GHEA Grapalat" w:cs="Sylfaen"/>
          <w:sz w:val="20"/>
          <w:szCs w:val="20"/>
          <w:lang w:val="af-ZA"/>
        </w:rPr>
      </w:pPr>
      <w:r w:rsidRPr="00C26851">
        <w:rPr>
          <w:rFonts w:ascii="GHEA Grapalat" w:hAnsi="GHEA Grapalat" w:cs="Sylfaen"/>
          <w:b/>
          <w:bCs/>
          <w:sz w:val="20"/>
          <w:szCs w:val="20"/>
        </w:rPr>
        <w:t>Հ</w:t>
      </w:r>
      <w:r w:rsidR="00903898" w:rsidRPr="00C26851">
        <w:rPr>
          <w:rFonts w:ascii="GHEA Grapalat" w:hAnsi="GHEA Grapalat" w:cs="Sylfaen"/>
          <w:b/>
          <w:bCs/>
          <w:sz w:val="20"/>
          <w:szCs w:val="20"/>
        </w:rPr>
        <w:t>այտի</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ապահովումը</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ներկայացվում</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է</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բանկային</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երաշխիքի</w:t>
      </w:r>
      <w:r w:rsidR="00903898" w:rsidRPr="00C26851">
        <w:rPr>
          <w:rFonts w:ascii="GHEA Grapalat" w:hAnsi="GHEA Grapalat" w:cs="Sylfaen"/>
          <w:b/>
          <w:bCs/>
          <w:sz w:val="20"/>
          <w:szCs w:val="20"/>
          <w:lang w:val="af-ZA"/>
        </w:rPr>
        <w:t xml:space="preserve"> </w:t>
      </w:r>
      <w:r w:rsidR="00406C77" w:rsidRPr="00C26851">
        <w:rPr>
          <w:rFonts w:ascii="GHEA Grapalat" w:hAnsi="GHEA Grapalat" w:cs="Sylfaen"/>
          <w:b/>
          <w:bCs/>
          <w:sz w:val="20"/>
          <w:szCs w:val="20"/>
          <w:lang w:val="af-ZA"/>
        </w:rPr>
        <w:t xml:space="preserve">(հավելված 3) </w:t>
      </w:r>
      <w:r w:rsidR="00903898" w:rsidRPr="00C26851">
        <w:rPr>
          <w:rFonts w:ascii="GHEA Grapalat" w:hAnsi="GHEA Grapalat" w:cs="Sylfaen"/>
          <w:b/>
          <w:bCs/>
          <w:sz w:val="20"/>
          <w:szCs w:val="20"/>
        </w:rPr>
        <w:t>կամ</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կանխիկ</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փողի</w:t>
      </w:r>
      <w:r w:rsidR="00903898" w:rsidRPr="00C26851">
        <w:rPr>
          <w:rFonts w:ascii="GHEA Grapalat" w:hAnsi="GHEA Grapalat" w:cs="Sylfaen"/>
          <w:b/>
          <w:bCs/>
          <w:sz w:val="20"/>
          <w:szCs w:val="20"/>
          <w:lang w:val="af-ZA"/>
        </w:rPr>
        <w:t xml:space="preserve"> </w:t>
      </w:r>
      <w:r w:rsidR="00903898" w:rsidRPr="00C26851">
        <w:rPr>
          <w:rFonts w:ascii="GHEA Grapalat" w:hAnsi="GHEA Grapalat" w:cs="Sylfaen"/>
          <w:b/>
          <w:bCs/>
          <w:sz w:val="20"/>
          <w:szCs w:val="20"/>
        </w:rPr>
        <w:t>ձևով</w:t>
      </w:r>
      <w:r w:rsidR="00AE3822" w:rsidRPr="00C26851">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որի</w:t>
      </w:r>
      <w:r w:rsidR="00AE3822" w:rsidRPr="00C26851">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չափը</w:t>
      </w:r>
      <w:r w:rsidR="00AE3822" w:rsidRPr="00C26851">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հավասար</w:t>
      </w:r>
      <w:r w:rsidR="00AE3822" w:rsidRPr="00C26851">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է</w:t>
      </w:r>
      <w:r w:rsidR="00AE3822" w:rsidRPr="00C26851">
        <w:rPr>
          <w:rFonts w:ascii="GHEA Grapalat" w:hAnsi="GHEA Grapalat" w:cs="Sylfaen"/>
          <w:b/>
          <w:bCs/>
          <w:sz w:val="20"/>
          <w:szCs w:val="20"/>
          <w:lang w:val="af-ZA"/>
        </w:rPr>
        <w:t xml:space="preserve"> </w:t>
      </w:r>
      <w:r w:rsidR="006F3F15" w:rsidRPr="00C26851">
        <w:rPr>
          <w:rFonts w:ascii="GHEA Grapalat" w:hAnsi="GHEA Grapalat" w:cs="Sylfaen"/>
          <w:b/>
          <w:bCs/>
          <w:sz w:val="20"/>
          <w:szCs w:val="20"/>
          <w:lang w:val="hy-AM"/>
        </w:rPr>
        <w:t>գնման գնի</w:t>
      </w:r>
      <w:r w:rsidR="006F3F15" w:rsidRPr="00C26851" w:rsidDel="006F3F15">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հինգ</w:t>
      </w:r>
      <w:r w:rsidR="00AE3822" w:rsidRPr="00C26851">
        <w:rPr>
          <w:rFonts w:ascii="GHEA Grapalat" w:hAnsi="GHEA Grapalat" w:cs="Sylfaen"/>
          <w:b/>
          <w:bCs/>
          <w:sz w:val="20"/>
          <w:szCs w:val="20"/>
          <w:lang w:val="af-ZA"/>
        </w:rPr>
        <w:t xml:space="preserve"> </w:t>
      </w:r>
      <w:r w:rsidR="00AE3822" w:rsidRPr="00C26851">
        <w:rPr>
          <w:rFonts w:ascii="GHEA Grapalat" w:hAnsi="GHEA Grapalat" w:cs="Sylfaen"/>
          <w:b/>
          <w:bCs/>
          <w:sz w:val="20"/>
          <w:szCs w:val="20"/>
        </w:rPr>
        <w:t>տոկոսին</w:t>
      </w:r>
      <w:r w:rsidR="00903898" w:rsidRPr="00C26851">
        <w:rPr>
          <w:rFonts w:ascii="GHEA Grapalat" w:hAnsi="GHEA Grapalat" w:cs="Sylfaen"/>
          <w:b/>
          <w:bCs/>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D40AC0">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0DC23146" w:rsidR="007367D4" w:rsidRPr="00C26851" w:rsidRDefault="007367D4" w:rsidP="00D40AC0">
      <w:pPr>
        <w:shd w:val="clear" w:color="auto" w:fill="FFFFFF"/>
        <w:ind w:firstLine="375"/>
        <w:jc w:val="both"/>
        <w:rPr>
          <w:rFonts w:ascii="GHEA Grapalat" w:hAnsi="GHEA Grapalat"/>
          <w:b/>
          <w:bCs/>
          <w:sz w:val="20"/>
          <w:szCs w:val="20"/>
          <w:lang w:val="hy-AM"/>
        </w:rPr>
      </w:pPr>
      <w:r w:rsidRPr="00C26851">
        <w:rPr>
          <w:rFonts w:ascii="GHEA Grapalat" w:hAnsi="GHEA Grapalat"/>
          <w:b/>
          <w:bCs/>
          <w:sz w:val="20"/>
          <w:szCs w:val="20"/>
        </w:rPr>
        <w:t>Եթե</w:t>
      </w:r>
      <w:r w:rsidRPr="00C26851">
        <w:rPr>
          <w:rFonts w:ascii="GHEA Grapalat" w:hAnsi="GHEA Grapalat"/>
          <w:b/>
          <w:bCs/>
          <w:sz w:val="20"/>
          <w:szCs w:val="20"/>
          <w:lang w:val="af-ZA"/>
        </w:rPr>
        <w:t xml:space="preserve"> </w:t>
      </w:r>
      <w:r w:rsidRPr="00C26851">
        <w:rPr>
          <w:rFonts w:ascii="GHEA Grapalat" w:hAnsi="GHEA Grapalat"/>
          <w:b/>
          <w:bCs/>
          <w:sz w:val="20"/>
          <w:szCs w:val="20"/>
        </w:rPr>
        <w:t>գնման</w:t>
      </w:r>
      <w:r w:rsidRPr="00C26851">
        <w:rPr>
          <w:rFonts w:ascii="GHEA Grapalat" w:hAnsi="GHEA Grapalat"/>
          <w:b/>
          <w:bCs/>
          <w:sz w:val="20"/>
          <w:szCs w:val="20"/>
          <w:lang w:val="af-ZA"/>
        </w:rPr>
        <w:t xml:space="preserve"> </w:t>
      </w:r>
      <w:r w:rsidRPr="00C26851">
        <w:rPr>
          <w:rFonts w:ascii="GHEA Grapalat" w:hAnsi="GHEA Grapalat"/>
          <w:b/>
          <w:bCs/>
          <w:sz w:val="20"/>
          <w:szCs w:val="20"/>
        </w:rPr>
        <w:t>ընթացակարգը</w:t>
      </w:r>
      <w:r w:rsidRPr="00C26851">
        <w:rPr>
          <w:rFonts w:ascii="GHEA Grapalat" w:hAnsi="GHEA Grapalat"/>
          <w:b/>
          <w:bCs/>
          <w:sz w:val="20"/>
          <w:szCs w:val="20"/>
          <w:lang w:val="af-ZA"/>
        </w:rPr>
        <w:t xml:space="preserve"> </w:t>
      </w:r>
      <w:r w:rsidRPr="00C26851">
        <w:rPr>
          <w:rFonts w:ascii="GHEA Grapalat" w:hAnsi="GHEA Grapalat"/>
          <w:b/>
          <w:bCs/>
          <w:sz w:val="20"/>
          <w:szCs w:val="20"/>
        </w:rPr>
        <w:t>կազմակերպվում</w:t>
      </w:r>
      <w:r w:rsidRPr="00C26851">
        <w:rPr>
          <w:rFonts w:ascii="GHEA Grapalat" w:hAnsi="GHEA Grapalat"/>
          <w:b/>
          <w:bCs/>
          <w:sz w:val="20"/>
          <w:szCs w:val="20"/>
          <w:lang w:val="af-ZA"/>
        </w:rPr>
        <w:t xml:space="preserve"> </w:t>
      </w:r>
      <w:r w:rsidRPr="00C26851">
        <w:rPr>
          <w:rFonts w:ascii="GHEA Grapalat" w:hAnsi="GHEA Grapalat"/>
          <w:b/>
          <w:bCs/>
          <w:sz w:val="20"/>
          <w:szCs w:val="20"/>
        </w:rPr>
        <w:t>է</w:t>
      </w:r>
      <w:r w:rsidRPr="00C26851">
        <w:rPr>
          <w:rFonts w:ascii="GHEA Grapalat" w:hAnsi="GHEA Grapalat"/>
          <w:b/>
          <w:bCs/>
          <w:sz w:val="20"/>
          <w:szCs w:val="20"/>
          <w:lang w:val="af-ZA"/>
        </w:rPr>
        <w:t xml:space="preserve"> </w:t>
      </w:r>
      <w:r w:rsidRPr="00C26851">
        <w:rPr>
          <w:rFonts w:ascii="GHEA Grapalat" w:hAnsi="GHEA Grapalat"/>
          <w:b/>
          <w:bCs/>
          <w:sz w:val="20"/>
          <w:szCs w:val="20"/>
          <w:lang w:val="hy-AM"/>
        </w:rPr>
        <w:t>Օ</w:t>
      </w:r>
      <w:r w:rsidRPr="00C26851">
        <w:rPr>
          <w:rFonts w:ascii="GHEA Grapalat" w:hAnsi="GHEA Grapalat"/>
          <w:b/>
          <w:bCs/>
          <w:sz w:val="20"/>
          <w:szCs w:val="20"/>
        </w:rPr>
        <w:t>րենքի</w:t>
      </w:r>
      <w:r w:rsidRPr="00C26851">
        <w:rPr>
          <w:rFonts w:ascii="GHEA Grapalat" w:hAnsi="GHEA Grapalat"/>
          <w:b/>
          <w:bCs/>
          <w:sz w:val="20"/>
          <w:szCs w:val="20"/>
          <w:lang w:val="af-ZA"/>
        </w:rPr>
        <w:t xml:space="preserve"> 15-</w:t>
      </w:r>
      <w:r w:rsidRPr="00C26851">
        <w:rPr>
          <w:rFonts w:ascii="GHEA Grapalat" w:hAnsi="GHEA Grapalat"/>
          <w:b/>
          <w:bCs/>
          <w:sz w:val="20"/>
          <w:szCs w:val="20"/>
        </w:rPr>
        <w:t>րդ</w:t>
      </w:r>
      <w:r w:rsidRPr="00C26851">
        <w:rPr>
          <w:rFonts w:ascii="GHEA Grapalat" w:hAnsi="GHEA Grapalat"/>
          <w:b/>
          <w:bCs/>
          <w:sz w:val="20"/>
          <w:szCs w:val="20"/>
          <w:lang w:val="af-ZA"/>
        </w:rPr>
        <w:t xml:space="preserve"> </w:t>
      </w:r>
      <w:r w:rsidRPr="00C26851">
        <w:rPr>
          <w:rFonts w:ascii="GHEA Grapalat" w:hAnsi="GHEA Grapalat"/>
          <w:b/>
          <w:bCs/>
          <w:sz w:val="20"/>
          <w:szCs w:val="20"/>
        </w:rPr>
        <w:t>հոդվածի</w:t>
      </w:r>
      <w:r w:rsidRPr="00C26851">
        <w:rPr>
          <w:rFonts w:ascii="GHEA Grapalat" w:hAnsi="GHEA Grapalat"/>
          <w:b/>
          <w:bCs/>
          <w:sz w:val="20"/>
          <w:szCs w:val="20"/>
          <w:lang w:val="af-ZA"/>
        </w:rPr>
        <w:t xml:space="preserve"> 6-</w:t>
      </w:r>
      <w:r w:rsidRPr="00C26851">
        <w:rPr>
          <w:rFonts w:ascii="GHEA Grapalat" w:hAnsi="GHEA Grapalat"/>
          <w:b/>
          <w:bCs/>
          <w:sz w:val="20"/>
          <w:szCs w:val="20"/>
        </w:rPr>
        <w:t>րդ</w:t>
      </w:r>
      <w:r w:rsidRPr="00C26851">
        <w:rPr>
          <w:rFonts w:ascii="GHEA Grapalat" w:hAnsi="GHEA Grapalat"/>
          <w:b/>
          <w:bCs/>
          <w:sz w:val="20"/>
          <w:szCs w:val="20"/>
          <w:lang w:val="af-ZA"/>
        </w:rPr>
        <w:t xml:space="preserve"> </w:t>
      </w:r>
      <w:r w:rsidRPr="00C26851">
        <w:rPr>
          <w:rFonts w:ascii="GHEA Grapalat" w:hAnsi="GHEA Grapalat"/>
          <w:b/>
          <w:bCs/>
          <w:sz w:val="20"/>
          <w:szCs w:val="20"/>
        </w:rPr>
        <w:t>մասի</w:t>
      </w:r>
      <w:r w:rsidRPr="00C26851">
        <w:rPr>
          <w:rFonts w:ascii="GHEA Grapalat" w:hAnsi="GHEA Grapalat"/>
          <w:b/>
          <w:bCs/>
          <w:sz w:val="20"/>
          <w:szCs w:val="20"/>
          <w:lang w:val="af-ZA"/>
        </w:rPr>
        <w:t xml:space="preserve"> 2-</w:t>
      </w:r>
      <w:r w:rsidRPr="00C26851">
        <w:rPr>
          <w:rFonts w:ascii="GHEA Grapalat" w:hAnsi="GHEA Grapalat"/>
          <w:b/>
          <w:bCs/>
          <w:sz w:val="20"/>
          <w:szCs w:val="20"/>
        </w:rPr>
        <w:t>րդ</w:t>
      </w:r>
      <w:r w:rsidRPr="00C26851">
        <w:rPr>
          <w:rFonts w:ascii="GHEA Grapalat" w:hAnsi="GHEA Grapalat"/>
          <w:b/>
          <w:bCs/>
          <w:sz w:val="20"/>
          <w:szCs w:val="20"/>
          <w:lang w:val="af-ZA"/>
        </w:rPr>
        <w:t xml:space="preserve"> </w:t>
      </w:r>
      <w:r w:rsidRPr="00C26851">
        <w:rPr>
          <w:rFonts w:ascii="GHEA Grapalat" w:hAnsi="GHEA Grapalat"/>
          <w:b/>
          <w:bCs/>
          <w:sz w:val="20"/>
          <w:szCs w:val="20"/>
        </w:rPr>
        <w:t>կետի</w:t>
      </w:r>
      <w:r w:rsidRPr="00C26851">
        <w:rPr>
          <w:rFonts w:ascii="GHEA Grapalat" w:hAnsi="GHEA Grapalat"/>
          <w:b/>
          <w:bCs/>
          <w:sz w:val="20"/>
          <w:szCs w:val="20"/>
          <w:lang w:val="af-ZA"/>
        </w:rPr>
        <w:t xml:space="preserve"> </w:t>
      </w:r>
      <w:r w:rsidRPr="00C26851">
        <w:rPr>
          <w:rFonts w:ascii="GHEA Grapalat" w:hAnsi="GHEA Grapalat"/>
          <w:b/>
          <w:bCs/>
          <w:sz w:val="20"/>
          <w:szCs w:val="20"/>
        </w:rPr>
        <w:t>հիման</w:t>
      </w:r>
      <w:r w:rsidRPr="00C26851">
        <w:rPr>
          <w:rFonts w:ascii="GHEA Grapalat" w:hAnsi="GHEA Grapalat"/>
          <w:b/>
          <w:bCs/>
          <w:sz w:val="20"/>
          <w:szCs w:val="20"/>
          <w:lang w:val="af-ZA"/>
        </w:rPr>
        <w:t xml:space="preserve"> </w:t>
      </w:r>
      <w:r w:rsidRPr="00C26851">
        <w:rPr>
          <w:rFonts w:ascii="GHEA Grapalat" w:hAnsi="GHEA Grapalat"/>
          <w:b/>
          <w:bCs/>
          <w:sz w:val="20"/>
          <w:szCs w:val="20"/>
        </w:rPr>
        <w:t>վրա</w:t>
      </w:r>
      <w:r w:rsidRPr="00C26851">
        <w:rPr>
          <w:rFonts w:ascii="GHEA Grapalat" w:hAnsi="GHEA Grapalat"/>
          <w:b/>
          <w:bCs/>
          <w:sz w:val="20"/>
          <w:szCs w:val="20"/>
          <w:lang w:val="af-ZA"/>
        </w:rPr>
        <w:t xml:space="preserve">, </w:t>
      </w:r>
      <w:r w:rsidRPr="00C26851">
        <w:rPr>
          <w:rFonts w:ascii="GHEA Grapalat" w:hAnsi="GHEA Grapalat"/>
          <w:b/>
          <w:bCs/>
          <w:sz w:val="20"/>
          <w:szCs w:val="20"/>
        </w:rPr>
        <w:t>հայտի</w:t>
      </w:r>
      <w:r w:rsidRPr="00C26851">
        <w:rPr>
          <w:rFonts w:ascii="GHEA Grapalat" w:hAnsi="GHEA Grapalat"/>
          <w:b/>
          <w:bCs/>
          <w:sz w:val="20"/>
          <w:szCs w:val="20"/>
          <w:lang w:val="af-ZA"/>
        </w:rPr>
        <w:t xml:space="preserve"> </w:t>
      </w:r>
      <w:r w:rsidRPr="00C26851">
        <w:rPr>
          <w:rFonts w:ascii="GHEA Grapalat" w:hAnsi="GHEA Grapalat"/>
          <w:b/>
          <w:bCs/>
          <w:sz w:val="20"/>
          <w:szCs w:val="20"/>
        </w:rPr>
        <w:t>ապահովումը</w:t>
      </w:r>
      <w:r w:rsidRPr="00C26851">
        <w:rPr>
          <w:rFonts w:ascii="GHEA Grapalat" w:hAnsi="GHEA Grapalat"/>
          <w:b/>
          <w:bCs/>
          <w:sz w:val="20"/>
          <w:szCs w:val="20"/>
          <w:lang w:val="af-ZA"/>
        </w:rPr>
        <w:t xml:space="preserve"> </w:t>
      </w:r>
      <w:r w:rsidRPr="00C26851">
        <w:rPr>
          <w:rFonts w:ascii="GHEA Grapalat" w:hAnsi="GHEA Grapalat"/>
          <w:b/>
          <w:bCs/>
          <w:sz w:val="20"/>
          <w:szCs w:val="20"/>
        </w:rPr>
        <w:t>պայմանագիրը</w:t>
      </w:r>
      <w:r w:rsidRPr="00C26851">
        <w:rPr>
          <w:rFonts w:ascii="GHEA Grapalat" w:hAnsi="GHEA Grapalat"/>
          <w:b/>
          <w:bCs/>
          <w:sz w:val="20"/>
          <w:szCs w:val="20"/>
          <w:lang w:val="af-ZA"/>
        </w:rPr>
        <w:t xml:space="preserve"> </w:t>
      </w:r>
      <w:r w:rsidRPr="00C26851">
        <w:rPr>
          <w:rFonts w:ascii="GHEA Grapalat" w:hAnsi="GHEA Grapalat"/>
          <w:b/>
          <w:bCs/>
          <w:sz w:val="20"/>
          <w:szCs w:val="20"/>
        </w:rPr>
        <w:t>կնքած</w:t>
      </w:r>
      <w:r w:rsidRPr="00C26851">
        <w:rPr>
          <w:rFonts w:ascii="GHEA Grapalat" w:hAnsi="GHEA Grapalat"/>
          <w:b/>
          <w:bCs/>
          <w:sz w:val="20"/>
          <w:szCs w:val="20"/>
          <w:lang w:val="af-ZA"/>
        </w:rPr>
        <w:t xml:space="preserve"> </w:t>
      </w:r>
      <w:r w:rsidRPr="00C26851">
        <w:rPr>
          <w:rFonts w:ascii="GHEA Grapalat" w:hAnsi="GHEA Grapalat"/>
          <w:b/>
          <w:bCs/>
          <w:sz w:val="20"/>
          <w:szCs w:val="20"/>
        </w:rPr>
        <w:t>անձին</w:t>
      </w:r>
      <w:r w:rsidRPr="00C26851">
        <w:rPr>
          <w:rFonts w:ascii="GHEA Grapalat" w:hAnsi="GHEA Grapalat"/>
          <w:b/>
          <w:bCs/>
          <w:sz w:val="20"/>
          <w:szCs w:val="20"/>
          <w:lang w:val="af-ZA"/>
        </w:rPr>
        <w:t xml:space="preserve"> </w:t>
      </w:r>
      <w:r w:rsidRPr="00C26851">
        <w:rPr>
          <w:rFonts w:ascii="GHEA Grapalat" w:hAnsi="GHEA Grapalat"/>
          <w:b/>
          <w:bCs/>
          <w:sz w:val="20"/>
          <w:szCs w:val="20"/>
        </w:rPr>
        <w:t>վերադարձվում</w:t>
      </w:r>
      <w:r w:rsidRPr="00C26851">
        <w:rPr>
          <w:rFonts w:ascii="GHEA Grapalat" w:hAnsi="GHEA Grapalat"/>
          <w:b/>
          <w:bCs/>
          <w:sz w:val="20"/>
          <w:szCs w:val="20"/>
          <w:lang w:val="af-ZA"/>
        </w:rPr>
        <w:t xml:space="preserve"> </w:t>
      </w:r>
      <w:r w:rsidRPr="00C26851">
        <w:rPr>
          <w:rFonts w:ascii="GHEA Grapalat" w:hAnsi="GHEA Grapalat"/>
          <w:b/>
          <w:bCs/>
          <w:sz w:val="20"/>
          <w:szCs w:val="20"/>
        </w:rPr>
        <w:t>է</w:t>
      </w:r>
      <w:r w:rsidRPr="00C26851">
        <w:rPr>
          <w:rFonts w:ascii="GHEA Grapalat" w:hAnsi="GHEA Grapalat"/>
          <w:b/>
          <w:bCs/>
          <w:sz w:val="20"/>
          <w:szCs w:val="20"/>
          <w:lang w:val="af-ZA"/>
        </w:rPr>
        <w:t xml:space="preserve"> </w:t>
      </w:r>
      <w:r w:rsidRPr="00C26851">
        <w:rPr>
          <w:rFonts w:ascii="GHEA Grapalat" w:hAnsi="GHEA Grapalat"/>
          <w:b/>
          <w:bCs/>
          <w:sz w:val="20"/>
          <w:szCs w:val="20"/>
        </w:rPr>
        <w:t>ֆինանսական</w:t>
      </w:r>
      <w:r w:rsidRPr="00C26851">
        <w:rPr>
          <w:rFonts w:ascii="GHEA Grapalat" w:hAnsi="GHEA Grapalat"/>
          <w:b/>
          <w:bCs/>
          <w:sz w:val="20"/>
          <w:szCs w:val="20"/>
          <w:lang w:val="af-ZA"/>
        </w:rPr>
        <w:t xml:space="preserve"> </w:t>
      </w:r>
      <w:r w:rsidRPr="00C26851">
        <w:rPr>
          <w:rFonts w:ascii="GHEA Grapalat" w:hAnsi="GHEA Grapalat"/>
          <w:b/>
          <w:bCs/>
          <w:sz w:val="20"/>
          <w:szCs w:val="20"/>
        </w:rPr>
        <w:t>միջոցներ</w:t>
      </w:r>
      <w:r w:rsidRPr="00C26851">
        <w:rPr>
          <w:rFonts w:ascii="GHEA Grapalat" w:hAnsi="GHEA Grapalat"/>
          <w:b/>
          <w:bCs/>
          <w:sz w:val="20"/>
          <w:szCs w:val="20"/>
          <w:lang w:val="af-ZA"/>
        </w:rPr>
        <w:t xml:space="preserve"> </w:t>
      </w:r>
      <w:r w:rsidRPr="00C26851">
        <w:rPr>
          <w:rFonts w:ascii="GHEA Grapalat" w:hAnsi="GHEA Grapalat"/>
          <w:b/>
          <w:bCs/>
          <w:sz w:val="20"/>
          <w:szCs w:val="20"/>
        </w:rPr>
        <w:t>նախատեսված</w:t>
      </w:r>
      <w:r w:rsidRPr="00C26851">
        <w:rPr>
          <w:rFonts w:ascii="GHEA Grapalat" w:hAnsi="GHEA Grapalat"/>
          <w:b/>
          <w:bCs/>
          <w:sz w:val="20"/>
          <w:szCs w:val="20"/>
          <w:lang w:val="af-ZA"/>
        </w:rPr>
        <w:t xml:space="preserve"> </w:t>
      </w:r>
      <w:r w:rsidRPr="00C26851">
        <w:rPr>
          <w:rFonts w:ascii="GHEA Grapalat" w:hAnsi="GHEA Grapalat"/>
          <w:b/>
          <w:bCs/>
          <w:sz w:val="20"/>
          <w:szCs w:val="20"/>
        </w:rPr>
        <w:t>լինելու</w:t>
      </w:r>
      <w:r w:rsidRPr="00C26851">
        <w:rPr>
          <w:rFonts w:ascii="GHEA Grapalat" w:hAnsi="GHEA Grapalat"/>
          <w:b/>
          <w:bCs/>
          <w:sz w:val="20"/>
          <w:szCs w:val="20"/>
          <w:lang w:val="af-ZA"/>
        </w:rPr>
        <w:t xml:space="preserve"> </w:t>
      </w:r>
      <w:r w:rsidRPr="00C26851">
        <w:rPr>
          <w:rFonts w:ascii="GHEA Grapalat" w:hAnsi="GHEA Grapalat"/>
          <w:b/>
          <w:bCs/>
          <w:sz w:val="20"/>
          <w:szCs w:val="20"/>
        </w:rPr>
        <w:t>վերաբերյալ</w:t>
      </w:r>
      <w:r w:rsidRPr="00C26851">
        <w:rPr>
          <w:rFonts w:ascii="GHEA Grapalat" w:hAnsi="GHEA Grapalat"/>
          <w:b/>
          <w:bCs/>
          <w:sz w:val="20"/>
          <w:szCs w:val="20"/>
          <w:lang w:val="af-ZA"/>
        </w:rPr>
        <w:t xml:space="preserve"> </w:t>
      </w:r>
      <w:r w:rsidRPr="00C26851">
        <w:rPr>
          <w:rFonts w:ascii="GHEA Grapalat" w:hAnsi="GHEA Grapalat"/>
          <w:b/>
          <w:bCs/>
          <w:sz w:val="20"/>
          <w:szCs w:val="20"/>
        </w:rPr>
        <w:t>կողմերի</w:t>
      </w:r>
      <w:r w:rsidRPr="00C26851">
        <w:rPr>
          <w:rFonts w:ascii="GHEA Grapalat" w:hAnsi="GHEA Grapalat"/>
          <w:b/>
          <w:bCs/>
          <w:sz w:val="20"/>
          <w:szCs w:val="20"/>
          <w:lang w:val="af-ZA"/>
        </w:rPr>
        <w:t xml:space="preserve"> </w:t>
      </w:r>
      <w:r w:rsidRPr="00C26851">
        <w:rPr>
          <w:rFonts w:ascii="GHEA Grapalat" w:hAnsi="GHEA Grapalat"/>
          <w:b/>
          <w:bCs/>
          <w:sz w:val="20"/>
          <w:szCs w:val="20"/>
        </w:rPr>
        <w:t>միջև</w:t>
      </w:r>
      <w:r w:rsidRPr="00C26851">
        <w:rPr>
          <w:rFonts w:ascii="GHEA Grapalat" w:hAnsi="GHEA Grapalat"/>
          <w:b/>
          <w:bCs/>
          <w:sz w:val="20"/>
          <w:szCs w:val="20"/>
          <w:lang w:val="af-ZA"/>
        </w:rPr>
        <w:t xml:space="preserve"> </w:t>
      </w:r>
      <w:r w:rsidRPr="00C26851">
        <w:rPr>
          <w:rFonts w:ascii="GHEA Grapalat" w:hAnsi="GHEA Grapalat"/>
          <w:b/>
          <w:bCs/>
          <w:sz w:val="20"/>
          <w:szCs w:val="20"/>
        </w:rPr>
        <w:t>համաձայնագիրը</w:t>
      </w:r>
      <w:r w:rsidRPr="00C26851">
        <w:rPr>
          <w:rFonts w:ascii="GHEA Grapalat" w:hAnsi="GHEA Grapalat"/>
          <w:b/>
          <w:bCs/>
          <w:sz w:val="20"/>
          <w:szCs w:val="20"/>
          <w:lang w:val="af-ZA"/>
        </w:rPr>
        <w:t xml:space="preserve"> </w:t>
      </w:r>
      <w:r w:rsidRPr="00C26851">
        <w:rPr>
          <w:rFonts w:ascii="GHEA Grapalat" w:hAnsi="GHEA Grapalat"/>
          <w:b/>
          <w:bCs/>
          <w:sz w:val="20"/>
          <w:szCs w:val="20"/>
        </w:rPr>
        <w:t>կնքվելու</w:t>
      </w:r>
      <w:r w:rsidRPr="00C26851">
        <w:rPr>
          <w:rFonts w:ascii="GHEA Grapalat" w:hAnsi="GHEA Grapalat"/>
          <w:b/>
          <w:bCs/>
          <w:sz w:val="20"/>
          <w:szCs w:val="20"/>
          <w:lang w:val="af-ZA"/>
        </w:rPr>
        <w:t xml:space="preserve"> </w:t>
      </w:r>
      <w:r w:rsidRPr="00C26851">
        <w:rPr>
          <w:rFonts w:ascii="GHEA Grapalat" w:hAnsi="GHEA Grapalat"/>
          <w:b/>
          <w:bCs/>
          <w:sz w:val="20"/>
          <w:szCs w:val="20"/>
        </w:rPr>
        <w:t>օրվան</w:t>
      </w:r>
      <w:r w:rsidRPr="00C26851">
        <w:rPr>
          <w:rFonts w:ascii="GHEA Grapalat" w:hAnsi="GHEA Grapalat"/>
          <w:b/>
          <w:bCs/>
          <w:sz w:val="20"/>
          <w:szCs w:val="20"/>
          <w:lang w:val="af-ZA"/>
        </w:rPr>
        <w:t xml:space="preserve"> </w:t>
      </w:r>
      <w:r w:rsidRPr="00C26851">
        <w:rPr>
          <w:rFonts w:ascii="GHEA Grapalat" w:hAnsi="GHEA Grapalat"/>
          <w:b/>
          <w:bCs/>
          <w:sz w:val="20"/>
          <w:szCs w:val="20"/>
        </w:rPr>
        <w:t>հաջորդող</w:t>
      </w:r>
      <w:r w:rsidRPr="00C26851">
        <w:rPr>
          <w:rFonts w:ascii="GHEA Grapalat" w:hAnsi="GHEA Grapalat"/>
          <w:b/>
          <w:bCs/>
          <w:sz w:val="20"/>
          <w:szCs w:val="20"/>
          <w:lang w:val="af-ZA"/>
        </w:rPr>
        <w:t xml:space="preserve">  </w:t>
      </w:r>
      <w:r w:rsidRPr="00C26851">
        <w:rPr>
          <w:rFonts w:ascii="GHEA Grapalat" w:hAnsi="GHEA Grapalat"/>
          <w:b/>
          <w:bCs/>
          <w:sz w:val="20"/>
          <w:szCs w:val="20"/>
        </w:rPr>
        <w:t>հինգ</w:t>
      </w:r>
      <w:r w:rsidRPr="00C26851">
        <w:rPr>
          <w:rFonts w:ascii="GHEA Grapalat" w:hAnsi="GHEA Grapalat"/>
          <w:b/>
          <w:bCs/>
          <w:sz w:val="20"/>
          <w:szCs w:val="20"/>
          <w:lang w:val="af-ZA"/>
        </w:rPr>
        <w:t xml:space="preserve"> </w:t>
      </w:r>
      <w:r w:rsidRPr="00C26851">
        <w:rPr>
          <w:rFonts w:ascii="GHEA Grapalat" w:hAnsi="GHEA Grapalat"/>
          <w:b/>
          <w:bCs/>
          <w:sz w:val="20"/>
          <w:szCs w:val="20"/>
        </w:rPr>
        <w:t>աշխատանքային</w:t>
      </w:r>
      <w:r w:rsidRPr="00C26851">
        <w:rPr>
          <w:rFonts w:ascii="GHEA Grapalat" w:hAnsi="GHEA Grapalat"/>
          <w:b/>
          <w:bCs/>
          <w:sz w:val="20"/>
          <w:szCs w:val="20"/>
          <w:lang w:val="af-ZA"/>
        </w:rPr>
        <w:t xml:space="preserve"> </w:t>
      </w:r>
      <w:r w:rsidRPr="00C26851">
        <w:rPr>
          <w:rFonts w:ascii="GHEA Grapalat" w:hAnsi="GHEA Grapalat"/>
          <w:b/>
          <w:bCs/>
          <w:sz w:val="20"/>
          <w:szCs w:val="20"/>
        </w:rPr>
        <w:t>օրվա</w:t>
      </w:r>
      <w:r w:rsidRPr="00C26851">
        <w:rPr>
          <w:rFonts w:ascii="GHEA Grapalat" w:hAnsi="GHEA Grapalat"/>
          <w:b/>
          <w:bCs/>
          <w:sz w:val="20"/>
          <w:szCs w:val="20"/>
          <w:lang w:val="af-ZA"/>
        </w:rPr>
        <w:t xml:space="preserve"> </w:t>
      </w:r>
      <w:r w:rsidRPr="00C26851">
        <w:rPr>
          <w:rFonts w:ascii="GHEA Grapalat" w:hAnsi="GHEA Grapalat"/>
          <w:b/>
          <w:bCs/>
          <w:sz w:val="20"/>
          <w:szCs w:val="20"/>
        </w:rPr>
        <w:t>ընթացքում</w:t>
      </w:r>
      <w:r w:rsidRPr="00C26851">
        <w:rPr>
          <w:rFonts w:ascii="GHEA Grapalat" w:hAnsi="GHEA Grapalat"/>
          <w:b/>
          <w:bCs/>
          <w:sz w:val="20"/>
          <w:szCs w:val="20"/>
          <w:lang w:val="af-ZA"/>
        </w:rPr>
        <w:t xml:space="preserve">: </w:t>
      </w:r>
      <w:r w:rsidRPr="00C26851">
        <w:rPr>
          <w:rFonts w:ascii="GHEA Grapalat" w:hAnsi="GHEA Grapalat"/>
          <w:b/>
          <w:bCs/>
          <w:sz w:val="20"/>
          <w:szCs w:val="20"/>
        </w:rPr>
        <w:t>Եթե</w:t>
      </w:r>
      <w:r w:rsidRPr="00C26851">
        <w:rPr>
          <w:rFonts w:ascii="GHEA Grapalat" w:hAnsi="GHEA Grapalat"/>
          <w:b/>
          <w:bCs/>
          <w:sz w:val="20"/>
          <w:szCs w:val="20"/>
          <w:lang w:val="af-ZA"/>
        </w:rPr>
        <w:t xml:space="preserve">  </w:t>
      </w:r>
      <w:r w:rsidRPr="00C26851">
        <w:rPr>
          <w:rFonts w:ascii="GHEA Grapalat" w:hAnsi="GHEA Grapalat"/>
          <w:b/>
          <w:bCs/>
          <w:sz w:val="20"/>
          <w:szCs w:val="20"/>
        </w:rPr>
        <w:t>պայմանագիր</w:t>
      </w:r>
      <w:r w:rsidRPr="00C26851">
        <w:rPr>
          <w:rFonts w:ascii="GHEA Grapalat" w:hAnsi="GHEA Grapalat"/>
          <w:b/>
          <w:bCs/>
          <w:sz w:val="20"/>
          <w:szCs w:val="20"/>
          <w:lang w:val="af-ZA"/>
        </w:rPr>
        <w:t xml:space="preserve"> </w:t>
      </w:r>
      <w:r w:rsidRPr="00C26851">
        <w:rPr>
          <w:rFonts w:ascii="GHEA Grapalat" w:hAnsi="GHEA Grapalat"/>
          <w:b/>
          <w:bCs/>
          <w:sz w:val="20"/>
          <w:szCs w:val="20"/>
        </w:rPr>
        <w:t>կնքելու</w:t>
      </w:r>
      <w:r w:rsidRPr="00C26851">
        <w:rPr>
          <w:rFonts w:ascii="GHEA Grapalat" w:hAnsi="GHEA Grapalat"/>
          <w:b/>
          <w:bCs/>
          <w:sz w:val="20"/>
          <w:szCs w:val="20"/>
          <w:lang w:val="af-ZA"/>
        </w:rPr>
        <w:t xml:space="preserve"> </w:t>
      </w:r>
      <w:r w:rsidRPr="00C26851">
        <w:rPr>
          <w:rFonts w:ascii="GHEA Grapalat" w:hAnsi="GHEA Grapalat"/>
          <w:b/>
          <w:bCs/>
          <w:sz w:val="20"/>
          <w:szCs w:val="20"/>
        </w:rPr>
        <w:t>օրվան</w:t>
      </w:r>
      <w:r w:rsidRPr="00C26851">
        <w:rPr>
          <w:rFonts w:ascii="GHEA Grapalat" w:hAnsi="GHEA Grapalat"/>
          <w:b/>
          <w:bCs/>
          <w:sz w:val="20"/>
          <w:szCs w:val="20"/>
          <w:lang w:val="af-ZA"/>
        </w:rPr>
        <w:t xml:space="preserve"> </w:t>
      </w:r>
      <w:r w:rsidRPr="00C26851">
        <w:rPr>
          <w:rFonts w:ascii="GHEA Grapalat" w:hAnsi="GHEA Grapalat"/>
          <w:b/>
          <w:bCs/>
          <w:sz w:val="20"/>
          <w:szCs w:val="20"/>
        </w:rPr>
        <w:t>հաջորդող</w:t>
      </w:r>
      <w:r w:rsidRPr="00C26851">
        <w:rPr>
          <w:rFonts w:ascii="GHEA Grapalat" w:hAnsi="GHEA Grapalat"/>
          <w:b/>
          <w:bCs/>
          <w:sz w:val="20"/>
          <w:szCs w:val="20"/>
          <w:lang w:val="af-ZA"/>
        </w:rPr>
        <w:t xml:space="preserve"> </w:t>
      </w:r>
      <w:r w:rsidRPr="00C26851">
        <w:rPr>
          <w:rFonts w:ascii="GHEA Grapalat" w:hAnsi="GHEA Grapalat"/>
          <w:b/>
          <w:bCs/>
          <w:sz w:val="20"/>
          <w:szCs w:val="20"/>
        </w:rPr>
        <w:t>վեց</w:t>
      </w:r>
      <w:r w:rsidRPr="00C26851">
        <w:rPr>
          <w:rFonts w:ascii="GHEA Grapalat" w:hAnsi="GHEA Grapalat"/>
          <w:b/>
          <w:bCs/>
          <w:sz w:val="20"/>
          <w:szCs w:val="20"/>
          <w:lang w:val="af-ZA"/>
        </w:rPr>
        <w:t xml:space="preserve"> </w:t>
      </w:r>
      <w:r w:rsidRPr="00C26851">
        <w:rPr>
          <w:rFonts w:ascii="GHEA Grapalat" w:hAnsi="GHEA Grapalat"/>
          <w:b/>
          <w:bCs/>
          <w:sz w:val="20"/>
          <w:szCs w:val="20"/>
        </w:rPr>
        <w:t>ամսվա</w:t>
      </w:r>
      <w:r w:rsidRPr="00C26851">
        <w:rPr>
          <w:rFonts w:ascii="GHEA Grapalat" w:hAnsi="GHEA Grapalat"/>
          <w:b/>
          <w:bCs/>
          <w:sz w:val="20"/>
          <w:szCs w:val="20"/>
          <w:lang w:val="af-ZA"/>
        </w:rPr>
        <w:t xml:space="preserve"> </w:t>
      </w:r>
      <w:r w:rsidRPr="00C26851">
        <w:rPr>
          <w:rFonts w:ascii="GHEA Grapalat" w:hAnsi="GHEA Grapalat"/>
          <w:b/>
          <w:bCs/>
          <w:sz w:val="20"/>
          <w:szCs w:val="20"/>
        </w:rPr>
        <w:t>ընթացքում</w:t>
      </w:r>
      <w:r w:rsidRPr="00C26851">
        <w:rPr>
          <w:rFonts w:ascii="GHEA Grapalat" w:hAnsi="GHEA Grapalat"/>
          <w:b/>
          <w:bCs/>
          <w:sz w:val="20"/>
          <w:szCs w:val="20"/>
          <w:lang w:val="af-ZA"/>
        </w:rPr>
        <w:t xml:space="preserve"> </w:t>
      </w:r>
      <w:r w:rsidRPr="00C26851">
        <w:rPr>
          <w:rFonts w:ascii="GHEA Grapalat" w:hAnsi="GHEA Grapalat"/>
          <w:b/>
          <w:bCs/>
          <w:sz w:val="20"/>
          <w:szCs w:val="20"/>
        </w:rPr>
        <w:t>պայմանագրի</w:t>
      </w:r>
      <w:r w:rsidRPr="00C26851">
        <w:rPr>
          <w:rFonts w:ascii="GHEA Grapalat" w:hAnsi="GHEA Grapalat"/>
          <w:b/>
          <w:bCs/>
          <w:sz w:val="20"/>
          <w:szCs w:val="20"/>
          <w:lang w:val="af-ZA"/>
        </w:rPr>
        <w:t xml:space="preserve"> </w:t>
      </w:r>
      <w:r w:rsidRPr="00C26851">
        <w:rPr>
          <w:rFonts w:ascii="GHEA Grapalat" w:hAnsi="GHEA Grapalat"/>
          <w:b/>
          <w:bCs/>
          <w:sz w:val="20"/>
          <w:szCs w:val="20"/>
        </w:rPr>
        <w:t>կատարման</w:t>
      </w:r>
      <w:r w:rsidRPr="00C26851">
        <w:rPr>
          <w:rFonts w:ascii="GHEA Grapalat" w:hAnsi="GHEA Grapalat"/>
          <w:b/>
          <w:bCs/>
          <w:sz w:val="20"/>
          <w:szCs w:val="20"/>
          <w:lang w:val="af-ZA"/>
        </w:rPr>
        <w:t xml:space="preserve"> </w:t>
      </w:r>
      <w:r w:rsidRPr="00C26851">
        <w:rPr>
          <w:rFonts w:ascii="GHEA Grapalat" w:hAnsi="GHEA Grapalat"/>
          <w:b/>
          <w:bCs/>
          <w:sz w:val="20"/>
          <w:szCs w:val="20"/>
        </w:rPr>
        <w:lastRenderedPageBreak/>
        <w:t>համար</w:t>
      </w:r>
      <w:r w:rsidRPr="00C26851">
        <w:rPr>
          <w:rFonts w:ascii="GHEA Grapalat" w:hAnsi="GHEA Grapalat"/>
          <w:b/>
          <w:bCs/>
          <w:sz w:val="20"/>
          <w:szCs w:val="20"/>
          <w:lang w:val="af-ZA"/>
        </w:rPr>
        <w:t xml:space="preserve"> </w:t>
      </w:r>
      <w:r w:rsidRPr="00C26851">
        <w:rPr>
          <w:rFonts w:ascii="GHEA Grapalat" w:hAnsi="GHEA Grapalat"/>
          <w:b/>
          <w:bCs/>
          <w:sz w:val="20"/>
          <w:szCs w:val="20"/>
        </w:rPr>
        <w:t>ֆինանսական</w:t>
      </w:r>
      <w:r w:rsidRPr="00C26851">
        <w:rPr>
          <w:rFonts w:ascii="GHEA Grapalat" w:hAnsi="GHEA Grapalat"/>
          <w:b/>
          <w:bCs/>
          <w:sz w:val="20"/>
          <w:szCs w:val="20"/>
          <w:lang w:val="af-ZA"/>
        </w:rPr>
        <w:t xml:space="preserve"> </w:t>
      </w:r>
      <w:r w:rsidRPr="00C26851">
        <w:rPr>
          <w:rFonts w:ascii="GHEA Grapalat" w:hAnsi="GHEA Grapalat"/>
          <w:b/>
          <w:bCs/>
          <w:sz w:val="20"/>
          <w:szCs w:val="20"/>
        </w:rPr>
        <w:t>միջոցներ</w:t>
      </w:r>
      <w:r w:rsidRPr="00C26851">
        <w:rPr>
          <w:rFonts w:ascii="GHEA Grapalat" w:hAnsi="GHEA Grapalat"/>
          <w:b/>
          <w:bCs/>
          <w:sz w:val="20"/>
          <w:szCs w:val="20"/>
          <w:lang w:val="af-ZA"/>
        </w:rPr>
        <w:t xml:space="preserve"> </w:t>
      </w:r>
      <w:r w:rsidRPr="00C26851">
        <w:rPr>
          <w:rFonts w:ascii="GHEA Grapalat" w:hAnsi="GHEA Grapalat"/>
          <w:b/>
          <w:bCs/>
          <w:sz w:val="20"/>
          <w:szCs w:val="20"/>
        </w:rPr>
        <w:t>չեն</w:t>
      </w:r>
      <w:r w:rsidRPr="00C26851">
        <w:rPr>
          <w:rFonts w:ascii="GHEA Grapalat" w:hAnsi="GHEA Grapalat"/>
          <w:b/>
          <w:bCs/>
          <w:sz w:val="20"/>
          <w:szCs w:val="20"/>
          <w:lang w:val="af-ZA"/>
        </w:rPr>
        <w:t xml:space="preserve"> </w:t>
      </w:r>
      <w:r w:rsidRPr="00C26851">
        <w:rPr>
          <w:rFonts w:ascii="GHEA Grapalat" w:hAnsi="GHEA Grapalat"/>
          <w:b/>
          <w:bCs/>
          <w:sz w:val="20"/>
          <w:szCs w:val="20"/>
        </w:rPr>
        <w:t>նախատեսվում</w:t>
      </w:r>
      <w:r w:rsidRPr="00C26851">
        <w:rPr>
          <w:rFonts w:ascii="GHEA Grapalat" w:hAnsi="GHEA Grapalat"/>
          <w:b/>
          <w:bCs/>
          <w:sz w:val="20"/>
          <w:szCs w:val="20"/>
          <w:lang w:val="af-ZA"/>
        </w:rPr>
        <w:t xml:space="preserve"> </w:t>
      </w:r>
      <w:r w:rsidRPr="00C26851">
        <w:rPr>
          <w:rFonts w:ascii="GHEA Grapalat" w:hAnsi="GHEA Grapalat"/>
          <w:b/>
          <w:bCs/>
          <w:sz w:val="20"/>
          <w:szCs w:val="20"/>
        </w:rPr>
        <w:t>և</w:t>
      </w:r>
      <w:r w:rsidRPr="00C26851">
        <w:rPr>
          <w:rFonts w:ascii="GHEA Grapalat" w:hAnsi="GHEA Grapalat"/>
          <w:b/>
          <w:bCs/>
          <w:sz w:val="20"/>
          <w:szCs w:val="20"/>
          <w:lang w:val="af-ZA"/>
        </w:rPr>
        <w:t xml:space="preserve"> </w:t>
      </w:r>
      <w:r w:rsidRPr="00C26851">
        <w:rPr>
          <w:rFonts w:ascii="GHEA Grapalat" w:hAnsi="GHEA Grapalat"/>
          <w:b/>
          <w:bCs/>
          <w:sz w:val="20"/>
          <w:szCs w:val="20"/>
        </w:rPr>
        <w:t>պայմանագիրը</w:t>
      </w:r>
      <w:r w:rsidRPr="00C26851">
        <w:rPr>
          <w:rFonts w:ascii="GHEA Grapalat" w:hAnsi="GHEA Grapalat"/>
          <w:b/>
          <w:bCs/>
          <w:sz w:val="20"/>
          <w:szCs w:val="20"/>
          <w:lang w:val="af-ZA"/>
        </w:rPr>
        <w:t xml:space="preserve"> </w:t>
      </w:r>
      <w:r w:rsidRPr="00C26851">
        <w:rPr>
          <w:rFonts w:ascii="GHEA Grapalat" w:hAnsi="GHEA Grapalat"/>
          <w:b/>
          <w:bCs/>
          <w:sz w:val="20"/>
          <w:szCs w:val="20"/>
        </w:rPr>
        <w:t>լուծվում</w:t>
      </w:r>
      <w:r w:rsidRPr="00C26851">
        <w:rPr>
          <w:rFonts w:ascii="GHEA Grapalat" w:hAnsi="GHEA Grapalat"/>
          <w:b/>
          <w:bCs/>
          <w:sz w:val="20"/>
          <w:szCs w:val="20"/>
          <w:lang w:val="af-ZA"/>
        </w:rPr>
        <w:t xml:space="preserve"> </w:t>
      </w:r>
      <w:r w:rsidRPr="00C26851">
        <w:rPr>
          <w:rFonts w:ascii="GHEA Grapalat" w:hAnsi="GHEA Grapalat"/>
          <w:b/>
          <w:bCs/>
          <w:sz w:val="20"/>
          <w:szCs w:val="20"/>
        </w:rPr>
        <w:t>է</w:t>
      </w:r>
      <w:r w:rsidRPr="00C26851">
        <w:rPr>
          <w:rFonts w:ascii="GHEA Grapalat" w:hAnsi="GHEA Grapalat"/>
          <w:b/>
          <w:bCs/>
          <w:sz w:val="20"/>
          <w:szCs w:val="20"/>
          <w:lang w:val="af-ZA"/>
        </w:rPr>
        <w:t xml:space="preserve">, </w:t>
      </w:r>
      <w:r w:rsidRPr="00C26851">
        <w:rPr>
          <w:rFonts w:ascii="GHEA Grapalat" w:hAnsi="GHEA Grapalat"/>
          <w:b/>
          <w:bCs/>
          <w:sz w:val="20"/>
          <w:szCs w:val="20"/>
        </w:rPr>
        <w:t>ապա</w:t>
      </w:r>
      <w:r w:rsidRPr="00C26851">
        <w:rPr>
          <w:rFonts w:ascii="GHEA Grapalat" w:hAnsi="GHEA Grapalat"/>
          <w:b/>
          <w:bCs/>
          <w:sz w:val="20"/>
          <w:szCs w:val="20"/>
          <w:lang w:val="af-ZA"/>
        </w:rPr>
        <w:t xml:space="preserve"> </w:t>
      </w:r>
      <w:r w:rsidRPr="00C26851">
        <w:rPr>
          <w:rFonts w:ascii="GHEA Grapalat" w:hAnsi="GHEA Grapalat"/>
          <w:b/>
          <w:bCs/>
          <w:sz w:val="20"/>
          <w:szCs w:val="20"/>
        </w:rPr>
        <w:t>հայտի</w:t>
      </w:r>
      <w:r w:rsidRPr="00C26851">
        <w:rPr>
          <w:rFonts w:ascii="GHEA Grapalat" w:hAnsi="GHEA Grapalat"/>
          <w:b/>
          <w:bCs/>
          <w:sz w:val="20"/>
          <w:szCs w:val="20"/>
          <w:lang w:val="af-ZA"/>
        </w:rPr>
        <w:t xml:space="preserve"> </w:t>
      </w:r>
      <w:r w:rsidRPr="00C26851">
        <w:rPr>
          <w:rFonts w:ascii="GHEA Grapalat" w:hAnsi="GHEA Grapalat"/>
          <w:b/>
          <w:bCs/>
          <w:sz w:val="20"/>
          <w:szCs w:val="20"/>
        </w:rPr>
        <w:t>ապահովումը</w:t>
      </w:r>
      <w:r w:rsidRPr="00C26851">
        <w:rPr>
          <w:rFonts w:ascii="GHEA Grapalat" w:hAnsi="GHEA Grapalat"/>
          <w:b/>
          <w:bCs/>
          <w:sz w:val="20"/>
          <w:szCs w:val="20"/>
          <w:lang w:val="af-ZA"/>
        </w:rPr>
        <w:t xml:space="preserve"> </w:t>
      </w:r>
      <w:r w:rsidRPr="00C26851">
        <w:rPr>
          <w:rFonts w:ascii="GHEA Grapalat" w:hAnsi="GHEA Grapalat"/>
          <w:b/>
          <w:bCs/>
          <w:sz w:val="20"/>
          <w:szCs w:val="20"/>
        </w:rPr>
        <w:t>վերադարձվում</w:t>
      </w:r>
      <w:r w:rsidRPr="00C26851">
        <w:rPr>
          <w:rFonts w:ascii="GHEA Grapalat" w:hAnsi="GHEA Grapalat"/>
          <w:b/>
          <w:bCs/>
          <w:sz w:val="20"/>
          <w:szCs w:val="20"/>
          <w:lang w:val="af-ZA"/>
        </w:rPr>
        <w:t xml:space="preserve"> </w:t>
      </w:r>
      <w:r w:rsidRPr="00C26851">
        <w:rPr>
          <w:rFonts w:ascii="GHEA Grapalat" w:hAnsi="GHEA Grapalat"/>
          <w:b/>
          <w:bCs/>
          <w:sz w:val="20"/>
          <w:szCs w:val="20"/>
        </w:rPr>
        <w:t>է</w:t>
      </w:r>
      <w:r w:rsidRPr="00C26851">
        <w:rPr>
          <w:rFonts w:ascii="GHEA Grapalat" w:hAnsi="GHEA Grapalat"/>
          <w:b/>
          <w:bCs/>
          <w:sz w:val="20"/>
          <w:szCs w:val="20"/>
          <w:lang w:val="af-ZA"/>
        </w:rPr>
        <w:t xml:space="preserve"> </w:t>
      </w:r>
      <w:r w:rsidRPr="00C26851">
        <w:rPr>
          <w:rFonts w:ascii="GHEA Grapalat" w:hAnsi="GHEA Grapalat"/>
          <w:b/>
          <w:bCs/>
          <w:sz w:val="20"/>
          <w:szCs w:val="20"/>
        </w:rPr>
        <w:t>պայմանագիրը</w:t>
      </w:r>
      <w:r w:rsidRPr="00C26851">
        <w:rPr>
          <w:rFonts w:ascii="GHEA Grapalat" w:hAnsi="GHEA Grapalat"/>
          <w:b/>
          <w:bCs/>
          <w:sz w:val="20"/>
          <w:szCs w:val="20"/>
          <w:lang w:val="af-ZA"/>
        </w:rPr>
        <w:t xml:space="preserve"> </w:t>
      </w:r>
      <w:r w:rsidRPr="00C26851">
        <w:rPr>
          <w:rFonts w:ascii="GHEA Grapalat" w:hAnsi="GHEA Grapalat"/>
          <w:b/>
          <w:bCs/>
          <w:sz w:val="20"/>
          <w:szCs w:val="20"/>
        </w:rPr>
        <w:t>լուծվելու</w:t>
      </w:r>
      <w:r w:rsidRPr="00C26851">
        <w:rPr>
          <w:rFonts w:ascii="GHEA Grapalat" w:hAnsi="GHEA Grapalat"/>
          <w:b/>
          <w:bCs/>
          <w:sz w:val="20"/>
          <w:szCs w:val="20"/>
          <w:lang w:val="af-ZA"/>
        </w:rPr>
        <w:t xml:space="preserve"> </w:t>
      </w:r>
      <w:r w:rsidRPr="00C26851">
        <w:rPr>
          <w:rFonts w:ascii="GHEA Grapalat" w:hAnsi="GHEA Grapalat"/>
          <w:b/>
          <w:bCs/>
          <w:sz w:val="20"/>
          <w:szCs w:val="20"/>
        </w:rPr>
        <w:t>օրվան</w:t>
      </w:r>
      <w:r w:rsidRPr="00C26851">
        <w:rPr>
          <w:rFonts w:ascii="GHEA Grapalat" w:hAnsi="GHEA Grapalat"/>
          <w:b/>
          <w:bCs/>
          <w:sz w:val="20"/>
          <w:szCs w:val="20"/>
          <w:lang w:val="af-ZA"/>
        </w:rPr>
        <w:t xml:space="preserve"> </w:t>
      </w:r>
      <w:r w:rsidRPr="00C26851">
        <w:rPr>
          <w:rFonts w:ascii="GHEA Grapalat" w:hAnsi="GHEA Grapalat"/>
          <w:b/>
          <w:bCs/>
          <w:sz w:val="20"/>
          <w:szCs w:val="20"/>
        </w:rPr>
        <w:t>հաջորդող</w:t>
      </w:r>
      <w:r w:rsidRPr="00C26851">
        <w:rPr>
          <w:rFonts w:ascii="GHEA Grapalat" w:hAnsi="GHEA Grapalat"/>
          <w:b/>
          <w:bCs/>
          <w:sz w:val="20"/>
          <w:szCs w:val="20"/>
          <w:lang w:val="af-ZA"/>
        </w:rPr>
        <w:t xml:space="preserve"> </w:t>
      </w:r>
      <w:r w:rsidRPr="00C26851">
        <w:rPr>
          <w:rFonts w:ascii="GHEA Grapalat" w:hAnsi="GHEA Grapalat"/>
          <w:b/>
          <w:bCs/>
          <w:sz w:val="20"/>
          <w:szCs w:val="20"/>
        </w:rPr>
        <w:t>հինգ</w:t>
      </w:r>
      <w:r w:rsidRPr="00C26851">
        <w:rPr>
          <w:rFonts w:ascii="GHEA Grapalat" w:hAnsi="GHEA Grapalat"/>
          <w:b/>
          <w:bCs/>
          <w:sz w:val="20"/>
          <w:szCs w:val="20"/>
          <w:lang w:val="af-ZA"/>
        </w:rPr>
        <w:t xml:space="preserve"> </w:t>
      </w:r>
      <w:r w:rsidRPr="00C26851">
        <w:rPr>
          <w:rFonts w:ascii="GHEA Grapalat" w:hAnsi="GHEA Grapalat"/>
          <w:b/>
          <w:bCs/>
          <w:sz w:val="20"/>
          <w:szCs w:val="20"/>
        </w:rPr>
        <w:t>աշխատանքային</w:t>
      </w:r>
      <w:r w:rsidRPr="00C26851">
        <w:rPr>
          <w:rFonts w:ascii="GHEA Grapalat" w:hAnsi="GHEA Grapalat"/>
          <w:b/>
          <w:bCs/>
          <w:sz w:val="20"/>
          <w:szCs w:val="20"/>
          <w:lang w:val="af-ZA"/>
        </w:rPr>
        <w:t xml:space="preserve"> </w:t>
      </w:r>
      <w:r w:rsidRPr="00C26851">
        <w:rPr>
          <w:rFonts w:ascii="GHEA Grapalat" w:hAnsi="GHEA Grapalat"/>
          <w:b/>
          <w:bCs/>
          <w:sz w:val="20"/>
          <w:szCs w:val="20"/>
        </w:rPr>
        <w:t>օրվա</w:t>
      </w:r>
      <w:r w:rsidRPr="00C26851">
        <w:rPr>
          <w:rFonts w:ascii="GHEA Grapalat" w:hAnsi="GHEA Grapalat"/>
          <w:b/>
          <w:bCs/>
          <w:sz w:val="20"/>
          <w:szCs w:val="20"/>
          <w:lang w:val="af-ZA"/>
        </w:rPr>
        <w:t xml:space="preserve"> </w:t>
      </w:r>
      <w:r w:rsidRPr="00C26851">
        <w:rPr>
          <w:rFonts w:ascii="GHEA Grapalat" w:hAnsi="GHEA Grapalat"/>
          <w:b/>
          <w:bCs/>
          <w:sz w:val="20"/>
          <w:szCs w:val="20"/>
        </w:rPr>
        <w:t>ընթացքում</w:t>
      </w:r>
      <w:r w:rsidRPr="00C26851">
        <w:rPr>
          <w:rFonts w:ascii="GHEA Grapalat" w:hAnsi="GHEA Grapalat"/>
          <w:b/>
          <w:bCs/>
          <w:sz w:val="20"/>
          <w:szCs w:val="20"/>
          <w:lang w:val="hy-AM"/>
        </w:rPr>
        <w:t>:</w:t>
      </w:r>
    </w:p>
    <w:p w14:paraId="3E1B1407" w14:textId="77777777" w:rsidR="00E57B16" w:rsidRDefault="00E57B16" w:rsidP="00D40AC0">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D40AC0">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D40AC0">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D40AC0">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D40AC0">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D40AC0">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C2685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C2685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C26851" w:rsidRDefault="00096865" w:rsidP="00D40AC0">
      <w:pPr>
        <w:ind w:firstLine="567"/>
        <w:jc w:val="both"/>
        <w:rPr>
          <w:rFonts w:ascii="GHEA Grapalat" w:hAnsi="GHEA Grapalat" w:cs="Sylfaen"/>
          <w:sz w:val="20"/>
          <w:szCs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C26851">
        <w:rPr>
          <w:rFonts w:ascii="GHEA Grapalat" w:hAnsi="GHEA Grapalat" w:cs="Sylfaen"/>
          <w:sz w:val="20"/>
          <w:szCs w:val="20"/>
          <w:lang w:val="ru-RU"/>
        </w:rPr>
        <w:t>գործընթացին</w:t>
      </w:r>
      <w:r w:rsidRPr="00C26851">
        <w:rPr>
          <w:rFonts w:ascii="GHEA Grapalat" w:hAnsi="GHEA Grapalat" w:cs="Sylfaen"/>
          <w:sz w:val="20"/>
          <w:szCs w:val="20"/>
          <w:lang w:val="af-ZA"/>
        </w:rPr>
        <w:t xml:space="preserve"> </w:t>
      </w:r>
      <w:r w:rsidRPr="00C26851">
        <w:rPr>
          <w:rFonts w:ascii="GHEA Grapalat" w:hAnsi="GHEA Grapalat" w:cs="Sylfaen"/>
          <w:sz w:val="20"/>
          <w:szCs w:val="20"/>
          <w:lang w:val="ru-RU"/>
        </w:rPr>
        <w:t>տվյալ</w:t>
      </w:r>
      <w:r w:rsidRPr="00C26851">
        <w:rPr>
          <w:rFonts w:ascii="GHEA Grapalat" w:hAnsi="GHEA Grapalat" w:cs="Sylfaen"/>
          <w:sz w:val="20"/>
          <w:szCs w:val="20"/>
          <w:lang w:val="af-ZA"/>
        </w:rPr>
        <w:t xml:space="preserve"> </w:t>
      </w:r>
      <w:r w:rsidR="00EB602D" w:rsidRPr="00C26851">
        <w:rPr>
          <w:rFonts w:ascii="GHEA Grapalat" w:hAnsi="GHEA Grapalat" w:cs="Sylfaen"/>
          <w:sz w:val="20"/>
          <w:szCs w:val="20"/>
        </w:rPr>
        <w:t>Մ</w:t>
      </w:r>
      <w:r w:rsidRPr="00C26851">
        <w:rPr>
          <w:rFonts w:ascii="GHEA Grapalat" w:hAnsi="GHEA Grapalat" w:cs="Sylfaen"/>
          <w:sz w:val="20"/>
          <w:szCs w:val="20"/>
          <w:lang w:val="ru-RU"/>
        </w:rPr>
        <w:t>ասնակցի</w:t>
      </w:r>
      <w:r w:rsidRPr="00C26851">
        <w:rPr>
          <w:rFonts w:ascii="GHEA Grapalat" w:hAnsi="GHEA Grapalat" w:cs="Sylfaen"/>
          <w:sz w:val="20"/>
          <w:szCs w:val="20"/>
          <w:lang w:val="af-ZA"/>
        </w:rPr>
        <w:t xml:space="preserve"> </w:t>
      </w:r>
      <w:r w:rsidRPr="00C26851">
        <w:rPr>
          <w:rFonts w:ascii="GHEA Grapalat" w:hAnsi="GHEA Grapalat" w:cs="Sylfaen"/>
          <w:sz w:val="20"/>
          <w:szCs w:val="20"/>
          <w:lang w:val="ru-RU"/>
        </w:rPr>
        <w:t>հետագա</w:t>
      </w:r>
      <w:r w:rsidRPr="00C26851">
        <w:rPr>
          <w:rFonts w:ascii="GHEA Grapalat" w:hAnsi="GHEA Grapalat" w:cs="Sylfaen"/>
          <w:sz w:val="20"/>
          <w:szCs w:val="20"/>
          <w:lang w:val="af-ZA"/>
        </w:rPr>
        <w:t xml:space="preserve"> </w:t>
      </w:r>
      <w:r w:rsidRPr="00C26851">
        <w:rPr>
          <w:rFonts w:ascii="GHEA Grapalat" w:hAnsi="GHEA Grapalat" w:cs="Sylfaen"/>
          <w:sz w:val="20"/>
          <w:szCs w:val="20"/>
          <w:lang w:val="ru-RU"/>
        </w:rPr>
        <w:t>մասնակցության</w:t>
      </w:r>
      <w:r w:rsidRPr="00C26851">
        <w:rPr>
          <w:rFonts w:ascii="GHEA Grapalat" w:hAnsi="GHEA Grapalat" w:cs="Sylfaen"/>
          <w:sz w:val="20"/>
          <w:szCs w:val="20"/>
          <w:lang w:val="af-ZA"/>
        </w:rPr>
        <w:t xml:space="preserve"> </w:t>
      </w:r>
      <w:r w:rsidRPr="00C26851">
        <w:rPr>
          <w:rFonts w:ascii="GHEA Grapalat" w:hAnsi="GHEA Grapalat" w:cs="Sylfaen"/>
          <w:sz w:val="20"/>
          <w:szCs w:val="20"/>
          <w:lang w:val="ru-RU"/>
        </w:rPr>
        <w:t>դադարեցմանը</w:t>
      </w:r>
      <w:r w:rsidRPr="00C26851">
        <w:rPr>
          <w:rFonts w:ascii="GHEA Grapalat" w:hAnsi="GHEA Grapalat" w:cs="Sylfaen"/>
          <w:sz w:val="20"/>
          <w:szCs w:val="20"/>
          <w:lang w:val="af-ZA"/>
        </w:rPr>
        <w:t>.</w:t>
      </w:r>
    </w:p>
    <w:p w14:paraId="6A3ECACF" w14:textId="6684BFE2" w:rsidR="00015CC3" w:rsidRPr="00EB668E" w:rsidRDefault="00283198" w:rsidP="00D40AC0">
      <w:pPr>
        <w:pStyle w:val="af4"/>
        <w:shd w:val="clear" w:color="auto" w:fill="FFFFFF"/>
        <w:spacing w:before="0" w:beforeAutospacing="0" w:after="0" w:afterAutospacing="0"/>
        <w:ind w:firstLine="375"/>
        <w:jc w:val="both"/>
        <w:rPr>
          <w:rFonts w:ascii="GHEA Grapalat" w:hAnsi="GHEA Grapalat"/>
          <w:b/>
          <w:bCs/>
          <w:color w:val="FF0000"/>
          <w:sz w:val="20"/>
          <w:szCs w:val="20"/>
          <w:lang w:val="hy-AM"/>
        </w:rPr>
      </w:pPr>
      <w:r w:rsidRPr="00EB668E">
        <w:rPr>
          <w:rFonts w:ascii="GHEA Grapalat" w:hAnsi="GHEA Grapalat"/>
          <w:b/>
          <w:bCs/>
          <w:color w:val="FF0000"/>
          <w:sz w:val="20"/>
          <w:szCs w:val="20"/>
          <w:lang w:val="af-ZA"/>
        </w:rPr>
        <w:t>7</w:t>
      </w:r>
      <w:r w:rsidR="00096865" w:rsidRPr="00EB668E">
        <w:rPr>
          <w:rFonts w:ascii="GHEA Grapalat" w:hAnsi="GHEA Grapalat"/>
          <w:b/>
          <w:bCs/>
          <w:color w:val="FF0000"/>
          <w:sz w:val="20"/>
          <w:szCs w:val="20"/>
          <w:lang w:val="af-ZA"/>
        </w:rPr>
        <w:t>.</w:t>
      </w:r>
      <w:r w:rsidR="009771B9" w:rsidRPr="00EB668E">
        <w:rPr>
          <w:rFonts w:ascii="GHEA Grapalat" w:hAnsi="GHEA Grapalat"/>
          <w:b/>
          <w:bCs/>
          <w:color w:val="FF0000"/>
          <w:sz w:val="20"/>
          <w:szCs w:val="20"/>
          <w:lang w:val="af-ZA"/>
        </w:rPr>
        <w:t>4</w:t>
      </w:r>
      <w:r w:rsidR="00096865" w:rsidRPr="00EB668E">
        <w:rPr>
          <w:rFonts w:ascii="GHEA Grapalat" w:hAnsi="GHEA Grapalat"/>
          <w:b/>
          <w:bCs/>
          <w:color w:val="FF0000"/>
          <w:sz w:val="20"/>
          <w:szCs w:val="20"/>
          <w:lang w:val="af-ZA"/>
        </w:rPr>
        <w:tab/>
      </w:r>
      <w:r w:rsidR="00096865" w:rsidRPr="00EB668E">
        <w:rPr>
          <w:rFonts w:ascii="GHEA Grapalat" w:hAnsi="GHEA Grapalat" w:cs="Sylfaen"/>
          <w:b/>
          <w:bCs/>
          <w:color w:val="FF0000"/>
          <w:sz w:val="20"/>
          <w:szCs w:val="20"/>
          <w:lang w:val="ru-RU"/>
        </w:rPr>
        <w:t>Հայտի</w:t>
      </w:r>
      <w:r w:rsidR="00096865" w:rsidRPr="00EB668E">
        <w:rPr>
          <w:rFonts w:ascii="GHEA Grapalat" w:hAnsi="GHEA Grapalat" w:cs="Sylfaen"/>
          <w:b/>
          <w:bCs/>
          <w:color w:val="FF0000"/>
          <w:sz w:val="20"/>
          <w:szCs w:val="20"/>
          <w:lang w:val="af-ZA"/>
        </w:rPr>
        <w:t xml:space="preserve"> </w:t>
      </w:r>
      <w:r w:rsidR="00096865" w:rsidRPr="00EB668E">
        <w:rPr>
          <w:rFonts w:ascii="GHEA Grapalat" w:hAnsi="GHEA Grapalat" w:cs="Sylfaen"/>
          <w:b/>
          <w:bCs/>
          <w:color w:val="FF0000"/>
          <w:sz w:val="20"/>
          <w:szCs w:val="20"/>
          <w:lang w:val="ru-RU"/>
        </w:rPr>
        <w:t>ապահով</w:t>
      </w:r>
      <w:r w:rsidR="0093460D" w:rsidRPr="00EB668E">
        <w:rPr>
          <w:rFonts w:ascii="GHEA Grapalat" w:hAnsi="GHEA Grapalat" w:cs="Sylfaen"/>
          <w:b/>
          <w:bCs/>
          <w:color w:val="FF0000"/>
          <w:sz w:val="20"/>
          <w:szCs w:val="20"/>
        </w:rPr>
        <w:t>ումը</w:t>
      </w:r>
      <w:r w:rsidR="0093460D" w:rsidRPr="00EB668E">
        <w:rPr>
          <w:rFonts w:ascii="GHEA Grapalat" w:hAnsi="GHEA Grapalat" w:cs="Sylfaen"/>
          <w:b/>
          <w:bCs/>
          <w:color w:val="FF0000"/>
          <w:sz w:val="20"/>
          <w:szCs w:val="20"/>
          <w:lang w:val="af-ZA"/>
        </w:rPr>
        <w:t xml:space="preserve"> </w:t>
      </w:r>
      <w:r w:rsidR="00E43CEB" w:rsidRPr="00EB668E">
        <w:rPr>
          <w:rFonts w:ascii="GHEA Grapalat" w:hAnsi="GHEA Grapalat" w:cs="Sylfaen"/>
          <w:b/>
          <w:bCs/>
          <w:color w:val="FF0000"/>
          <w:sz w:val="20"/>
          <w:szCs w:val="20"/>
        </w:rPr>
        <w:t>պետք</w:t>
      </w:r>
      <w:r w:rsidR="00E43CEB" w:rsidRPr="00EB668E">
        <w:rPr>
          <w:rFonts w:ascii="GHEA Grapalat" w:hAnsi="GHEA Grapalat" w:cs="Sylfaen"/>
          <w:b/>
          <w:bCs/>
          <w:color w:val="FF0000"/>
          <w:sz w:val="20"/>
          <w:szCs w:val="20"/>
          <w:lang w:val="af-ZA"/>
        </w:rPr>
        <w:t xml:space="preserve"> </w:t>
      </w:r>
      <w:r w:rsidR="00E43CEB" w:rsidRPr="00EB668E">
        <w:rPr>
          <w:rFonts w:ascii="GHEA Grapalat" w:hAnsi="GHEA Grapalat" w:cs="Sylfaen"/>
          <w:b/>
          <w:bCs/>
          <w:color w:val="FF0000"/>
          <w:sz w:val="20"/>
          <w:szCs w:val="20"/>
        </w:rPr>
        <w:t>է</w:t>
      </w:r>
      <w:r w:rsidR="00E43CEB" w:rsidRPr="00EB668E">
        <w:rPr>
          <w:rFonts w:ascii="GHEA Grapalat" w:hAnsi="GHEA Grapalat" w:cs="Sylfaen"/>
          <w:b/>
          <w:bCs/>
          <w:color w:val="FF0000"/>
          <w:sz w:val="20"/>
          <w:szCs w:val="20"/>
          <w:lang w:val="af-ZA"/>
        </w:rPr>
        <w:t xml:space="preserve"> </w:t>
      </w:r>
      <w:r w:rsidR="00C23B1B" w:rsidRPr="00EB668E">
        <w:rPr>
          <w:rFonts w:ascii="GHEA Grapalat" w:hAnsi="GHEA Grapalat" w:cs="Sylfaen"/>
          <w:b/>
          <w:bCs/>
          <w:color w:val="FF0000"/>
          <w:sz w:val="20"/>
          <w:szCs w:val="20"/>
        </w:rPr>
        <w:t>վավեր</w:t>
      </w:r>
      <w:r w:rsidR="00C23B1B" w:rsidRPr="00EB668E">
        <w:rPr>
          <w:rFonts w:ascii="GHEA Grapalat" w:hAnsi="GHEA Grapalat" w:cs="Sylfaen"/>
          <w:b/>
          <w:bCs/>
          <w:color w:val="FF0000"/>
          <w:sz w:val="20"/>
          <w:szCs w:val="20"/>
          <w:lang w:val="af-ZA"/>
        </w:rPr>
        <w:t xml:space="preserve"> </w:t>
      </w:r>
      <w:r w:rsidR="00E43CEB" w:rsidRPr="00EB668E">
        <w:rPr>
          <w:rFonts w:ascii="GHEA Grapalat" w:hAnsi="GHEA Grapalat" w:cs="Sylfaen"/>
          <w:b/>
          <w:bCs/>
          <w:color w:val="FF0000"/>
          <w:sz w:val="20"/>
          <w:szCs w:val="20"/>
        </w:rPr>
        <w:t>լինի</w:t>
      </w:r>
      <w:r w:rsidR="00E43CEB" w:rsidRPr="00EB668E">
        <w:rPr>
          <w:rFonts w:ascii="GHEA Grapalat" w:hAnsi="GHEA Grapalat" w:cs="Sylfaen"/>
          <w:b/>
          <w:bCs/>
          <w:color w:val="FF0000"/>
          <w:sz w:val="20"/>
          <w:szCs w:val="20"/>
          <w:lang w:val="af-ZA"/>
        </w:rPr>
        <w:t xml:space="preserve"> </w:t>
      </w:r>
      <w:r w:rsidR="00E57B16" w:rsidRPr="00EB668E">
        <w:rPr>
          <w:rFonts w:ascii="GHEA Grapalat" w:hAnsi="GHEA Grapalat" w:cs="Sylfaen"/>
          <w:b/>
          <w:bCs/>
          <w:color w:val="FF0000"/>
          <w:sz w:val="20"/>
          <w:szCs w:val="20"/>
          <w:lang w:val="hy-AM"/>
        </w:rPr>
        <w:t>հայտերի ներկայացման</w:t>
      </w:r>
      <w:r w:rsidR="00186C1B" w:rsidRPr="00EB668E">
        <w:rPr>
          <w:rFonts w:ascii="GHEA Grapalat" w:hAnsi="GHEA Grapalat" w:cs="Sylfaen"/>
          <w:b/>
          <w:bCs/>
          <w:color w:val="FF0000"/>
          <w:sz w:val="20"/>
          <w:szCs w:val="20"/>
          <w:lang w:val="hy-AM"/>
        </w:rPr>
        <w:t xml:space="preserve"> վերջնաժամկետը լրանալու</w:t>
      </w:r>
      <w:r w:rsidR="00C813A9" w:rsidRPr="00EB668E">
        <w:rPr>
          <w:rFonts w:ascii="GHEA Grapalat" w:hAnsi="GHEA Grapalat" w:cs="Sylfaen"/>
          <w:b/>
          <w:bCs/>
          <w:color w:val="FF0000"/>
          <w:sz w:val="20"/>
          <w:szCs w:val="20"/>
          <w:lang w:val="af-ZA"/>
        </w:rPr>
        <w:t xml:space="preserve"> </w:t>
      </w:r>
      <w:r w:rsidR="00C813A9" w:rsidRPr="00EB668E">
        <w:rPr>
          <w:rFonts w:ascii="GHEA Grapalat" w:hAnsi="GHEA Grapalat" w:cs="Sylfaen"/>
          <w:b/>
          <w:bCs/>
          <w:color w:val="FF0000"/>
          <w:sz w:val="20"/>
          <w:szCs w:val="20"/>
        </w:rPr>
        <w:t>օրվանից</w:t>
      </w:r>
      <w:r w:rsidR="00C813A9" w:rsidRPr="00EB668E">
        <w:rPr>
          <w:rFonts w:ascii="GHEA Grapalat" w:hAnsi="GHEA Grapalat" w:cs="Sylfaen"/>
          <w:b/>
          <w:bCs/>
          <w:color w:val="FF0000"/>
          <w:sz w:val="20"/>
          <w:szCs w:val="20"/>
          <w:lang w:val="af-ZA"/>
        </w:rPr>
        <w:t xml:space="preserve"> </w:t>
      </w:r>
      <w:r w:rsidR="00C813A9" w:rsidRPr="00EB668E">
        <w:rPr>
          <w:rFonts w:ascii="GHEA Grapalat" w:hAnsi="GHEA Grapalat" w:cs="Sylfaen"/>
          <w:b/>
          <w:bCs/>
          <w:color w:val="FF0000"/>
          <w:sz w:val="20"/>
          <w:szCs w:val="20"/>
        </w:rPr>
        <w:t>հաշված</w:t>
      </w:r>
      <w:r w:rsidR="00C813A9" w:rsidRPr="00EB668E">
        <w:rPr>
          <w:rFonts w:ascii="GHEA Grapalat" w:hAnsi="GHEA Grapalat" w:cs="Sylfaen"/>
          <w:b/>
          <w:bCs/>
          <w:color w:val="FF0000"/>
          <w:sz w:val="20"/>
          <w:szCs w:val="20"/>
          <w:lang w:val="af-ZA"/>
        </w:rPr>
        <w:t xml:space="preserve"> </w:t>
      </w:r>
      <w:r w:rsidR="00C26851" w:rsidRPr="00EB668E">
        <w:rPr>
          <w:rFonts w:ascii="GHEA Grapalat" w:hAnsi="GHEA Grapalat" w:cs="Sylfaen"/>
          <w:b/>
          <w:bCs/>
          <w:color w:val="FF0000"/>
          <w:sz w:val="20"/>
          <w:szCs w:val="20"/>
          <w:lang w:val="hy-AM"/>
        </w:rPr>
        <w:t>120 /մեկ հարյուր քսան աշխատանքային  օր/</w:t>
      </w:r>
      <w:r w:rsidR="00C26851" w:rsidRPr="00EB668E">
        <w:rPr>
          <w:rFonts w:ascii="GHEA Grapalat" w:hAnsi="GHEA Grapalat" w:cs="Sylfaen"/>
          <w:b/>
          <w:bCs/>
          <w:color w:val="FF0000"/>
          <w:sz w:val="20"/>
          <w:szCs w:val="20"/>
          <w:lang w:val="af-ZA"/>
        </w:rPr>
        <w:t xml:space="preserve"> </w:t>
      </w:r>
      <w:r w:rsidR="001A4EF7" w:rsidRPr="00EB668E">
        <w:rPr>
          <w:rFonts w:ascii="GHEA Grapalat" w:hAnsi="GHEA Grapalat" w:cs="Sylfaen"/>
          <w:b/>
          <w:bCs/>
          <w:color w:val="FF0000"/>
          <w:sz w:val="20"/>
          <w:szCs w:val="20"/>
        </w:rPr>
        <w:t>աշխատանքային</w:t>
      </w:r>
      <w:r w:rsidR="001A4EF7" w:rsidRPr="00EB668E">
        <w:rPr>
          <w:rFonts w:ascii="GHEA Grapalat" w:hAnsi="GHEA Grapalat" w:cs="Sylfaen"/>
          <w:b/>
          <w:bCs/>
          <w:color w:val="FF0000"/>
          <w:sz w:val="20"/>
          <w:szCs w:val="20"/>
          <w:lang w:val="af-ZA"/>
        </w:rPr>
        <w:t xml:space="preserve"> </w:t>
      </w:r>
      <w:r w:rsidR="001A4EF7" w:rsidRPr="00EB668E">
        <w:rPr>
          <w:rFonts w:ascii="GHEA Grapalat" w:hAnsi="GHEA Grapalat" w:cs="Sylfaen"/>
          <w:b/>
          <w:bCs/>
          <w:color w:val="FF0000"/>
          <w:sz w:val="20"/>
          <w:szCs w:val="20"/>
        </w:rPr>
        <w:t>օր</w:t>
      </w:r>
      <w:r w:rsidR="0093460D" w:rsidRPr="00EB668E">
        <w:rPr>
          <w:rFonts w:ascii="GHEA Grapalat" w:hAnsi="GHEA Grapalat"/>
          <w:b/>
          <w:bCs/>
          <w:color w:val="FF0000"/>
          <w:sz w:val="20"/>
          <w:szCs w:val="20"/>
          <w:lang w:val="af-ZA"/>
        </w:rPr>
        <w:t>:</w:t>
      </w:r>
    </w:p>
    <w:p w14:paraId="05F75FEA" w14:textId="715E4FA3" w:rsidR="00C8399F" w:rsidRPr="00015CC3" w:rsidRDefault="00C8399F" w:rsidP="00D40AC0">
      <w:pPr>
        <w:pStyle w:val="af4"/>
        <w:shd w:val="clear" w:color="auto" w:fill="FFFFFF"/>
        <w:spacing w:before="0" w:beforeAutospacing="0" w:after="0" w:afterAutospacing="0"/>
        <w:ind w:firstLine="375"/>
        <w:jc w:val="both"/>
        <w:rPr>
          <w:rFonts w:ascii="GHEA Grapalat" w:hAnsi="GHEA Grapalat" w:cs="Sylfaen"/>
          <w:sz w:val="20"/>
          <w:lang w:val="af-ZA"/>
        </w:rPr>
      </w:pPr>
      <w:r w:rsidRPr="00C26851">
        <w:rPr>
          <w:rFonts w:ascii="GHEA Grapalat" w:hAnsi="GHEA Grapalat" w:cs="Sylfaen"/>
          <w:sz w:val="20"/>
          <w:szCs w:val="20"/>
          <w:lang w:val="af-ZA"/>
        </w:rPr>
        <w:t>7.5 Պատվիրատուի ղեկավարը հայտի ապահովման վճարման</w:t>
      </w:r>
      <w:r w:rsidRPr="00015CC3">
        <w:rPr>
          <w:rFonts w:ascii="GHEA Grapalat" w:hAnsi="GHEA Grapalat" w:cs="Sylfaen"/>
          <w:sz w:val="20"/>
          <w:lang w:val="af-ZA"/>
        </w:rPr>
        <w:t xml:space="preserve">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C26851" w:rsidRDefault="006F3F15" w:rsidP="00D40AC0">
      <w:pPr>
        <w:ind w:firstLine="567"/>
        <w:jc w:val="both"/>
        <w:rPr>
          <w:rFonts w:ascii="GHEA Grapalat" w:hAnsi="GHEA Grapalat" w:cs="Sylfaen"/>
          <w:b/>
          <w:bCs/>
          <w:sz w:val="20"/>
          <w:lang w:val="af-ZA"/>
        </w:rPr>
      </w:pPr>
      <w:r w:rsidRPr="00C26851">
        <w:rPr>
          <w:rFonts w:ascii="GHEA Grapalat" w:hAnsi="GHEA Grapalat" w:cs="Sylfaen"/>
          <w:b/>
          <w:bCs/>
          <w:sz w:val="20"/>
          <w:lang w:val="af-ZA"/>
        </w:rPr>
        <w:t>7</w:t>
      </w:r>
      <w:r w:rsidRPr="00C26851">
        <w:rPr>
          <w:rFonts w:ascii="Cambria Math" w:hAnsi="Cambria Math" w:cs="Cambria Math"/>
          <w:b/>
          <w:bCs/>
          <w:sz w:val="20"/>
          <w:lang w:val="af-ZA"/>
        </w:rPr>
        <w:t>․</w:t>
      </w:r>
      <w:r w:rsidR="00C8399F" w:rsidRPr="00C26851">
        <w:rPr>
          <w:rFonts w:ascii="GHEA Grapalat" w:hAnsi="GHEA Grapalat" w:cs="Sylfaen"/>
          <w:b/>
          <w:bCs/>
          <w:sz w:val="20"/>
          <w:lang w:val="hy-AM"/>
        </w:rPr>
        <w:t xml:space="preserve">6 </w:t>
      </w:r>
      <w:r w:rsidRPr="00C26851">
        <w:rPr>
          <w:rFonts w:ascii="GHEA Grapalat" w:hAnsi="GHEA Grapalat" w:cs="Sylfaen"/>
          <w:b/>
          <w:bCs/>
          <w:sz w:val="20"/>
          <w:lang w:val="hy-AM"/>
        </w:rPr>
        <w:t>Մասնակցի</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հայտը</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ենթակա</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է</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մերժման</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եթե</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դրանում</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բացակայում</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է</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հայտի</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ապահովումը</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կամ</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եթե</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այն</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ներկայացված</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է</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հրավերի</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պահանջներին</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անհամապատասխան</w:t>
      </w:r>
      <w:r w:rsidRPr="00C26851">
        <w:rPr>
          <w:rFonts w:ascii="GHEA Grapalat" w:hAnsi="GHEA Grapalat" w:cs="Sylfaen"/>
          <w:b/>
          <w:bCs/>
          <w:sz w:val="20"/>
          <w:lang w:val="af-ZA"/>
        </w:rPr>
        <w:t>:</w:t>
      </w:r>
    </w:p>
    <w:p w14:paraId="41C36AAE" w14:textId="77777777" w:rsidR="006F3F15" w:rsidRPr="006F3F15" w:rsidRDefault="006F3F15" w:rsidP="00D40AC0">
      <w:pPr>
        <w:ind w:firstLine="567"/>
        <w:jc w:val="both"/>
        <w:rPr>
          <w:rFonts w:ascii="GHEA Grapalat" w:hAnsi="GHEA Grapalat" w:cs="Sylfaen"/>
          <w:sz w:val="20"/>
          <w:szCs w:val="20"/>
          <w:lang w:val="af-ZA"/>
        </w:rPr>
      </w:pPr>
    </w:p>
    <w:p w14:paraId="28AC9A9C" w14:textId="77777777" w:rsidR="00807178" w:rsidRPr="00E6597C" w:rsidRDefault="00FD2748" w:rsidP="00D40AC0">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D40AC0">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D40AC0">
      <w:pPr>
        <w:ind w:firstLine="567"/>
        <w:jc w:val="both"/>
        <w:rPr>
          <w:rFonts w:ascii="GHEA Grapalat" w:hAnsi="GHEA Grapalat"/>
          <w:b/>
          <w:sz w:val="20"/>
          <w:lang w:val="af-ZA"/>
        </w:rPr>
      </w:pPr>
    </w:p>
    <w:p w14:paraId="1A80D849" w14:textId="2FA0D3F8" w:rsidR="00C26851" w:rsidRPr="00E6597C" w:rsidRDefault="00C26851" w:rsidP="00C26851">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E6597C">
        <w:rPr>
          <w:rFonts w:ascii="GHEA Grapalat" w:hAnsi="GHEA Grapalat" w:cs="Sylfaen"/>
          <w:szCs w:val="24"/>
          <w:lang w:val="en-US"/>
        </w:rPr>
        <w:t>օրվանից</w:t>
      </w:r>
      <w:r w:rsidRPr="00E6597C">
        <w:rPr>
          <w:rFonts w:ascii="GHEA Grapalat" w:hAnsi="GHEA Grapalat" w:cs="Sylfaen"/>
          <w:szCs w:val="24"/>
        </w:rPr>
        <w:t xml:space="preserve"> </w:t>
      </w:r>
      <w:r w:rsidRPr="00E6597C">
        <w:rPr>
          <w:rFonts w:ascii="GHEA Grapalat" w:hAnsi="GHEA Grapalat" w:cs="Sylfaen"/>
          <w:szCs w:val="24"/>
          <w:lang w:val="ru-RU"/>
        </w:rPr>
        <w:t>հաշված</w:t>
      </w:r>
      <w:r>
        <w:rPr>
          <w:rFonts w:ascii="GHEA Grapalat" w:hAnsi="GHEA Grapalat" w:cs="Sylfaen"/>
          <w:szCs w:val="24"/>
        </w:rPr>
        <w:t xml:space="preserve"> </w:t>
      </w:r>
      <w:r w:rsidR="00EB668E">
        <w:rPr>
          <w:rFonts w:ascii="GHEA Grapalat" w:hAnsi="GHEA Grapalat" w:cs="Sylfaen"/>
          <w:b/>
          <w:bCs/>
          <w:szCs w:val="24"/>
        </w:rPr>
        <w:t>«17</w:t>
      </w:r>
      <w:r w:rsidRPr="00C77528">
        <w:rPr>
          <w:rFonts w:ascii="GHEA Grapalat" w:hAnsi="GHEA Grapalat" w:cs="Sylfaen"/>
          <w:b/>
          <w:bCs/>
          <w:szCs w:val="24"/>
        </w:rPr>
        <w:t>»</w:t>
      </w:r>
      <w:r w:rsidRPr="00C77528">
        <w:rPr>
          <w:rFonts w:ascii="GHEA Grapalat" w:hAnsi="GHEA Grapalat" w:cs="Sylfaen"/>
          <w:b/>
          <w:bCs/>
          <w:szCs w:val="24"/>
          <w:lang w:val="ru-RU"/>
        </w:rPr>
        <w:t>րդ</w:t>
      </w:r>
      <w:r w:rsidRPr="00C77528">
        <w:rPr>
          <w:rFonts w:ascii="GHEA Grapalat" w:hAnsi="GHEA Grapalat" w:cs="Sylfaen"/>
          <w:b/>
          <w:bCs/>
          <w:szCs w:val="24"/>
        </w:rPr>
        <w:t xml:space="preserve"> </w:t>
      </w:r>
      <w:r w:rsidRPr="00C77528">
        <w:rPr>
          <w:rFonts w:ascii="GHEA Grapalat" w:hAnsi="GHEA Grapalat" w:cs="Sylfaen"/>
          <w:b/>
          <w:bCs/>
          <w:szCs w:val="24"/>
          <w:lang w:val="ru-RU"/>
        </w:rPr>
        <w:t>օրվա</w:t>
      </w:r>
      <w:r w:rsidRPr="00C77528">
        <w:rPr>
          <w:rFonts w:ascii="GHEA Grapalat" w:hAnsi="GHEA Grapalat" w:cs="Sylfaen"/>
          <w:b/>
          <w:bCs/>
          <w:szCs w:val="24"/>
        </w:rPr>
        <w:t xml:space="preserve"> </w:t>
      </w:r>
      <w:r w:rsidRPr="00C77528">
        <w:rPr>
          <w:rFonts w:ascii="GHEA Grapalat" w:hAnsi="GHEA Grapalat" w:cs="Sylfaen"/>
          <w:b/>
          <w:bCs/>
          <w:szCs w:val="24"/>
          <w:lang w:val="ru-RU"/>
        </w:rPr>
        <w:t>ժամը</w:t>
      </w:r>
      <w:r w:rsidRPr="00C77528">
        <w:rPr>
          <w:rFonts w:ascii="GHEA Grapalat" w:hAnsi="GHEA Grapalat" w:cs="Sylfaen"/>
          <w:b/>
          <w:bCs/>
          <w:szCs w:val="24"/>
        </w:rPr>
        <w:t xml:space="preserve"> </w:t>
      </w:r>
      <w:r w:rsidRPr="00C77528">
        <w:rPr>
          <w:rFonts w:ascii="GHEA Grapalat" w:hAnsi="GHEA Grapalat" w:cs="Sylfaen"/>
          <w:b/>
          <w:bCs/>
        </w:rPr>
        <w:t>«1</w:t>
      </w:r>
      <w:r w:rsidRPr="00C77528">
        <w:rPr>
          <w:rFonts w:ascii="GHEA Grapalat" w:hAnsi="GHEA Grapalat" w:cs="Sylfaen"/>
          <w:b/>
          <w:bCs/>
          <w:lang w:val="hy-AM"/>
        </w:rPr>
        <w:t>1</w:t>
      </w:r>
      <w:r w:rsidRPr="00C77528">
        <w:rPr>
          <w:rFonts w:ascii="GHEA Grapalat" w:hAnsi="GHEA Grapalat" w:cs="Sylfaen"/>
          <w:b/>
          <w:bCs/>
        </w:rPr>
        <w:t>:00»-</w:t>
      </w:r>
      <w:r w:rsidRPr="00C77528">
        <w:rPr>
          <w:rFonts w:ascii="GHEA Grapalat" w:hAnsi="GHEA Grapalat" w:cs="Sylfaen"/>
          <w:b/>
          <w:bCs/>
          <w:szCs w:val="24"/>
          <w:lang w:val="en-US"/>
        </w:rPr>
        <w:t>ի</w:t>
      </w:r>
      <w:r w:rsidRPr="00C77528">
        <w:rPr>
          <w:rFonts w:ascii="GHEA Grapalat" w:hAnsi="GHEA Grapalat" w:cs="Sylfaen"/>
          <w:b/>
          <w:bCs/>
          <w:szCs w:val="24"/>
          <w:lang w:val="ru-RU"/>
        </w:rPr>
        <w:t>ն</w:t>
      </w:r>
      <w:r w:rsidRPr="00E6597C">
        <w:rPr>
          <w:rFonts w:ascii="GHEA Grapalat" w:hAnsi="GHEA Grapalat" w:cs="Sylfaen"/>
          <w:szCs w:val="24"/>
          <w:lang w:val="ru-RU"/>
        </w:rPr>
        <w:t>։</w:t>
      </w:r>
      <w:r w:rsidRPr="00E6597C">
        <w:rPr>
          <w:rFonts w:ascii="GHEA Grapalat" w:hAnsi="GHEA Grapalat" w:cs="Sylfaen"/>
          <w:szCs w:val="24"/>
        </w:rPr>
        <w:t xml:space="preserve"> </w:t>
      </w:r>
    </w:p>
    <w:p w14:paraId="5CD2D51B" w14:textId="77777777" w:rsidR="003F79B4" w:rsidRPr="004605D7" w:rsidRDefault="003F79B4" w:rsidP="00D40AC0">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D40AC0">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D40AC0">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D40AC0">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D40AC0">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D40AC0">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D40AC0">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D40AC0">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D40AC0">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lastRenderedPageBreak/>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64F05A2D" w14:textId="77777777" w:rsidR="00C26851" w:rsidRPr="00871E31" w:rsidRDefault="00C26851" w:rsidP="00C26851">
      <w:pPr>
        <w:pStyle w:val="a3"/>
        <w:spacing w:line="240" w:lineRule="auto"/>
        <w:ind w:firstLine="567"/>
        <w:rPr>
          <w:rFonts w:ascii="GHEA Grapalat" w:hAnsi="GHEA Grapalat"/>
          <w:lang w:val="af-ZA" w:eastAsia="x-none"/>
        </w:rPr>
      </w:pPr>
      <w:r w:rsidRPr="00E6597C">
        <w:rPr>
          <w:rFonts w:ascii="GHEA Grapalat" w:hAnsi="GHEA Grapalat" w:cs="Sylfaen"/>
          <w:i w:val="0"/>
          <w:szCs w:val="24"/>
          <w:lang w:val="af-ZA"/>
        </w:rPr>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Հայաստանի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Հանրապետության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դրամով</w:t>
      </w:r>
      <w:r w:rsidRPr="00E6597C">
        <w:rPr>
          <w:rFonts w:ascii="GHEA Grapalat" w:hAnsi="GHEA Grapalat" w:cs="Sylfaen"/>
          <w:i w:val="0"/>
          <w:szCs w:val="24"/>
          <w:lang w:val="af-ZA"/>
        </w:rPr>
        <w:t xml:space="preserve">` </w:t>
      </w:r>
      <w:r w:rsidRPr="00EB517B">
        <w:rPr>
          <w:rFonts w:ascii="GHEA Grapalat" w:hAnsi="GHEA Grapalat" w:cs="Sylfaen"/>
          <w:b/>
          <w:i w:val="0"/>
          <w:szCs w:val="24"/>
          <w:lang w:val="ru-RU"/>
        </w:rPr>
        <w:t>Հայաստանի</w:t>
      </w:r>
      <w:r w:rsidRPr="00EB517B">
        <w:rPr>
          <w:rFonts w:ascii="GHEA Grapalat" w:hAnsi="GHEA Grapalat" w:cs="Sylfaen"/>
          <w:b/>
          <w:i w:val="0"/>
          <w:szCs w:val="24"/>
          <w:lang w:val="af-ZA"/>
        </w:rPr>
        <w:t xml:space="preserve"> </w:t>
      </w:r>
      <w:r w:rsidRPr="00EB517B">
        <w:rPr>
          <w:rFonts w:ascii="GHEA Grapalat" w:hAnsi="GHEA Grapalat" w:cs="Sylfaen"/>
          <w:b/>
          <w:i w:val="0"/>
          <w:szCs w:val="24"/>
          <w:lang w:val="ru-RU"/>
        </w:rPr>
        <w:t>Հանրապետութ</w:t>
      </w:r>
      <w:r w:rsidRPr="00EB517B">
        <w:rPr>
          <w:rFonts w:ascii="GHEA Grapalat" w:hAnsi="GHEA Grapalat" w:cs="Sylfaen"/>
          <w:b/>
          <w:i w:val="0"/>
          <w:lang w:val="ru-RU"/>
        </w:rPr>
        <w:t>յան</w:t>
      </w:r>
      <w:r w:rsidRPr="00EB517B">
        <w:rPr>
          <w:rFonts w:ascii="GHEA Grapalat" w:hAnsi="GHEA Grapalat" w:cs="Sylfaen"/>
          <w:b/>
          <w:i w:val="0"/>
          <w:lang w:val="af-ZA"/>
        </w:rPr>
        <w:t xml:space="preserve"> </w:t>
      </w:r>
      <w:r w:rsidRPr="00EB517B">
        <w:rPr>
          <w:rFonts w:ascii="GHEA Grapalat" w:hAnsi="GHEA Grapalat" w:cs="Sylfaen"/>
          <w:b/>
          <w:i w:val="0"/>
          <w:lang w:val="ru-RU"/>
        </w:rPr>
        <w:t>դրամով</w:t>
      </w:r>
      <w:r w:rsidRPr="00EB517B">
        <w:rPr>
          <w:rFonts w:ascii="GHEA Grapalat" w:hAnsi="GHEA Grapalat" w:cs="Sylfaen"/>
          <w:b/>
          <w:i w:val="0"/>
          <w:lang w:val="af-ZA"/>
        </w:rPr>
        <w:t xml:space="preserve">` </w:t>
      </w:r>
      <w:r w:rsidRPr="00EB517B">
        <w:rPr>
          <w:rFonts w:ascii="GHEA Grapalat" w:hAnsi="GHEA Grapalat" w:cs="Sylfaen"/>
          <w:b/>
          <w:i w:val="0"/>
          <w:lang w:val="hy-AM"/>
        </w:rPr>
        <w:t>հայտերի բացման նիստի օրվա դրությամբ, Կենտրոնական բանկի կողմից սահմանված</w:t>
      </w:r>
      <w:r w:rsidRPr="00EB517B">
        <w:rPr>
          <w:rFonts w:ascii="GHEA Grapalat" w:hAnsi="GHEA Grapalat" w:cs="Sylfaen"/>
          <w:b/>
          <w:i w:val="0"/>
          <w:lang w:val="af-ZA"/>
        </w:rPr>
        <w:t xml:space="preserve"> </w:t>
      </w:r>
      <w:r w:rsidRPr="00EB517B">
        <w:rPr>
          <w:rFonts w:ascii="GHEA Grapalat" w:hAnsi="GHEA Grapalat" w:cs="Sylfaen"/>
          <w:b/>
          <w:i w:val="0"/>
          <w:szCs w:val="24"/>
          <w:lang w:val="ru-RU"/>
        </w:rPr>
        <w:t>փոխարժեքով</w:t>
      </w:r>
      <w:r w:rsidRPr="00871E31">
        <w:rPr>
          <w:rFonts w:ascii="GHEA Grapalat" w:hAnsi="GHEA Grapalat"/>
          <w:i w:val="0"/>
          <w:lang w:val="af-ZA" w:eastAsia="x-none"/>
        </w:rPr>
        <w:t>:</w:t>
      </w:r>
    </w:p>
    <w:p w14:paraId="4B070BB9" w14:textId="3B122EED" w:rsidR="009B6D58" w:rsidRPr="00E6597C" w:rsidRDefault="00FD2748" w:rsidP="00D40AC0">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D40AC0">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D40AC0">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D40AC0">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D40AC0">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D40AC0">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D40AC0">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D40AC0">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D40AC0">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D40AC0">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8" w:name="_Hlk9262487"/>
      <w:r w:rsidR="00476579" w:rsidRPr="00E6597C">
        <w:rPr>
          <w:rFonts w:ascii="GHEA Grapalat" w:hAnsi="GHEA Grapalat" w:cs="Sylfaen"/>
          <w:sz w:val="20"/>
          <w:szCs w:val="24"/>
          <w:lang w:val="hy-AM" w:eastAsia="en-US"/>
        </w:rPr>
        <w:t xml:space="preserve"> </w:t>
      </w:r>
      <w:bookmarkEnd w:id="8"/>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D40AC0">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D40AC0">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w:t>
      </w:r>
      <w:r w:rsidR="00D14B02" w:rsidRPr="00E6597C">
        <w:rPr>
          <w:rFonts w:ascii="GHEA Grapalat" w:hAnsi="GHEA Grapalat" w:cs="Sylfaen"/>
          <w:sz w:val="20"/>
          <w:szCs w:val="24"/>
          <w:lang w:val="hy-AM" w:eastAsia="en-US"/>
        </w:rPr>
        <w:lastRenderedPageBreak/>
        <w:t>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40AC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D40AC0">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D40AC0">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D40AC0">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D40AC0">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D40AC0">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D40AC0">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D40AC0">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D40AC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lastRenderedPageBreak/>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D40AC0">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D40AC0">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D40AC0">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D40AC0">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D40AC0">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D40AC0">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D40AC0">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D40AC0">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D40AC0">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D40AC0">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D40AC0">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6C625964" w:rsidR="00120F8A" w:rsidRPr="00F40755" w:rsidRDefault="00120F8A" w:rsidP="00D40AC0">
      <w:pPr>
        <w:pStyle w:val="23"/>
        <w:spacing w:line="240" w:lineRule="auto"/>
        <w:ind w:firstLine="567"/>
        <w:rPr>
          <w:rFonts w:ascii="GHEA Grapalat" w:hAnsi="GHEA Grapalat" w:cs="Sylfaen"/>
          <w:lang w:val="hy-AM"/>
        </w:rPr>
      </w:pPr>
      <w:r w:rsidRPr="00C26851">
        <w:rPr>
          <w:rFonts w:ascii="GHEA Grapalat" w:hAnsi="GHEA Grapalat" w:cs="Sylfaen"/>
          <w:b/>
          <w:bCs/>
          <w:lang w:val="es-ES"/>
        </w:rPr>
        <w:t>Անգործության</w:t>
      </w:r>
      <w:r w:rsidRPr="00C26851">
        <w:rPr>
          <w:rFonts w:ascii="GHEA Grapalat" w:hAnsi="GHEA Grapalat" w:cs="Arial"/>
          <w:b/>
          <w:bCs/>
          <w:lang w:val="es-ES"/>
        </w:rPr>
        <w:t xml:space="preserve"> </w:t>
      </w:r>
      <w:r w:rsidRPr="00C26851">
        <w:rPr>
          <w:rFonts w:ascii="GHEA Grapalat" w:hAnsi="GHEA Grapalat" w:cs="Sylfaen"/>
          <w:b/>
          <w:bCs/>
          <w:lang w:val="es-ES"/>
        </w:rPr>
        <w:t>ժամկետը</w:t>
      </w:r>
      <w:r w:rsidRPr="00C26851">
        <w:rPr>
          <w:rFonts w:ascii="GHEA Grapalat" w:hAnsi="GHEA Grapalat" w:cs="Arial"/>
          <w:b/>
          <w:bCs/>
          <w:lang w:val="es-ES"/>
        </w:rPr>
        <w:t xml:space="preserve"> </w:t>
      </w:r>
      <w:r w:rsidRPr="00C26851">
        <w:rPr>
          <w:rFonts w:ascii="GHEA Grapalat" w:hAnsi="GHEA Grapalat" w:cs="Sylfaen"/>
          <w:b/>
          <w:bCs/>
          <w:lang w:val="es-ES"/>
        </w:rPr>
        <w:t>սույն</w:t>
      </w:r>
      <w:r w:rsidRPr="00C26851">
        <w:rPr>
          <w:rFonts w:ascii="GHEA Grapalat" w:hAnsi="GHEA Grapalat" w:cs="Arial"/>
          <w:b/>
          <w:bCs/>
          <w:lang w:val="es-ES"/>
        </w:rPr>
        <w:t xml:space="preserve"> </w:t>
      </w:r>
      <w:r w:rsidRPr="00C26851">
        <w:rPr>
          <w:rFonts w:ascii="GHEA Grapalat" w:hAnsi="GHEA Grapalat" w:cs="Sylfaen"/>
          <w:b/>
          <w:bCs/>
          <w:lang w:val="es-ES"/>
        </w:rPr>
        <w:t>ընթացակարգի</w:t>
      </w:r>
      <w:r w:rsidRPr="00C26851">
        <w:rPr>
          <w:rFonts w:ascii="GHEA Grapalat" w:hAnsi="GHEA Grapalat" w:cs="Arial"/>
          <w:b/>
          <w:bCs/>
          <w:lang w:val="es-ES"/>
        </w:rPr>
        <w:t xml:space="preserve"> </w:t>
      </w:r>
      <w:r w:rsidRPr="00C26851">
        <w:rPr>
          <w:rFonts w:ascii="GHEA Grapalat" w:hAnsi="GHEA Grapalat" w:cs="Sylfaen"/>
          <w:b/>
          <w:bCs/>
          <w:lang w:val="es-ES"/>
        </w:rPr>
        <w:t>դեպքում «</w:t>
      </w:r>
      <w:r w:rsidR="00C26851" w:rsidRPr="00C26851">
        <w:rPr>
          <w:rFonts w:ascii="GHEA Grapalat" w:hAnsi="GHEA Grapalat" w:cs="Sylfaen"/>
          <w:b/>
          <w:bCs/>
          <w:lang w:val="hy-AM"/>
        </w:rPr>
        <w:t xml:space="preserve"> 10</w:t>
      </w:r>
      <w:r w:rsidRPr="00C26851">
        <w:rPr>
          <w:rFonts w:ascii="GHEA Grapalat" w:hAnsi="GHEA Grapalat" w:cs="Sylfaen"/>
          <w:b/>
          <w:bCs/>
          <w:lang w:val="es-ES"/>
        </w:rPr>
        <w:t xml:space="preserve"> » օրացուցային</w:t>
      </w:r>
      <w:r w:rsidRPr="00C26851">
        <w:rPr>
          <w:rFonts w:ascii="GHEA Grapalat" w:hAnsi="GHEA Grapalat" w:cs="Arial"/>
          <w:b/>
          <w:bCs/>
          <w:lang w:val="es-ES"/>
        </w:rPr>
        <w:t xml:space="preserve"> </w:t>
      </w:r>
      <w:r w:rsidRPr="00C26851">
        <w:rPr>
          <w:rFonts w:ascii="GHEA Grapalat" w:hAnsi="GHEA Grapalat" w:cs="Sylfaen"/>
          <w:b/>
          <w:bCs/>
          <w:lang w:val="es-ES"/>
        </w:rPr>
        <w:t>օր</w:t>
      </w:r>
      <w:r w:rsidRPr="00C26851">
        <w:rPr>
          <w:rFonts w:ascii="GHEA Grapalat" w:hAnsi="GHEA Grapalat" w:cs="Arial"/>
          <w:b/>
          <w:bCs/>
          <w:lang w:val="es-ES"/>
        </w:rPr>
        <w:t xml:space="preserve"> </w:t>
      </w:r>
      <w:r w:rsidRPr="00C26851">
        <w:rPr>
          <w:rFonts w:ascii="GHEA Grapalat" w:hAnsi="GHEA Grapalat" w:cs="Sylfaen"/>
          <w:b/>
          <w:bCs/>
          <w:lang w:val="es-ES"/>
        </w:rPr>
        <w:t>է</w:t>
      </w:r>
      <w:r w:rsidRPr="00C26851">
        <w:rPr>
          <w:rFonts w:ascii="GHEA Grapalat" w:hAnsi="GHEA Grapalat" w:cs="Tahoma"/>
          <w:b/>
          <w:bCs/>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D40AC0">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D40AC0">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D40AC0">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D40AC0">
      <w:pPr>
        <w:ind w:firstLine="567"/>
        <w:jc w:val="center"/>
        <w:rPr>
          <w:rFonts w:ascii="GHEA Grapalat" w:hAnsi="GHEA Grapalat"/>
          <w:b/>
          <w:sz w:val="20"/>
          <w:lang w:val="es-ES"/>
        </w:rPr>
      </w:pPr>
    </w:p>
    <w:p w14:paraId="6D4B3801" w14:textId="77777777" w:rsidR="000313A6" w:rsidRPr="00E6597C" w:rsidRDefault="00AA0AD8" w:rsidP="00D40AC0">
      <w:pPr>
        <w:jc w:val="center"/>
        <w:rPr>
          <w:rFonts w:ascii="GHEA Grapalat" w:hAnsi="GHEA Grapalat" w:cs="Arial"/>
          <w:b/>
          <w:iCs/>
          <w:sz w:val="20"/>
          <w:lang w:val="af-ZA"/>
        </w:rPr>
      </w:pPr>
      <w:r w:rsidRPr="00E6597C">
        <w:rPr>
          <w:rFonts w:ascii="GHEA Grapalat" w:hAnsi="GHEA Grapalat"/>
          <w:b/>
          <w:iCs/>
          <w:sz w:val="20"/>
          <w:lang w:val="es-ES"/>
        </w:rPr>
        <w:lastRenderedPageBreak/>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1258753" w14:textId="77777777" w:rsidR="00096865" w:rsidRPr="00E6597C" w:rsidRDefault="00AA0AD8" w:rsidP="00D40AC0">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D40AC0">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D40AC0">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D40AC0">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D40AC0">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D40AC0">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D40AC0">
      <w:pPr>
        <w:jc w:val="center"/>
        <w:rPr>
          <w:rFonts w:ascii="GHEA Grapalat" w:hAnsi="GHEA Grapalat"/>
          <w:b/>
          <w:iCs/>
          <w:sz w:val="20"/>
          <w:lang w:val="af-ZA"/>
        </w:rPr>
      </w:pPr>
    </w:p>
    <w:p w14:paraId="06FBE3D8" w14:textId="77777777" w:rsidR="00C26851" w:rsidRPr="00E6597C" w:rsidRDefault="00C26851" w:rsidP="00C26851">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14:paraId="7AF99781" w14:textId="77777777" w:rsidR="00C26851" w:rsidRPr="00871E31" w:rsidRDefault="00C26851" w:rsidP="00C26851">
      <w:pPr>
        <w:ind w:firstLine="567"/>
        <w:jc w:val="both"/>
        <w:rPr>
          <w:rFonts w:ascii="GHEA Grapalat" w:hAnsi="GHEA Grapalat" w:cs="Sylfaen"/>
          <w:sz w:val="20"/>
          <w:vertAlign w:val="sub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EF38AB">
        <w:rPr>
          <w:rFonts w:ascii="GHEA Grapalat" w:hAnsi="GHEA Grapalat" w:cs="Sylfaen"/>
          <w:sz w:val="20"/>
          <w:lang w:val="hy-AM"/>
        </w:rPr>
        <w:t>Որակավորման</w:t>
      </w:r>
      <w:r w:rsidRPr="00EF38AB">
        <w:rPr>
          <w:rFonts w:ascii="GHEA Grapalat" w:hAnsi="GHEA Grapalat" w:cs="Sylfaen"/>
          <w:sz w:val="20"/>
          <w:lang w:val="af-ZA"/>
        </w:rPr>
        <w:t xml:space="preserve"> </w:t>
      </w:r>
      <w:r w:rsidRPr="00EF38AB">
        <w:rPr>
          <w:rFonts w:ascii="GHEA Grapalat" w:hAnsi="GHEA Grapalat" w:cs="Sylfaen"/>
          <w:sz w:val="20"/>
          <w:lang w:val="hy-AM"/>
        </w:rPr>
        <w:t>և</w:t>
      </w:r>
      <w:r w:rsidRPr="00EF38AB">
        <w:rPr>
          <w:rFonts w:ascii="GHEA Grapalat" w:hAnsi="GHEA Grapalat" w:cs="Sylfaen"/>
          <w:sz w:val="20"/>
          <w:lang w:val="af-ZA"/>
        </w:rPr>
        <w:t xml:space="preserve"> </w:t>
      </w:r>
      <w:r w:rsidRPr="00EF38AB">
        <w:rPr>
          <w:rFonts w:ascii="GHEA Grapalat" w:hAnsi="GHEA Grapalat" w:cs="Sylfaen"/>
          <w:sz w:val="20"/>
          <w:lang w:val="hy-AM"/>
        </w:rPr>
        <w:t>պ</w:t>
      </w:r>
      <w:r w:rsidRPr="00EF38AB">
        <w:rPr>
          <w:rFonts w:ascii="GHEA Grapalat" w:hAnsi="GHEA Grapalat" w:cs="Sylfaen"/>
          <w:sz w:val="20"/>
          <w:lang w:val="ru-RU"/>
        </w:rPr>
        <w:t>այմանագրի</w:t>
      </w:r>
      <w:r w:rsidRPr="00EF38AB">
        <w:rPr>
          <w:rFonts w:ascii="GHEA Grapalat" w:hAnsi="GHEA Grapalat" w:cs="Sylfaen"/>
          <w:sz w:val="20"/>
          <w:lang w:val="hy-AM"/>
        </w:rPr>
        <w:t xml:space="preserve"> </w:t>
      </w:r>
      <w:r w:rsidRPr="00EF38AB">
        <w:rPr>
          <w:rFonts w:ascii="GHEA Grapalat" w:hAnsi="GHEA Grapalat" w:cs="Sylfaen"/>
          <w:sz w:val="20"/>
          <w:lang w:val="ru-RU"/>
        </w:rPr>
        <w:t>ապահովում</w:t>
      </w:r>
      <w:r w:rsidRPr="00EF38AB">
        <w:rPr>
          <w:rFonts w:ascii="GHEA Grapalat" w:hAnsi="GHEA Grapalat" w:cs="Sylfaen"/>
          <w:sz w:val="20"/>
          <w:lang w:val="hy-AM"/>
        </w:rPr>
        <w:t>ները</w:t>
      </w:r>
      <w:r w:rsidRPr="00EF38AB">
        <w:rPr>
          <w:rFonts w:ascii="GHEA Grapalat" w:hAnsi="GHEA Grapalat" w:cs="Sylfaen"/>
          <w:sz w:val="20"/>
          <w:lang w:val="af-ZA"/>
        </w:rPr>
        <w:t xml:space="preserve"> </w:t>
      </w:r>
      <w:r w:rsidRPr="00EF38AB">
        <w:rPr>
          <w:rFonts w:ascii="GHEA Grapalat" w:hAnsi="GHEA Grapalat" w:cs="Sylfaen"/>
          <w:sz w:val="20"/>
          <w:lang w:val="ru-RU"/>
        </w:rPr>
        <w:t>ներկայացնելու</w:t>
      </w:r>
      <w:r w:rsidRPr="00EF38AB">
        <w:rPr>
          <w:rFonts w:ascii="GHEA Grapalat" w:hAnsi="GHEA Grapalat" w:cs="Sylfaen"/>
          <w:sz w:val="20"/>
          <w:lang w:val="af-ZA"/>
        </w:rPr>
        <w:t xml:space="preserve"> </w:t>
      </w:r>
      <w:r w:rsidRPr="00EF38AB">
        <w:rPr>
          <w:rFonts w:ascii="GHEA Grapalat" w:hAnsi="GHEA Grapalat" w:cs="Sylfaen"/>
          <w:sz w:val="20"/>
          <w:lang w:val="ru-RU"/>
        </w:rPr>
        <w:t>պահանջի</w:t>
      </w:r>
      <w:r w:rsidRPr="00EF38AB">
        <w:rPr>
          <w:rFonts w:ascii="GHEA Grapalat" w:hAnsi="GHEA Grapalat" w:cs="Sylfaen"/>
          <w:sz w:val="20"/>
          <w:lang w:val="af-ZA"/>
        </w:rPr>
        <w:t xml:space="preserve"> </w:t>
      </w:r>
      <w:r w:rsidRPr="00EF38AB">
        <w:rPr>
          <w:rFonts w:ascii="GHEA Grapalat" w:hAnsi="GHEA Grapalat" w:cs="Sylfaen"/>
          <w:sz w:val="20"/>
          <w:lang w:val="ru-RU"/>
        </w:rPr>
        <w:t>հիման</w:t>
      </w:r>
      <w:r w:rsidRPr="00EF38AB">
        <w:rPr>
          <w:rFonts w:ascii="GHEA Grapalat" w:hAnsi="GHEA Grapalat" w:cs="Sylfaen"/>
          <w:sz w:val="20"/>
          <w:lang w:val="af-ZA"/>
        </w:rPr>
        <w:t xml:space="preserve"> </w:t>
      </w:r>
      <w:r w:rsidRPr="00EF38AB">
        <w:rPr>
          <w:rFonts w:ascii="GHEA Grapalat" w:hAnsi="GHEA Grapalat" w:cs="Sylfaen"/>
          <w:sz w:val="20"/>
          <w:lang w:val="ru-RU"/>
        </w:rPr>
        <w:t>վրա</w:t>
      </w:r>
      <w:r w:rsidRPr="00EF38AB">
        <w:rPr>
          <w:rFonts w:ascii="GHEA Grapalat" w:hAnsi="GHEA Grapalat" w:cs="Sylfaen"/>
          <w:sz w:val="20"/>
          <w:lang w:val="af-ZA"/>
        </w:rPr>
        <w:t xml:space="preserve">, </w:t>
      </w:r>
      <w:r w:rsidRPr="00EF38AB">
        <w:rPr>
          <w:rFonts w:ascii="GHEA Grapalat" w:hAnsi="GHEA Grapalat" w:cs="Sylfaen"/>
          <w:sz w:val="20"/>
          <w:lang w:val="ru-RU"/>
        </w:rPr>
        <w:t>այն</w:t>
      </w:r>
      <w:r w:rsidRPr="00EF38AB">
        <w:rPr>
          <w:rFonts w:ascii="GHEA Grapalat" w:hAnsi="GHEA Grapalat" w:cs="Sylfaen"/>
          <w:sz w:val="20"/>
          <w:lang w:val="af-ZA"/>
        </w:rPr>
        <w:t xml:space="preserve"> </w:t>
      </w:r>
      <w:r w:rsidRPr="00EF38AB">
        <w:rPr>
          <w:rFonts w:ascii="GHEA Grapalat" w:hAnsi="GHEA Grapalat" w:cs="Sylfaen"/>
          <w:sz w:val="20"/>
          <w:lang w:val="ru-RU"/>
        </w:rPr>
        <w:t>ստանալու</w:t>
      </w:r>
      <w:r w:rsidRPr="00EF38AB">
        <w:rPr>
          <w:rFonts w:ascii="GHEA Grapalat" w:hAnsi="GHEA Grapalat" w:cs="Sylfaen"/>
          <w:sz w:val="20"/>
          <w:lang w:val="af-ZA"/>
        </w:rPr>
        <w:t xml:space="preserve"> </w:t>
      </w:r>
      <w:r w:rsidRPr="00EF38AB">
        <w:rPr>
          <w:rFonts w:ascii="GHEA Grapalat" w:hAnsi="GHEA Grapalat" w:cs="Sylfaen"/>
          <w:sz w:val="20"/>
          <w:lang w:val="ru-RU"/>
        </w:rPr>
        <w:t>օրվանից</w:t>
      </w:r>
      <w:r w:rsidRPr="00EF38AB">
        <w:rPr>
          <w:rFonts w:ascii="GHEA Grapalat" w:hAnsi="GHEA Grapalat" w:cs="Sylfaen"/>
          <w:sz w:val="20"/>
          <w:lang w:val="af-ZA"/>
        </w:rPr>
        <w:t xml:space="preserve"> </w:t>
      </w:r>
      <w:r w:rsidRPr="00EF38AB">
        <w:rPr>
          <w:rFonts w:ascii="GHEA Grapalat" w:hAnsi="GHEA Grapalat" w:cs="Sylfaen"/>
          <w:sz w:val="20"/>
          <w:lang w:val="hy-AM"/>
        </w:rPr>
        <w:t xml:space="preserve">հետո 5 </w:t>
      </w:r>
      <w:r w:rsidRPr="00EF38AB">
        <w:rPr>
          <w:rFonts w:ascii="GHEA Grapalat" w:hAnsi="GHEA Grapalat" w:cs="Sylfaen"/>
          <w:sz w:val="20"/>
          <w:lang w:val="af-ZA"/>
        </w:rPr>
        <w:t xml:space="preserve">աշխատանքային </w:t>
      </w:r>
      <w:r w:rsidRPr="00EF38AB">
        <w:rPr>
          <w:rFonts w:ascii="GHEA Grapalat" w:hAnsi="GHEA Grapalat" w:cs="Sylfaen"/>
          <w:sz w:val="20"/>
          <w:lang w:val="ru-RU"/>
        </w:rPr>
        <w:t>օրվա</w:t>
      </w:r>
      <w:r w:rsidRPr="00EF38AB">
        <w:rPr>
          <w:rFonts w:ascii="GHEA Grapalat" w:hAnsi="GHEA Grapalat" w:cs="Sylfaen"/>
          <w:sz w:val="20"/>
          <w:lang w:val="af-ZA"/>
        </w:rPr>
        <w:t xml:space="preserve"> </w:t>
      </w:r>
      <w:r w:rsidRPr="00EF38AB">
        <w:rPr>
          <w:rFonts w:ascii="GHEA Grapalat" w:hAnsi="GHEA Grapalat" w:cs="Sylfaen"/>
          <w:sz w:val="20"/>
          <w:lang w:val="ru-RU"/>
        </w:rPr>
        <w:t>ընթացքում</w:t>
      </w:r>
      <w:r w:rsidRPr="00EF38AB">
        <w:rPr>
          <w:rFonts w:ascii="GHEA Grapalat" w:hAnsi="GHEA Grapalat" w:cs="Sylfaen"/>
          <w:sz w:val="20"/>
          <w:lang w:val="af-ZA"/>
        </w:rPr>
        <w:t xml:space="preserve">, </w:t>
      </w:r>
      <w:r w:rsidRPr="00EF38AB">
        <w:rPr>
          <w:rFonts w:ascii="GHEA Grapalat" w:hAnsi="GHEA Grapalat" w:cs="Sylfaen"/>
          <w:sz w:val="20"/>
          <w:lang w:val="ru-RU"/>
        </w:rPr>
        <w:t>ընտրված</w:t>
      </w:r>
      <w:r w:rsidRPr="00EF38AB">
        <w:rPr>
          <w:rFonts w:ascii="GHEA Grapalat" w:hAnsi="GHEA Grapalat" w:cs="Sylfaen"/>
          <w:sz w:val="20"/>
          <w:lang w:val="af-ZA"/>
        </w:rPr>
        <w:t xml:space="preserve"> </w:t>
      </w:r>
      <w:r w:rsidRPr="00EF38AB">
        <w:rPr>
          <w:rFonts w:ascii="GHEA Grapalat" w:hAnsi="GHEA Grapalat" w:cs="Sylfaen"/>
          <w:sz w:val="20"/>
          <w:lang w:val="ru-RU"/>
        </w:rPr>
        <w:t>մասնակիցը</w:t>
      </w:r>
      <w:r w:rsidRPr="00EF38AB">
        <w:rPr>
          <w:rFonts w:ascii="GHEA Grapalat" w:hAnsi="GHEA Grapalat" w:cs="Sylfaen"/>
          <w:sz w:val="20"/>
          <w:lang w:val="af-ZA"/>
        </w:rPr>
        <w:t xml:space="preserve"> </w:t>
      </w:r>
      <w:r w:rsidRPr="00EF38AB">
        <w:rPr>
          <w:rFonts w:ascii="GHEA Grapalat" w:hAnsi="GHEA Grapalat" w:cs="Sylfaen"/>
          <w:sz w:val="20"/>
          <w:lang w:val="ru-RU"/>
        </w:rPr>
        <w:t>պարտավոր</w:t>
      </w:r>
      <w:r w:rsidRPr="00EF38AB">
        <w:rPr>
          <w:rFonts w:ascii="GHEA Grapalat" w:hAnsi="GHEA Grapalat" w:cs="Sylfaen"/>
          <w:sz w:val="20"/>
          <w:lang w:val="af-ZA"/>
        </w:rPr>
        <w:t xml:space="preserve"> </w:t>
      </w:r>
      <w:r w:rsidRPr="00EF38AB">
        <w:rPr>
          <w:rFonts w:ascii="GHEA Grapalat" w:hAnsi="GHEA Grapalat" w:cs="Sylfaen"/>
          <w:sz w:val="20"/>
          <w:lang w:val="ru-RU"/>
        </w:rPr>
        <w:t>է</w:t>
      </w:r>
      <w:r w:rsidRPr="00EF38AB">
        <w:rPr>
          <w:rFonts w:ascii="GHEA Grapalat" w:hAnsi="GHEA Grapalat" w:cs="Sylfaen"/>
          <w:sz w:val="20"/>
          <w:lang w:val="af-ZA"/>
        </w:rPr>
        <w:t xml:space="preserve"> </w:t>
      </w:r>
      <w:r w:rsidRPr="00EF38AB">
        <w:rPr>
          <w:rFonts w:ascii="GHEA Grapalat" w:hAnsi="GHEA Grapalat" w:cs="Sylfaen"/>
          <w:sz w:val="20"/>
          <w:lang w:val="ru-RU"/>
        </w:rPr>
        <w:t>ներկայացնել</w:t>
      </w:r>
      <w:r w:rsidRPr="00EF38AB">
        <w:rPr>
          <w:rFonts w:ascii="GHEA Grapalat" w:hAnsi="GHEA Grapalat" w:cs="Sylfaen"/>
          <w:sz w:val="20"/>
          <w:lang w:val="af-ZA"/>
        </w:rPr>
        <w:t xml:space="preserve"> </w:t>
      </w:r>
      <w:r w:rsidRPr="00EF38AB">
        <w:rPr>
          <w:rFonts w:ascii="GHEA Grapalat" w:hAnsi="GHEA Grapalat" w:cs="Sylfaen"/>
          <w:sz w:val="20"/>
          <w:lang w:val="hy-AM"/>
        </w:rPr>
        <w:t>որակավորման</w:t>
      </w:r>
      <w:r w:rsidRPr="00EF38AB">
        <w:rPr>
          <w:rFonts w:ascii="GHEA Grapalat" w:hAnsi="GHEA Grapalat" w:cs="Sylfaen"/>
          <w:sz w:val="20"/>
          <w:lang w:val="af-ZA"/>
        </w:rPr>
        <w:t xml:space="preserve"> </w:t>
      </w:r>
      <w:r w:rsidRPr="00EF38AB">
        <w:rPr>
          <w:rFonts w:ascii="GHEA Grapalat" w:hAnsi="GHEA Grapalat" w:cs="Sylfaen"/>
          <w:sz w:val="20"/>
          <w:lang w:val="hy-AM"/>
        </w:rPr>
        <w:t>և</w:t>
      </w:r>
      <w:r w:rsidRPr="00EF38AB">
        <w:rPr>
          <w:rFonts w:ascii="GHEA Grapalat" w:hAnsi="GHEA Grapalat" w:cs="Sylfaen"/>
          <w:sz w:val="20"/>
          <w:lang w:val="af-ZA"/>
        </w:rPr>
        <w:t xml:space="preserve"> </w:t>
      </w:r>
      <w:r w:rsidRPr="00EF38AB">
        <w:rPr>
          <w:rFonts w:ascii="GHEA Grapalat" w:hAnsi="GHEA Grapalat" w:cs="Sylfaen"/>
          <w:sz w:val="20"/>
          <w:lang w:val="ru-RU"/>
        </w:rPr>
        <w:t>պայմանագրի</w:t>
      </w:r>
      <w:r w:rsidRPr="00EF38AB">
        <w:rPr>
          <w:rFonts w:ascii="GHEA Grapalat" w:hAnsi="GHEA Grapalat" w:cs="Sylfaen"/>
          <w:sz w:val="20"/>
          <w:lang w:val="hy-AM"/>
        </w:rPr>
        <w:t xml:space="preserve"> </w:t>
      </w:r>
      <w:r w:rsidRPr="00EF38AB">
        <w:rPr>
          <w:rFonts w:ascii="GHEA Grapalat" w:hAnsi="GHEA Grapalat" w:cs="Sylfaen"/>
          <w:sz w:val="20"/>
          <w:lang w:val="ru-RU"/>
        </w:rPr>
        <w:t>ապահովում</w:t>
      </w:r>
      <w:r w:rsidRPr="00EF38AB">
        <w:rPr>
          <w:rFonts w:ascii="GHEA Grapalat" w:hAnsi="GHEA Grapalat" w:cs="Sylfaen"/>
          <w:sz w:val="20"/>
          <w:lang w:val="hy-AM"/>
        </w:rPr>
        <w:t>ներ</w:t>
      </w:r>
      <w:r w:rsidRPr="00EF38AB">
        <w:rPr>
          <w:rFonts w:ascii="GHEA Grapalat" w:hAnsi="GHEA Grapalat" w:cs="Sylfaen"/>
          <w:sz w:val="20"/>
          <w:lang w:val="ru-RU"/>
        </w:rPr>
        <w:t>։</w:t>
      </w:r>
      <w:r w:rsidRPr="00EF38AB">
        <w:rPr>
          <w:rFonts w:ascii="GHEA Grapalat" w:hAnsi="GHEA Grapalat" w:cs="Sylfaen"/>
          <w:sz w:val="20"/>
          <w:lang w:val="af-ZA"/>
        </w:rPr>
        <w:t xml:space="preserve"> </w:t>
      </w:r>
      <w:r w:rsidRPr="00697929">
        <w:rPr>
          <w:rFonts w:ascii="GHEA Grapalat" w:hAnsi="GHEA Grapalat" w:cs="Sylfaen"/>
          <w:b/>
          <w:bCs/>
          <w:sz w:val="20"/>
          <w:lang w:val="hy-AM"/>
        </w:rPr>
        <w:t>Եթե ապահովումը ներկայացվում է բանկային երաշխիքի ձևով, ապա սույն կետով նախատեսված ժամկետը սահմանվում է 10 աշխատանքային օր։</w:t>
      </w:r>
      <w:r w:rsidRPr="004B72E3">
        <w:rPr>
          <w:rFonts w:ascii="GHEA Grapalat" w:hAnsi="GHEA Grapalat" w:cs="Sylfaen"/>
          <w:sz w:val="20"/>
          <w:lang w:val="hy-AM"/>
        </w:rPr>
        <w:t xml:space="preserve">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sidRPr="00871E31">
        <w:rPr>
          <w:rStyle w:val="af6"/>
          <w:rFonts w:ascii="GHEA Grapalat" w:hAnsi="GHEA Grapalat" w:cs="Sylfaen"/>
          <w:sz w:val="20"/>
          <w:vertAlign w:val="baseline"/>
          <w:lang w:val="hy-AM"/>
        </w:rPr>
        <w:t>:</w:t>
      </w:r>
    </w:p>
    <w:p w14:paraId="54362DBE" w14:textId="77777777" w:rsidR="00C26851" w:rsidRPr="001A2B85" w:rsidRDefault="00C26851" w:rsidP="00C26851">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AA143D">
        <w:rPr>
          <w:rFonts w:ascii="GHEA Grapalat" w:hAnsi="GHEA Grapalat" w:cs="Sylfaen"/>
          <w:b/>
          <w:sz w:val="20"/>
          <w:lang w:val="hy-AM"/>
        </w:rPr>
        <w:t>Որակավորման</w:t>
      </w:r>
      <w:r w:rsidRPr="00AA143D">
        <w:rPr>
          <w:rFonts w:ascii="GHEA Grapalat" w:hAnsi="GHEA Grapalat" w:cs="Sylfaen"/>
          <w:b/>
          <w:sz w:val="20"/>
          <w:lang w:val="af-ZA"/>
        </w:rPr>
        <w:t xml:space="preserve"> </w:t>
      </w:r>
      <w:r w:rsidRPr="00AA143D">
        <w:rPr>
          <w:rFonts w:ascii="GHEA Grapalat" w:hAnsi="GHEA Grapalat" w:cs="Sylfaen"/>
          <w:b/>
          <w:sz w:val="20"/>
          <w:lang w:val="hy-AM"/>
        </w:rPr>
        <w:t>ապահովման</w:t>
      </w:r>
      <w:r w:rsidRPr="00AA143D">
        <w:rPr>
          <w:rFonts w:ascii="GHEA Grapalat" w:hAnsi="GHEA Grapalat" w:cs="Sylfaen"/>
          <w:b/>
          <w:sz w:val="20"/>
          <w:lang w:val="af-ZA"/>
        </w:rPr>
        <w:t xml:space="preserve"> </w:t>
      </w:r>
      <w:r w:rsidRPr="00AA143D">
        <w:rPr>
          <w:rFonts w:ascii="GHEA Grapalat" w:hAnsi="GHEA Grapalat" w:cs="Sylfaen"/>
          <w:b/>
          <w:sz w:val="20"/>
          <w:lang w:val="hy-AM"/>
        </w:rPr>
        <w:t>չափը</w:t>
      </w:r>
      <w:r w:rsidRPr="00AA143D">
        <w:rPr>
          <w:rFonts w:ascii="GHEA Grapalat" w:hAnsi="GHEA Grapalat" w:cs="Sylfaen"/>
          <w:b/>
          <w:sz w:val="20"/>
          <w:lang w:val="af-ZA"/>
        </w:rPr>
        <w:t xml:space="preserve"> </w:t>
      </w:r>
      <w:r w:rsidRPr="00AA143D">
        <w:rPr>
          <w:rFonts w:ascii="GHEA Grapalat" w:hAnsi="GHEA Grapalat" w:cs="Sylfaen"/>
          <w:b/>
          <w:sz w:val="20"/>
          <w:lang w:val="hy-AM"/>
        </w:rPr>
        <w:t>հավասար</w:t>
      </w:r>
      <w:r w:rsidRPr="00AA143D">
        <w:rPr>
          <w:rFonts w:ascii="GHEA Grapalat" w:hAnsi="GHEA Grapalat" w:cs="Sylfaen"/>
          <w:b/>
          <w:sz w:val="20"/>
          <w:lang w:val="af-ZA"/>
        </w:rPr>
        <w:t xml:space="preserve"> </w:t>
      </w:r>
      <w:r w:rsidRPr="00AA143D">
        <w:rPr>
          <w:rFonts w:ascii="GHEA Grapalat" w:hAnsi="GHEA Grapalat" w:cs="Sylfaen"/>
          <w:b/>
          <w:sz w:val="20"/>
          <w:lang w:val="hy-AM"/>
        </w:rPr>
        <w:t>է</w:t>
      </w:r>
      <w:r w:rsidRPr="00AA143D">
        <w:rPr>
          <w:rFonts w:ascii="GHEA Grapalat" w:hAnsi="GHEA Grapalat" w:cs="Sylfaen"/>
          <w:b/>
          <w:sz w:val="20"/>
          <w:lang w:val="af-ZA"/>
        </w:rPr>
        <w:t xml:space="preserve"> </w:t>
      </w:r>
      <w:r w:rsidRPr="00AA143D">
        <w:rPr>
          <w:rFonts w:ascii="GHEA Grapalat" w:hAnsi="GHEA Grapalat" w:cs="Sylfaen"/>
          <w:b/>
          <w:sz w:val="20"/>
          <w:lang w:val="hy-AM"/>
        </w:rPr>
        <w:t>սույն ընթացակարգի շրջանակում գնվելիք աշխատանքների գնման գնի 30 տոկոսին</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DE45CA">
        <w:rPr>
          <w:rFonts w:ascii="GHEA Grapalat" w:hAnsi="GHEA Grapalat" w:cs="Sylfaen"/>
          <w:b/>
          <w:sz w:val="20"/>
        </w:rPr>
        <w:t>Որակավորման</w:t>
      </w:r>
      <w:r w:rsidRPr="00DE45CA">
        <w:rPr>
          <w:rFonts w:ascii="GHEA Grapalat" w:hAnsi="GHEA Grapalat" w:cs="Sylfaen"/>
          <w:b/>
          <w:sz w:val="20"/>
          <w:lang w:val="af-ZA"/>
        </w:rPr>
        <w:t xml:space="preserve"> </w:t>
      </w:r>
      <w:r w:rsidRPr="001A2B85">
        <w:rPr>
          <w:rFonts w:ascii="GHEA Grapalat" w:hAnsi="GHEA Grapalat" w:cs="Sylfaen"/>
          <w:b/>
          <w:sz w:val="20"/>
          <w:lang w:val="hy-AM"/>
        </w:rPr>
        <w:t xml:space="preserve"> ապահովումը մինչև համաձայնագրի կնքումը ներկայացվում է </w:t>
      </w:r>
      <w:r w:rsidRPr="001A2B85">
        <w:rPr>
          <w:rFonts w:ascii="GHEA Grapalat" w:hAnsi="GHEA Grapalat" w:cs="Sylfaen"/>
          <w:b/>
          <w:sz w:val="20"/>
          <w:szCs w:val="20"/>
          <w:lang w:val="hy-AM"/>
        </w:rPr>
        <w:t>միակողմանի հաստատված հայտ</w:t>
      </w:r>
      <w:r>
        <w:rPr>
          <w:rFonts w:ascii="GHEA Grapalat" w:hAnsi="GHEA Grapalat" w:cs="Sylfaen"/>
          <w:b/>
          <w:sz w:val="20"/>
          <w:szCs w:val="20"/>
          <w:lang w:val="hy-AM"/>
        </w:rPr>
        <w:t>արարության՝ տուժանքի (հավելված 4.2</w:t>
      </w:r>
      <w:r w:rsidRPr="001A2B85">
        <w:rPr>
          <w:rFonts w:ascii="GHEA Grapalat" w:hAnsi="GHEA Grapalat" w:cs="Sylfaen"/>
          <w:b/>
          <w:sz w:val="20"/>
          <w:szCs w:val="20"/>
          <w:lang w:val="hy-AM"/>
        </w:rPr>
        <w:t>) կամ կանխիկ փողի ձևով</w:t>
      </w:r>
      <w:r w:rsidRPr="001A2B85">
        <w:rPr>
          <w:rFonts w:ascii="GHEA Grapalat" w:hAnsi="GHEA Grapalat" w:cs="Sylfaen"/>
          <w:b/>
          <w:sz w:val="20"/>
          <w:lang w:val="hy-AM"/>
        </w:rPr>
        <w:t>,</w:t>
      </w:r>
      <w:r>
        <w:rPr>
          <w:rFonts w:ascii="GHEA Grapalat" w:hAnsi="GHEA Grapalat" w:cs="Sylfaen"/>
          <w:b/>
          <w:sz w:val="20"/>
          <w:lang w:val="hy-AM"/>
        </w:rPr>
        <w:t xml:space="preserve"> </w:t>
      </w:r>
      <w:r w:rsidRPr="001A2B85">
        <w:rPr>
          <w:rFonts w:ascii="GHEA Grapalat" w:hAnsi="GHEA Grapalat" w:cs="Sylfaen"/>
          <w:b/>
          <w:sz w:val="20"/>
          <w:lang w:val="hy-AM"/>
        </w:rPr>
        <w:t xml:space="preserve">իսկ համաձայնագրի կնքման </w:t>
      </w:r>
      <w:r>
        <w:rPr>
          <w:rFonts w:ascii="GHEA Grapalat" w:hAnsi="GHEA Grapalat" w:cs="Sylfaen"/>
          <w:b/>
          <w:sz w:val="20"/>
        </w:rPr>
        <w:t>փուլում</w:t>
      </w:r>
      <w:r w:rsidRPr="001A2B85">
        <w:rPr>
          <w:rFonts w:ascii="GHEA Grapalat" w:hAnsi="GHEA Grapalat" w:cs="Sylfaen"/>
          <w:b/>
          <w:sz w:val="20"/>
          <w:lang w:val="hy-AM"/>
        </w:rPr>
        <w:t>՝</w:t>
      </w:r>
      <w:r>
        <w:rPr>
          <w:rFonts w:ascii="GHEA Grapalat" w:hAnsi="GHEA Grapalat" w:cs="Sylfaen"/>
          <w:b/>
          <w:sz w:val="20"/>
          <w:lang w:val="hy-AM"/>
        </w:rPr>
        <w:t xml:space="preserve"> </w:t>
      </w:r>
      <w:r>
        <w:rPr>
          <w:rFonts w:ascii="GHEA Grapalat" w:hAnsi="GHEA Grapalat" w:cs="Sylfaen"/>
          <w:b/>
          <w:sz w:val="20"/>
        </w:rPr>
        <w:t>տուժանքը</w:t>
      </w:r>
      <w:r w:rsidRPr="00871E31">
        <w:rPr>
          <w:rFonts w:ascii="GHEA Grapalat" w:hAnsi="GHEA Grapalat" w:cs="Sylfaen"/>
          <w:b/>
          <w:sz w:val="20"/>
          <w:lang w:val="af-ZA"/>
        </w:rPr>
        <w:t xml:space="preserve"> </w:t>
      </w:r>
      <w:r>
        <w:rPr>
          <w:rFonts w:ascii="GHEA Grapalat" w:hAnsi="GHEA Grapalat" w:cs="Sylfaen"/>
          <w:b/>
          <w:sz w:val="20"/>
          <w:lang w:val="hy-AM"/>
        </w:rPr>
        <w:t xml:space="preserve"> փոխարինվում է բանկային երախիքով</w:t>
      </w:r>
      <w:r w:rsidRPr="001A2B85">
        <w:rPr>
          <w:rFonts w:ascii="GHEA Grapalat" w:hAnsi="GHEA Grapalat" w:cs="Sylfaen"/>
          <w:b/>
          <w:sz w:val="20"/>
          <w:lang w:val="hy-AM"/>
        </w:rPr>
        <w:t xml:space="preserve"> </w:t>
      </w:r>
      <w:r>
        <w:rPr>
          <w:rFonts w:ascii="GHEA Grapalat" w:hAnsi="GHEA Grapalat" w:cs="Sylfaen"/>
          <w:b/>
          <w:sz w:val="20"/>
          <w:lang w:val="hy-AM"/>
        </w:rPr>
        <w:t>(հավելված 4) կամ կանխիկ փողով</w:t>
      </w:r>
      <w:r w:rsidRPr="001A2B85">
        <w:rPr>
          <w:rFonts w:ascii="GHEA Grapalat" w:hAnsi="GHEA Grapalat" w:cs="Sylfaen"/>
          <w:b/>
          <w:sz w:val="20"/>
          <w:lang w:val="hy-AM"/>
        </w:rPr>
        <w:t>:</w:t>
      </w:r>
    </w:p>
    <w:p w14:paraId="3D85B1DB" w14:textId="77777777" w:rsidR="00C26851" w:rsidRPr="000E2FEC" w:rsidRDefault="00C26851" w:rsidP="00C26851">
      <w:pPr>
        <w:ind w:firstLine="567"/>
        <w:jc w:val="both"/>
        <w:rPr>
          <w:rFonts w:ascii="GHEA Grapalat" w:hAnsi="GHEA Grapalat" w:cs="Arial"/>
          <w:b/>
          <w:sz w:val="20"/>
          <w:lang w:val="af-ZA"/>
        </w:rPr>
      </w:pPr>
      <w:r w:rsidRPr="000E2FEC">
        <w:rPr>
          <w:rFonts w:ascii="GHEA Grapalat" w:hAnsi="GHEA Grapalat" w:cs="Sylfaen"/>
          <w:b/>
          <w:sz w:val="20"/>
          <w:lang w:val="af-ZA"/>
        </w:rPr>
        <w:t>Ընդ որում ապահովումը</w:t>
      </w:r>
      <w:r w:rsidRPr="000E2FEC">
        <w:rPr>
          <w:rFonts w:ascii="GHEA Grapalat" w:hAnsi="GHEA Grapalat"/>
          <w:b/>
          <w:color w:val="000000"/>
          <w:shd w:val="clear" w:color="auto" w:fill="FFFFFF"/>
          <w:lang w:val="af-ZA"/>
        </w:rPr>
        <w:t xml:space="preserve"> </w:t>
      </w:r>
      <w:r w:rsidRPr="00FA5F54">
        <w:rPr>
          <w:rFonts w:ascii="GHEA Grapalat" w:hAnsi="GHEA Grapalat" w:cs="Sylfaen"/>
          <w:b/>
          <w:sz w:val="20"/>
          <w:lang w:val="hy-AM"/>
        </w:rPr>
        <w:t>պետք</w:t>
      </w:r>
      <w:r w:rsidRPr="000E2FEC">
        <w:rPr>
          <w:rFonts w:ascii="GHEA Grapalat" w:hAnsi="GHEA Grapalat" w:cs="Sylfaen"/>
          <w:b/>
          <w:sz w:val="20"/>
          <w:lang w:val="af-ZA"/>
        </w:rPr>
        <w:t xml:space="preserve"> </w:t>
      </w:r>
      <w:r w:rsidRPr="00FA5F54">
        <w:rPr>
          <w:rFonts w:ascii="GHEA Grapalat" w:hAnsi="GHEA Grapalat" w:cs="Sylfaen"/>
          <w:b/>
          <w:sz w:val="20"/>
          <w:lang w:val="hy-AM"/>
        </w:rPr>
        <w:t>է</w:t>
      </w:r>
      <w:r w:rsidRPr="000E2FEC">
        <w:rPr>
          <w:rFonts w:ascii="GHEA Grapalat" w:hAnsi="GHEA Grapalat" w:cs="Sylfaen"/>
          <w:b/>
          <w:sz w:val="20"/>
          <w:lang w:val="af-ZA"/>
        </w:rPr>
        <w:t xml:space="preserve"> </w:t>
      </w:r>
      <w:r w:rsidRPr="00FA5F54">
        <w:rPr>
          <w:rFonts w:ascii="GHEA Grapalat" w:hAnsi="GHEA Grapalat" w:cs="Sylfaen"/>
          <w:b/>
          <w:sz w:val="20"/>
          <w:lang w:val="hy-AM"/>
        </w:rPr>
        <w:t>վավեր</w:t>
      </w:r>
      <w:r w:rsidRPr="000E2FEC">
        <w:rPr>
          <w:rFonts w:ascii="GHEA Grapalat" w:hAnsi="GHEA Grapalat" w:cs="Sylfaen"/>
          <w:b/>
          <w:sz w:val="20"/>
          <w:lang w:val="af-ZA"/>
        </w:rPr>
        <w:t xml:space="preserve"> </w:t>
      </w:r>
      <w:r w:rsidRPr="00FA5F54">
        <w:rPr>
          <w:rFonts w:ascii="GHEA Grapalat" w:hAnsi="GHEA Grapalat" w:cs="Sylfaen"/>
          <w:b/>
          <w:sz w:val="20"/>
          <w:lang w:val="hy-AM"/>
        </w:rPr>
        <w:t>լինի</w:t>
      </w:r>
      <w:r w:rsidRPr="000E2FEC">
        <w:rPr>
          <w:rFonts w:ascii="GHEA Grapalat" w:hAnsi="GHEA Grapalat" w:cs="Sylfaen"/>
          <w:b/>
          <w:sz w:val="20"/>
          <w:lang w:val="af-ZA"/>
        </w:rPr>
        <w:t xml:space="preserve"> </w:t>
      </w:r>
      <w:r w:rsidRPr="00FA5F54">
        <w:rPr>
          <w:rFonts w:ascii="GHEA Grapalat" w:hAnsi="GHEA Grapalat" w:cs="Sylfaen"/>
          <w:b/>
          <w:sz w:val="20"/>
          <w:lang w:val="hy-AM"/>
        </w:rPr>
        <w:t>առնվազն</w:t>
      </w:r>
      <w:r w:rsidRPr="000E2FEC">
        <w:rPr>
          <w:rFonts w:ascii="GHEA Grapalat" w:hAnsi="GHEA Grapalat" w:cs="Sylfaen"/>
          <w:b/>
          <w:sz w:val="20"/>
          <w:lang w:val="af-ZA"/>
        </w:rPr>
        <w:t xml:space="preserve"> </w:t>
      </w:r>
      <w:r w:rsidRPr="00FA5F54">
        <w:rPr>
          <w:rFonts w:ascii="GHEA Grapalat" w:hAnsi="GHEA Grapalat" w:cs="Sylfaen"/>
          <w:b/>
          <w:sz w:val="20"/>
          <w:lang w:val="hy-AM"/>
        </w:rPr>
        <w:t>մինչև</w:t>
      </w:r>
      <w:r w:rsidRPr="000E2FEC">
        <w:rPr>
          <w:rFonts w:ascii="GHEA Grapalat" w:hAnsi="GHEA Grapalat" w:cs="Sylfaen"/>
          <w:b/>
          <w:sz w:val="20"/>
          <w:lang w:val="af-ZA"/>
        </w:rPr>
        <w:t xml:space="preserve"> </w:t>
      </w:r>
      <w:r w:rsidRPr="00FA5F54">
        <w:rPr>
          <w:rFonts w:ascii="GHEA Grapalat" w:hAnsi="GHEA Grapalat" w:cs="Sylfaen"/>
          <w:b/>
          <w:sz w:val="20"/>
          <w:lang w:val="hy-AM"/>
        </w:rPr>
        <w:t>պայմանագրի</w:t>
      </w:r>
      <w:r w:rsidRPr="000E2FEC">
        <w:rPr>
          <w:rFonts w:ascii="GHEA Grapalat" w:hAnsi="GHEA Grapalat" w:cs="Sylfaen"/>
          <w:b/>
          <w:sz w:val="20"/>
          <w:lang w:val="af-ZA"/>
        </w:rPr>
        <w:t xml:space="preserve"> </w:t>
      </w:r>
      <w:r w:rsidRPr="00FA5F54">
        <w:rPr>
          <w:rFonts w:ascii="GHEA Grapalat" w:hAnsi="GHEA Grapalat" w:cs="Sylfaen"/>
          <w:b/>
          <w:sz w:val="20"/>
          <w:lang w:val="hy-AM"/>
        </w:rPr>
        <w:t>կատարման</w:t>
      </w:r>
      <w:r w:rsidRPr="000E2FEC">
        <w:rPr>
          <w:rFonts w:ascii="GHEA Grapalat" w:hAnsi="GHEA Grapalat" w:cs="Sylfaen"/>
          <w:b/>
          <w:sz w:val="20"/>
          <w:lang w:val="af-ZA"/>
        </w:rPr>
        <w:t xml:space="preserve"> </w:t>
      </w:r>
      <w:r w:rsidRPr="00FA5F54">
        <w:rPr>
          <w:rFonts w:ascii="GHEA Grapalat" w:hAnsi="GHEA Grapalat" w:cs="Sylfaen"/>
          <w:b/>
          <w:sz w:val="20"/>
          <w:lang w:val="hy-AM"/>
        </w:rPr>
        <w:t>արդյունքը</w:t>
      </w:r>
      <w:r w:rsidRPr="000E2FEC">
        <w:rPr>
          <w:rFonts w:ascii="GHEA Grapalat" w:hAnsi="GHEA Grapalat" w:cs="Sylfaen"/>
          <w:b/>
          <w:sz w:val="20"/>
          <w:lang w:val="af-ZA"/>
        </w:rPr>
        <w:t xml:space="preserve"> </w:t>
      </w:r>
      <w:r w:rsidRPr="00FA5F54">
        <w:rPr>
          <w:rFonts w:ascii="GHEA Grapalat" w:hAnsi="GHEA Grapalat" w:cs="Sylfaen"/>
          <w:b/>
          <w:sz w:val="20"/>
          <w:lang w:val="hy-AM"/>
        </w:rPr>
        <w:t>պատվիրատուից</w:t>
      </w:r>
      <w:r w:rsidRPr="000E2FEC">
        <w:rPr>
          <w:rFonts w:ascii="GHEA Grapalat" w:hAnsi="GHEA Grapalat" w:cs="Sylfaen"/>
          <w:b/>
          <w:sz w:val="20"/>
          <w:lang w:val="af-ZA"/>
        </w:rPr>
        <w:t xml:space="preserve"> </w:t>
      </w:r>
      <w:r w:rsidRPr="00FA5F54">
        <w:rPr>
          <w:rFonts w:ascii="GHEA Grapalat" w:hAnsi="GHEA Grapalat" w:cs="Sylfaen"/>
          <w:b/>
          <w:sz w:val="20"/>
          <w:lang w:val="hy-AM"/>
        </w:rPr>
        <w:t>կողմից</w:t>
      </w:r>
      <w:r w:rsidRPr="000E2FEC">
        <w:rPr>
          <w:rFonts w:ascii="GHEA Grapalat" w:hAnsi="GHEA Grapalat" w:cs="Sylfaen"/>
          <w:b/>
          <w:sz w:val="20"/>
          <w:lang w:val="af-ZA"/>
        </w:rPr>
        <w:t xml:space="preserve"> </w:t>
      </w:r>
      <w:r w:rsidRPr="00FA5F54">
        <w:rPr>
          <w:rFonts w:ascii="GHEA Grapalat" w:hAnsi="GHEA Grapalat" w:cs="Sylfaen"/>
          <w:b/>
          <w:sz w:val="20"/>
          <w:lang w:val="hy-AM"/>
        </w:rPr>
        <w:t>ամբողջական</w:t>
      </w:r>
      <w:r w:rsidRPr="000E2FEC">
        <w:rPr>
          <w:rFonts w:ascii="GHEA Grapalat" w:hAnsi="GHEA Grapalat" w:cs="Sylfaen"/>
          <w:b/>
          <w:sz w:val="20"/>
          <w:lang w:val="af-ZA"/>
        </w:rPr>
        <w:t xml:space="preserve"> </w:t>
      </w:r>
      <w:r w:rsidRPr="00FA5F54">
        <w:rPr>
          <w:rFonts w:ascii="GHEA Grapalat" w:hAnsi="GHEA Grapalat" w:cs="Sylfaen"/>
          <w:b/>
          <w:sz w:val="20"/>
          <w:lang w:val="hy-AM"/>
        </w:rPr>
        <w:t>ընդունվելու</w:t>
      </w:r>
      <w:r w:rsidRPr="000E2FEC">
        <w:rPr>
          <w:rFonts w:ascii="GHEA Grapalat" w:hAnsi="GHEA Grapalat" w:cs="Sylfaen"/>
          <w:b/>
          <w:sz w:val="20"/>
          <w:lang w:val="af-ZA"/>
        </w:rPr>
        <w:t xml:space="preserve"> </w:t>
      </w:r>
      <w:r w:rsidRPr="00FA5F54">
        <w:rPr>
          <w:rFonts w:ascii="GHEA Grapalat" w:hAnsi="GHEA Grapalat" w:cs="Sylfaen"/>
          <w:b/>
          <w:sz w:val="20"/>
          <w:lang w:val="hy-AM"/>
        </w:rPr>
        <w:t>օրվան</w:t>
      </w:r>
      <w:r w:rsidRPr="000E2FEC">
        <w:rPr>
          <w:rFonts w:ascii="GHEA Grapalat" w:hAnsi="GHEA Grapalat" w:cs="Sylfaen"/>
          <w:b/>
          <w:sz w:val="20"/>
          <w:lang w:val="af-ZA"/>
        </w:rPr>
        <w:t xml:space="preserve"> </w:t>
      </w:r>
      <w:r w:rsidRPr="00FA5F54">
        <w:rPr>
          <w:rFonts w:ascii="GHEA Grapalat" w:hAnsi="GHEA Grapalat" w:cs="Sylfaen"/>
          <w:b/>
          <w:sz w:val="20"/>
          <w:lang w:val="hy-AM"/>
        </w:rPr>
        <w:t>հաջորդող</w:t>
      </w:r>
      <w:r w:rsidRPr="000E2FEC">
        <w:rPr>
          <w:rFonts w:ascii="GHEA Grapalat" w:hAnsi="GHEA Grapalat" w:cs="Sylfaen"/>
          <w:b/>
          <w:sz w:val="20"/>
          <w:lang w:val="af-ZA"/>
        </w:rPr>
        <w:t xml:space="preserve"> </w:t>
      </w:r>
      <w:r w:rsidRPr="000E2FEC">
        <w:rPr>
          <w:rFonts w:ascii="GHEA Grapalat" w:hAnsi="GHEA Grapalat" w:cs="Sylfaen"/>
          <w:b/>
          <w:sz w:val="20"/>
          <w:lang w:val="hy-AM"/>
        </w:rPr>
        <w:t>9</w:t>
      </w:r>
      <w:r w:rsidRPr="000E2FEC">
        <w:rPr>
          <w:rFonts w:ascii="GHEA Grapalat" w:hAnsi="GHEA Grapalat" w:cs="Sylfaen"/>
          <w:b/>
          <w:sz w:val="20"/>
          <w:lang w:val="af-ZA"/>
        </w:rPr>
        <w:t>0-</w:t>
      </w:r>
      <w:r w:rsidRPr="00FA5F54">
        <w:rPr>
          <w:rFonts w:ascii="GHEA Grapalat" w:hAnsi="GHEA Grapalat" w:cs="Sylfaen"/>
          <w:b/>
          <w:sz w:val="20"/>
          <w:lang w:val="hy-AM"/>
        </w:rPr>
        <w:t>րդ</w:t>
      </w:r>
      <w:r w:rsidRPr="000E2FEC">
        <w:rPr>
          <w:rFonts w:ascii="GHEA Grapalat" w:hAnsi="GHEA Grapalat" w:cs="Sylfaen"/>
          <w:b/>
          <w:sz w:val="20"/>
          <w:lang w:val="af-ZA"/>
        </w:rPr>
        <w:t xml:space="preserve"> </w:t>
      </w:r>
      <w:r w:rsidRPr="00FA5F54">
        <w:rPr>
          <w:rFonts w:ascii="GHEA Grapalat" w:hAnsi="GHEA Grapalat" w:cs="Sylfaen"/>
          <w:b/>
          <w:sz w:val="20"/>
          <w:lang w:val="hy-AM"/>
        </w:rPr>
        <w:t>աշխատանքային</w:t>
      </w:r>
      <w:r w:rsidRPr="000E2FEC">
        <w:rPr>
          <w:rFonts w:ascii="GHEA Grapalat" w:hAnsi="GHEA Grapalat" w:cs="Sylfaen"/>
          <w:b/>
          <w:sz w:val="20"/>
          <w:lang w:val="af-ZA"/>
        </w:rPr>
        <w:t xml:space="preserve"> </w:t>
      </w:r>
      <w:r w:rsidRPr="00FA5F54">
        <w:rPr>
          <w:rFonts w:ascii="GHEA Grapalat" w:hAnsi="GHEA Grapalat" w:cs="Sylfaen"/>
          <w:b/>
          <w:sz w:val="20"/>
          <w:lang w:val="hy-AM"/>
        </w:rPr>
        <w:t>օրը</w:t>
      </w:r>
      <w:r w:rsidRPr="000E2FEC">
        <w:rPr>
          <w:rFonts w:ascii="GHEA Grapalat" w:hAnsi="GHEA Grapalat" w:cs="Sylfaen"/>
          <w:b/>
          <w:sz w:val="20"/>
          <w:lang w:val="af-ZA"/>
        </w:rPr>
        <w:t xml:space="preserve"> </w:t>
      </w:r>
      <w:r w:rsidRPr="00FA5F54">
        <w:rPr>
          <w:rFonts w:ascii="GHEA Grapalat" w:hAnsi="GHEA Grapalat" w:cs="Arial"/>
          <w:b/>
          <w:sz w:val="20"/>
          <w:lang w:val="hy-AM"/>
        </w:rPr>
        <w:t>ներառյալ</w:t>
      </w:r>
      <w:r w:rsidRPr="000E2FEC">
        <w:rPr>
          <w:rFonts w:ascii="GHEA Grapalat" w:hAnsi="GHEA Grapalat" w:cs="Arial"/>
          <w:b/>
          <w:sz w:val="20"/>
          <w:lang w:val="af-ZA"/>
        </w:rPr>
        <w:t>:</w:t>
      </w:r>
      <w:r w:rsidRPr="000E2FEC">
        <w:rPr>
          <w:rStyle w:val="af6"/>
          <w:rFonts w:ascii="GHEA Grapalat" w:hAnsi="GHEA Grapalat" w:cs="Arial"/>
          <w:b/>
          <w:sz w:val="20"/>
          <w:lang w:val="af-ZA"/>
        </w:rPr>
        <w:t xml:space="preserve"> </w:t>
      </w:r>
    </w:p>
    <w:p w14:paraId="4D05049C" w14:textId="77777777" w:rsidR="00C26851" w:rsidRPr="00BF4B88" w:rsidRDefault="00C26851" w:rsidP="00C26851">
      <w:pPr>
        <w:ind w:firstLine="567"/>
        <w:jc w:val="both"/>
        <w:rPr>
          <w:rFonts w:ascii="GHEA Grapalat" w:hAnsi="GHEA Grapalat" w:cs="Arial"/>
          <w:b/>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BF4B88">
        <w:rPr>
          <w:rFonts w:ascii="GHEA Grapalat" w:hAnsi="GHEA Grapalat"/>
          <w:b/>
          <w:sz w:val="20"/>
          <w:szCs w:val="20"/>
          <w:lang w:val="hy-AM"/>
        </w:rPr>
        <w:t>Կանխիկ</w:t>
      </w:r>
      <w:r w:rsidRPr="00BF4B88">
        <w:rPr>
          <w:rFonts w:ascii="GHEA Grapalat" w:hAnsi="GHEA Grapalat"/>
          <w:b/>
          <w:sz w:val="20"/>
          <w:szCs w:val="20"/>
          <w:lang w:val="af-ZA"/>
        </w:rPr>
        <w:t xml:space="preserve"> </w:t>
      </w:r>
      <w:r w:rsidRPr="00BF4B88">
        <w:rPr>
          <w:rFonts w:ascii="GHEA Grapalat" w:hAnsi="GHEA Grapalat"/>
          <w:b/>
          <w:sz w:val="20"/>
          <w:szCs w:val="20"/>
          <w:lang w:val="hy-AM"/>
        </w:rPr>
        <w:t>փողի</w:t>
      </w:r>
      <w:r w:rsidRPr="00BF4B88">
        <w:rPr>
          <w:rFonts w:ascii="GHEA Grapalat" w:hAnsi="GHEA Grapalat"/>
          <w:b/>
          <w:sz w:val="20"/>
          <w:szCs w:val="20"/>
          <w:lang w:val="af-ZA"/>
        </w:rPr>
        <w:t xml:space="preserve"> </w:t>
      </w:r>
      <w:r w:rsidRPr="00BF4B88">
        <w:rPr>
          <w:rFonts w:ascii="GHEA Grapalat" w:hAnsi="GHEA Grapalat"/>
          <w:b/>
          <w:sz w:val="20"/>
          <w:szCs w:val="20"/>
          <w:lang w:val="hy-AM"/>
        </w:rPr>
        <w:t>ձևով</w:t>
      </w:r>
      <w:r w:rsidRPr="00BF4B88">
        <w:rPr>
          <w:rFonts w:ascii="GHEA Grapalat" w:hAnsi="GHEA Grapalat"/>
          <w:b/>
          <w:sz w:val="20"/>
          <w:szCs w:val="20"/>
          <w:lang w:val="af-ZA"/>
        </w:rPr>
        <w:t xml:space="preserve"> </w:t>
      </w:r>
      <w:r w:rsidRPr="00BF4B88">
        <w:rPr>
          <w:rFonts w:ascii="GHEA Grapalat" w:hAnsi="GHEA Grapalat"/>
          <w:b/>
          <w:sz w:val="20"/>
          <w:szCs w:val="20"/>
          <w:lang w:val="hy-AM"/>
        </w:rPr>
        <w:t>ներկայացված</w:t>
      </w:r>
      <w:r w:rsidRPr="00BF4B88">
        <w:rPr>
          <w:rFonts w:ascii="GHEA Grapalat" w:hAnsi="GHEA Grapalat"/>
          <w:b/>
          <w:sz w:val="20"/>
          <w:szCs w:val="20"/>
          <w:lang w:val="af-ZA"/>
        </w:rPr>
        <w:t xml:space="preserve"> </w:t>
      </w:r>
      <w:r w:rsidRPr="00BF4B88">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548EBDA5" w14:textId="77777777" w:rsidR="00C26851" w:rsidRDefault="00C26851" w:rsidP="00C26851">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30E4F24" w14:textId="77777777" w:rsidR="00C26851" w:rsidRDefault="00C26851" w:rsidP="00C26851">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56FED6A4" w14:textId="038B0E0A" w:rsidR="00C26851" w:rsidRPr="0028035F" w:rsidRDefault="00C26851" w:rsidP="00C26851">
      <w:pPr>
        <w:ind w:firstLine="567"/>
        <w:jc w:val="both"/>
        <w:rPr>
          <w:rFonts w:ascii="GHEA Grapalat" w:hAnsi="GHEA Grapalat" w:cs="Arial"/>
          <w:b/>
          <w:color w:val="FFFFFF"/>
          <w:sz w:val="20"/>
          <w:lang w:val="hy-AM"/>
        </w:rPr>
      </w:pPr>
      <w:r w:rsidRPr="0028035F">
        <w:rPr>
          <w:rFonts w:ascii="GHEA Grapalat" w:hAnsi="GHEA Grapalat" w:cs="Arial"/>
          <w:b/>
          <w:sz w:val="20"/>
          <w:lang w:val="hy-AM"/>
        </w:rPr>
        <w:t>Բանկային երաշխիքի ձևով որակավորման ապահովումը ընտրված մասնակիցը</w:t>
      </w:r>
      <w:r>
        <w:rPr>
          <w:rFonts w:ascii="GHEA Grapalat" w:hAnsi="GHEA Grapalat" w:cs="Arial"/>
          <w:b/>
          <w:sz w:val="20"/>
          <w:lang w:val="hy-AM"/>
        </w:rPr>
        <w:t xml:space="preserve"> ներկայացնում է հավելված 4-ի</w:t>
      </w:r>
      <w:r w:rsidRPr="0028035F">
        <w:rPr>
          <w:rFonts w:ascii="GHEA Grapalat" w:hAnsi="GHEA Grapalat" w:cs="Arial"/>
          <w:b/>
          <w:sz w:val="20"/>
          <w:lang w:val="hy-AM"/>
        </w:rPr>
        <w:t>:</w:t>
      </w:r>
    </w:p>
    <w:p w14:paraId="097D4520" w14:textId="77777777" w:rsidR="00C26851" w:rsidRPr="00265A5A" w:rsidRDefault="00C26851" w:rsidP="00C26851">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5D18430" w14:textId="77777777" w:rsidR="00C26851" w:rsidRPr="00E6597C" w:rsidRDefault="00C26851" w:rsidP="00C26851">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C8FBAD" w14:textId="77777777" w:rsidR="00C26851" w:rsidRPr="001A2B85" w:rsidRDefault="00C26851" w:rsidP="00C26851">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 xml:space="preserve">10.3. </w:t>
      </w:r>
      <w:r w:rsidRPr="001A2B85">
        <w:rPr>
          <w:rFonts w:ascii="GHEA Grapalat" w:hAnsi="GHEA Grapalat" w:cs="Sylfaen"/>
          <w:b/>
          <w:sz w:val="20"/>
          <w:lang w:val="hy-AM"/>
        </w:rPr>
        <w:t>Պայմանագրի</w:t>
      </w:r>
      <w:r w:rsidRPr="001A2B85">
        <w:rPr>
          <w:rFonts w:ascii="GHEA Grapalat" w:hAnsi="GHEA Grapalat" w:cs="Sylfaen"/>
          <w:b/>
          <w:sz w:val="20"/>
          <w:lang w:val="af-ZA"/>
        </w:rPr>
        <w:t xml:space="preserve"> </w:t>
      </w:r>
      <w:r w:rsidRPr="001A2B85">
        <w:rPr>
          <w:rFonts w:ascii="GHEA Grapalat" w:hAnsi="GHEA Grapalat" w:cs="Sylfaen"/>
          <w:b/>
          <w:sz w:val="20"/>
          <w:lang w:val="hy-AM"/>
        </w:rPr>
        <w:t>ապահովման</w:t>
      </w:r>
      <w:r w:rsidRPr="001A2B85">
        <w:rPr>
          <w:rFonts w:ascii="GHEA Grapalat" w:hAnsi="GHEA Grapalat" w:cs="Sylfaen"/>
          <w:b/>
          <w:sz w:val="20"/>
          <w:lang w:val="af-ZA"/>
        </w:rPr>
        <w:t xml:space="preserve"> </w:t>
      </w:r>
      <w:r w:rsidRPr="001A2B85">
        <w:rPr>
          <w:rFonts w:ascii="GHEA Grapalat" w:hAnsi="GHEA Grapalat" w:cs="Sylfaen"/>
          <w:b/>
          <w:sz w:val="20"/>
          <w:lang w:val="hy-AM"/>
        </w:rPr>
        <w:t>չափը</w:t>
      </w:r>
      <w:r w:rsidRPr="001A2B85">
        <w:rPr>
          <w:rFonts w:ascii="GHEA Grapalat" w:hAnsi="GHEA Grapalat" w:cs="Sylfaen"/>
          <w:b/>
          <w:sz w:val="20"/>
          <w:lang w:val="af-ZA"/>
        </w:rPr>
        <w:t xml:space="preserve"> </w:t>
      </w:r>
      <w:r w:rsidRPr="001A2B85">
        <w:rPr>
          <w:rFonts w:ascii="GHEA Grapalat" w:hAnsi="GHEA Grapalat" w:cs="Sylfaen"/>
          <w:b/>
          <w:sz w:val="20"/>
          <w:lang w:val="hy-AM"/>
        </w:rPr>
        <w:t>կազմում</w:t>
      </w:r>
      <w:r w:rsidRPr="001A2B85">
        <w:rPr>
          <w:rFonts w:ascii="GHEA Grapalat" w:hAnsi="GHEA Grapalat" w:cs="Sylfaen"/>
          <w:b/>
          <w:sz w:val="20"/>
          <w:lang w:val="af-ZA"/>
        </w:rPr>
        <w:t xml:space="preserve"> </w:t>
      </w:r>
      <w:r w:rsidRPr="001A2B85">
        <w:rPr>
          <w:rFonts w:ascii="GHEA Grapalat" w:hAnsi="GHEA Grapalat" w:cs="Sylfaen"/>
          <w:b/>
          <w:sz w:val="20"/>
          <w:lang w:val="hy-AM"/>
        </w:rPr>
        <w:t>է</w:t>
      </w:r>
      <w:r w:rsidRPr="001A2B85">
        <w:rPr>
          <w:rFonts w:ascii="GHEA Grapalat" w:hAnsi="GHEA Grapalat" w:cs="Sylfaen"/>
          <w:b/>
          <w:sz w:val="20"/>
          <w:lang w:val="af-ZA"/>
        </w:rPr>
        <w:t xml:space="preserve"> </w:t>
      </w:r>
      <w:r w:rsidRPr="001A2B85">
        <w:rPr>
          <w:rFonts w:ascii="GHEA Grapalat" w:hAnsi="GHEA Grapalat" w:cs="Sylfaen"/>
          <w:b/>
          <w:sz w:val="20"/>
          <w:lang w:val="hy-AM"/>
        </w:rPr>
        <w:t>գնման գնի</w:t>
      </w:r>
      <w:r w:rsidRPr="001A2B85">
        <w:rPr>
          <w:rFonts w:ascii="GHEA Grapalat" w:hAnsi="GHEA Grapalat" w:cs="Sylfaen"/>
          <w:b/>
          <w:sz w:val="20"/>
          <w:lang w:val="af-ZA"/>
        </w:rPr>
        <w:t xml:space="preserve"> 10  </w:t>
      </w:r>
      <w:r w:rsidRPr="001A2B85">
        <w:rPr>
          <w:rFonts w:ascii="GHEA Grapalat" w:hAnsi="GHEA Grapalat" w:cs="Sylfaen"/>
          <w:b/>
          <w:sz w:val="20"/>
          <w:lang w:val="hy-AM"/>
        </w:rPr>
        <w:t>տոկոսը</w:t>
      </w:r>
      <w:r w:rsidRPr="00E6597C">
        <w:rPr>
          <w:rFonts w:ascii="GHEA Grapalat" w:hAnsi="GHEA Grapalat" w:cs="Sylfaen"/>
          <w:sz w:val="20"/>
          <w:lang w:val="hy-AM"/>
        </w:rPr>
        <w:t>:</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w:t>
      </w:r>
      <w:r w:rsidRPr="001A2B85">
        <w:rPr>
          <w:rFonts w:ascii="GHEA Grapalat" w:hAnsi="GHEA Grapalat" w:cs="Sylfaen"/>
          <w:b/>
          <w:sz w:val="20"/>
          <w:lang w:val="hy-AM"/>
        </w:rPr>
        <w:t xml:space="preserve">Պայմանագրի ապահովումը մինչև համաձայնագրի կնքումը ներկայացվում է </w:t>
      </w:r>
      <w:r w:rsidRPr="001A2B85">
        <w:rPr>
          <w:rFonts w:ascii="GHEA Grapalat" w:hAnsi="GHEA Grapalat" w:cs="Sylfaen"/>
          <w:b/>
          <w:sz w:val="20"/>
          <w:szCs w:val="20"/>
          <w:lang w:val="hy-AM"/>
        </w:rPr>
        <w:t>միակողմանի հաստատված հայտարարության՝ տուժանքի (հավելված 5.1) կամ կանխիկ փողի ձևով</w:t>
      </w:r>
      <w:r w:rsidRPr="001A2B85">
        <w:rPr>
          <w:rFonts w:ascii="GHEA Grapalat" w:hAnsi="GHEA Grapalat" w:cs="Sylfaen"/>
          <w:b/>
          <w:sz w:val="20"/>
          <w:lang w:val="hy-AM"/>
        </w:rPr>
        <w:t>,</w:t>
      </w:r>
      <w:r>
        <w:rPr>
          <w:rFonts w:ascii="GHEA Grapalat" w:hAnsi="GHEA Grapalat" w:cs="Sylfaen"/>
          <w:b/>
          <w:sz w:val="20"/>
          <w:lang w:val="hy-AM"/>
        </w:rPr>
        <w:t xml:space="preserve"> </w:t>
      </w:r>
      <w:r w:rsidRPr="001A2B85">
        <w:rPr>
          <w:rFonts w:ascii="GHEA Grapalat" w:hAnsi="GHEA Grapalat" w:cs="Sylfaen"/>
          <w:b/>
          <w:sz w:val="20"/>
          <w:lang w:val="hy-AM"/>
        </w:rPr>
        <w:t xml:space="preserve">իսկ համաձայնագրի կնքման </w:t>
      </w:r>
      <w:r w:rsidRPr="00871E31">
        <w:rPr>
          <w:rFonts w:ascii="GHEA Grapalat" w:hAnsi="GHEA Grapalat" w:cs="Sylfaen"/>
          <w:b/>
          <w:sz w:val="20"/>
          <w:lang w:val="hy-AM"/>
        </w:rPr>
        <w:t>փուլում</w:t>
      </w:r>
      <w:r w:rsidRPr="001A2B85">
        <w:rPr>
          <w:rFonts w:ascii="GHEA Grapalat" w:hAnsi="GHEA Grapalat" w:cs="Sylfaen"/>
          <w:b/>
          <w:sz w:val="20"/>
          <w:lang w:val="hy-AM"/>
        </w:rPr>
        <w:t>՝</w:t>
      </w:r>
      <w:r>
        <w:rPr>
          <w:rFonts w:ascii="GHEA Grapalat" w:hAnsi="GHEA Grapalat" w:cs="Sylfaen"/>
          <w:b/>
          <w:sz w:val="20"/>
          <w:lang w:val="hy-AM"/>
        </w:rPr>
        <w:t xml:space="preserve"> </w:t>
      </w:r>
      <w:r w:rsidRPr="00871E31">
        <w:rPr>
          <w:rFonts w:ascii="GHEA Grapalat" w:hAnsi="GHEA Grapalat" w:cs="Sylfaen"/>
          <w:b/>
          <w:sz w:val="20"/>
          <w:lang w:val="hy-AM"/>
        </w:rPr>
        <w:t>տուժանքը</w:t>
      </w:r>
      <w:r>
        <w:rPr>
          <w:rFonts w:ascii="GHEA Grapalat" w:hAnsi="GHEA Grapalat" w:cs="Sylfaen"/>
          <w:b/>
          <w:sz w:val="20"/>
          <w:lang w:val="hy-AM"/>
        </w:rPr>
        <w:t xml:space="preserve"> փոխարինվում է</w:t>
      </w:r>
      <w:r w:rsidRPr="001A2B85">
        <w:rPr>
          <w:rFonts w:ascii="GHEA Grapalat" w:hAnsi="GHEA Grapalat" w:cs="Sylfaen"/>
          <w:b/>
          <w:sz w:val="20"/>
          <w:lang w:val="hy-AM"/>
        </w:rPr>
        <w:t xml:space="preserve"> </w:t>
      </w:r>
      <w:r>
        <w:rPr>
          <w:rFonts w:ascii="GHEA Grapalat" w:hAnsi="GHEA Grapalat" w:cs="Sylfaen"/>
          <w:b/>
          <w:sz w:val="20"/>
          <w:lang w:val="hy-AM"/>
        </w:rPr>
        <w:t>բանկային երախիքով</w:t>
      </w:r>
      <w:r w:rsidRPr="001A2B85">
        <w:rPr>
          <w:rFonts w:ascii="GHEA Grapalat" w:hAnsi="GHEA Grapalat" w:cs="Sylfaen"/>
          <w:b/>
          <w:sz w:val="20"/>
          <w:lang w:val="hy-AM"/>
        </w:rPr>
        <w:t xml:space="preserve"> (հավելված 5) կամ կանխիկ</w:t>
      </w:r>
      <w:r>
        <w:rPr>
          <w:rFonts w:ascii="GHEA Grapalat" w:hAnsi="GHEA Grapalat" w:cs="Sylfaen"/>
          <w:b/>
          <w:sz w:val="20"/>
          <w:lang w:val="hy-AM"/>
        </w:rPr>
        <w:t xml:space="preserve"> փողով</w:t>
      </w:r>
      <w:r w:rsidRPr="001A2B85">
        <w:rPr>
          <w:rFonts w:ascii="GHEA Grapalat" w:hAnsi="GHEA Grapalat" w:cs="Sylfaen"/>
          <w:b/>
          <w:sz w:val="20"/>
          <w:lang w:val="hy-AM"/>
        </w:rPr>
        <w:t>:</w:t>
      </w:r>
    </w:p>
    <w:p w14:paraId="466C1EAC" w14:textId="77777777" w:rsidR="00C26851" w:rsidRPr="004B72E3" w:rsidRDefault="00C26851" w:rsidP="00C26851">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CE18C05" w14:textId="77777777" w:rsidR="00C26851" w:rsidRPr="00E6597C" w:rsidRDefault="00C26851" w:rsidP="00C26851">
      <w:pPr>
        <w:ind w:firstLine="567"/>
        <w:jc w:val="both"/>
        <w:rPr>
          <w:rFonts w:ascii="GHEA Grapalat" w:hAnsi="GHEA Grapalat"/>
          <w:sz w:val="20"/>
          <w:szCs w:val="20"/>
          <w:lang w:val="hy-AM"/>
        </w:rPr>
      </w:pPr>
      <w:r w:rsidRPr="00BF4B88">
        <w:rPr>
          <w:rFonts w:ascii="GHEA Grapalat" w:hAnsi="GHEA Grapalat" w:cs="Sylfaen"/>
          <w:b/>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3C565FF" w14:textId="77777777" w:rsidR="00C26851" w:rsidRPr="00BF4B88" w:rsidRDefault="00C26851" w:rsidP="00C26851">
      <w:pPr>
        <w:ind w:firstLine="567"/>
        <w:jc w:val="both"/>
        <w:rPr>
          <w:rFonts w:ascii="GHEA Grapalat" w:hAnsi="GHEA Grapalat" w:cs="Arial"/>
          <w:b/>
          <w:sz w:val="20"/>
          <w:lang w:val="hy-AM"/>
        </w:rPr>
      </w:pPr>
      <w:r w:rsidRPr="00BF4B88">
        <w:rPr>
          <w:rFonts w:ascii="GHEA Grapalat" w:hAnsi="GHEA Grapalat"/>
          <w:b/>
          <w:sz w:val="20"/>
          <w:szCs w:val="20"/>
          <w:lang w:val="hy-AM"/>
        </w:rPr>
        <w:t>Կանխիկ</w:t>
      </w:r>
      <w:r w:rsidRPr="00BF4B88">
        <w:rPr>
          <w:rFonts w:ascii="GHEA Grapalat" w:hAnsi="GHEA Grapalat"/>
          <w:b/>
          <w:sz w:val="20"/>
          <w:szCs w:val="20"/>
          <w:lang w:val="af-ZA"/>
        </w:rPr>
        <w:t xml:space="preserve"> </w:t>
      </w:r>
      <w:r w:rsidRPr="00BF4B88">
        <w:rPr>
          <w:rFonts w:ascii="GHEA Grapalat" w:hAnsi="GHEA Grapalat"/>
          <w:b/>
          <w:sz w:val="20"/>
          <w:szCs w:val="20"/>
          <w:lang w:val="hy-AM"/>
        </w:rPr>
        <w:t>փողի</w:t>
      </w:r>
      <w:r w:rsidRPr="00BF4B88">
        <w:rPr>
          <w:rFonts w:ascii="GHEA Grapalat" w:hAnsi="GHEA Grapalat"/>
          <w:b/>
          <w:sz w:val="20"/>
          <w:szCs w:val="20"/>
          <w:lang w:val="af-ZA"/>
        </w:rPr>
        <w:t xml:space="preserve"> </w:t>
      </w:r>
      <w:r w:rsidRPr="00BF4B88">
        <w:rPr>
          <w:rFonts w:ascii="GHEA Grapalat" w:hAnsi="GHEA Grapalat"/>
          <w:b/>
          <w:sz w:val="20"/>
          <w:szCs w:val="20"/>
          <w:lang w:val="hy-AM"/>
        </w:rPr>
        <w:t>ձևով</w:t>
      </w:r>
      <w:r w:rsidRPr="00BF4B88">
        <w:rPr>
          <w:rFonts w:ascii="GHEA Grapalat" w:hAnsi="GHEA Grapalat"/>
          <w:b/>
          <w:sz w:val="20"/>
          <w:szCs w:val="20"/>
          <w:lang w:val="af-ZA"/>
        </w:rPr>
        <w:t xml:space="preserve"> </w:t>
      </w:r>
      <w:r w:rsidRPr="00BF4B88">
        <w:rPr>
          <w:rFonts w:ascii="GHEA Grapalat" w:hAnsi="GHEA Grapalat"/>
          <w:b/>
          <w:sz w:val="20"/>
          <w:szCs w:val="20"/>
          <w:lang w:val="hy-AM"/>
        </w:rPr>
        <w:t>ներկայացված</w:t>
      </w:r>
      <w:r w:rsidRPr="00BF4B88">
        <w:rPr>
          <w:rFonts w:ascii="GHEA Grapalat" w:hAnsi="GHEA Grapalat"/>
          <w:b/>
          <w:sz w:val="20"/>
          <w:szCs w:val="20"/>
          <w:lang w:val="af-ZA"/>
        </w:rPr>
        <w:t xml:space="preserve"> </w:t>
      </w:r>
      <w:r w:rsidRPr="00BF4B88">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6E6BABC" w14:textId="77777777" w:rsidR="00C26851" w:rsidRDefault="00C26851" w:rsidP="00C26851">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4C9682A2" w14:textId="77777777" w:rsidR="00C26851" w:rsidRPr="00015CC3" w:rsidRDefault="00C26851" w:rsidP="00C26851">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51E4D81" w14:textId="77777777" w:rsidR="00C26851" w:rsidRDefault="00C26851" w:rsidP="00C26851">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369020BC" w14:textId="77777777" w:rsidR="00C26851" w:rsidRPr="00043681" w:rsidRDefault="00C26851" w:rsidP="00C2685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5244A217" w14:textId="77777777" w:rsidR="00C26851" w:rsidRPr="006608ED" w:rsidRDefault="00C26851" w:rsidP="00C2685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2E0B255F" w14:textId="77777777" w:rsidR="00C26851" w:rsidRPr="006608ED" w:rsidRDefault="00C26851" w:rsidP="00C2685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CA57F41" w14:textId="77777777" w:rsidR="00C26851" w:rsidRPr="007C7FCA" w:rsidRDefault="00C26851" w:rsidP="00C26851">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5A91ACEC" w14:textId="77777777" w:rsidR="00096865" w:rsidRPr="00E6597C" w:rsidRDefault="008D5016" w:rsidP="00D40AC0">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15590206" w:rsidR="00096865" w:rsidRPr="00BC42E1" w:rsidRDefault="00096865" w:rsidP="00D40AC0">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lastRenderedPageBreak/>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C26851">
        <w:rPr>
          <w:rFonts w:ascii="GHEA Grapalat" w:hAnsi="GHEA Grapalat" w:cs="Sylfaen"/>
          <w:sz w:val="20"/>
          <w:lang w:val="hy-AM"/>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D40AC0">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43509CB5" w14:textId="77777777" w:rsidR="00096865" w:rsidRPr="00E6597C" w:rsidRDefault="00096865" w:rsidP="00D40AC0">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D40AC0">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D40AC0">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D40AC0">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77777777"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40AC0">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40AC0">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04D9D3F1"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40AC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D40AC0">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D40AC0">
      <w:pPr>
        <w:pStyle w:val="aa"/>
        <w:spacing w:after="0"/>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D40AC0">
      <w:pPr>
        <w:pStyle w:val="aa"/>
        <w:spacing w:after="0"/>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D40AC0">
      <w:pPr>
        <w:ind w:firstLine="567"/>
        <w:jc w:val="center"/>
        <w:rPr>
          <w:rFonts w:ascii="GHEA Grapalat" w:hAnsi="GHEA Grapalat"/>
          <w:szCs w:val="22"/>
          <w:lang w:val="af-ZA"/>
        </w:rPr>
      </w:pPr>
    </w:p>
    <w:p w14:paraId="5D97C932" w14:textId="77777777" w:rsidR="00096865" w:rsidRPr="00E6597C" w:rsidRDefault="008D5016" w:rsidP="00D40AC0">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D40AC0">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D40AC0">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D40AC0">
      <w:pPr>
        <w:jc w:val="center"/>
        <w:rPr>
          <w:rFonts w:ascii="GHEA Grapalat" w:hAnsi="GHEA Grapalat"/>
          <w:b/>
          <w:szCs w:val="22"/>
          <w:lang w:val="af-ZA"/>
        </w:rPr>
      </w:pPr>
    </w:p>
    <w:p w14:paraId="27103497" w14:textId="77777777" w:rsidR="00096865" w:rsidRPr="00E6597C" w:rsidRDefault="008D5016" w:rsidP="00D40AC0">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D40AC0">
      <w:pPr>
        <w:ind w:firstLine="720"/>
        <w:jc w:val="center"/>
        <w:rPr>
          <w:rFonts w:ascii="GHEA Grapalat" w:hAnsi="GHEA Grapalat"/>
          <w:szCs w:val="22"/>
          <w:lang w:val="af-ZA"/>
        </w:rPr>
      </w:pPr>
    </w:p>
    <w:p w14:paraId="26556618" w14:textId="77777777" w:rsidR="00B26608" w:rsidRPr="00E6597C" w:rsidRDefault="00B26608" w:rsidP="00D40AC0">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D40AC0">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C26851" w:rsidRDefault="002D5CF0" w:rsidP="00D40AC0">
      <w:pPr>
        <w:ind w:firstLine="567"/>
        <w:jc w:val="both"/>
        <w:rPr>
          <w:rFonts w:ascii="GHEA Grapalat" w:hAnsi="GHEA Grapalat" w:cs="Sylfaen"/>
          <w:b/>
          <w:bCs/>
          <w:sz w:val="20"/>
          <w:lang w:val="es-ES"/>
        </w:rPr>
      </w:pPr>
      <w:r w:rsidRPr="00C26851">
        <w:rPr>
          <w:rFonts w:ascii="GHEA Grapalat" w:hAnsi="GHEA Grapalat" w:cs="Sylfaen"/>
          <w:b/>
          <w:bCs/>
          <w:sz w:val="20"/>
          <w:lang w:val="es-ES"/>
        </w:rPr>
        <w:t>2.</w:t>
      </w:r>
      <w:r w:rsidR="00D76BBA" w:rsidRPr="00C26851">
        <w:rPr>
          <w:rFonts w:ascii="GHEA Grapalat" w:hAnsi="GHEA Grapalat" w:cs="Sylfaen"/>
          <w:b/>
          <w:bCs/>
          <w:sz w:val="20"/>
          <w:lang w:val="es-ES"/>
        </w:rPr>
        <w:t>1</w:t>
      </w:r>
      <w:r w:rsidRPr="00C26851">
        <w:rPr>
          <w:rFonts w:ascii="GHEA Grapalat" w:hAnsi="GHEA Grapalat" w:cs="Sylfaen"/>
          <w:b/>
          <w:bCs/>
          <w:sz w:val="20"/>
          <w:lang w:val="es-ES"/>
        </w:rPr>
        <w:t xml:space="preserve"> </w:t>
      </w:r>
      <w:r w:rsidR="00096865" w:rsidRPr="00C26851">
        <w:rPr>
          <w:rFonts w:ascii="GHEA Grapalat" w:hAnsi="GHEA Grapalat" w:cs="Sylfaen"/>
          <w:b/>
          <w:bCs/>
          <w:sz w:val="20"/>
          <w:lang w:val="ru-RU"/>
        </w:rPr>
        <w:t>ընթացակարգին</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մասնակցելու</w:t>
      </w:r>
      <w:r w:rsidR="00096865" w:rsidRPr="00C26851">
        <w:rPr>
          <w:rFonts w:ascii="GHEA Grapalat" w:hAnsi="GHEA Grapalat" w:cs="Sylfaen"/>
          <w:b/>
          <w:bCs/>
          <w:sz w:val="20"/>
          <w:lang w:val="af-ZA"/>
        </w:rPr>
        <w:t xml:space="preserve"> </w:t>
      </w:r>
      <w:r w:rsidR="00096865" w:rsidRPr="00C26851">
        <w:rPr>
          <w:rFonts w:ascii="GHEA Grapalat" w:hAnsi="GHEA Grapalat" w:cs="Sylfaen"/>
          <w:b/>
          <w:bCs/>
          <w:sz w:val="20"/>
          <w:lang w:val="ru-RU"/>
        </w:rPr>
        <w:t>դիմում</w:t>
      </w:r>
      <w:r w:rsidR="00EF4630" w:rsidRPr="00C26851">
        <w:rPr>
          <w:rFonts w:ascii="GHEA Grapalat" w:hAnsi="GHEA Grapalat" w:cs="Sylfaen"/>
          <w:b/>
          <w:bCs/>
          <w:sz w:val="20"/>
          <w:lang w:val="es-ES"/>
        </w:rPr>
        <w:t>-</w:t>
      </w:r>
      <w:r w:rsidR="00EF4630" w:rsidRPr="00C26851">
        <w:rPr>
          <w:rFonts w:ascii="GHEA Grapalat" w:hAnsi="GHEA Grapalat" w:cs="Sylfaen"/>
          <w:b/>
          <w:bCs/>
          <w:sz w:val="20"/>
        </w:rPr>
        <w:t>հայտարարություն</w:t>
      </w:r>
      <w:r w:rsidR="00096865" w:rsidRPr="00C26851">
        <w:rPr>
          <w:rFonts w:ascii="GHEA Grapalat" w:hAnsi="GHEA Grapalat" w:cs="Sylfaen"/>
          <w:b/>
          <w:bCs/>
          <w:sz w:val="20"/>
          <w:lang w:val="af-ZA"/>
        </w:rPr>
        <w:t xml:space="preserve">` </w:t>
      </w:r>
      <w:r w:rsidR="006F49AA" w:rsidRPr="00C26851">
        <w:rPr>
          <w:rFonts w:ascii="GHEA Grapalat" w:hAnsi="GHEA Grapalat" w:cs="Sylfaen"/>
          <w:b/>
          <w:bCs/>
          <w:sz w:val="20"/>
          <w:lang w:val="af-ZA"/>
        </w:rPr>
        <w:t>համաձայն հ</w:t>
      </w:r>
      <w:r w:rsidR="00096865" w:rsidRPr="00C26851">
        <w:rPr>
          <w:rFonts w:ascii="GHEA Grapalat" w:hAnsi="GHEA Grapalat" w:cs="Sylfaen"/>
          <w:b/>
          <w:bCs/>
          <w:sz w:val="20"/>
          <w:lang w:val="ru-RU"/>
        </w:rPr>
        <w:t>ավելված</w:t>
      </w:r>
      <w:r w:rsidR="00096865" w:rsidRPr="00C26851">
        <w:rPr>
          <w:rFonts w:ascii="GHEA Grapalat" w:hAnsi="GHEA Grapalat" w:cs="Sylfaen"/>
          <w:b/>
          <w:bCs/>
          <w:sz w:val="20"/>
          <w:lang w:val="af-ZA"/>
        </w:rPr>
        <w:t xml:space="preserve"> N 1</w:t>
      </w:r>
      <w:r w:rsidR="006F49AA" w:rsidRPr="00C26851">
        <w:rPr>
          <w:rFonts w:ascii="GHEA Grapalat" w:hAnsi="GHEA Grapalat" w:cs="Sylfaen"/>
          <w:b/>
          <w:bCs/>
          <w:sz w:val="20"/>
          <w:lang w:val="af-ZA"/>
        </w:rPr>
        <w:t>-ի</w:t>
      </w:r>
      <w:r w:rsidR="00BC6807" w:rsidRPr="00C26851">
        <w:rPr>
          <w:rFonts w:ascii="GHEA Grapalat" w:hAnsi="GHEA Grapalat" w:cs="Sylfaen"/>
          <w:b/>
          <w:bCs/>
          <w:sz w:val="20"/>
          <w:lang w:val="es-ES"/>
        </w:rPr>
        <w:t>.</w:t>
      </w:r>
    </w:p>
    <w:p w14:paraId="141DA8B7" w14:textId="77777777" w:rsidR="00EF4630" w:rsidRPr="00C26851" w:rsidRDefault="00096865" w:rsidP="00D40AC0">
      <w:pPr>
        <w:pStyle w:val="norm"/>
        <w:spacing w:line="240" w:lineRule="auto"/>
        <w:ind w:firstLine="567"/>
        <w:rPr>
          <w:rFonts w:ascii="GHEA Grapalat" w:hAnsi="GHEA Grapalat" w:cs="Sylfaen"/>
          <w:b/>
          <w:bCs/>
          <w:sz w:val="20"/>
          <w:szCs w:val="24"/>
          <w:lang w:val="af-ZA" w:eastAsia="en-US"/>
        </w:rPr>
      </w:pPr>
      <w:r w:rsidRPr="00C26851">
        <w:rPr>
          <w:rFonts w:ascii="GHEA Grapalat" w:hAnsi="GHEA Grapalat" w:cs="Sylfaen"/>
          <w:b/>
          <w:bCs/>
          <w:sz w:val="20"/>
          <w:lang w:val="af-ZA"/>
        </w:rPr>
        <w:t>2.</w:t>
      </w:r>
      <w:r w:rsidR="00180EE9" w:rsidRPr="00C26851">
        <w:rPr>
          <w:rFonts w:ascii="GHEA Grapalat" w:hAnsi="GHEA Grapalat" w:cs="Sylfaen"/>
          <w:b/>
          <w:bCs/>
          <w:sz w:val="20"/>
          <w:lang w:val="af-ZA"/>
        </w:rPr>
        <w:t>2</w:t>
      </w:r>
      <w:r w:rsidRPr="00C26851">
        <w:rPr>
          <w:rFonts w:ascii="GHEA Grapalat" w:hAnsi="GHEA Grapalat" w:cs="Sylfaen"/>
          <w:b/>
          <w:bCs/>
          <w:sz w:val="20"/>
          <w:lang w:val="af-ZA"/>
        </w:rPr>
        <w:t xml:space="preserve"> </w:t>
      </w:r>
      <w:r w:rsidR="00C96127" w:rsidRPr="00C26851">
        <w:rPr>
          <w:rFonts w:ascii="GHEA Grapalat" w:hAnsi="GHEA Grapalat" w:cs="Sylfaen"/>
          <w:b/>
          <w:bCs/>
          <w:sz w:val="20"/>
          <w:lang w:val="af-ZA"/>
        </w:rPr>
        <w:t xml:space="preserve">ենթակապալի </w:t>
      </w:r>
      <w:r w:rsidR="00EF4630" w:rsidRPr="00C26851">
        <w:rPr>
          <w:rFonts w:ascii="GHEA Grapalat" w:hAnsi="GHEA Grapalat" w:cs="Sylfaen"/>
          <w:b/>
          <w:bCs/>
          <w:sz w:val="20"/>
          <w:szCs w:val="24"/>
          <w:lang w:eastAsia="en-US"/>
        </w:rPr>
        <w:t>պայմանագրի</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պատճենը</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և</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դրա</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կողմ</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հանդիսացող</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անձի</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տվյալները</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եթե</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պայմանագիրն</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իրականացվելու</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է</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գործակալության</w:t>
      </w:r>
      <w:r w:rsidR="00EF4630" w:rsidRPr="00C26851">
        <w:rPr>
          <w:rFonts w:ascii="GHEA Grapalat" w:hAnsi="GHEA Grapalat" w:cs="Sylfaen"/>
          <w:b/>
          <w:bCs/>
          <w:sz w:val="20"/>
          <w:szCs w:val="24"/>
          <w:lang w:val="af-ZA" w:eastAsia="en-US"/>
        </w:rPr>
        <w:t xml:space="preserve"> </w:t>
      </w:r>
      <w:r w:rsidR="00EF4630" w:rsidRPr="00C26851">
        <w:rPr>
          <w:rFonts w:ascii="GHEA Grapalat" w:hAnsi="GHEA Grapalat" w:cs="Sylfaen"/>
          <w:b/>
          <w:bCs/>
          <w:sz w:val="20"/>
          <w:szCs w:val="24"/>
          <w:lang w:eastAsia="en-US"/>
        </w:rPr>
        <w:t>միջոցով</w:t>
      </w:r>
      <w:r w:rsidR="00EF4630" w:rsidRPr="00C26851">
        <w:rPr>
          <w:rFonts w:ascii="GHEA Grapalat" w:hAnsi="GHEA Grapalat" w:cs="Sylfaen"/>
          <w:b/>
          <w:bCs/>
          <w:sz w:val="20"/>
          <w:szCs w:val="24"/>
          <w:lang w:val="af-ZA" w:eastAsia="en-US"/>
        </w:rPr>
        <w:t>.</w:t>
      </w:r>
    </w:p>
    <w:p w14:paraId="50DE2136" w14:textId="47374849" w:rsidR="00EF4630" w:rsidRPr="00C26851" w:rsidRDefault="00EF4630" w:rsidP="00D40AC0">
      <w:pPr>
        <w:pStyle w:val="norm"/>
        <w:spacing w:line="240" w:lineRule="auto"/>
        <w:ind w:firstLine="567"/>
        <w:rPr>
          <w:rFonts w:ascii="GHEA Grapalat" w:hAnsi="GHEA Grapalat" w:cs="Sylfaen"/>
          <w:b/>
          <w:bCs/>
          <w:color w:val="FFFFFF"/>
          <w:sz w:val="20"/>
          <w:szCs w:val="24"/>
          <w:lang w:val="hy-AM" w:eastAsia="en-US"/>
        </w:rPr>
      </w:pPr>
      <w:r w:rsidRPr="00C26851">
        <w:rPr>
          <w:rFonts w:ascii="GHEA Grapalat" w:hAnsi="GHEA Grapalat" w:cs="Sylfaen"/>
          <w:b/>
          <w:bCs/>
          <w:sz w:val="20"/>
          <w:szCs w:val="24"/>
          <w:lang w:val="af-ZA" w:eastAsia="en-US"/>
        </w:rPr>
        <w:t xml:space="preserve">2.3 </w:t>
      </w:r>
      <w:r w:rsidRPr="00C26851">
        <w:rPr>
          <w:rFonts w:ascii="GHEA Grapalat" w:hAnsi="GHEA Grapalat" w:cs="Sylfaen"/>
          <w:b/>
          <w:bCs/>
          <w:sz w:val="20"/>
          <w:szCs w:val="24"/>
          <w:lang w:eastAsia="en-US"/>
        </w:rPr>
        <w:t>համատեղ</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գործունեության</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պայմանագիրը</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եթե</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մասնակիցները</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գնման</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ընթացակարգին</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մասնակցում</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են</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համատեղ</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գործունեության</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կարգով</w:t>
      </w:r>
      <w:r w:rsidRPr="00C26851">
        <w:rPr>
          <w:rFonts w:ascii="GHEA Grapalat" w:hAnsi="GHEA Grapalat" w:cs="Sylfaen"/>
          <w:b/>
          <w:bCs/>
          <w:sz w:val="20"/>
          <w:szCs w:val="24"/>
          <w:lang w:val="af-ZA" w:eastAsia="en-US"/>
        </w:rPr>
        <w:t xml:space="preserve"> (</w:t>
      </w:r>
      <w:r w:rsidRPr="00C26851">
        <w:rPr>
          <w:rFonts w:ascii="GHEA Grapalat" w:hAnsi="GHEA Grapalat" w:cs="Sylfaen"/>
          <w:b/>
          <w:bCs/>
          <w:sz w:val="20"/>
          <w:szCs w:val="24"/>
          <w:lang w:eastAsia="en-US"/>
        </w:rPr>
        <w:t>կոնսորցիումով</w:t>
      </w:r>
      <w:r w:rsidRPr="00C26851">
        <w:rPr>
          <w:rFonts w:ascii="GHEA Grapalat" w:hAnsi="GHEA Grapalat" w:cs="Sylfaen"/>
          <w:b/>
          <w:bCs/>
          <w:sz w:val="20"/>
          <w:szCs w:val="24"/>
          <w:lang w:val="af-ZA" w:eastAsia="en-US"/>
        </w:rPr>
        <w:t>).</w:t>
      </w:r>
      <w:r w:rsidR="000E08D1" w:rsidRPr="00C26851">
        <w:rPr>
          <w:rStyle w:val="af6"/>
          <w:rFonts w:ascii="GHEA Grapalat" w:hAnsi="GHEA Grapalat" w:cs="Sylfaen"/>
          <w:b/>
          <w:bCs/>
          <w:sz w:val="20"/>
          <w:szCs w:val="24"/>
          <w:lang w:val="af-ZA" w:eastAsia="en-US"/>
        </w:rPr>
        <w:footnoteReference w:id="2"/>
      </w:r>
    </w:p>
    <w:p w14:paraId="23D16BA6" w14:textId="77777777" w:rsidR="00753105" w:rsidRDefault="002C4DBF" w:rsidP="00D40AC0">
      <w:pPr>
        <w:ind w:firstLine="567"/>
        <w:jc w:val="both"/>
        <w:rPr>
          <w:rFonts w:ascii="GHEA Grapalat" w:hAnsi="GHEA Grapalat" w:cs="Sylfaen"/>
          <w:b/>
          <w:bCs/>
          <w:sz w:val="20"/>
          <w:lang w:val="hy-AM"/>
        </w:rPr>
      </w:pPr>
      <w:r w:rsidRPr="00C26851">
        <w:rPr>
          <w:rFonts w:ascii="GHEA Grapalat" w:hAnsi="GHEA Grapalat" w:cs="Sylfaen"/>
          <w:b/>
          <w:bCs/>
          <w:sz w:val="20"/>
          <w:lang w:val="af-ZA"/>
        </w:rPr>
        <w:t>2</w:t>
      </w:r>
      <w:r w:rsidR="00E968EF" w:rsidRPr="00C26851">
        <w:rPr>
          <w:rFonts w:ascii="GHEA Grapalat" w:hAnsi="GHEA Grapalat" w:cs="Sylfaen"/>
          <w:b/>
          <w:bCs/>
          <w:sz w:val="20"/>
          <w:lang w:val="af-ZA"/>
        </w:rPr>
        <w:t>.</w:t>
      </w:r>
      <w:r w:rsidR="002E11D1" w:rsidRPr="00C26851">
        <w:rPr>
          <w:rFonts w:ascii="GHEA Grapalat" w:hAnsi="GHEA Grapalat" w:cs="Sylfaen"/>
          <w:b/>
          <w:bCs/>
          <w:sz w:val="20"/>
          <w:lang w:val="af-ZA"/>
        </w:rPr>
        <w:t>4</w:t>
      </w:r>
      <w:r w:rsidR="002240AB" w:rsidRPr="00C26851">
        <w:rPr>
          <w:rFonts w:ascii="GHEA Grapalat" w:hAnsi="GHEA Grapalat" w:cs="Sylfaen"/>
          <w:b/>
          <w:bCs/>
          <w:sz w:val="20"/>
          <w:lang w:val="af-ZA"/>
        </w:rPr>
        <w:t xml:space="preserve"> </w:t>
      </w:r>
      <w:r w:rsidRPr="00C26851">
        <w:rPr>
          <w:rFonts w:ascii="GHEA Grapalat" w:hAnsi="GHEA Grapalat" w:cs="Sylfaen"/>
          <w:b/>
          <w:bCs/>
          <w:sz w:val="20"/>
          <w:lang w:val="hy-AM"/>
        </w:rPr>
        <w:t>հայտի</w:t>
      </w:r>
      <w:r w:rsidRPr="00C26851">
        <w:rPr>
          <w:rFonts w:ascii="GHEA Grapalat" w:hAnsi="GHEA Grapalat" w:cs="Sylfaen"/>
          <w:b/>
          <w:bCs/>
          <w:sz w:val="20"/>
          <w:lang w:val="af-ZA"/>
        </w:rPr>
        <w:t xml:space="preserve"> </w:t>
      </w:r>
      <w:r w:rsidRPr="00C26851">
        <w:rPr>
          <w:rFonts w:ascii="GHEA Grapalat" w:hAnsi="GHEA Grapalat" w:cs="Sylfaen"/>
          <w:b/>
          <w:bCs/>
          <w:sz w:val="20"/>
          <w:lang w:val="hy-AM"/>
        </w:rPr>
        <w:t>ապահովում</w:t>
      </w:r>
      <w:r w:rsidR="006A26BE" w:rsidRPr="00C26851">
        <w:rPr>
          <w:rFonts w:ascii="GHEA Grapalat" w:hAnsi="GHEA Grapalat" w:cs="Sylfaen"/>
          <w:b/>
          <w:bCs/>
          <w:sz w:val="20"/>
          <w:lang w:val="hy-AM"/>
        </w:rPr>
        <w:t>, որը ներկայացվում է</w:t>
      </w:r>
      <w:r w:rsidR="000F3B31" w:rsidRPr="00C26851">
        <w:rPr>
          <w:rFonts w:ascii="GHEA Grapalat" w:hAnsi="GHEA Grapalat" w:cs="Sylfaen"/>
          <w:b/>
          <w:bCs/>
          <w:sz w:val="20"/>
          <w:lang w:val="hy-AM"/>
        </w:rPr>
        <w:t xml:space="preserve"> </w:t>
      </w:r>
      <w:r w:rsidR="000C062F" w:rsidRPr="00C26851">
        <w:rPr>
          <w:rFonts w:ascii="GHEA Grapalat" w:hAnsi="GHEA Grapalat" w:cs="Sylfaen"/>
          <w:b/>
          <w:bCs/>
          <w:sz w:val="20"/>
          <w:lang w:val="hy-AM"/>
        </w:rPr>
        <w:t xml:space="preserve">կանխիկ փողի </w:t>
      </w:r>
      <w:r w:rsidR="006505D2" w:rsidRPr="00C26851">
        <w:rPr>
          <w:rFonts w:ascii="GHEA Grapalat" w:hAnsi="GHEA Grapalat" w:cs="Sylfaen"/>
          <w:b/>
          <w:bCs/>
          <w:sz w:val="20"/>
          <w:lang w:val="hy-AM"/>
        </w:rPr>
        <w:t xml:space="preserve">կամ բանկային երաշխիքի </w:t>
      </w:r>
      <w:r w:rsidR="000C062F" w:rsidRPr="00C26851">
        <w:rPr>
          <w:rFonts w:ascii="GHEA Grapalat" w:hAnsi="GHEA Grapalat" w:cs="Sylfaen"/>
          <w:b/>
          <w:bCs/>
          <w:sz w:val="20"/>
          <w:lang w:val="hy-AM"/>
        </w:rPr>
        <w:t>ձևով</w:t>
      </w:r>
      <w:r w:rsidR="00F02DBC" w:rsidRPr="00C26851">
        <w:rPr>
          <w:rFonts w:ascii="GHEA Grapalat" w:hAnsi="GHEA Grapalat" w:cs="Sylfaen"/>
          <w:b/>
          <w:bCs/>
          <w:sz w:val="20"/>
          <w:lang w:val="af-ZA"/>
        </w:rPr>
        <w:t xml:space="preserve"> (</w:t>
      </w:r>
      <w:r w:rsidR="00F02DBC" w:rsidRPr="00C26851">
        <w:rPr>
          <w:rFonts w:ascii="GHEA Grapalat" w:hAnsi="GHEA Grapalat" w:cs="Sylfaen"/>
          <w:b/>
          <w:bCs/>
          <w:sz w:val="20"/>
          <w:lang w:val="hy-AM"/>
        </w:rPr>
        <w:t>հավելված</w:t>
      </w:r>
      <w:r w:rsidR="00F02DBC" w:rsidRPr="00C26851">
        <w:rPr>
          <w:rFonts w:ascii="GHEA Grapalat" w:hAnsi="GHEA Grapalat" w:cs="Sylfaen"/>
          <w:b/>
          <w:bCs/>
          <w:sz w:val="20"/>
          <w:lang w:val="af-ZA"/>
        </w:rPr>
        <w:t xml:space="preserve"> N 3)</w:t>
      </w:r>
      <w:r w:rsidR="006A26BE" w:rsidRPr="00C26851">
        <w:rPr>
          <w:rFonts w:ascii="GHEA Grapalat" w:hAnsi="GHEA Grapalat" w:cs="Sylfaen"/>
          <w:b/>
          <w:bCs/>
          <w:sz w:val="20"/>
          <w:lang w:val="hy-AM"/>
        </w:rPr>
        <w:t>:</w:t>
      </w:r>
      <w:r w:rsidR="0077364F" w:rsidRPr="00C26851">
        <w:rPr>
          <w:rFonts w:ascii="GHEA Grapalat" w:hAnsi="GHEA Grapalat" w:cs="Sylfaen"/>
          <w:b/>
          <w:bCs/>
          <w:sz w:val="20"/>
          <w:lang w:val="hy-AM"/>
        </w:rPr>
        <w:t xml:space="preserve"> </w:t>
      </w:r>
      <w:r w:rsidR="00B26608" w:rsidRPr="00C26851">
        <w:rPr>
          <w:rFonts w:ascii="GHEA Grapalat" w:hAnsi="GHEA Grapalat" w:cs="Sylfaen"/>
          <w:b/>
          <w:bCs/>
          <w:sz w:val="20"/>
          <w:lang w:val="hy-AM"/>
        </w:rPr>
        <w:t>Ընդ որում հայտով ներկայացվում է կանխիկ փողի վճարումը հավաստող փաստաթղթի կամ բանկային երաշխիքի բնօրինակը</w:t>
      </w:r>
      <w:r w:rsidR="00B26608" w:rsidRPr="00C26851">
        <w:rPr>
          <w:rFonts w:ascii="GHEA Grapalat" w:hAnsi="GHEA Grapalat" w:cs="Sylfaen"/>
          <w:b/>
          <w:bCs/>
          <w:sz w:val="20"/>
          <w:lang w:val="af-ZA"/>
        </w:rPr>
        <w:t>:</w:t>
      </w:r>
      <w:r w:rsidR="000E08D1" w:rsidRPr="00C26851">
        <w:rPr>
          <w:rStyle w:val="af6"/>
          <w:rFonts w:ascii="GHEA Grapalat" w:hAnsi="GHEA Grapalat" w:cs="Sylfaen"/>
          <w:b/>
          <w:bCs/>
          <w:sz w:val="20"/>
          <w:lang w:val="af-ZA"/>
        </w:rPr>
        <w:footnoteReference w:id="3"/>
      </w:r>
      <w:r w:rsidR="00B26608" w:rsidRPr="00C26851" w:rsidDel="00B26608">
        <w:rPr>
          <w:rFonts w:ascii="GHEA Grapalat" w:hAnsi="GHEA Grapalat" w:cs="Sylfaen"/>
          <w:b/>
          <w:bCs/>
          <w:sz w:val="20"/>
          <w:lang w:val="hy-AM"/>
        </w:rPr>
        <w:t xml:space="preserve"> </w:t>
      </w:r>
    </w:p>
    <w:p w14:paraId="74ACFF50" w14:textId="0159BFB8" w:rsidR="006505D2" w:rsidRPr="00C26851" w:rsidRDefault="00753105" w:rsidP="00D40AC0">
      <w:pPr>
        <w:ind w:firstLine="567"/>
        <w:jc w:val="both"/>
        <w:rPr>
          <w:rFonts w:ascii="GHEA Grapalat" w:hAnsi="GHEA Grapalat"/>
          <w:b/>
          <w:bCs/>
          <w:sz w:val="20"/>
          <w:vertAlign w:val="superscript"/>
          <w:lang w:val="hy-AM"/>
        </w:rPr>
      </w:pPr>
      <w:r>
        <w:rPr>
          <w:rFonts w:ascii="GHEA Grapalat" w:hAnsi="GHEA Grapalat" w:cs="Sylfaen"/>
          <w:b/>
          <w:bCs/>
          <w:sz w:val="20"/>
          <w:lang w:val="hy-AM"/>
        </w:rPr>
        <w:t>Կ</w:t>
      </w:r>
      <w:r w:rsidRPr="00C26851">
        <w:rPr>
          <w:rFonts w:ascii="GHEA Grapalat" w:hAnsi="GHEA Grapalat" w:cs="Sylfaen"/>
          <w:b/>
          <w:bCs/>
          <w:sz w:val="20"/>
          <w:lang w:val="hy-AM"/>
        </w:rPr>
        <w:t>անխիկ փողի վճարումը հավաստող փաստաթղթի</w:t>
      </w:r>
      <w:r>
        <w:rPr>
          <w:rFonts w:ascii="GHEA Grapalat" w:hAnsi="GHEA Grapalat" w:cs="Sylfaen"/>
          <w:b/>
          <w:bCs/>
          <w:sz w:val="20"/>
          <w:lang w:val="hy-AM"/>
        </w:rPr>
        <w:t>՝ վճարող դաշտում նշվում է հայտի ապահովում ներկայացնող կազմակերպության անվանումը, իսկ դեբետ/հաշիվ դաշտում ելքագրվող հաշվեհամարը։</w:t>
      </w:r>
    </w:p>
    <w:p w14:paraId="2BCB9314" w14:textId="77777777" w:rsidR="002E11D1" w:rsidRPr="00C26851" w:rsidRDefault="00096865" w:rsidP="00D40AC0">
      <w:pPr>
        <w:ind w:firstLine="567"/>
        <w:jc w:val="both"/>
        <w:rPr>
          <w:rFonts w:ascii="GHEA Grapalat" w:hAnsi="GHEA Grapalat" w:cs="Sylfaen"/>
          <w:b/>
          <w:bCs/>
          <w:sz w:val="20"/>
          <w:lang w:val="af-ZA"/>
        </w:rPr>
      </w:pPr>
      <w:r w:rsidRPr="00C26851">
        <w:rPr>
          <w:rFonts w:ascii="GHEA Grapalat" w:hAnsi="GHEA Grapalat" w:cs="Sylfaen"/>
          <w:b/>
          <w:bCs/>
          <w:sz w:val="20"/>
          <w:lang w:val="af-ZA"/>
        </w:rPr>
        <w:t>2.</w:t>
      </w:r>
      <w:r w:rsidR="002E11D1" w:rsidRPr="00C26851">
        <w:rPr>
          <w:rFonts w:ascii="GHEA Grapalat" w:hAnsi="GHEA Grapalat" w:cs="Sylfaen"/>
          <w:b/>
          <w:bCs/>
          <w:sz w:val="20"/>
          <w:lang w:val="af-ZA"/>
        </w:rPr>
        <w:t>5</w:t>
      </w:r>
      <w:r w:rsidR="00FF3C84"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գնային</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առաջարկ</w:t>
      </w:r>
      <w:r w:rsidR="00294FFF" w:rsidRPr="00C26851">
        <w:rPr>
          <w:rFonts w:ascii="GHEA Grapalat" w:hAnsi="GHEA Grapalat" w:cs="Sylfaen"/>
          <w:b/>
          <w:bCs/>
          <w:sz w:val="20"/>
          <w:lang w:val="af-ZA"/>
        </w:rPr>
        <w:t xml:space="preserve">` </w:t>
      </w:r>
      <w:r w:rsidR="00294FFF" w:rsidRPr="00C26851">
        <w:rPr>
          <w:rFonts w:ascii="GHEA Grapalat" w:hAnsi="GHEA Grapalat" w:cs="Sylfaen"/>
          <w:b/>
          <w:bCs/>
          <w:sz w:val="20"/>
          <w:lang w:val="hy-AM"/>
        </w:rPr>
        <w:t>համաձայն</w:t>
      </w:r>
      <w:r w:rsidR="00294FFF" w:rsidRPr="00C26851">
        <w:rPr>
          <w:rFonts w:ascii="GHEA Grapalat" w:hAnsi="GHEA Grapalat" w:cs="Sylfaen"/>
          <w:b/>
          <w:bCs/>
          <w:sz w:val="20"/>
          <w:lang w:val="af-ZA"/>
        </w:rPr>
        <w:t xml:space="preserve"> </w:t>
      </w:r>
      <w:r w:rsidR="00294FFF" w:rsidRPr="00C26851">
        <w:rPr>
          <w:rFonts w:ascii="GHEA Grapalat" w:hAnsi="GHEA Grapalat" w:cs="Sylfaen"/>
          <w:b/>
          <w:bCs/>
          <w:sz w:val="20"/>
          <w:lang w:val="hy-AM"/>
        </w:rPr>
        <w:t>հավելված</w:t>
      </w:r>
      <w:r w:rsidR="00294FFF" w:rsidRPr="00C26851">
        <w:rPr>
          <w:rFonts w:ascii="GHEA Grapalat" w:hAnsi="GHEA Grapalat" w:cs="Sylfaen"/>
          <w:b/>
          <w:bCs/>
          <w:sz w:val="20"/>
          <w:lang w:val="af-ZA"/>
        </w:rPr>
        <w:t xml:space="preserve"> N </w:t>
      </w:r>
      <w:r w:rsidR="004D557A" w:rsidRPr="00C26851">
        <w:rPr>
          <w:rFonts w:ascii="GHEA Grapalat" w:hAnsi="GHEA Grapalat" w:cs="Sylfaen"/>
          <w:b/>
          <w:bCs/>
          <w:sz w:val="20"/>
          <w:lang w:val="af-ZA"/>
        </w:rPr>
        <w:t>2</w:t>
      </w:r>
      <w:r w:rsidR="00294FFF" w:rsidRPr="00C26851">
        <w:rPr>
          <w:rFonts w:ascii="GHEA Grapalat" w:hAnsi="GHEA Grapalat" w:cs="Sylfaen"/>
          <w:b/>
          <w:bCs/>
          <w:sz w:val="20"/>
          <w:lang w:val="af-ZA"/>
        </w:rPr>
        <w:t>-</w:t>
      </w:r>
      <w:r w:rsidR="00294FFF" w:rsidRPr="00C26851">
        <w:rPr>
          <w:rFonts w:ascii="GHEA Grapalat" w:hAnsi="GHEA Grapalat" w:cs="Sylfaen"/>
          <w:b/>
          <w:bCs/>
          <w:sz w:val="20"/>
          <w:lang w:val="hy-AM"/>
        </w:rPr>
        <w:t>ի</w:t>
      </w:r>
      <w:r w:rsidR="00294FFF" w:rsidRPr="00C26851">
        <w:rPr>
          <w:rFonts w:ascii="GHEA Grapalat" w:hAnsi="GHEA Grapalat" w:cs="Sylfaen"/>
          <w:b/>
          <w:bCs/>
          <w:sz w:val="20"/>
          <w:lang w:val="af-ZA"/>
        </w:rPr>
        <w:t>: Գնային առաջարկը</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ներկայացվում</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է</w:t>
      </w:r>
      <w:r w:rsidR="00E67BA7" w:rsidRPr="00C26851">
        <w:rPr>
          <w:rFonts w:ascii="GHEA Grapalat" w:hAnsi="GHEA Grapalat" w:cs="Sylfaen"/>
          <w:b/>
          <w:bCs/>
          <w:sz w:val="20"/>
          <w:lang w:val="af-ZA"/>
        </w:rPr>
        <w:t xml:space="preserve"> </w:t>
      </w:r>
      <w:r w:rsidR="005A1D54" w:rsidRPr="00C26851">
        <w:rPr>
          <w:rFonts w:ascii="GHEA Grapalat" w:hAnsi="GHEA Grapalat" w:cs="Sylfaen"/>
          <w:b/>
          <w:bCs/>
          <w:sz w:val="20"/>
          <w:szCs w:val="20"/>
          <w:lang w:val="hy-AM"/>
        </w:rPr>
        <w:t xml:space="preserve">արժեք, </w:t>
      </w:r>
      <w:r w:rsidR="00357C32" w:rsidRPr="00C26851">
        <w:rPr>
          <w:rFonts w:ascii="GHEA Grapalat" w:hAnsi="GHEA Grapalat" w:cs="Sylfaen"/>
          <w:b/>
          <w:bCs/>
          <w:sz w:val="20"/>
          <w:lang w:val="af-ZA"/>
        </w:rPr>
        <w:t xml:space="preserve">(ինքնարժեքի և կանխատեսվող շահույթի հանրագումարը) </w:t>
      </w:r>
      <w:r w:rsidR="00E67BA7" w:rsidRPr="00C26851">
        <w:rPr>
          <w:rFonts w:ascii="GHEA Grapalat" w:hAnsi="GHEA Grapalat" w:cs="Sylfaen"/>
          <w:b/>
          <w:bCs/>
          <w:sz w:val="20"/>
          <w:lang w:val="hy-AM"/>
        </w:rPr>
        <w:t>և</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ավելացված</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արժեքի</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հարկ</w:t>
      </w:r>
      <w:r w:rsidR="00E67BA7" w:rsidRPr="00C26851" w:rsidDel="001A1F55">
        <w:rPr>
          <w:rFonts w:ascii="GHEA Grapalat" w:hAnsi="GHEA Grapalat" w:cs="Sylfaen"/>
          <w:b/>
          <w:bCs/>
          <w:sz w:val="20"/>
          <w:lang w:val="af-ZA"/>
        </w:rPr>
        <w:t xml:space="preserve"> </w:t>
      </w:r>
      <w:r w:rsidR="00E67BA7" w:rsidRPr="00C26851">
        <w:rPr>
          <w:rFonts w:ascii="GHEA Grapalat" w:hAnsi="GHEA Grapalat" w:cs="Sylfaen"/>
          <w:b/>
          <w:bCs/>
          <w:sz w:val="20"/>
          <w:lang w:val="hy-AM"/>
        </w:rPr>
        <w:t>ընդհանրական</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բաղադրիչներից</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բաղկացած</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հաշվարկի</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hy-AM"/>
        </w:rPr>
        <w:t>ձևով։</w:t>
      </w:r>
      <w:r w:rsidR="00E67BA7" w:rsidRPr="00C26851">
        <w:rPr>
          <w:rFonts w:ascii="GHEA Grapalat" w:hAnsi="GHEA Grapalat" w:cs="Sylfaen"/>
          <w:b/>
          <w:bCs/>
          <w:sz w:val="20"/>
          <w:lang w:val="af-ZA"/>
        </w:rPr>
        <w:t xml:space="preserve"> </w:t>
      </w:r>
      <w:r w:rsidR="00357C32" w:rsidRPr="00C26851">
        <w:rPr>
          <w:rFonts w:ascii="GHEA Grapalat" w:hAnsi="GHEA Grapalat" w:cs="Sylfaen"/>
          <w:b/>
          <w:bCs/>
          <w:sz w:val="20"/>
        </w:rPr>
        <w:t>Ա</w:t>
      </w:r>
      <w:r w:rsidR="005A1D54" w:rsidRPr="00C26851">
        <w:rPr>
          <w:rFonts w:ascii="GHEA Grapalat" w:hAnsi="GHEA Grapalat" w:cs="Sylfaen"/>
          <w:b/>
          <w:bCs/>
          <w:sz w:val="20"/>
          <w:lang w:val="hy-AM"/>
        </w:rPr>
        <w:t>րժեքի</w:t>
      </w:r>
      <w:r w:rsidR="005A1D54"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բաղադրիչների</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հաշվարկ</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բացվածք</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կամ</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այլ</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մանրամասներ</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չեն</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պահանջվում</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և</w:t>
      </w:r>
      <w:r w:rsidR="00E67BA7" w:rsidRPr="00C26851">
        <w:rPr>
          <w:rFonts w:ascii="GHEA Grapalat" w:hAnsi="GHEA Grapalat" w:cs="Sylfaen"/>
          <w:b/>
          <w:bCs/>
          <w:sz w:val="20"/>
          <w:lang w:val="af-ZA"/>
        </w:rPr>
        <w:t xml:space="preserve"> </w:t>
      </w:r>
      <w:r w:rsidR="00E67BA7" w:rsidRPr="00C26851">
        <w:rPr>
          <w:rFonts w:ascii="GHEA Grapalat" w:hAnsi="GHEA Grapalat" w:cs="Sylfaen"/>
          <w:b/>
          <w:bCs/>
          <w:sz w:val="20"/>
          <w:lang w:val="ru-RU"/>
        </w:rPr>
        <w:t>ներկայացվում</w:t>
      </w:r>
      <w:r w:rsidR="002E11D1" w:rsidRPr="00C26851">
        <w:rPr>
          <w:rFonts w:ascii="GHEA Grapalat" w:hAnsi="GHEA Grapalat" w:cs="Sylfaen"/>
          <w:b/>
          <w:bCs/>
          <w:sz w:val="20"/>
          <w:lang w:val="af-ZA"/>
        </w:rPr>
        <w:t>.</w:t>
      </w:r>
    </w:p>
    <w:p w14:paraId="3837C322" w14:textId="5B65FAA5" w:rsidR="002E11D1" w:rsidRDefault="002E11D1" w:rsidP="00D40AC0">
      <w:pPr>
        <w:ind w:firstLine="567"/>
        <w:jc w:val="both"/>
        <w:rPr>
          <w:rFonts w:ascii="GHEA Grapalat" w:hAnsi="GHEA Grapalat" w:cs="Sylfaen"/>
          <w:b/>
          <w:bCs/>
          <w:sz w:val="20"/>
          <w:lang w:val="hy-AM"/>
        </w:rPr>
      </w:pPr>
      <w:r w:rsidRPr="00C26851">
        <w:rPr>
          <w:rFonts w:ascii="GHEA Grapalat" w:hAnsi="GHEA Grapalat"/>
          <w:b/>
          <w:bCs/>
          <w:sz w:val="20"/>
          <w:lang w:val="af-ZA"/>
        </w:rPr>
        <w:t xml:space="preserve">2.6 </w:t>
      </w:r>
      <w:r w:rsidRPr="00C26851">
        <w:rPr>
          <w:rFonts w:ascii="GHEA Grapalat" w:hAnsi="GHEA Grapalat" w:cs="Sylfaen"/>
          <w:b/>
          <w:bCs/>
          <w:sz w:val="20"/>
        </w:rPr>
        <w:t>շինարարական</w:t>
      </w:r>
      <w:r w:rsidRPr="00C26851">
        <w:rPr>
          <w:rFonts w:ascii="GHEA Grapalat" w:hAnsi="GHEA Grapalat" w:cs="Sylfaen"/>
          <w:b/>
          <w:bCs/>
          <w:sz w:val="20"/>
          <w:lang w:val="af-ZA"/>
        </w:rPr>
        <w:t xml:space="preserve"> </w:t>
      </w:r>
      <w:r w:rsidRPr="00C26851">
        <w:rPr>
          <w:rFonts w:ascii="GHEA Grapalat" w:hAnsi="GHEA Grapalat" w:cs="Sylfaen"/>
          <w:b/>
          <w:bCs/>
          <w:sz w:val="20"/>
        </w:rPr>
        <w:t>աշխատանքների</w:t>
      </w:r>
      <w:r w:rsidRPr="00C26851">
        <w:rPr>
          <w:rFonts w:ascii="GHEA Grapalat" w:hAnsi="GHEA Grapalat" w:cs="Sylfaen"/>
          <w:b/>
          <w:bCs/>
          <w:sz w:val="20"/>
          <w:lang w:val="af-ZA"/>
        </w:rPr>
        <w:t xml:space="preserve"> </w:t>
      </w:r>
      <w:r w:rsidRPr="00C26851">
        <w:rPr>
          <w:rFonts w:ascii="GHEA Grapalat" w:hAnsi="GHEA Grapalat" w:cs="Sylfaen"/>
          <w:b/>
          <w:bCs/>
          <w:sz w:val="20"/>
        </w:rPr>
        <w:t>գնման</w:t>
      </w:r>
      <w:r w:rsidRPr="00C26851">
        <w:rPr>
          <w:rFonts w:ascii="GHEA Grapalat" w:hAnsi="GHEA Grapalat" w:cs="Sylfaen"/>
          <w:b/>
          <w:bCs/>
          <w:sz w:val="20"/>
          <w:lang w:val="af-ZA"/>
        </w:rPr>
        <w:t xml:space="preserve"> </w:t>
      </w:r>
      <w:r w:rsidRPr="00C26851">
        <w:rPr>
          <w:rFonts w:ascii="GHEA Grapalat" w:hAnsi="GHEA Grapalat" w:cs="Sylfaen"/>
          <w:b/>
          <w:bCs/>
          <w:sz w:val="20"/>
        </w:rPr>
        <w:t>դեպքում</w:t>
      </w:r>
      <w:r w:rsidR="00C20953" w:rsidRPr="00C26851">
        <w:rPr>
          <w:rFonts w:ascii="GHEA Grapalat" w:hAnsi="GHEA Grapalat" w:cs="Sylfaen"/>
          <w:b/>
          <w:bCs/>
          <w:sz w:val="20"/>
          <w:lang w:val="hy-AM"/>
        </w:rPr>
        <w:t xml:space="preserve"> </w:t>
      </w:r>
      <w:r w:rsidR="00C20953" w:rsidRPr="00C26851">
        <w:rPr>
          <w:rFonts w:ascii="GHEA Grapalat" w:hAnsi="GHEA Grapalat" w:cs="Sylfaen"/>
          <w:b/>
          <w:bCs/>
          <w:sz w:val="20"/>
        </w:rPr>
        <w:t>իր</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կողմից</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հաստատված</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հավաստում՝</w:t>
      </w:r>
      <w:r w:rsidR="00C20953" w:rsidRPr="00C26851">
        <w:rPr>
          <w:rFonts w:ascii="GHEA Grapalat" w:hAnsi="GHEA Grapalat" w:cs="Sylfaen"/>
          <w:b/>
          <w:bCs/>
          <w:sz w:val="20"/>
          <w:lang w:val="af-ZA"/>
        </w:rPr>
        <w:t xml:space="preserve"> համաձայն հ</w:t>
      </w:r>
      <w:r w:rsidR="00C20953" w:rsidRPr="00C26851">
        <w:rPr>
          <w:rFonts w:ascii="GHEA Grapalat" w:hAnsi="GHEA Grapalat" w:cs="Sylfaen"/>
          <w:b/>
          <w:bCs/>
          <w:sz w:val="20"/>
          <w:lang w:val="ru-RU"/>
        </w:rPr>
        <w:t>ավելված</w:t>
      </w:r>
      <w:r w:rsidR="00C20953" w:rsidRPr="00C26851">
        <w:rPr>
          <w:rFonts w:ascii="GHEA Grapalat" w:hAnsi="GHEA Grapalat" w:cs="Sylfaen"/>
          <w:b/>
          <w:bCs/>
          <w:sz w:val="20"/>
          <w:lang w:val="af-ZA"/>
        </w:rPr>
        <w:t xml:space="preserve"> N 1</w:t>
      </w:r>
      <w:r w:rsidR="00C20953" w:rsidRPr="00C26851">
        <w:rPr>
          <w:rFonts w:ascii="GHEA Grapalat" w:hAnsi="GHEA Grapalat" w:cs="Sylfaen"/>
          <w:b/>
          <w:bCs/>
          <w:sz w:val="20"/>
          <w:lang w:val="hy-AM"/>
        </w:rPr>
        <w:t>.1</w:t>
      </w:r>
      <w:r w:rsidR="00C20953" w:rsidRPr="00C26851">
        <w:rPr>
          <w:rFonts w:ascii="GHEA Grapalat" w:hAnsi="GHEA Grapalat" w:cs="Sylfaen"/>
          <w:b/>
          <w:bCs/>
          <w:sz w:val="20"/>
          <w:lang w:val="af-ZA"/>
        </w:rPr>
        <w:t>-ի</w:t>
      </w:r>
      <w:r w:rsidR="00C20953" w:rsidRPr="00C26851">
        <w:rPr>
          <w:rFonts w:ascii="GHEA Grapalat" w:hAnsi="GHEA Grapalat" w:cs="Sylfaen"/>
          <w:b/>
          <w:bCs/>
          <w:sz w:val="20"/>
          <w:lang w:val="hy-AM"/>
        </w:rPr>
        <w:t>,</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սույն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հրավերին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կցված</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նախագծային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փաստաթղթերով</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որը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հանդիսանում</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է</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նաև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կնքվելիք</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պայմանագրի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անբաժանելի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մասը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սահմանված</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տեխնիկական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բնութագրերին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երաշխիքային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սպասարկման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պայմաններին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համապատասխանող</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նյութերի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կամ</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սարքերի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ու</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սարքավորումների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տեղադրման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lang w:val="hy-AM"/>
        </w:rPr>
        <w:t>օգտագործման</w:t>
      </w:r>
      <w:r w:rsidR="00C20953" w:rsidRPr="00C26851">
        <w:rPr>
          <w:rFonts w:ascii="GHEA Grapalat" w:hAnsi="GHEA Grapalat" w:cs="Sylfaen"/>
          <w:b/>
          <w:bCs/>
          <w:sz w:val="20"/>
          <w:lang w:val="af-ZA"/>
        </w:rPr>
        <w:t>)</w:t>
      </w:r>
      <w:r w:rsidR="00C20953" w:rsidRPr="00C26851">
        <w:rPr>
          <w:rFonts w:ascii="GHEA Grapalat" w:hAnsi="GHEA Grapalat" w:cs="Sylfaen"/>
          <w:b/>
          <w:bCs/>
          <w:sz w:val="20"/>
          <w:lang w:val="hy-AM"/>
        </w:rPr>
        <w:t xml:space="preserve"> </w:t>
      </w:r>
      <w:r w:rsidR="00C20953" w:rsidRPr="00C26851">
        <w:rPr>
          <w:rFonts w:ascii="GHEA Grapalat" w:hAnsi="GHEA Grapalat" w:cs="Sylfaen"/>
          <w:b/>
          <w:bCs/>
          <w:sz w:val="20"/>
        </w:rPr>
        <w:t>պարտավորության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մասին՝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մինչև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տեղադրումը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lang w:val="hy-AM"/>
        </w:rPr>
        <w:t xml:space="preserve">(օգտագործումը) </w:t>
      </w:r>
      <w:r w:rsidR="00C20953" w:rsidRPr="00C26851">
        <w:rPr>
          <w:rFonts w:ascii="GHEA Grapalat" w:hAnsi="GHEA Grapalat" w:cs="Sylfaen"/>
          <w:b/>
          <w:bCs/>
          <w:sz w:val="20"/>
        </w:rPr>
        <w:t>դրանց</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տեխնիկական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բնութագրերը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ապրանքային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նշանները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ֆիրմային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անվանումները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մակնիշները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երաշխիքային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ժամկետները</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նախապես</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lang w:val="hy-AM"/>
        </w:rPr>
        <w:t xml:space="preserve">գրավոր </w:t>
      </w:r>
      <w:r w:rsidR="00C20953" w:rsidRPr="00C26851">
        <w:rPr>
          <w:rFonts w:ascii="GHEA Grapalat" w:hAnsi="GHEA Grapalat" w:cs="Sylfaen"/>
          <w:b/>
          <w:bCs/>
          <w:sz w:val="20"/>
        </w:rPr>
        <w:t>համաձայնեցնելով</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պատվիրատուի</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հետ</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Սույն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lang w:val="hy-AM"/>
        </w:rPr>
        <w:t xml:space="preserve">կետով </w:t>
      </w:r>
      <w:r w:rsidR="00C20953" w:rsidRPr="00C26851">
        <w:rPr>
          <w:rFonts w:ascii="GHEA Grapalat" w:hAnsi="GHEA Grapalat" w:cs="Sylfaen"/>
          <w:b/>
          <w:bCs/>
          <w:sz w:val="20"/>
        </w:rPr>
        <w:t>նախատեսված</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հավաստումն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առանձին</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հավելվածով</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հաստատվում</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է</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նաև</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կնքվելիք</w:t>
      </w:r>
      <w:r w:rsidR="00C20953" w:rsidRPr="00C26851">
        <w:rPr>
          <w:rFonts w:ascii="GHEA Grapalat" w:hAnsi="GHEA Grapalat" w:cs="Sylfaen"/>
          <w:b/>
          <w:bCs/>
          <w:sz w:val="20"/>
          <w:lang w:val="af-ZA"/>
        </w:rPr>
        <w:t xml:space="preserve"> </w:t>
      </w:r>
      <w:r w:rsidR="00C20953" w:rsidRPr="00C26851">
        <w:rPr>
          <w:rFonts w:ascii="GHEA Grapalat" w:hAnsi="GHEA Grapalat" w:cs="Sylfaen"/>
          <w:b/>
          <w:bCs/>
          <w:sz w:val="20"/>
        </w:rPr>
        <w:t>պայմանագրով</w:t>
      </w:r>
      <w:r w:rsidR="00C20953" w:rsidRPr="00C26851">
        <w:rPr>
          <w:rFonts w:ascii="GHEA Grapalat" w:hAnsi="GHEA Grapalat" w:cs="Sylfaen"/>
          <w:b/>
          <w:bCs/>
          <w:sz w:val="20"/>
          <w:lang w:val="hy-AM"/>
        </w:rPr>
        <w:t>:</w:t>
      </w:r>
    </w:p>
    <w:p w14:paraId="4E45C179" w14:textId="77777777" w:rsidR="002E11D1" w:rsidRPr="000E08D1" w:rsidRDefault="002E11D1" w:rsidP="00D40AC0">
      <w:pPr>
        <w:ind w:firstLine="567"/>
        <w:jc w:val="both"/>
        <w:rPr>
          <w:rFonts w:ascii="GHEA Grapalat" w:hAnsi="GHEA Grapalat"/>
          <w:sz w:val="20"/>
          <w:lang w:val="af-ZA"/>
        </w:rPr>
      </w:pPr>
    </w:p>
    <w:p w14:paraId="651C1BCB" w14:textId="77777777" w:rsidR="00B26608" w:rsidRPr="00E6597C" w:rsidRDefault="00B26608" w:rsidP="00D40AC0">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D40AC0">
      <w:pPr>
        <w:jc w:val="center"/>
        <w:rPr>
          <w:rFonts w:ascii="GHEA Grapalat" w:hAnsi="GHEA Grapalat" w:cs="Sylfaen"/>
          <w:b/>
          <w:sz w:val="20"/>
          <w:lang w:val="es-ES"/>
        </w:rPr>
      </w:pPr>
    </w:p>
    <w:p w14:paraId="2E672CAC" w14:textId="77777777" w:rsidR="00B26608" w:rsidRPr="00E6597C" w:rsidRDefault="00B26608" w:rsidP="00D40AC0">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520ED8E9" w:rsidR="00B26608" w:rsidRPr="00E6597C" w:rsidRDefault="00B26608" w:rsidP="00D40AC0">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C26851" w:rsidRPr="00C26851">
        <w:rPr>
          <w:rFonts w:ascii="GHEA Grapalat" w:hAnsi="GHEA Grapalat"/>
          <w:b/>
          <w:bCs/>
          <w:sz w:val="20"/>
          <w:szCs w:val="20"/>
          <w:lang w:val="hy-AM"/>
        </w:rPr>
        <w:t xml:space="preserve">1 /մեկ/ </w:t>
      </w:r>
      <w:r w:rsidRPr="00C26851">
        <w:rPr>
          <w:rFonts w:ascii="GHEA Grapalat" w:hAnsi="GHEA Grapalat"/>
          <w:b/>
          <w:bCs/>
          <w:sz w:val="20"/>
          <w:szCs w:val="20"/>
        </w:rPr>
        <w:t>օրինակ</w:t>
      </w:r>
      <w:r w:rsidRPr="00C26851">
        <w:rPr>
          <w:rFonts w:ascii="GHEA Grapalat" w:hAnsi="GHEA Grapalat"/>
          <w:b/>
          <w:bCs/>
          <w:sz w:val="20"/>
          <w:szCs w:val="20"/>
          <w:lang w:val="es-ES"/>
        </w:rPr>
        <w:t xml:space="preserve"> </w:t>
      </w:r>
      <w:r w:rsidRPr="00C26851">
        <w:rPr>
          <w:rFonts w:ascii="GHEA Grapalat" w:hAnsi="GHEA Grapalat" w:cs="Sylfaen"/>
          <w:b/>
          <w:bCs/>
          <w:sz w:val="20"/>
          <w:szCs w:val="20"/>
        </w:rPr>
        <w:t>պատճենից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D40AC0">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D40AC0">
      <w:pPr>
        <w:ind w:firstLine="720"/>
        <w:jc w:val="both"/>
        <w:rPr>
          <w:rFonts w:ascii="GHEA Grapalat" w:hAnsi="GHEA Grapalat"/>
          <w:sz w:val="20"/>
          <w:szCs w:val="20"/>
          <w:lang w:val="af-ZA"/>
        </w:rPr>
      </w:pPr>
      <w:r w:rsidRPr="00E6597C">
        <w:rPr>
          <w:rFonts w:ascii="GHEA Grapalat" w:hAnsi="GHEA Grapalat"/>
          <w:sz w:val="20"/>
          <w:szCs w:val="20"/>
          <w:lang w:val="af-ZA"/>
        </w:rPr>
        <w:lastRenderedPageBreak/>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D40AC0">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D40AC0">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D40AC0">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D40AC0">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D40AC0">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D40AC0">
      <w:pPr>
        <w:ind w:firstLine="567"/>
        <w:jc w:val="both"/>
        <w:rPr>
          <w:rFonts w:ascii="GHEA Grapalat" w:hAnsi="GHEA Grapalat" w:cs="Sylfaen"/>
          <w:sz w:val="20"/>
          <w:lang w:val="af-ZA"/>
        </w:rPr>
      </w:pPr>
    </w:p>
    <w:p w14:paraId="181C7688" w14:textId="77777777" w:rsidR="00AB0304" w:rsidRPr="00E6597C" w:rsidRDefault="00AB0304" w:rsidP="00D40AC0">
      <w:pPr>
        <w:ind w:firstLine="567"/>
        <w:jc w:val="both"/>
        <w:rPr>
          <w:rFonts w:ascii="GHEA Grapalat" w:hAnsi="GHEA Grapalat"/>
          <w:b/>
          <w:sz w:val="20"/>
          <w:lang w:val="af-ZA"/>
        </w:rPr>
      </w:pPr>
    </w:p>
    <w:p w14:paraId="16FC0D42" w14:textId="77777777" w:rsidR="00E74BF6" w:rsidRPr="00E6597C" w:rsidRDefault="00E74BF6" w:rsidP="00D40AC0">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D40AC0">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D40AC0">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D40AC0">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0172EAA5" w14:textId="77777777" w:rsidR="002752FE" w:rsidRPr="00E6597C" w:rsidRDefault="002752FE" w:rsidP="002752FE">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30A0709F" w14:textId="274A67DA" w:rsidR="002752FE" w:rsidRPr="00E6597C" w:rsidRDefault="00EB668E" w:rsidP="002752FE">
      <w:pPr>
        <w:pStyle w:val="31"/>
        <w:spacing w:line="240" w:lineRule="auto"/>
        <w:jc w:val="right"/>
        <w:rPr>
          <w:rFonts w:ascii="GHEA Grapalat" w:hAnsi="GHEA Grapalat" w:cs="Arial"/>
          <w:b/>
          <w:lang w:val="es-ES"/>
        </w:rPr>
      </w:pP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Pr>
          <w:rFonts w:ascii="GHEA Grapalat" w:hAnsi="GHEA Grapalat"/>
          <w:i/>
          <w:sz w:val="22"/>
          <w:szCs w:val="22"/>
          <w:u w:val="single"/>
          <w:lang w:val="af-ZA"/>
        </w:rPr>
        <w:t>*</w:t>
      </w:r>
      <w:r w:rsidR="002752FE" w:rsidRPr="00E6597C">
        <w:rPr>
          <w:rFonts w:ascii="GHEA Grapalat" w:hAnsi="GHEA Grapalat" w:cs="Sylfaen"/>
          <w:b/>
          <w:lang w:val="es-ES"/>
        </w:rPr>
        <w:t>ծածկագրով</w:t>
      </w:r>
    </w:p>
    <w:p w14:paraId="160D4279" w14:textId="6AF2DAB5" w:rsidR="002752FE" w:rsidRPr="00E6597C" w:rsidRDefault="00FB248B" w:rsidP="002752FE">
      <w:pPr>
        <w:pStyle w:val="31"/>
        <w:spacing w:line="240" w:lineRule="auto"/>
        <w:jc w:val="right"/>
        <w:rPr>
          <w:rFonts w:ascii="GHEA Grapalat" w:hAnsi="GHEA Grapalat" w:cs="Arial"/>
          <w:b/>
          <w:lang w:val="es-ES"/>
        </w:rPr>
      </w:pPr>
      <w:r>
        <w:rPr>
          <w:rFonts w:ascii="GHEA Grapalat" w:hAnsi="GHEA Grapalat" w:cs="Sylfaen"/>
          <w:b/>
          <w:lang w:val="hy-AM"/>
        </w:rPr>
        <w:t xml:space="preserve">Հրատապ </w:t>
      </w:r>
      <w:r w:rsidR="002752FE" w:rsidRPr="00E6597C">
        <w:rPr>
          <w:rFonts w:ascii="GHEA Grapalat" w:hAnsi="GHEA Grapalat" w:cs="Sylfaen"/>
          <w:b/>
          <w:lang w:val="es-ES"/>
        </w:rPr>
        <w:t>բաց</w:t>
      </w:r>
      <w:r w:rsidR="002752FE" w:rsidRPr="00E6597C">
        <w:rPr>
          <w:rFonts w:ascii="GHEA Grapalat" w:hAnsi="GHEA Grapalat" w:cs="Arial"/>
          <w:b/>
          <w:lang w:val="es-ES"/>
        </w:rPr>
        <w:t xml:space="preserve"> </w:t>
      </w:r>
      <w:r w:rsidR="002752FE" w:rsidRPr="00E6597C">
        <w:rPr>
          <w:rFonts w:ascii="GHEA Grapalat" w:hAnsi="GHEA Grapalat" w:cs="Sylfaen"/>
          <w:b/>
          <w:lang w:val="es-ES"/>
        </w:rPr>
        <w:t>մրցույթի</w:t>
      </w:r>
      <w:r w:rsidR="002752FE" w:rsidRPr="00E6597C">
        <w:rPr>
          <w:rFonts w:ascii="GHEA Grapalat" w:hAnsi="GHEA Grapalat" w:cs="Arial"/>
          <w:b/>
          <w:lang w:val="es-ES"/>
        </w:rPr>
        <w:t xml:space="preserve"> </w:t>
      </w:r>
      <w:r w:rsidR="002752FE" w:rsidRPr="00E6597C">
        <w:rPr>
          <w:rFonts w:ascii="GHEA Grapalat" w:hAnsi="GHEA Grapalat" w:cs="Sylfaen"/>
          <w:b/>
          <w:lang w:val="es-ES"/>
        </w:rPr>
        <w:t>հրավերի</w:t>
      </w:r>
    </w:p>
    <w:p w14:paraId="15BBE3EE" w14:textId="77777777" w:rsidR="002752FE" w:rsidRPr="00E6597C" w:rsidRDefault="002752FE" w:rsidP="002752FE">
      <w:pPr>
        <w:jc w:val="center"/>
        <w:rPr>
          <w:rFonts w:ascii="GHEA Grapalat" w:hAnsi="GHEA Grapalat" w:cs="Sylfaen"/>
          <w:b/>
          <w:lang w:val="es-ES"/>
        </w:rPr>
      </w:pPr>
    </w:p>
    <w:p w14:paraId="6423D3A0" w14:textId="77777777" w:rsidR="002752FE" w:rsidRPr="00E6597C" w:rsidRDefault="002752FE" w:rsidP="002752FE">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4D7A7F1F" w14:textId="6C1BAD4C" w:rsidR="002752FE" w:rsidRPr="00E6597C" w:rsidRDefault="00FB248B" w:rsidP="002752FE">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2752FE" w:rsidRPr="00E6597C">
        <w:rPr>
          <w:rFonts w:ascii="GHEA Grapalat" w:hAnsi="GHEA Grapalat" w:cs="Sylfaen"/>
          <w:color w:val="auto"/>
          <w:sz w:val="24"/>
          <w:szCs w:val="24"/>
          <w:lang w:val="es-ES"/>
        </w:rPr>
        <w:t>բաց մրցույթին մասնակցելու</w:t>
      </w:r>
      <w:r w:rsidR="002752FE" w:rsidRPr="00E6597C">
        <w:rPr>
          <w:rFonts w:ascii="GHEA Grapalat" w:hAnsi="GHEA Grapalat" w:cs="Arial"/>
          <w:color w:val="auto"/>
          <w:sz w:val="24"/>
          <w:szCs w:val="24"/>
          <w:lang w:val="es-ES"/>
        </w:rPr>
        <w:t xml:space="preserve">  </w:t>
      </w:r>
    </w:p>
    <w:p w14:paraId="6F6BB042" w14:textId="77777777" w:rsidR="002752FE" w:rsidRPr="00E6597C" w:rsidRDefault="002752FE" w:rsidP="002752FE">
      <w:pPr>
        <w:rPr>
          <w:lang w:val="es-ES" w:eastAsia="ru-RU"/>
        </w:rPr>
      </w:pPr>
    </w:p>
    <w:p w14:paraId="1155D8AE" w14:textId="77777777" w:rsidR="002752FE" w:rsidRPr="00E6597C" w:rsidRDefault="002752FE" w:rsidP="002752FE">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256632B3" w14:textId="77777777" w:rsidR="002752FE" w:rsidRPr="00E6597C" w:rsidRDefault="002752FE" w:rsidP="002752FE">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CB3CC4D" w14:textId="38CBEEDD" w:rsidR="002752FE" w:rsidRPr="00E6597C" w:rsidRDefault="002752FE" w:rsidP="002752FE">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66106D">
        <w:rPr>
          <w:rFonts w:ascii="GHEA Grapalat" w:hAnsi="GHEA Grapalat"/>
          <w:sz w:val="22"/>
          <w:szCs w:val="22"/>
          <w:lang w:val="es-ES"/>
        </w:rPr>
        <w:t xml:space="preserve"> </w:t>
      </w:r>
      <w:r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Pr="00E6597C">
        <w:rPr>
          <w:rFonts w:ascii="GHEA Grapalat" w:hAnsi="GHEA Grapalat"/>
          <w:lang w:val="af-ZA"/>
        </w:rPr>
        <w:t>»</w:t>
      </w:r>
      <w:r>
        <w:rPr>
          <w:rFonts w:ascii="GHEA Grapalat" w:hAnsi="GHEA Grapalat"/>
          <w:lang w:val="hy-AM"/>
        </w:rPr>
        <w:t xml:space="preserve"> </w:t>
      </w:r>
      <w:r w:rsidRPr="00E6597C">
        <w:rPr>
          <w:rFonts w:ascii="GHEA Grapalat" w:hAnsi="GHEA Grapalat" w:cs="Sylfaen"/>
          <w:sz w:val="20"/>
          <w:szCs w:val="20"/>
          <w:lang w:val="es-ES"/>
        </w:rPr>
        <w:t>ծածկագրով հայտարարված</w:t>
      </w:r>
    </w:p>
    <w:p w14:paraId="78B1868D" w14:textId="77777777" w:rsidR="002752FE" w:rsidRPr="00E6597C" w:rsidRDefault="002752FE" w:rsidP="002752FE">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4D83D498" w14:textId="1F7C59C5" w:rsidR="002752FE" w:rsidRPr="00E6597C" w:rsidRDefault="00FB248B" w:rsidP="002752FE">
      <w:pPr>
        <w:jc w:val="both"/>
        <w:rPr>
          <w:rFonts w:ascii="GHEA Grapalat" w:hAnsi="GHEA Grapalat" w:cs="Sylfaen"/>
          <w:sz w:val="20"/>
          <w:szCs w:val="20"/>
          <w:lang w:val="es-ES"/>
        </w:rPr>
      </w:pPr>
      <w:r>
        <w:rPr>
          <w:rFonts w:ascii="GHEA Grapalat" w:hAnsi="GHEA Grapalat" w:cs="Sylfaen"/>
          <w:sz w:val="20"/>
          <w:szCs w:val="20"/>
          <w:lang w:val="hy-AM"/>
        </w:rPr>
        <w:t xml:space="preserve">հրատապ </w:t>
      </w:r>
      <w:r w:rsidR="002752FE" w:rsidRPr="00E6597C">
        <w:rPr>
          <w:rFonts w:ascii="GHEA Grapalat" w:hAnsi="GHEA Grapalat" w:cs="Sylfaen"/>
          <w:sz w:val="20"/>
          <w:szCs w:val="20"/>
          <w:lang w:val="es-ES"/>
        </w:rPr>
        <w:t>բաց մրցույթի</w:t>
      </w:r>
      <w:r w:rsidR="002752FE" w:rsidRPr="00E6597C">
        <w:rPr>
          <w:rFonts w:ascii="GHEA Grapalat" w:hAnsi="GHEA Grapalat" w:cs="Arial"/>
          <w:sz w:val="16"/>
          <w:szCs w:val="16"/>
          <w:lang w:val="es-ES"/>
        </w:rPr>
        <w:t xml:space="preserve"> </w:t>
      </w:r>
      <w:r w:rsidR="002752FE" w:rsidRPr="00E6597C">
        <w:rPr>
          <w:rFonts w:ascii="GHEA Grapalat" w:hAnsi="GHEA Grapalat"/>
          <w:u w:val="single"/>
          <w:lang w:val="es-ES"/>
        </w:rPr>
        <w:tab/>
        <w:t xml:space="preserve">    </w:t>
      </w:r>
      <w:r w:rsidR="002752FE" w:rsidRPr="00E6597C">
        <w:rPr>
          <w:rFonts w:ascii="GHEA Grapalat" w:hAnsi="GHEA Grapalat"/>
          <w:u w:val="single"/>
          <w:lang w:val="es-ES"/>
        </w:rPr>
        <w:tab/>
      </w:r>
      <w:r w:rsidR="002752FE" w:rsidRPr="00E6597C">
        <w:rPr>
          <w:rFonts w:ascii="GHEA Grapalat" w:hAnsi="GHEA Grapalat"/>
          <w:u w:val="single"/>
          <w:lang w:val="es-ES"/>
        </w:rPr>
        <w:tab/>
      </w:r>
      <w:r w:rsidR="002752FE" w:rsidRPr="00E6597C">
        <w:rPr>
          <w:rFonts w:ascii="GHEA Grapalat" w:hAnsi="GHEA Grapalat"/>
          <w:u w:val="single"/>
          <w:lang w:val="es-ES"/>
        </w:rPr>
        <w:tab/>
      </w:r>
      <w:r w:rsidR="002752FE" w:rsidRPr="00E6597C">
        <w:rPr>
          <w:rFonts w:ascii="GHEA Grapalat" w:hAnsi="GHEA Grapalat"/>
          <w:u w:val="single"/>
          <w:lang w:val="es-ES"/>
        </w:rPr>
        <w:tab/>
      </w:r>
      <w:r w:rsidR="002752FE" w:rsidRPr="00E6597C">
        <w:rPr>
          <w:rFonts w:ascii="GHEA Grapalat" w:hAnsi="GHEA Grapalat"/>
          <w:u w:val="single"/>
          <w:lang w:val="es-ES"/>
        </w:rPr>
        <w:tab/>
        <w:t xml:space="preserve">     </w:t>
      </w:r>
      <w:r w:rsidR="002752FE" w:rsidRPr="00E6597C">
        <w:rPr>
          <w:rFonts w:ascii="GHEA Grapalat" w:hAnsi="GHEA Grapalat" w:cs="Sylfaen"/>
          <w:sz w:val="20"/>
          <w:szCs w:val="20"/>
          <w:lang w:val="es-ES"/>
        </w:rPr>
        <w:t xml:space="preserve"> չափաբաժնին</w:t>
      </w:r>
      <w:r w:rsidR="002752FE" w:rsidRPr="00E6597C">
        <w:rPr>
          <w:rFonts w:ascii="GHEA Grapalat" w:hAnsi="GHEA Grapalat" w:cs="Arial"/>
          <w:sz w:val="20"/>
          <w:szCs w:val="20"/>
          <w:lang w:val="es-ES"/>
        </w:rPr>
        <w:t xml:space="preserve">  (</w:t>
      </w:r>
      <w:r w:rsidR="002752FE" w:rsidRPr="00E6597C">
        <w:rPr>
          <w:rFonts w:ascii="GHEA Grapalat" w:hAnsi="GHEA Grapalat" w:cs="Sylfaen"/>
          <w:sz w:val="20"/>
          <w:szCs w:val="20"/>
          <w:lang w:val="es-ES"/>
        </w:rPr>
        <w:t>չափաբաժիններին</w:t>
      </w:r>
      <w:r w:rsidR="002752FE" w:rsidRPr="00E6597C">
        <w:rPr>
          <w:rFonts w:ascii="GHEA Grapalat" w:hAnsi="GHEA Grapalat" w:cs="Arial"/>
          <w:sz w:val="20"/>
          <w:szCs w:val="20"/>
          <w:lang w:val="es-ES"/>
        </w:rPr>
        <w:t xml:space="preserve">) </w:t>
      </w:r>
      <w:r w:rsidR="002752FE" w:rsidRPr="00E6597C">
        <w:rPr>
          <w:rFonts w:ascii="GHEA Grapalat" w:hAnsi="GHEA Grapalat" w:cs="Sylfaen"/>
          <w:sz w:val="20"/>
          <w:szCs w:val="20"/>
          <w:lang w:val="es-ES"/>
        </w:rPr>
        <w:t>և</w:t>
      </w:r>
      <w:r w:rsidR="002752FE" w:rsidRPr="00E6597C">
        <w:rPr>
          <w:rFonts w:ascii="GHEA Grapalat" w:hAnsi="GHEA Grapalat" w:cs="Arial"/>
          <w:sz w:val="20"/>
          <w:szCs w:val="20"/>
          <w:lang w:val="es-ES"/>
        </w:rPr>
        <w:t xml:space="preserve"> </w:t>
      </w:r>
      <w:r w:rsidR="002752FE" w:rsidRPr="00E6597C">
        <w:rPr>
          <w:rFonts w:ascii="GHEA Grapalat" w:hAnsi="GHEA Grapalat" w:cs="Sylfaen"/>
          <w:sz w:val="20"/>
          <w:szCs w:val="20"/>
          <w:lang w:val="es-ES"/>
        </w:rPr>
        <w:t xml:space="preserve">հրավերի </w:t>
      </w:r>
    </w:p>
    <w:p w14:paraId="557FB158" w14:textId="77777777" w:rsidR="002752FE" w:rsidRPr="00E6597C" w:rsidRDefault="002752FE" w:rsidP="002752FE">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1EC36CEA" w14:textId="77777777" w:rsidR="002752FE" w:rsidRPr="00E6597C" w:rsidRDefault="002752FE" w:rsidP="002752FE">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4A360EB8" w14:textId="77777777" w:rsidR="002752FE" w:rsidRPr="00E6597C" w:rsidRDefault="002752FE" w:rsidP="002752FE">
      <w:pPr>
        <w:jc w:val="both"/>
        <w:rPr>
          <w:rFonts w:ascii="GHEA Grapalat" w:hAnsi="GHEA Grapalat"/>
          <w:sz w:val="12"/>
          <w:szCs w:val="12"/>
          <w:u w:val="single"/>
          <w:lang w:val="es-ES"/>
        </w:rPr>
      </w:pPr>
    </w:p>
    <w:p w14:paraId="16DF8E26" w14:textId="77777777" w:rsidR="002752FE" w:rsidRPr="00E6597C" w:rsidRDefault="002752FE" w:rsidP="002752FE">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195D1176" w14:textId="77777777" w:rsidR="002752FE" w:rsidRPr="00E6597C" w:rsidRDefault="002752FE" w:rsidP="002752F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2273A48D" w14:textId="77777777" w:rsidR="002752FE" w:rsidRPr="00E6597C" w:rsidRDefault="002752FE" w:rsidP="002752FE">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497C700B" w14:textId="77777777" w:rsidR="002752FE" w:rsidRPr="00E6597C" w:rsidRDefault="002752FE" w:rsidP="002752FE">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6A26D2F7" w14:textId="5B571073" w:rsidR="002752FE" w:rsidRDefault="002752FE" w:rsidP="002752FE">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6E783FFE" w14:textId="77777777" w:rsidR="002752FE" w:rsidRDefault="002752FE" w:rsidP="002752FE">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63BF38E" w14:textId="77777777" w:rsidR="002752FE" w:rsidRPr="00E6597C" w:rsidRDefault="002752FE" w:rsidP="002752FE">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DF1B9F">
        <w:rPr>
          <w:rFonts w:ascii="GHEA Grapalat" w:hAnsi="GHEA Grapalat" w:cs="Arial"/>
          <w:szCs w:val="22"/>
          <w:lang w:val="es-ES"/>
        </w:rPr>
        <w:t>.</w:t>
      </w:r>
    </w:p>
    <w:p w14:paraId="14FB40DE" w14:textId="77777777" w:rsidR="002752FE" w:rsidRPr="00E6597C" w:rsidRDefault="002752FE" w:rsidP="002752FE">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05F4338F" w14:textId="77777777" w:rsidR="002752FE" w:rsidRPr="008747C6" w:rsidRDefault="002752FE" w:rsidP="002752FE">
      <w:pPr>
        <w:numPr>
          <w:ilvl w:val="0"/>
          <w:numId w:val="18"/>
        </w:numPr>
        <w:jc w:val="both"/>
        <w:rPr>
          <w:rFonts w:ascii="GHEA Grapalat" w:hAnsi="GHEA Grapalat"/>
          <w:sz w:val="22"/>
          <w:szCs w:val="22"/>
          <w:u w:val="single"/>
          <w:lang w:val="es-ES"/>
        </w:rPr>
      </w:pPr>
      <w:r w:rsidRPr="00DF1B9F">
        <w:rPr>
          <w:rFonts w:ascii="GHEA Grapalat" w:hAnsi="GHEA Grapalat" w:cs="Sylfaen"/>
          <w:sz w:val="20"/>
          <w:szCs w:val="20"/>
          <w:lang w:val="es-ES"/>
        </w:rPr>
        <w:t>էլեկտրոնային</w:t>
      </w:r>
      <w:r w:rsidRPr="00DF1B9F">
        <w:rPr>
          <w:rFonts w:ascii="GHEA Grapalat" w:hAnsi="GHEA Grapalat" w:cs="Arial"/>
          <w:sz w:val="20"/>
          <w:szCs w:val="20"/>
          <w:lang w:val="es-ES"/>
        </w:rPr>
        <w:t xml:space="preserve"> </w:t>
      </w:r>
      <w:r w:rsidRPr="00DF1B9F">
        <w:rPr>
          <w:rFonts w:ascii="GHEA Grapalat" w:hAnsi="GHEA Grapalat" w:cs="Sylfaen"/>
          <w:sz w:val="20"/>
          <w:szCs w:val="20"/>
          <w:lang w:val="es-ES"/>
        </w:rPr>
        <w:t>փոստի</w:t>
      </w:r>
      <w:r w:rsidRPr="00DF1B9F">
        <w:rPr>
          <w:rFonts w:ascii="GHEA Grapalat" w:hAnsi="GHEA Grapalat" w:cs="Arial"/>
          <w:sz w:val="20"/>
          <w:szCs w:val="20"/>
          <w:lang w:val="es-ES"/>
        </w:rPr>
        <w:t xml:space="preserve"> </w:t>
      </w:r>
      <w:r w:rsidRPr="00DF1B9F">
        <w:rPr>
          <w:rFonts w:ascii="GHEA Grapalat" w:hAnsi="GHEA Grapalat" w:cs="Sylfaen"/>
          <w:sz w:val="20"/>
          <w:szCs w:val="20"/>
          <w:lang w:val="es-ES"/>
        </w:rPr>
        <w:t>հասցեն</w:t>
      </w:r>
      <w:r w:rsidRPr="00DF1B9F">
        <w:rPr>
          <w:rFonts w:ascii="GHEA Grapalat" w:hAnsi="GHEA Grapalat" w:cs="Arial"/>
          <w:sz w:val="20"/>
          <w:szCs w:val="20"/>
          <w:lang w:val="es-ES"/>
        </w:rPr>
        <w:t xml:space="preserve"> </w:t>
      </w:r>
      <w:r w:rsidRPr="00DF1B9F">
        <w:rPr>
          <w:rFonts w:ascii="GHEA Grapalat" w:hAnsi="GHEA Grapalat" w:cs="Sylfaen"/>
          <w:sz w:val="20"/>
          <w:szCs w:val="20"/>
          <w:lang w:val="es-ES"/>
        </w:rPr>
        <w:t>է</w:t>
      </w:r>
      <w:r w:rsidRPr="00DF1B9F">
        <w:rPr>
          <w:rFonts w:ascii="GHEA Grapalat" w:hAnsi="GHEA Grapalat" w:cs="Arial"/>
          <w:sz w:val="20"/>
          <w:szCs w:val="20"/>
          <w:lang w:val="es-ES"/>
        </w:rPr>
        <w:t>`</w:t>
      </w:r>
      <w:r w:rsidRPr="00DF1B9F">
        <w:rPr>
          <w:rFonts w:ascii="GHEA Grapalat" w:hAnsi="GHEA Grapalat" w:cs="Arial"/>
          <w:szCs w:val="22"/>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DF1B9F">
        <w:rPr>
          <w:rFonts w:ascii="GHEA Grapalat" w:hAnsi="GHEA Grapalat"/>
          <w:lang w:val="es-ES"/>
        </w:rPr>
        <w:t>.</w:t>
      </w:r>
    </w:p>
    <w:p w14:paraId="046A9D31" w14:textId="77777777" w:rsidR="002752FE" w:rsidRPr="008747C6" w:rsidRDefault="002752FE" w:rsidP="002752FE">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091D02AC" w14:textId="77777777" w:rsidR="002752FE" w:rsidRPr="008747C6" w:rsidRDefault="002752FE" w:rsidP="002752FE">
      <w:pPr>
        <w:jc w:val="right"/>
        <w:rPr>
          <w:rFonts w:ascii="GHEA Grapalat" w:hAnsi="GHEA Grapalat"/>
          <w:sz w:val="10"/>
          <w:szCs w:val="10"/>
          <w:u w:val="single"/>
          <w:lang w:val="es-ES"/>
        </w:rPr>
      </w:pPr>
    </w:p>
    <w:p w14:paraId="38FC37DB" w14:textId="77777777" w:rsidR="002752FE" w:rsidRPr="008747C6" w:rsidRDefault="002752FE" w:rsidP="002752F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 xml:space="preserve">գործունեության հասցեն է՝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Pr>
          <w:rFonts w:ascii="GHEA Grapalat" w:hAnsi="GHEA Grapalat"/>
          <w:sz w:val="20"/>
          <w:szCs w:val="20"/>
        </w:rPr>
        <w:t>.</w:t>
      </w:r>
      <w:r w:rsidRPr="008747C6">
        <w:rPr>
          <w:rFonts w:ascii="GHEA Grapalat" w:hAnsi="GHEA Grapalat"/>
          <w:sz w:val="20"/>
          <w:szCs w:val="20"/>
          <w:lang w:val="es-ES"/>
        </w:rPr>
        <w:t xml:space="preserve">                                     </w:t>
      </w:r>
    </w:p>
    <w:p w14:paraId="3EF7AF51" w14:textId="77777777" w:rsidR="002752FE" w:rsidRPr="008747C6" w:rsidRDefault="002752FE" w:rsidP="002752FE">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3F0D7956" w14:textId="77777777" w:rsidR="002752FE" w:rsidRPr="008747C6" w:rsidRDefault="002752FE" w:rsidP="002752FE">
      <w:pPr>
        <w:jc w:val="right"/>
        <w:rPr>
          <w:rFonts w:ascii="GHEA Grapalat" w:hAnsi="GHEA Grapalat"/>
          <w:sz w:val="10"/>
          <w:szCs w:val="10"/>
          <w:lang w:val="hy-AM"/>
        </w:rPr>
      </w:pPr>
    </w:p>
    <w:p w14:paraId="02F4B9F4" w14:textId="77777777" w:rsidR="002752FE" w:rsidRPr="008747C6" w:rsidRDefault="002752FE" w:rsidP="002752FE">
      <w:pPr>
        <w:ind w:firstLine="708"/>
        <w:jc w:val="both"/>
        <w:rPr>
          <w:rFonts w:ascii="GHEA Grapalat" w:hAnsi="GHEA Grapalat" w:cs="Arial"/>
          <w:sz w:val="20"/>
          <w:szCs w:val="20"/>
          <w:lang w:val="hy-AM"/>
        </w:rPr>
      </w:pPr>
    </w:p>
    <w:p w14:paraId="018E73BA" w14:textId="77777777" w:rsidR="002752FE" w:rsidRPr="008747C6" w:rsidRDefault="002752FE" w:rsidP="002752FE">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 xml:space="preserve">հեռախոսահամարն է՝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sz w:val="20"/>
          <w:szCs w:val="20"/>
          <w:lang w:val="hy-AM"/>
        </w:rPr>
        <w:t>:</w:t>
      </w:r>
      <w:r w:rsidRPr="008747C6">
        <w:rPr>
          <w:rFonts w:ascii="GHEA Grapalat" w:hAnsi="GHEA Grapalat"/>
          <w:sz w:val="20"/>
          <w:szCs w:val="20"/>
          <w:lang w:val="es-ES"/>
        </w:rPr>
        <w:t xml:space="preserve">                                     </w:t>
      </w:r>
    </w:p>
    <w:p w14:paraId="50FA4EE2" w14:textId="77777777" w:rsidR="002752FE" w:rsidRPr="008747C6" w:rsidRDefault="002752FE" w:rsidP="002752FE">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2DB11A4D" w14:textId="77777777" w:rsidR="002752FE" w:rsidRPr="00265A5A" w:rsidRDefault="002752FE" w:rsidP="002752F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7E4AB969" w14:textId="77777777" w:rsidR="002752FE" w:rsidRPr="00265A5A" w:rsidRDefault="002752FE" w:rsidP="002752F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13B7EF40" w14:textId="77777777" w:rsidR="002752FE" w:rsidRPr="00265A5A" w:rsidRDefault="002752FE" w:rsidP="002752F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126238B4" w14:textId="77777777" w:rsidR="002752FE" w:rsidRPr="00265A5A" w:rsidRDefault="002752FE" w:rsidP="002752F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5D260BAF" w14:textId="24FA2F48" w:rsidR="002752FE" w:rsidRPr="00265A5A" w:rsidRDefault="002752FE" w:rsidP="002752F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3F7A2C">
        <w:rPr>
          <w:rFonts w:ascii="GHEA Grapalat" w:hAnsi="GHEA Grapalat" w:cs="Arial"/>
          <w:b/>
          <w:bCs/>
          <w:sz w:val="20"/>
          <w:szCs w:val="20"/>
          <w:lang w:val="es-ES"/>
        </w:rPr>
        <w:t>*</w:t>
      </w:r>
      <w:r w:rsidRPr="00265A5A">
        <w:rPr>
          <w:rFonts w:ascii="GHEA Grapalat" w:hAnsi="GHEA Grapalat" w:cs="Arial"/>
          <w:sz w:val="20"/>
          <w:szCs w:val="20"/>
          <w:lang w:val="es-ES"/>
        </w:rPr>
        <w:t xml:space="preserve">  ծածկագրով  </w:t>
      </w:r>
      <w:r w:rsidR="00FB248B">
        <w:rPr>
          <w:rFonts w:ascii="GHEA Grapalat" w:hAnsi="GHEA Grapalat" w:cs="Arial"/>
          <w:sz w:val="20"/>
          <w:szCs w:val="20"/>
          <w:lang w:val="hy-AM"/>
        </w:rPr>
        <w:t xml:space="preserve">հրատապ </w:t>
      </w:r>
      <w:r w:rsidRPr="00265A5A">
        <w:rPr>
          <w:rFonts w:ascii="GHEA Grapalat" w:hAnsi="GHEA Grapalat" w:cs="Arial"/>
          <w:sz w:val="20"/>
          <w:szCs w:val="20"/>
          <w:lang w:val="es-ES"/>
        </w:rPr>
        <w:t xml:space="preserve">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179B1E8E" w14:textId="77777777" w:rsidR="002752FE" w:rsidRPr="00265A5A" w:rsidRDefault="002752FE" w:rsidP="002752F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34EFE93B" w14:textId="77777777" w:rsidR="002752FE" w:rsidRDefault="002752FE" w:rsidP="002752FE">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2D34663" w14:textId="023EE832" w:rsidR="002752FE" w:rsidRPr="00E6597C" w:rsidRDefault="002752FE" w:rsidP="002752FE">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3F7A2C">
        <w:rPr>
          <w:rFonts w:ascii="GHEA Grapalat" w:hAnsi="GHEA Grapalat" w:cs="Sylfaen"/>
          <w:b/>
          <w:bCs/>
          <w:sz w:val="22"/>
          <w:szCs w:val="22"/>
          <w:lang w:val="hy-AM"/>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 xml:space="preserve">ծածկագրով </w:t>
      </w:r>
      <w:r w:rsidR="00FB248B">
        <w:rPr>
          <w:rFonts w:ascii="GHEA Grapalat" w:hAnsi="GHEA Grapalat" w:cs="Arial"/>
          <w:sz w:val="20"/>
          <w:szCs w:val="20"/>
          <w:lang w:val="hy-AM"/>
        </w:rPr>
        <w:t xml:space="preserve">հրատապ </w:t>
      </w:r>
      <w:r w:rsidRPr="00265A5A">
        <w:rPr>
          <w:rFonts w:ascii="GHEA Grapalat" w:hAnsi="GHEA Grapalat" w:cs="Arial"/>
          <w:sz w:val="20"/>
          <w:szCs w:val="20"/>
          <w:lang w:val="es-ES"/>
        </w:rPr>
        <w:t>բաց մրցույթին մասնակցելու շրջանակում`</w:t>
      </w:r>
      <w:r w:rsidRPr="00E6597C">
        <w:rPr>
          <w:rFonts w:ascii="GHEA Grapalat" w:hAnsi="GHEA Grapalat" w:cs="Sylfaen"/>
          <w:sz w:val="22"/>
          <w:szCs w:val="22"/>
          <w:lang w:val="es-ES"/>
        </w:rPr>
        <w:t xml:space="preserve">  </w:t>
      </w:r>
    </w:p>
    <w:p w14:paraId="2E402885" w14:textId="77777777" w:rsidR="002752FE" w:rsidRPr="00E6597C" w:rsidRDefault="002752FE" w:rsidP="002752F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6E5F4729" w14:textId="77777777" w:rsidR="002752FE" w:rsidRPr="00E6597C" w:rsidRDefault="002752FE" w:rsidP="002752F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5839EFB9" w14:textId="77777777" w:rsidR="002752FE" w:rsidRPr="00E6597C" w:rsidRDefault="002752FE" w:rsidP="002752F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1AE618D" w14:textId="77777777" w:rsidR="002752FE" w:rsidRPr="00E6597C" w:rsidRDefault="002752FE" w:rsidP="002752F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59E133CA" w14:textId="77777777" w:rsidR="002752FE" w:rsidRPr="00E6597C" w:rsidRDefault="002752FE" w:rsidP="002752F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2F8CB6DB" w14:textId="77777777" w:rsidR="002752FE" w:rsidRPr="00E6597C" w:rsidRDefault="002752FE" w:rsidP="002752F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444FCDAB" w14:textId="77777777" w:rsidR="002752FE" w:rsidRPr="00E6597C" w:rsidRDefault="002752FE" w:rsidP="002752F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4491F85B" w14:textId="77777777" w:rsidR="002752FE" w:rsidRPr="00E6597C" w:rsidRDefault="002752FE" w:rsidP="002752F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F18FBB" w14:textId="77777777" w:rsidR="002752FE" w:rsidRDefault="002752FE" w:rsidP="002752FE">
      <w:pPr>
        <w:jc w:val="both"/>
        <w:rPr>
          <w:rFonts w:ascii="GHEA Grapalat" w:hAnsi="GHEA Grapalat" w:cs="Arial"/>
          <w:sz w:val="20"/>
          <w:szCs w:val="20"/>
          <w:lang w:val="es-ES"/>
        </w:rPr>
      </w:pPr>
    </w:p>
    <w:p w14:paraId="0423B627" w14:textId="77777777" w:rsidR="002752FE" w:rsidRPr="00E6597C" w:rsidRDefault="002752FE" w:rsidP="002752FE">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690FB900" w14:textId="77777777" w:rsidR="002752FE" w:rsidRPr="00E6597C" w:rsidRDefault="002752FE" w:rsidP="002752FE">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B39361B" w14:textId="77777777" w:rsidR="002752FE" w:rsidRPr="0091590A" w:rsidRDefault="002752FE" w:rsidP="002752FE">
      <w:pPr>
        <w:jc w:val="both"/>
        <w:rPr>
          <w:rFonts w:ascii="GHEA Grapalat" w:hAnsi="GHEA Grapalat"/>
          <w:sz w:val="22"/>
          <w:szCs w:val="22"/>
          <w:lang w:val="hy-AM"/>
        </w:rPr>
      </w:pPr>
    </w:p>
    <w:p w14:paraId="7CDD5C02" w14:textId="77777777" w:rsidR="002752FE" w:rsidRDefault="002752FE" w:rsidP="002752F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 xml:space="preserve">տեղեկություններ պարունակող կայքէջի հղումը՝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Pr>
          <w:rFonts w:cs="Arial"/>
          <w:sz w:val="18"/>
          <w:szCs w:val="18"/>
          <w:lang w:val="hy-AM"/>
        </w:rPr>
        <w:t>**</w:t>
      </w:r>
      <w:r w:rsidRPr="00A66FC2">
        <w:rPr>
          <w:rFonts w:ascii="GHEA Grapalat" w:hAnsi="GHEA Grapalat" w:cs="Arial"/>
          <w:sz w:val="18"/>
          <w:szCs w:val="18"/>
          <w:vertAlign w:val="superscript"/>
          <w:lang w:val="es-ES"/>
        </w:rPr>
        <w:t xml:space="preserve"> </w:t>
      </w:r>
    </w:p>
    <w:p w14:paraId="531FAD64" w14:textId="77777777" w:rsidR="002752FE" w:rsidRPr="00E6597C" w:rsidRDefault="002752FE" w:rsidP="002752FE">
      <w:pPr>
        <w:jc w:val="right"/>
        <w:rPr>
          <w:rFonts w:ascii="GHEA Grapalat" w:hAnsi="GHEA Grapalat"/>
          <w:sz w:val="10"/>
          <w:szCs w:val="10"/>
          <w:lang w:val="es-ES"/>
        </w:rPr>
      </w:pPr>
    </w:p>
    <w:p w14:paraId="014BA821" w14:textId="77777777" w:rsidR="002752FE" w:rsidRPr="00FF0D1D" w:rsidRDefault="002752FE" w:rsidP="002752FE">
      <w:pPr>
        <w:ind w:firstLine="708"/>
        <w:jc w:val="both"/>
        <w:rPr>
          <w:rFonts w:ascii="GHEA Grapalat" w:hAnsi="GHEA Grapalat"/>
          <w:sz w:val="20"/>
          <w:lang w:val="hy-AM"/>
        </w:rPr>
      </w:pPr>
      <w:r w:rsidRPr="00E6597C">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Pr>
          <w:rFonts w:ascii="GHEA Grapalat" w:hAnsi="GHEA Grapalat"/>
          <w:sz w:val="20"/>
          <w:lang w:val="hy-AM"/>
        </w:rPr>
        <w:t>մակնիշները</w:t>
      </w:r>
      <w:r w:rsidRPr="00E6597C">
        <w:rPr>
          <w:rFonts w:ascii="GHEA Grapalat" w:hAnsi="GHEA Grapalat"/>
          <w:sz w:val="20"/>
          <w:lang w:val="es-ES"/>
        </w:rPr>
        <w:t>, արտադրողները և երաշխիքային ժամկետները:***</w:t>
      </w:r>
    </w:p>
    <w:p w14:paraId="4E7DA273" w14:textId="77777777" w:rsidR="002752FE" w:rsidRPr="00E6597C" w:rsidRDefault="002752FE" w:rsidP="002752FE">
      <w:pPr>
        <w:ind w:firstLine="708"/>
        <w:jc w:val="both"/>
        <w:rPr>
          <w:rFonts w:ascii="GHEA Grapalat" w:hAnsi="GHEA Grapalat"/>
          <w:sz w:val="20"/>
          <w:lang w:val="es-ES"/>
        </w:rPr>
      </w:pPr>
    </w:p>
    <w:p w14:paraId="44CDF2EA" w14:textId="77777777" w:rsidR="002752FE" w:rsidRPr="00E6597C" w:rsidRDefault="002752FE" w:rsidP="002752FE">
      <w:pPr>
        <w:ind w:firstLine="708"/>
        <w:jc w:val="both"/>
        <w:rPr>
          <w:rFonts w:ascii="GHEA Grapalat" w:hAnsi="GHEA Grapalat"/>
          <w:sz w:val="20"/>
          <w:lang w:val="es-ES"/>
        </w:rPr>
      </w:pPr>
    </w:p>
    <w:p w14:paraId="2BECD7D8" w14:textId="77777777" w:rsidR="002752FE" w:rsidRPr="00E6597C" w:rsidRDefault="002752FE" w:rsidP="002752FE">
      <w:pPr>
        <w:ind w:firstLine="708"/>
        <w:jc w:val="both"/>
        <w:rPr>
          <w:rFonts w:ascii="GHEA Grapalat" w:hAnsi="GHEA Grapalat"/>
          <w:sz w:val="20"/>
          <w:lang w:val="es-ES"/>
        </w:rPr>
      </w:pPr>
    </w:p>
    <w:p w14:paraId="38215555" w14:textId="77777777" w:rsidR="002752FE" w:rsidRPr="00E6597C" w:rsidRDefault="002752FE" w:rsidP="002752FE">
      <w:pPr>
        <w:jc w:val="both"/>
        <w:rPr>
          <w:rFonts w:ascii="GHEA Grapalat" w:hAnsi="GHEA Grapalat"/>
          <w:sz w:val="20"/>
          <w:lang w:val="es-ES"/>
        </w:rPr>
      </w:pPr>
    </w:p>
    <w:p w14:paraId="71D36BE0" w14:textId="77777777" w:rsidR="002752FE" w:rsidRPr="00E6597C" w:rsidRDefault="002752FE" w:rsidP="002752FE">
      <w:pPr>
        <w:jc w:val="both"/>
        <w:rPr>
          <w:rFonts w:ascii="GHEA Grapalat" w:hAnsi="GHEA Grapalat"/>
          <w:sz w:val="20"/>
          <w:lang w:val="es-ES"/>
        </w:rPr>
      </w:pPr>
    </w:p>
    <w:p w14:paraId="56DE73F3" w14:textId="77777777" w:rsidR="002752FE" w:rsidRPr="00E6597C" w:rsidRDefault="002752FE" w:rsidP="002752FE">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Pr>
          <w:rFonts w:ascii="GHEA Grapalat" w:hAnsi="GHEA Grapalat" w:cs="Arial"/>
          <w:sz w:val="20"/>
          <w:vertAlign w:val="superscript"/>
          <w:lang w:val="hy-AM"/>
        </w:rPr>
        <w:t xml:space="preserve">                                          </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p>
    <w:p w14:paraId="2F13099F" w14:textId="77777777" w:rsidR="002752FE" w:rsidRPr="00F6523E" w:rsidRDefault="002752FE" w:rsidP="002752FE">
      <w:pPr>
        <w:jc w:val="both"/>
        <w:rPr>
          <w:rFonts w:ascii="GHEA Grapalat" w:hAnsi="GHEA Grapalat" w:cs="Arial"/>
          <w:sz w:val="20"/>
          <w:vertAlign w:val="superscript"/>
          <w:lang w:val="es-ES"/>
        </w:rPr>
      </w:pPr>
    </w:p>
    <w:p w14:paraId="0864D229" w14:textId="77777777" w:rsidR="002752FE" w:rsidRPr="00F6523E" w:rsidRDefault="002752FE" w:rsidP="002752FE">
      <w:pPr>
        <w:jc w:val="both"/>
        <w:rPr>
          <w:rFonts w:ascii="GHEA Grapalat" w:hAnsi="GHEA Grapalat"/>
          <w:sz w:val="20"/>
          <w:lang w:val="hy-AM"/>
        </w:rPr>
      </w:pPr>
      <w:r w:rsidRPr="00F6523E">
        <w:rPr>
          <w:rFonts w:ascii="GHEA Grapalat" w:hAnsi="GHEA Grapalat"/>
          <w:sz w:val="20"/>
          <w:lang w:val="hy-AM"/>
        </w:rPr>
        <w:t xml:space="preserve">    </w:t>
      </w:r>
    </w:p>
    <w:p w14:paraId="1EDF279E" w14:textId="77777777" w:rsidR="002752FE" w:rsidRPr="00F6523E" w:rsidRDefault="002752FE" w:rsidP="002752FE">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71FF9F21" w14:textId="77777777" w:rsidR="002752FE" w:rsidRPr="00F6523E" w:rsidRDefault="002752FE" w:rsidP="002752FE">
      <w:pPr>
        <w:pStyle w:val="31"/>
        <w:spacing w:line="240" w:lineRule="auto"/>
        <w:jc w:val="right"/>
        <w:rPr>
          <w:rFonts w:ascii="GHEA Grapalat" w:hAnsi="GHEA Grapalat"/>
          <w:b/>
          <w:lang w:val="hy-AM"/>
        </w:rPr>
      </w:pPr>
    </w:p>
    <w:p w14:paraId="7688A0CF" w14:textId="77777777" w:rsidR="002752FE" w:rsidRPr="00F6523E" w:rsidRDefault="002752FE" w:rsidP="002752FE">
      <w:pPr>
        <w:pStyle w:val="31"/>
        <w:spacing w:line="240" w:lineRule="auto"/>
        <w:jc w:val="right"/>
        <w:rPr>
          <w:rFonts w:ascii="GHEA Grapalat" w:hAnsi="GHEA Grapalat"/>
          <w:b/>
          <w:lang w:val="hy-AM"/>
        </w:rPr>
      </w:pPr>
    </w:p>
    <w:p w14:paraId="728E0DB9" w14:textId="77777777" w:rsidR="002752FE" w:rsidRDefault="002752FE" w:rsidP="002752FE">
      <w:pPr>
        <w:pStyle w:val="af2"/>
        <w:jc w:val="both"/>
        <w:rPr>
          <w:rFonts w:ascii="GHEA Grapalat" w:hAnsi="GHEA Grapalat"/>
          <w:i/>
          <w:sz w:val="16"/>
          <w:szCs w:val="16"/>
          <w:lang w:val="hy-AM"/>
        </w:rPr>
      </w:pPr>
    </w:p>
    <w:p w14:paraId="4EB15B08" w14:textId="77777777" w:rsidR="002752FE" w:rsidRDefault="002752FE" w:rsidP="002752FE">
      <w:pPr>
        <w:pStyle w:val="af2"/>
        <w:jc w:val="both"/>
        <w:rPr>
          <w:rFonts w:ascii="GHEA Grapalat" w:hAnsi="GHEA Grapalat"/>
          <w:i/>
          <w:sz w:val="16"/>
          <w:szCs w:val="16"/>
          <w:lang w:val="hy-AM"/>
        </w:rPr>
      </w:pPr>
    </w:p>
    <w:p w14:paraId="04FE203F" w14:textId="77777777" w:rsidR="002752FE" w:rsidRDefault="002752FE" w:rsidP="002752FE">
      <w:pPr>
        <w:pStyle w:val="af2"/>
        <w:jc w:val="both"/>
        <w:rPr>
          <w:rFonts w:ascii="GHEA Grapalat" w:hAnsi="GHEA Grapalat"/>
          <w:i/>
          <w:sz w:val="16"/>
          <w:szCs w:val="16"/>
          <w:lang w:val="hy-AM"/>
        </w:rPr>
      </w:pPr>
    </w:p>
    <w:p w14:paraId="2427B84D" w14:textId="77777777" w:rsidR="002752FE" w:rsidRDefault="002752FE" w:rsidP="002752FE">
      <w:pPr>
        <w:pStyle w:val="af2"/>
        <w:jc w:val="both"/>
        <w:rPr>
          <w:rFonts w:ascii="GHEA Grapalat" w:hAnsi="GHEA Grapalat"/>
          <w:i/>
          <w:sz w:val="16"/>
          <w:szCs w:val="16"/>
          <w:lang w:val="hy-AM"/>
        </w:rPr>
      </w:pPr>
    </w:p>
    <w:p w14:paraId="22D62A48" w14:textId="77777777" w:rsidR="002752FE" w:rsidRDefault="002752FE" w:rsidP="002752FE">
      <w:pPr>
        <w:pStyle w:val="af2"/>
        <w:jc w:val="both"/>
        <w:rPr>
          <w:rFonts w:ascii="GHEA Grapalat" w:hAnsi="GHEA Grapalat"/>
          <w:i/>
          <w:sz w:val="16"/>
          <w:szCs w:val="16"/>
          <w:lang w:val="hy-AM"/>
        </w:rPr>
      </w:pPr>
    </w:p>
    <w:p w14:paraId="0D20CA80" w14:textId="77777777" w:rsidR="002752FE" w:rsidRDefault="002752FE" w:rsidP="002752FE">
      <w:pPr>
        <w:pStyle w:val="af2"/>
        <w:jc w:val="both"/>
        <w:rPr>
          <w:rFonts w:ascii="GHEA Grapalat" w:hAnsi="GHEA Grapalat"/>
          <w:i/>
          <w:sz w:val="16"/>
          <w:szCs w:val="16"/>
          <w:lang w:val="hy-AM"/>
        </w:rPr>
      </w:pPr>
    </w:p>
    <w:p w14:paraId="3E0548C6" w14:textId="77777777" w:rsidR="002752FE" w:rsidRDefault="002752FE" w:rsidP="002752FE">
      <w:pPr>
        <w:pStyle w:val="af2"/>
        <w:jc w:val="both"/>
        <w:rPr>
          <w:rFonts w:ascii="GHEA Grapalat" w:hAnsi="GHEA Grapalat"/>
          <w:i/>
          <w:sz w:val="16"/>
          <w:szCs w:val="16"/>
          <w:lang w:val="hy-AM"/>
        </w:rPr>
      </w:pPr>
    </w:p>
    <w:p w14:paraId="6BC59737" w14:textId="77777777" w:rsidR="002752FE" w:rsidRDefault="002752FE" w:rsidP="002752FE">
      <w:pPr>
        <w:pStyle w:val="af2"/>
        <w:jc w:val="both"/>
        <w:rPr>
          <w:rFonts w:ascii="GHEA Grapalat" w:hAnsi="GHEA Grapalat"/>
          <w:i/>
          <w:sz w:val="16"/>
          <w:szCs w:val="16"/>
          <w:lang w:val="hy-AM"/>
        </w:rPr>
      </w:pPr>
    </w:p>
    <w:p w14:paraId="1646F72B" w14:textId="77777777" w:rsidR="002752FE" w:rsidRPr="00F6523E" w:rsidRDefault="002752FE" w:rsidP="002752F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B84EC89" w14:textId="77777777" w:rsidR="002752FE" w:rsidRPr="00F6523E" w:rsidRDefault="002752FE" w:rsidP="002752FE">
      <w:pPr>
        <w:pStyle w:val="af2"/>
        <w:jc w:val="both"/>
        <w:rPr>
          <w:rFonts w:ascii="GHEA Grapalat" w:hAnsi="GHEA Grapalat"/>
          <w:i/>
          <w:sz w:val="16"/>
          <w:szCs w:val="16"/>
          <w:lang w:val="hy-AM"/>
        </w:rPr>
      </w:pPr>
    </w:p>
    <w:p w14:paraId="75731B48" w14:textId="77777777" w:rsidR="002752FE" w:rsidRPr="00D70570" w:rsidRDefault="002752FE" w:rsidP="002752FE">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BEA9F5A" w14:textId="77777777" w:rsidR="002752FE" w:rsidRPr="00F6523E" w:rsidRDefault="002752FE" w:rsidP="002752F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2F025D2" w14:textId="77777777" w:rsidR="002752FE" w:rsidRPr="00F6523E" w:rsidRDefault="002752FE" w:rsidP="002752F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1E7D93B" w14:textId="77777777" w:rsidR="002752FE" w:rsidRPr="00F6523E" w:rsidRDefault="002752FE" w:rsidP="002752FE">
      <w:pPr>
        <w:pStyle w:val="af2"/>
        <w:jc w:val="both"/>
        <w:rPr>
          <w:rFonts w:ascii="GHEA Grapalat" w:hAnsi="GHEA Grapalat"/>
          <w:i/>
          <w:sz w:val="16"/>
          <w:szCs w:val="16"/>
          <w:lang w:val="hy-AM"/>
        </w:rPr>
      </w:pPr>
    </w:p>
    <w:p w14:paraId="16859483" w14:textId="77777777" w:rsidR="002752FE" w:rsidRPr="00F6523E" w:rsidRDefault="002752FE" w:rsidP="002752F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1D9F2488" w14:textId="77777777" w:rsidR="002752FE" w:rsidRDefault="002752FE" w:rsidP="002752FE">
      <w:pPr>
        <w:pStyle w:val="31"/>
        <w:spacing w:line="240" w:lineRule="auto"/>
        <w:jc w:val="right"/>
        <w:rPr>
          <w:rFonts w:ascii="GHEA Grapalat" w:hAnsi="GHEA Grapalat"/>
          <w:b/>
          <w:lang w:val="hy-AM"/>
        </w:rPr>
      </w:pPr>
      <w:r w:rsidRPr="00E6597C">
        <w:rPr>
          <w:rFonts w:ascii="GHEA Grapalat" w:hAnsi="GHEA Grapalat" w:cs="Sylfaen"/>
          <w:b/>
          <w:lang w:val="hy-AM"/>
        </w:rPr>
        <w:br w:type="page"/>
      </w:r>
    </w:p>
    <w:p w14:paraId="612CB9AD" w14:textId="77777777" w:rsidR="002752FE" w:rsidRPr="004605D7" w:rsidRDefault="002752FE" w:rsidP="002752F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0BDC0B0D" w14:textId="76980D0D" w:rsidR="002752FE" w:rsidRPr="007B5542"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7B5542">
        <w:rPr>
          <w:rFonts w:ascii="GHEA Grapalat" w:hAnsi="GHEA Grapalat" w:cs="Sylfaen"/>
          <w:b/>
          <w:lang w:val="hy-AM"/>
        </w:rPr>
        <w:t>*</w:t>
      </w:r>
      <w:r w:rsidR="002752FE" w:rsidRPr="007B5542">
        <w:rPr>
          <w:rFonts w:ascii="GHEA Grapalat" w:hAnsi="GHEA Grapalat"/>
          <w:b/>
          <w:lang w:val="hy-AM"/>
        </w:rPr>
        <w:t xml:space="preserve">  </w:t>
      </w:r>
      <w:r w:rsidR="002752FE" w:rsidRPr="007B5542">
        <w:rPr>
          <w:rFonts w:ascii="GHEA Grapalat" w:hAnsi="GHEA Grapalat" w:cs="Sylfaen"/>
          <w:b/>
          <w:lang w:val="hy-AM"/>
        </w:rPr>
        <w:t>ծածկագրով</w:t>
      </w:r>
    </w:p>
    <w:p w14:paraId="13A0A61A" w14:textId="463AD18D" w:rsidR="002752FE" w:rsidRPr="007B5542" w:rsidRDefault="00FB248B" w:rsidP="002752FE">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002752FE" w:rsidRPr="007B5542">
        <w:rPr>
          <w:rFonts w:ascii="GHEA Grapalat" w:hAnsi="GHEA Grapalat" w:cs="Sylfaen"/>
          <w:b/>
          <w:lang w:val="hy-AM"/>
        </w:rPr>
        <w:t>բաց</w:t>
      </w:r>
      <w:r w:rsidR="002752FE" w:rsidRPr="007B5542">
        <w:rPr>
          <w:rFonts w:ascii="GHEA Grapalat" w:hAnsi="GHEA Grapalat" w:cs="Arial"/>
          <w:b/>
          <w:lang w:val="hy-AM"/>
        </w:rPr>
        <w:t xml:space="preserve"> մրցույթի </w:t>
      </w:r>
      <w:r w:rsidR="002752FE" w:rsidRPr="007B5542">
        <w:rPr>
          <w:rFonts w:ascii="GHEA Grapalat" w:hAnsi="GHEA Grapalat" w:cs="Sylfaen"/>
          <w:b/>
          <w:lang w:val="hy-AM"/>
        </w:rPr>
        <w:t>հրավերի</w:t>
      </w:r>
    </w:p>
    <w:p w14:paraId="1510E5A6" w14:textId="77777777" w:rsidR="002752FE" w:rsidRPr="007B5542" w:rsidRDefault="002752FE" w:rsidP="002752FE">
      <w:pPr>
        <w:jc w:val="center"/>
        <w:rPr>
          <w:rFonts w:ascii="GHEA Grapalat" w:hAnsi="GHEA Grapalat"/>
          <w:b/>
          <w:lang w:val="hy-AM"/>
        </w:rPr>
      </w:pPr>
    </w:p>
    <w:p w14:paraId="4446DF9B" w14:textId="77777777" w:rsidR="002752FE" w:rsidRDefault="002752FE" w:rsidP="002752FE">
      <w:pPr>
        <w:pStyle w:val="3"/>
        <w:spacing w:line="240" w:lineRule="auto"/>
        <w:ind w:firstLine="567"/>
        <w:jc w:val="left"/>
        <w:rPr>
          <w:rFonts w:ascii="GHEA Grapalat" w:hAnsi="GHEA Grapalat"/>
          <w:b/>
          <w:lang w:val="hy-AM"/>
        </w:rPr>
      </w:pPr>
    </w:p>
    <w:p w14:paraId="6DFD1007" w14:textId="77777777" w:rsidR="002752FE" w:rsidRPr="009F5C16" w:rsidRDefault="002752FE" w:rsidP="002752FE">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205CCAC4" w14:textId="77777777" w:rsidR="002752FE" w:rsidRPr="009F5C16" w:rsidRDefault="002752FE" w:rsidP="002752FE">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22DB7C2C" w14:textId="77777777" w:rsidR="002752FE" w:rsidRPr="009F5C16" w:rsidRDefault="002752FE" w:rsidP="002752FE">
      <w:pPr>
        <w:ind w:firstLine="567"/>
        <w:jc w:val="both"/>
        <w:rPr>
          <w:rFonts w:ascii="GHEA Grapalat" w:hAnsi="GHEA Grapalat" w:cs="Arial"/>
          <w:sz w:val="20"/>
          <w:szCs w:val="20"/>
          <w:u w:val="single"/>
          <w:lang w:val="es-ES"/>
        </w:rPr>
      </w:pPr>
    </w:p>
    <w:p w14:paraId="59377BF3" w14:textId="77777777" w:rsidR="002752FE" w:rsidRPr="009F5C16" w:rsidRDefault="002752FE" w:rsidP="002752FE">
      <w:pPr>
        <w:ind w:firstLine="567"/>
        <w:jc w:val="both"/>
        <w:rPr>
          <w:rFonts w:ascii="GHEA Grapalat" w:hAnsi="GHEA Grapalat" w:cs="Arial"/>
          <w:sz w:val="20"/>
          <w:szCs w:val="20"/>
          <w:u w:val="single"/>
          <w:lang w:val="es-ES"/>
        </w:rPr>
      </w:pPr>
    </w:p>
    <w:p w14:paraId="409AFC8F" w14:textId="10CE2C4B" w:rsidR="002752FE" w:rsidRPr="002752FE" w:rsidRDefault="002752FE" w:rsidP="002752FE">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2752FE">
        <w:rPr>
          <w:rFonts w:ascii="GHEA Grapalat" w:hAnsi="GHEA Grapalat"/>
          <w:sz w:val="20"/>
          <w:szCs w:val="20"/>
          <w:u w:val="single"/>
          <w:lang w:val="es-ES"/>
        </w:rPr>
        <w:tab/>
      </w:r>
      <w:r w:rsidRPr="002752FE">
        <w:rPr>
          <w:rFonts w:ascii="GHEA Grapalat" w:hAnsi="GHEA Grapalat"/>
          <w:sz w:val="20"/>
          <w:szCs w:val="20"/>
          <w:lang w:val="es-ES"/>
        </w:rPr>
        <w:t>-</w:t>
      </w:r>
      <w:r w:rsidRPr="002752FE">
        <w:rPr>
          <w:rFonts w:ascii="GHEA Grapalat" w:hAnsi="GHEA Grapalat" w:cs="Sylfaen"/>
          <w:sz w:val="20"/>
          <w:szCs w:val="20"/>
          <w:lang w:val="es-ES"/>
        </w:rPr>
        <w:t>ն</w:t>
      </w:r>
      <w:r w:rsidRPr="002752FE">
        <w:rPr>
          <w:rFonts w:ascii="GHEA Grapalat" w:hAnsi="GHEA Grapalat" w:cs="Arial"/>
          <w:sz w:val="20"/>
          <w:szCs w:val="20"/>
          <w:lang w:val="es-ES"/>
        </w:rPr>
        <w:t xml:space="preserve"> </w:t>
      </w:r>
      <w:r w:rsidRPr="002752FE">
        <w:rPr>
          <w:rFonts w:ascii="GHEA Grapalat" w:hAnsi="GHEA Grapalat" w:cs="Sylfaen"/>
          <w:sz w:val="20"/>
          <w:szCs w:val="20"/>
          <w:lang w:val="es-ES"/>
        </w:rPr>
        <w:t>հավաստում</w:t>
      </w:r>
      <w:r w:rsidRPr="002752FE">
        <w:rPr>
          <w:rFonts w:ascii="GHEA Grapalat" w:hAnsi="GHEA Grapalat" w:cs="Arial"/>
          <w:sz w:val="20"/>
          <w:szCs w:val="20"/>
          <w:lang w:val="es-ES"/>
        </w:rPr>
        <w:t xml:space="preserve"> </w:t>
      </w:r>
      <w:r w:rsidRPr="002752FE">
        <w:rPr>
          <w:rFonts w:ascii="GHEA Grapalat" w:hAnsi="GHEA Grapalat" w:cs="Sylfaen"/>
          <w:sz w:val="20"/>
          <w:szCs w:val="20"/>
          <w:lang w:val="es-ES"/>
        </w:rPr>
        <w:t>է</w:t>
      </w:r>
      <w:r w:rsidRPr="002752FE">
        <w:rPr>
          <w:rFonts w:ascii="GHEA Grapalat" w:hAnsi="GHEA Grapalat" w:cs="Arial"/>
          <w:sz w:val="20"/>
          <w:szCs w:val="20"/>
          <w:lang w:val="es-ES"/>
        </w:rPr>
        <w:t xml:space="preserve">, </w:t>
      </w:r>
      <w:r w:rsidRPr="002752FE">
        <w:rPr>
          <w:rFonts w:ascii="GHEA Grapalat" w:hAnsi="GHEA Grapalat" w:cs="Sylfaen"/>
          <w:sz w:val="20"/>
          <w:szCs w:val="20"/>
          <w:lang w:val="es-ES"/>
        </w:rPr>
        <w:t>որ</w:t>
      </w:r>
      <w:r w:rsidRPr="002752FE">
        <w:rPr>
          <w:rFonts w:ascii="GHEA Grapalat" w:hAnsi="GHEA Grapalat" w:cs="Sylfaen"/>
          <w:sz w:val="20"/>
          <w:szCs w:val="20"/>
          <w:lang w:val="hy-AM"/>
        </w:rPr>
        <w:t xml:space="preserve">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2752FE">
        <w:rPr>
          <w:rStyle w:val="af6"/>
          <w:rFonts w:ascii="GHEA Grapalat" w:hAnsi="GHEA Grapalat" w:cs="Arial"/>
          <w:sz w:val="20"/>
          <w:szCs w:val="20"/>
          <w:lang w:val="es-ES"/>
        </w:rPr>
        <w:t>*</w:t>
      </w:r>
      <w:r w:rsidRPr="002752FE">
        <w:rPr>
          <w:rFonts w:ascii="GHEA Grapalat" w:hAnsi="GHEA Grapalat" w:cs="Arial"/>
          <w:sz w:val="20"/>
          <w:szCs w:val="20"/>
          <w:lang w:val="es-ES"/>
        </w:rPr>
        <w:t xml:space="preserve"> </w:t>
      </w:r>
    </w:p>
    <w:p w14:paraId="14D7C747" w14:textId="77777777" w:rsidR="002752FE" w:rsidRPr="009F5C16" w:rsidRDefault="002752FE" w:rsidP="002752FE">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3504B3A7" w14:textId="1D17E960" w:rsidR="002752FE" w:rsidRPr="00DD1884" w:rsidRDefault="002752FE" w:rsidP="002752FE">
      <w:pPr>
        <w:jc w:val="both"/>
        <w:rPr>
          <w:lang w:val="es-ES"/>
        </w:rPr>
      </w:pPr>
      <w:r w:rsidRPr="009F5C16">
        <w:rPr>
          <w:rFonts w:ascii="GHEA Grapalat" w:hAnsi="GHEA Grapalat" w:cs="Arial"/>
          <w:sz w:val="20"/>
          <w:szCs w:val="20"/>
          <w:lang w:val="es-ES"/>
        </w:rPr>
        <w:t xml:space="preserve">ծածկագրով </w:t>
      </w:r>
      <w:r w:rsidR="00FB248B">
        <w:rPr>
          <w:rFonts w:ascii="GHEA Grapalat" w:hAnsi="GHEA Grapalat" w:cs="Arial"/>
          <w:sz w:val="20"/>
          <w:szCs w:val="20"/>
          <w:lang w:val="hy-AM"/>
        </w:rPr>
        <w:t xml:space="preserve">հրատապ </w:t>
      </w:r>
      <w:r w:rsidRPr="009F5C16">
        <w:rPr>
          <w:rFonts w:ascii="GHEA Grapalat" w:hAnsi="GHEA Grapalat" w:cs="Arial"/>
          <w:sz w:val="20"/>
          <w:szCs w:val="20"/>
          <w:lang w:val="es-ES"/>
        </w:rPr>
        <w:t xml:space="preserve">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106CE4BD" w14:textId="77777777" w:rsidR="002752FE" w:rsidRPr="009F5C16" w:rsidRDefault="002752FE" w:rsidP="002752FE">
      <w:pPr>
        <w:rPr>
          <w:lang w:val="es-ES"/>
        </w:rPr>
      </w:pPr>
    </w:p>
    <w:p w14:paraId="3C8FDCAF" w14:textId="77777777" w:rsidR="002752FE" w:rsidRPr="009F5C16" w:rsidRDefault="002752FE" w:rsidP="002752FE">
      <w:pPr>
        <w:pStyle w:val="3"/>
        <w:spacing w:line="240" w:lineRule="auto"/>
        <w:ind w:firstLine="567"/>
        <w:jc w:val="left"/>
        <w:rPr>
          <w:rFonts w:ascii="GHEA Grapalat" w:hAnsi="GHEA Grapalat"/>
          <w:b/>
          <w:lang w:val="es-ES"/>
        </w:rPr>
      </w:pPr>
    </w:p>
    <w:p w14:paraId="7611FDFD" w14:textId="77777777" w:rsidR="002752FE" w:rsidRPr="00CE1C61" w:rsidRDefault="002752FE" w:rsidP="002752FE">
      <w:pPr>
        <w:pStyle w:val="3"/>
        <w:spacing w:line="240" w:lineRule="auto"/>
        <w:ind w:firstLine="567"/>
        <w:jc w:val="left"/>
        <w:rPr>
          <w:rFonts w:ascii="GHEA Grapalat" w:hAnsi="GHEA Grapalat"/>
          <w:b/>
          <w:lang w:val="es-ES"/>
        </w:rPr>
      </w:pPr>
    </w:p>
    <w:p w14:paraId="2B49B9A3" w14:textId="77777777" w:rsidR="002752FE" w:rsidRPr="007B5542" w:rsidRDefault="002752FE" w:rsidP="002752FE">
      <w:pPr>
        <w:rPr>
          <w:rFonts w:ascii="GHEA Grapalat" w:hAnsi="GHEA Grapalat"/>
          <w:sz w:val="20"/>
          <w:lang w:val="es-ES"/>
        </w:rPr>
      </w:pPr>
    </w:p>
    <w:p w14:paraId="46637D41" w14:textId="77777777" w:rsidR="002752FE" w:rsidRPr="009F5C16" w:rsidRDefault="002752FE" w:rsidP="002752FE">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71C8F4B0" w14:textId="77777777" w:rsidR="002752FE" w:rsidRPr="0053699F" w:rsidRDefault="002752FE" w:rsidP="002752FE">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455FE81E" w14:textId="77777777" w:rsidR="002752FE" w:rsidRPr="0053699F" w:rsidRDefault="002752FE" w:rsidP="002752FE">
      <w:pPr>
        <w:jc w:val="right"/>
        <w:rPr>
          <w:rFonts w:ascii="GHEA Grapalat" w:hAnsi="GHEA Grapalat" w:cs="Sylfaen"/>
          <w:sz w:val="20"/>
          <w:lang w:val="hy-AM"/>
        </w:rPr>
      </w:pPr>
    </w:p>
    <w:p w14:paraId="0B589B32" w14:textId="77777777" w:rsidR="002752FE" w:rsidRPr="0053699F" w:rsidRDefault="002752FE" w:rsidP="002752FE">
      <w:pPr>
        <w:jc w:val="right"/>
        <w:rPr>
          <w:rFonts w:ascii="GHEA Grapalat" w:hAnsi="GHEA Grapalat" w:cs="Sylfaen"/>
          <w:sz w:val="20"/>
          <w:lang w:val="hy-AM"/>
        </w:rPr>
      </w:pPr>
    </w:p>
    <w:p w14:paraId="61468DE7" w14:textId="77777777" w:rsidR="002752FE" w:rsidRPr="007B5542" w:rsidRDefault="002752FE" w:rsidP="002752FE">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ABEAE5B" w14:textId="77777777" w:rsidR="002752FE" w:rsidRPr="007B5542" w:rsidRDefault="002752FE" w:rsidP="002752FE">
      <w:pPr>
        <w:jc w:val="right"/>
        <w:rPr>
          <w:rFonts w:ascii="GHEA Grapalat" w:hAnsi="GHEA Grapalat"/>
          <w:sz w:val="20"/>
          <w:lang w:val="hy-AM"/>
        </w:rPr>
      </w:pPr>
    </w:p>
    <w:p w14:paraId="3033D84A" w14:textId="77777777" w:rsidR="002752FE" w:rsidRPr="007B5542" w:rsidRDefault="002752FE" w:rsidP="002752FE">
      <w:pPr>
        <w:jc w:val="right"/>
        <w:rPr>
          <w:rFonts w:ascii="GHEA Grapalat" w:hAnsi="GHEA Grapalat"/>
          <w:sz w:val="20"/>
          <w:lang w:val="hy-AM"/>
        </w:rPr>
      </w:pPr>
    </w:p>
    <w:p w14:paraId="4FFD52B1" w14:textId="77777777" w:rsidR="002752FE" w:rsidRPr="00E6597C" w:rsidRDefault="002752FE" w:rsidP="002752FE">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445A38E7" w14:textId="77777777" w:rsidR="002752FE" w:rsidRDefault="002752FE" w:rsidP="002752FE">
      <w:pPr>
        <w:pStyle w:val="31"/>
        <w:spacing w:line="240" w:lineRule="auto"/>
        <w:ind w:firstLine="0"/>
        <w:jc w:val="right"/>
        <w:rPr>
          <w:rFonts w:ascii="GHEA Grapalat" w:hAnsi="GHEA Grapalat"/>
          <w:b/>
          <w:lang w:val="hy-AM"/>
        </w:rPr>
      </w:pPr>
    </w:p>
    <w:p w14:paraId="5445BF46" w14:textId="77777777" w:rsidR="002752FE" w:rsidRDefault="002752FE" w:rsidP="002752FE">
      <w:pPr>
        <w:pStyle w:val="31"/>
        <w:spacing w:line="240" w:lineRule="auto"/>
        <w:ind w:firstLine="0"/>
        <w:jc w:val="right"/>
        <w:rPr>
          <w:rFonts w:ascii="GHEA Grapalat" w:hAnsi="GHEA Grapalat"/>
          <w:b/>
          <w:lang w:val="hy-AM"/>
        </w:rPr>
      </w:pPr>
    </w:p>
    <w:p w14:paraId="12C7B39A" w14:textId="77777777" w:rsidR="002752FE" w:rsidRDefault="002752FE" w:rsidP="002752FE">
      <w:pPr>
        <w:pStyle w:val="31"/>
        <w:spacing w:line="240" w:lineRule="auto"/>
        <w:ind w:firstLine="0"/>
        <w:jc w:val="right"/>
        <w:rPr>
          <w:rFonts w:ascii="GHEA Grapalat" w:hAnsi="GHEA Grapalat"/>
          <w:b/>
          <w:lang w:val="hy-AM"/>
        </w:rPr>
      </w:pPr>
    </w:p>
    <w:p w14:paraId="1241E640" w14:textId="77777777" w:rsidR="002752FE" w:rsidRDefault="002752FE" w:rsidP="002752FE">
      <w:pPr>
        <w:pStyle w:val="31"/>
        <w:spacing w:line="240" w:lineRule="auto"/>
        <w:ind w:firstLine="0"/>
        <w:jc w:val="right"/>
        <w:rPr>
          <w:rFonts w:ascii="GHEA Grapalat" w:hAnsi="GHEA Grapalat"/>
          <w:b/>
          <w:lang w:val="hy-AM"/>
        </w:rPr>
      </w:pPr>
    </w:p>
    <w:p w14:paraId="052AEDC9" w14:textId="77777777" w:rsidR="002752FE" w:rsidRDefault="002752FE" w:rsidP="002752FE">
      <w:pPr>
        <w:pStyle w:val="31"/>
        <w:spacing w:line="240" w:lineRule="auto"/>
        <w:ind w:firstLine="0"/>
        <w:jc w:val="right"/>
        <w:rPr>
          <w:rFonts w:ascii="GHEA Grapalat" w:hAnsi="GHEA Grapalat"/>
          <w:b/>
          <w:lang w:val="hy-AM"/>
        </w:rPr>
      </w:pPr>
    </w:p>
    <w:p w14:paraId="5AF0E4E6" w14:textId="77777777" w:rsidR="002752FE" w:rsidRDefault="002752FE" w:rsidP="002752FE">
      <w:pPr>
        <w:pStyle w:val="31"/>
        <w:spacing w:line="240" w:lineRule="auto"/>
        <w:ind w:firstLine="0"/>
        <w:jc w:val="right"/>
        <w:rPr>
          <w:rFonts w:ascii="GHEA Grapalat" w:hAnsi="GHEA Grapalat"/>
          <w:b/>
          <w:lang w:val="hy-AM"/>
        </w:rPr>
      </w:pPr>
    </w:p>
    <w:p w14:paraId="668A4430" w14:textId="77777777" w:rsidR="002752FE" w:rsidRDefault="002752FE" w:rsidP="002752FE">
      <w:pPr>
        <w:pStyle w:val="31"/>
        <w:spacing w:line="240" w:lineRule="auto"/>
        <w:ind w:firstLine="0"/>
        <w:jc w:val="right"/>
        <w:rPr>
          <w:rFonts w:ascii="GHEA Grapalat" w:hAnsi="GHEA Grapalat"/>
          <w:b/>
          <w:lang w:val="hy-AM"/>
        </w:rPr>
      </w:pPr>
    </w:p>
    <w:p w14:paraId="6166D035" w14:textId="77777777" w:rsidR="002752FE" w:rsidRDefault="002752FE" w:rsidP="002752FE">
      <w:pPr>
        <w:pStyle w:val="31"/>
        <w:spacing w:line="240" w:lineRule="auto"/>
        <w:ind w:firstLine="0"/>
        <w:jc w:val="right"/>
        <w:rPr>
          <w:rFonts w:ascii="GHEA Grapalat" w:hAnsi="GHEA Grapalat"/>
          <w:b/>
          <w:lang w:val="hy-AM"/>
        </w:rPr>
      </w:pPr>
    </w:p>
    <w:p w14:paraId="404E7B3D" w14:textId="77777777" w:rsidR="002752FE" w:rsidRDefault="002752FE" w:rsidP="002752FE">
      <w:pPr>
        <w:pStyle w:val="31"/>
        <w:spacing w:line="240" w:lineRule="auto"/>
        <w:ind w:firstLine="0"/>
        <w:jc w:val="right"/>
        <w:rPr>
          <w:rFonts w:ascii="GHEA Grapalat" w:hAnsi="GHEA Grapalat"/>
          <w:b/>
          <w:lang w:val="hy-AM"/>
        </w:rPr>
      </w:pPr>
    </w:p>
    <w:p w14:paraId="1DDAA1EA" w14:textId="77777777" w:rsidR="002752FE" w:rsidRDefault="002752FE" w:rsidP="002752FE">
      <w:pPr>
        <w:pStyle w:val="31"/>
        <w:spacing w:line="240" w:lineRule="auto"/>
        <w:ind w:firstLine="0"/>
        <w:jc w:val="right"/>
        <w:rPr>
          <w:rFonts w:ascii="GHEA Grapalat" w:hAnsi="GHEA Grapalat"/>
          <w:b/>
          <w:lang w:val="hy-AM"/>
        </w:rPr>
      </w:pPr>
    </w:p>
    <w:p w14:paraId="67823DCF" w14:textId="77777777" w:rsidR="002752FE" w:rsidRDefault="002752FE" w:rsidP="002752FE">
      <w:pPr>
        <w:pStyle w:val="31"/>
        <w:spacing w:line="240" w:lineRule="auto"/>
        <w:ind w:firstLine="0"/>
        <w:jc w:val="right"/>
        <w:rPr>
          <w:rFonts w:ascii="GHEA Grapalat" w:hAnsi="GHEA Grapalat"/>
          <w:b/>
          <w:lang w:val="hy-AM"/>
        </w:rPr>
      </w:pPr>
    </w:p>
    <w:p w14:paraId="0A8A2A0F" w14:textId="77777777" w:rsidR="002752FE" w:rsidRDefault="002752FE" w:rsidP="002752FE">
      <w:pPr>
        <w:pStyle w:val="31"/>
        <w:spacing w:line="240" w:lineRule="auto"/>
        <w:ind w:firstLine="0"/>
        <w:jc w:val="right"/>
        <w:rPr>
          <w:rFonts w:ascii="GHEA Grapalat" w:hAnsi="GHEA Grapalat"/>
          <w:b/>
          <w:lang w:val="hy-AM"/>
        </w:rPr>
      </w:pPr>
    </w:p>
    <w:p w14:paraId="717C3E97" w14:textId="77777777" w:rsidR="002752FE" w:rsidRDefault="002752FE" w:rsidP="002752FE">
      <w:pPr>
        <w:pStyle w:val="31"/>
        <w:spacing w:line="240" w:lineRule="auto"/>
        <w:ind w:firstLine="0"/>
        <w:jc w:val="right"/>
        <w:rPr>
          <w:rFonts w:ascii="GHEA Grapalat" w:hAnsi="GHEA Grapalat"/>
          <w:b/>
          <w:lang w:val="hy-AM"/>
        </w:rPr>
      </w:pPr>
    </w:p>
    <w:p w14:paraId="467A0916" w14:textId="77777777" w:rsidR="002752FE" w:rsidRDefault="002752FE" w:rsidP="002752FE">
      <w:pPr>
        <w:pStyle w:val="31"/>
        <w:spacing w:line="240" w:lineRule="auto"/>
        <w:ind w:firstLine="0"/>
        <w:jc w:val="right"/>
        <w:rPr>
          <w:rFonts w:ascii="GHEA Grapalat" w:hAnsi="GHEA Grapalat"/>
          <w:b/>
          <w:lang w:val="hy-AM"/>
        </w:rPr>
      </w:pPr>
    </w:p>
    <w:p w14:paraId="52BB6FED" w14:textId="77777777" w:rsidR="002752FE" w:rsidRDefault="002752FE" w:rsidP="002752FE">
      <w:pPr>
        <w:pStyle w:val="31"/>
        <w:spacing w:line="240" w:lineRule="auto"/>
        <w:ind w:firstLine="0"/>
        <w:jc w:val="right"/>
        <w:rPr>
          <w:rFonts w:ascii="GHEA Grapalat" w:hAnsi="GHEA Grapalat"/>
          <w:b/>
          <w:lang w:val="hy-AM"/>
        </w:rPr>
      </w:pPr>
    </w:p>
    <w:p w14:paraId="7BC1B641" w14:textId="77777777" w:rsidR="002752FE" w:rsidRDefault="002752FE" w:rsidP="002752FE">
      <w:pPr>
        <w:pStyle w:val="31"/>
        <w:spacing w:line="240" w:lineRule="auto"/>
        <w:ind w:firstLine="0"/>
        <w:jc w:val="right"/>
        <w:rPr>
          <w:rFonts w:ascii="GHEA Grapalat" w:hAnsi="GHEA Grapalat"/>
          <w:b/>
          <w:lang w:val="hy-AM"/>
        </w:rPr>
      </w:pPr>
    </w:p>
    <w:p w14:paraId="5179CFAD" w14:textId="77777777" w:rsidR="002752FE" w:rsidRDefault="002752FE" w:rsidP="002752FE">
      <w:pPr>
        <w:pStyle w:val="31"/>
        <w:spacing w:line="240" w:lineRule="auto"/>
        <w:ind w:firstLine="0"/>
        <w:jc w:val="right"/>
        <w:rPr>
          <w:rFonts w:ascii="GHEA Grapalat" w:hAnsi="GHEA Grapalat"/>
          <w:b/>
          <w:lang w:val="hy-AM"/>
        </w:rPr>
      </w:pPr>
    </w:p>
    <w:p w14:paraId="492107A0" w14:textId="77777777" w:rsidR="002752FE" w:rsidRDefault="002752FE" w:rsidP="002752FE">
      <w:pPr>
        <w:pStyle w:val="31"/>
        <w:spacing w:line="240" w:lineRule="auto"/>
        <w:ind w:firstLine="0"/>
        <w:jc w:val="right"/>
        <w:rPr>
          <w:rFonts w:ascii="GHEA Grapalat" w:hAnsi="GHEA Grapalat"/>
          <w:b/>
          <w:lang w:val="hy-AM"/>
        </w:rPr>
      </w:pPr>
    </w:p>
    <w:p w14:paraId="132E4E8F" w14:textId="77777777" w:rsidR="002752FE" w:rsidRDefault="002752FE" w:rsidP="002752FE">
      <w:pPr>
        <w:pStyle w:val="31"/>
        <w:spacing w:line="240" w:lineRule="auto"/>
        <w:ind w:firstLine="0"/>
        <w:jc w:val="right"/>
        <w:rPr>
          <w:rFonts w:ascii="GHEA Grapalat" w:hAnsi="GHEA Grapalat"/>
          <w:b/>
          <w:lang w:val="hy-AM"/>
        </w:rPr>
      </w:pPr>
    </w:p>
    <w:p w14:paraId="728877B9" w14:textId="77777777" w:rsidR="002752FE" w:rsidRDefault="002752FE" w:rsidP="002752FE">
      <w:pPr>
        <w:pStyle w:val="31"/>
        <w:spacing w:line="240" w:lineRule="auto"/>
        <w:ind w:firstLine="0"/>
        <w:jc w:val="right"/>
        <w:rPr>
          <w:rFonts w:ascii="GHEA Grapalat" w:hAnsi="GHEA Grapalat"/>
          <w:b/>
          <w:lang w:val="hy-AM"/>
        </w:rPr>
      </w:pPr>
    </w:p>
    <w:p w14:paraId="7865E1C0" w14:textId="77777777" w:rsidR="002752FE" w:rsidRDefault="002752FE" w:rsidP="002752FE">
      <w:pPr>
        <w:pStyle w:val="31"/>
        <w:spacing w:line="240" w:lineRule="auto"/>
        <w:ind w:firstLine="0"/>
        <w:jc w:val="right"/>
        <w:rPr>
          <w:rFonts w:ascii="GHEA Grapalat" w:hAnsi="GHEA Grapalat"/>
          <w:b/>
          <w:lang w:val="hy-AM"/>
        </w:rPr>
      </w:pPr>
    </w:p>
    <w:p w14:paraId="7792722A" w14:textId="77777777" w:rsidR="002752FE" w:rsidRDefault="002752FE" w:rsidP="002752FE">
      <w:pPr>
        <w:pStyle w:val="31"/>
        <w:spacing w:line="240" w:lineRule="auto"/>
        <w:ind w:firstLine="0"/>
        <w:jc w:val="right"/>
        <w:rPr>
          <w:rFonts w:ascii="GHEA Grapalat" w:hAnsi="GHEA Grapalat"/>
          <w:b/>
          <w:lang w:val="hy-AM"/>
        </w:rPr>
      </w:pPr>
    </w:p>
    <w:p w14:paraId="4832B95B" w14:textId="77777777" w:rsidR="002752FE" w:rsidRDefault="002752FE" w:rsidP="002752FE">
      <w:pPr>
        <w:pStyle w:val="31"/>
        <w:spacing w:line="240" w:lineRule="auto"/>
        <w:ind w:firstLine="0"/>
        <w:jc w:val="right"/>
        <w:rPr>
          <w:rFonts w:ascii="GHEA Grapalat" w:hAnsi="GHEA Grapalat"/>
          <w:b/>
          <w:lang w:val="hy-AM"/>
        </w:rPr>
      </w:pPr>
    </w:p>
    <w:p w14:paraId="5CFDBAE3" w14:textId="77777777" w:rsidR="002752FE" w:rsidRDefault="002752FE" w:rsidP="002752FE">
      <w:pPr>
        <w:pStyle w:val="31"/>
        <w:spacing w:line="240" w:lineRule="auto"/>
        <w:ind w:firstLine="0"/>
        <w:jc w:val="right"/>
        <w:rPr>
          <w:rFonts w:ascii="GHEA Grapalat" w:hAnsi="GHEA Grapalat"/>
          <w:b/>
          <w:lang w:val="hy-AM"/>
        </w:rPr>
      </w:pPr>
    </w:p>
    <w:p w14:paraId="0CF786B6" w14:textId="77777777" w:rsidR="002752FE" w:rsidRDefault="002752FE" w:rsidP="002752FE">
      <w:pPr>
        <w:pStyle w:val="31"/>
        <w:spacing w:line="240" w:lineRule="auto"/>
        <w:ind w:firstLine="0"/>
        <w:jc w:val="right"/>
        <w:rPr>
          <w:rFonts w:ascii="GHEA Grapalat" w:hAnsi="GHEA Grapalat"/>
          <w:b/>
          <w:lang w:val="hy-AM"/>
        </w:rPr>
      </w:pPr>
    </w:p>
    <w:p w14:paraId="7D493F0F" w14:textId="77777777" w:rsidR="002752FE" w:rsidRPr="004605D7" w:rsidRDefault="002752FE" w:rsidP="002752FE">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lastRenderedPageBreak/>
        <w:t xml:space="preserve"> </w:t>
      </w: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7E05117D" w14:textId="3DE29ADA" w:rsidR="002752FE" w:rsidRPr="007B5542"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7B5542">
        <w:rPr>
          <w:rFonts w:ascii="GHEA Grapalat" w:hAnsi="GHEA Grapalat" w:cs="Sylfaen"/>
          <w:b/>
          <w:lang w:val="hy-AM"/>
        </w:rPr>
        <w:t>*</w:t>
      </w:r>
      <w:r w:rsidR="002752FE" w:rsidRPr="007B5542">
        <w:rPr>
          <w:rFonts w:ascii="GHEA Grapalat" w:hAnsi="GHEA Grapalat"/>
          <w:b/>
          <w:lang w:val="hy-AM"/>
        </w:rPr>
        <w:t xml:space="preserve">  </w:t>
      </w:r>
      <w:r w:rsidR="002752FE" w:rsidRPr="007B5542">
        <w:rPr>
          <w:rFonts w:ascii="GHEA Grapalat" w:hAnsi="GHEA Grapalat" w:cs="Sylfaen"/>
          <w:b/>
          <w:lang w:val="hy-AM"/>
        </w:rPr>
        <w:t>ծածկագրով</w:t>
      </w:r>
    </w:p>
    <w:p w14:paraId="237CF01B" w14:textId="1A7529CC" w:rsidR="002752FE" w:rsidRPr="007B5542" w:rsidRDefault="00FB248B" w:rsidP="002752FE">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002752FE" w:rsidRPr="007B5542">
        <w:rPr>
          <w:rFonts w:ascii="GHEA Grapalat" w:hAnsi="GHEA Grapalat" w:cs="Sylfaen"/>
          <w:b/>
          <w:lang w:val="hy-AM"/>
        </w:rPr>
        <w:t>բաց</w:t>
      </w:r>
      <w:r w:rsidR="002752FE" w:rsidRPr="007B5542">
        <w:rPr>
          <w:rFonts w:ascii="GHEA Grapalat" w:hAnsi="GHEA Grapalat" w:cs="Arial"/>
          <w:b/>
          <w:lang w:val="hy-AM"/>
        </w:rPr>
        <w:t xml:space="preserve"> մրցույթի </w:t>
      </w:r>
      <w:r w:rsidR="002752FE" w:rsidRPr="007B5542">
        <w:rPr>
          <w:rFonts w:ascii="GHEA Grapalat" w:hAnsi="GHEA Grapalat" w:cs="Sylfaen"/>
          <w:b/>
          <w:lang w:val="hy-AM"/>
        </w:rPr>
        <w:t>հրավերի</w:t>
      </w:r>
    </w:p>
    <w:p w14:paraId="0B1413DA" w14:textId="77777777" w:rsidR="002752FE" w:rsidRDefault="002752FE" w:rsidP="002752FE">
      <w:pPr>
        <w:pStyle w:val="31"/>
        <w:spacing w:line="240" w:lineRule="auto"/>
        <w:ind w:firstLine="0"/>
        <w:jc w:val="right"/>
        <w:rPr>
          <w:rFonts w:ascii="GHEA Grapalat" w:hAnsi="GHEA Grapalat"/>
          <w:b/>
          <w:lang w:val="hy-AM"/>
        </w:rPr>
      </w:pPr>
    </w:p>
    <w:p w14:paraId="1C4A5615" w14:textId="77777777" w:rsidR="002752FE" w:rsidRDefault="002752FE" w:rsidP="002752FE">
      <w:pPr>
        <w:pStyle w:val="31"/>
        <w:spacing w:line="240" w:lineRule="auto"/>
        <w:ind w:firstLine="0"/>
        <w:jc w:val="center"/>
        <w:rPr>
          <w:rFonts w:ascii="GHEA Grapalat" w:hAnsi="GHEA Grapalat"/>
          <w:b/>
          <w:lang w:val="hy-AM"/>
        </w:rPr>
      </w:pPr>
      <w:r>
        <w:rPr>
          <w:rFonts w:ascii="GHEA Grapalat" w:hAnsi="GHEA Grapalat"/>
          <w:b/>
          <w:lang w:val="hy-AM"/>
        </w:rPr>
        <w:t>ՁԵՎ</w:t>
      </w:r>
    </w:p>
    <w:p w14:paraId="6AD52CD5" w14:textId="77777777" w:rsidR="002752FE" w:rsidRPr="00A66FC2" w:rsidRDefault="002752FE" w:rsidP="002752F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F25D2FB" w14:textId="77777777" w:rsidR="002752FE" w:rsidRPr="00A66FC2" w:rsidRDefault="002752FE" w:rsidP="002752FE">
      <w:pPr>
        <w:ind w:left="360" w:hanging="360"/>
        <w:jc w:val="center"/>
        <w:rPr>
          <w:rFonts w:ascii="GHEA Grapalat" w:eastAsia="GHEA Grapalat" w:hAnsi="GHEA Grapalat" w:cs="GHEA Grapalat"/>
          <w:lang w:val="hy-AM"/>
        </w:rPr>
      </w:pPr>
    </w:p>
    <w:p w14:paraId="391B945E"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DF1B9F">
        <w:rPr>
          <w:rFonts w:ascii="GHEA Grapalat" w:eastAsia="GHEA Grapalat" w:hAnsi="GHEA Grapalat" w:cs="GHEA Grapalat"/>
          <w:b/>
          <w:color w:val="000000"/>
          <w:sz w:val="20"/>
          <w:szCs w:val="20"/>
        </w:rPr>
        <w:t>Կազմակերպությունը</w:t>
      </w:r>
    </w:p>
    <w:p w14:paraId="7217A1ED"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Կազմակերպության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940"/>
      </w:tblGrid>
      <w:tr w:rsidR="002752FE" w:rsidRPr="00DF1B9F" w14:paraId="2FF3C68C" w14:textId="77777777" w:rsidTr="002752FE">
        <w:tc>
          <w:tcPr>
            <w:tcW w:w="4765" w:type="dxa"/>
            <w:shd w:val="clear" w:color="auto" w:fill="D9E2F3"/>
            <w:vAlign w:val="center"/>
          </w:tcPr>
          <w:p w14:paraId="0FAC01C1"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w:t>
            </w:r>
          </w:p>
        </w:tc>
        <w:tc>
          <w:tcPr>
            <w:tcW w:w="5940" w:type="dxa"/>
            <w:vAlign w:val="center"/>
          </w:tcPr>
          <w:p w14:paraId="54CBF7F1" w14:textId="77777777" w:rsidR="002752FE" w:rsidRPr="00DF1B9F" w:rsidRDefault="002752FE" w:rsidP="002752FE">
            <w:pPr>
              <w:ind w:right="346"/>
              <w:rPr>
                <w:rFonts w:ascii="GHEA Grapalat" w:eastAsia="GHEA Grapalat" w:hAnsi="GHEA Grapalat" w:cs="GHEA Grapalat"/>
                <w:sz w:val="20"/>
                <w:szCs w:val="20"/>
              </w:rPr>
            </w:pPr>
          </w:p>
        </w:tc>
      </w:tr>
      <w:tr w:rsidR="002752FE" w:rsidRPr="00DF1B9F" w14:paraId="58EA1E19" w14:textId="77777777" w:rsidTr="002752FE">
        <w:tc>
          <w:tcPr>
            <w:tcW w:w="4765" w:type="dxa"/>
            <w:shd w:val="clear" w:color="auto" w:fill="D9E2F3"/>
            <w:vAlign w:val="center"/>
          </w:tcPr>
          <w:p w14:paraId="3614B53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 լատինատառ</w:t>
            </w:r>
          </w:p>
        </w:tc>
        <w:tc>
          <w:tcPr>
            <w:tcW w:w="5940" w:type="dxa"/>
            <w:vAlign w:val="center"/>
          </w:tcPr>
          <w:p w14:paraId="5378B5FA" w14:textId="77777777" w:rsidR="002752FE" w:rsidRPr="00DF1B9F" w:rsidRDefault="002752FE" w:rsidP="002752FE">
            <w:pPr>
              <w:rPr>
                <w:rFonts w:ascii="GHEA Grapalat" w:eastAsia="GHEA Grapalat" w:hAnsi="GHEA Grapalat" w:cs="GHEA Grapalat"/>
                <w:sz w:val="20"/>
                <w:szCs w:val="20"/>
              </w:rPr>
            </w:pPr>
          </w:p>
        </w:tc>
      </w:tr>
      <w:tr w:rsidR="002752FE" w:rsidRPr="00DF1B9F" w14:paraId="0E529D90" w14:textId="77777777" w:rsidTr="002752FE">
        <w:tc>
          <w:tcPr>
            <w:tcW w:w="4765" w:type="dxa"/>
            <w:shd w:val="clear" w:color="auto" w:fill="D9E2F3"/>
            <w:vAlign w:val="center"/>
          </w:tcPr>
          <w:p w14:paraId="28917C9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Պետական գրանցման համարը</w:t>
            </w:r>
          </w:p>
        </w:tc>
        <w:tc>
          <w:tcPr>
            <w:tcW w:w="5940" w:type="dxa"/>
            <w:vAlign w:val="center"/>
          </w:tcPr>
          <w:p w14:paraId="7065D96A" w14:textId="77777777" w:rsidR="002752FE" w:rsidRPr="00DF1B9F" w:rsidRDefault="002752FE" w:rsidP="002752FE">
            <w:pPr>
              <w:rPr>
                <w:rFonts w:ascii="GHEA Grapalat" w:eastAsia="GHEA Grapalat" w:hAnsi="GHEA Grapalat" w:cs="GHEA Grapalat"/>
                <w:sz w:val="20"/>
                <w:szCs w:val="20"/>
              </w:rPr>
            </w:pPr>
          </w:p>
        </w:tc>
      </w:tr>
      <w:tr w:rsidR="002752FE" w:rsidRPr="00DF1B9F" w14:paraId="0DD67F2D" w14:textId="77777777" w:rsidTr="002752FE">
        <w:tc>
          <w:tcPr>
            <w:tcW w:w="4765" w:type="dxa"/>
            <w:shd w:val="clear" w:color="auto" w:fill="D9E2F3"/>
            <w:vAlign w:val="center"/>
          </w:tcPr>
          <w:p w14:paraId="12736014"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օրը, ամիսը, տարին</w:t>
            </w:r>
          </w:p>
        </w:tc>
        <w:tc>
          <w:tcPr>
            <w:tcW w:w="5940" w:type="dxa"/>
            <w:vAlign w:val="center"/>
          </w:tcPr>
          <w:p w14:paraId="6F398CAB" w14:textId="77777777" w:rsidR="002752FE" w:rsidRPr="00DF1B9F" w:rsidRDefault="002752FE" w:rsidP="002752FE">
            <w:pPr>
              <w:rPr>
                <w:rFonts w:ascii="GHEA Grapalat" w:eastAsia="GHEA Grapalat" w:hAnsi="GHEA Grapalat" w:cs="GHEA Grapalat"/>
                <w:sz w:val="20"/>
                <w:szCs w:val="20"/>
              </w:rPr>
            </w:pPr>
          </w:p>
        </w:tc>
      </w:tr>
      <w:tr w:rsidR="002752FE" w:rsidRPr="00DF1B9F" w14:paraId="7481D2D0" w14:textId="77777777" w:rsidTr="002752FE">
        <w:tc>
          <w:tcPr>
            <w:tcW w:w="4765" w:type="dxa"/>
            <w:shd w:val="clear" w:color="auto" w:fill="D9E2F3"/>
            <w:vAlign w:val="center"/>
          </w:tcPr>
          <w:p w14:paraId="78D988F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հասցեն</w:t>
            </w:r>
          </w:p>
        </w:tc>
        <w:tc>
          <w:tcPr>
            <w:tcW w:w="5940" w:type="dxa"/>
            <w:vAlign w:val="center"/>
          </w:tcPr>
          <w:p w14:paraId="4C6908C2" w14:textId="77777777" w:rsidR="002752FE" w:rsidRPr="00DF1B9F" w:rsidRDefault="002752FE" w:rsidP="002752FE">
            <w:pPr>
              <w:rPr>
                <w:rFonts w:ascii="GHEA Grapalat" w:eastAsia="GHEA Grapalat" w:hAnsi="GHEA Grapalat" w:cs="GHEA Grapalat"/>
                <w:sz w:val="20"/>
                <w:szCs w:val="20"/>
              </w:rPr>
            </w:pPr>
          </w:p>
        </w:tc>
      </w:tr>
      <w:tr w:rsidR="002752FE" w:rsidRPr="00DF1B9F" w14:paraId="136824DF" w14:textId="77777777" w:rsidTr="002752FE">
        <w:tc>
          <w:tcPr>
            <w:tcW w:w="4765" w:type="dxa"/>
            <w:shd w:val="clear" w:color="auto" w:fill="D9E2F3"/>
            <w:vAlign w:val="center"/>
          </w:tcPr>
          <w:p w14:paraId="33817BAF"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պետությունը</w:t>
            </w:r>
          </w:p>
        </w:tc>
        <w:tc>
          <w:tcPr>
            <w:tcW w:w="5940" w:type="dxa"/>
            <w:vAlign w:val="center"/>
          </w:tcPr>
          <w:p w14:paraId="0972C7D0" w14:textId="77777777" w:rsidR="002752FE" w:rsidRPr="00DF1B9F" w:rsidRDefault="002752FE" w:rsidP="002752FE">
            <w:pPr>
              <w:rPr>
                <w:rFonts w:ascii="GHEA Grapalat" w:eastAsia="GHEA Grapalat" w:hAnsi="GHEA Grapalat" w:cs="GHEA Grapalat"/>
                <w:sz w:val="20"/>
                <w:szCs w:val="20"/>
              </w:rPr>
            </w:pPr>
          </w:p>
        </w:tc>
      </w:tr>
      <w:tr w:rsidR="002752FE" w:rsidRPr="00DF1B9F" w14:paraId="52BA3FCE" w14:textId="77777777" w:rsidTr="002752FE">
        <w:tc>
          <w:tcPr>
            <w:tcW w:w="4765" w:type="dxa"/>
            <w:shd w:val="clear" w:color="auto" w:fill="D9E2F3"/>
            <w:vAlign w:val="center"/>
          </w:tcPr>
          <w:p w14:paraId="1D5B3C3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Գործադիր մարմնի ղեկավարի անունը և ազգանունը</w:t>
            </w:r>
          </w:p>
        </w:tc>
        <w:tc>
          <w:tcPr>
            <w:tcW w:w="5940" w:type="dxa"/>
            <w:vAlign w:val="center"/>
          </w:tcPr>
          <w:p w14:paraId="50226645" w14:textId="77777777" w:rsidR="002752FE" w:rsidRPr="00DF1B9F" w:rsidRDefault="002752FE" w:rsidP="002752FE">
            <w:pPr>
              <w:rPr>
                <w:rFonts w:ascii="GHEA Grapalat" w:eastAsia="GHEA Grapalat" w:hAnsi="GHEA Grapalat" w:cs="GHEA Grapalat"/>
                <w:sz w:val="20"/>
                <w:szCs w:val="20"/>
              </w:rPr>
            </w:pPr>
          </w:p>
        </w:tc>
      </w:tr>
    </w:tbl>
    <w:p w14:paraId="4E2E9A67"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Հայտարարագիրը ներկայացնող անձը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940"/>
      </w:tblGrid>
      <w:tr w:rsidR="002752FE" w:rsidRPr="00DF1B9F" w14:paraId="7A3B1A87" w14:textId="77777777" w:rsidTr="002752FE">
        <w:tc>
          <w:tcPr>
            <w:tcW w:w="4765" w:type="dxa"/>
            <w:shd w:val="clear" w:color="auto" w:fill="D9E2F3"/>
            <w:vAlign w:val="center"/>
          </w:tcPr>
          <w:p w14:paraId="6CE62FB7"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Հայտարարագիրը ներկայացնող անձի անունը և ազգանունը</w:t>
            </w:r>
          </w:p>
        </w:tc>
        <w:tc>
          <w:tcPr>
            <w:tcW w:w="5940" w:type="dxa"/>
            <w:vAlign w:val="center"/>
          </w:tcPr>
          <w:p w14:paraId="55C17890" w14:textId="77777777" w:rsidR="002752FE" w:rsidRPr="00DF1B9F" w:rsidRDefault="002752FE" w:rsidP="002752FE">
            <w:pPr>
              <w:rPr>
                <w:rFonts w:ascii="GHEA Grapalat" w:eastAsia="GHEA Grapalat" w:hAnsi="GHEA Grapalat" w:cs="GHEA Grapalat"/>
                <w:sz w:val="20"/>
                <w:szCs w:val="20"/>
              </w:rPr>
            </w:pPr>
          </w:p>
        </w:tc>
      </w:tr>
      <w:tr w:rsidR="002752FE" w:rsidRPr="00DF1B9F" w14:paraId="3D62C942" w14:textId="77777777" w:rsidTr="002752FE">
        <w:tc>
          <w:tcPr>
            <w:tcW w:w="4765" w:type="dxa"/>
            <w:shd w:val="clear" w:color="auto" w:fill="D9E2F3"/>
            <w:vAlign w:val="center"/>
          </w:tcPr>
          <w:p w14:paraId="4875B4A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Հայտարարագիրը ներկայացնող անձի պաշտոնը</w:t>
            </w:r>
          </w:p>
        </w:tc>
        <w:tc>
          <w:tcPr>
            <w:tcW w:w="5940" w:type="dxa"/>
            <w:vAlign w:val="center"/>
          </w:tcPr>
          <w:p w14:paraId="66A0AEE7" w14:textId="77777777" w:rsidR="002752FE" w:rsidRPr="00DF1B9F" w:rsidRDefault="002752FE" w:rsidP="002752FE">
            <w:pPr>
              <w:rPr>
                <w:rFonts w:ascii="GHEA Grapalat" w:eastAsia="GHEA Grapalat" w:hAnsi="GHEA Grapalat" w:cs="GHEA Grapalat"/>
                <w:sz w:val="20"/>
                <w:szCs w:val="20"/>
              </w:rPr>
            </w:pPr>
          </w:p>
        </w:tc>
      </w:tr>
    </w:tbl>
    <w:p w14:paraId="11CFADB0"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Հայտարարագրի ներկայացումը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940"/>
      </w:tblGrid>
      <w:tr w:rsidR="002752FE" w:rsidRPr="00DF1B9F" w14:paraId="3BA1F881" w14:textId="77777777" w:rsidTr="002752FE">
        <w:tc>
          <w:tcPr>
            <w:tcW w:w="4765" w:type="dxa"/>
            <w:shd w:val="clear" w:color="auto" w:fill="D9E2F3"/>
            <w:vAlign w:val="center"/>
          </w:tcPr>
          <w:p w14:paraId="67470211"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Հայտարարագրի ստորագրման օրը, ամիսը, տարին</w:t>
            </w:r>
          </w:p>
        </w:tc>
        <w:tc>
          <w:tcPr>
            <w:tcW w:w="5940" w:type="dxa"/>
            <w:vAlign w:val="center"/>
          </w:tcPr>
          <w:p w14:paraId="2A272ACE" w14:textId="77777777" w:rsidR="002752FE" w:rsidRPr="00DF1B9F" w:rsidRDefault="002752FE" w:rsidP="002752FE">
            <w:pPr>
              <w:rPr>
                <w:rFonts w:ascii="GHEA Grapalat" w:eastAsia="GHEA Grapalat" w:hAnsi="GHEA Grapalat" w:cs="GHEA Grapalat"/>
                <w:sz w:val="20"/>
                <w:szCs w:val="20"/>
              </w:rPr>
            </w:pPr>
          </w:p>
        </w:tc>
      </w:tr>
      <w:tr w:rsidR="002752FE" w:rsidRPr="00DF1B9F" w14:paraId="65203319" w14:textId="77777777" w:rsidTr="002752FE">
        <w:tc>
          <w:tcPr>
            <w:tcW w:w="4765" w:type="dxa"/>
            <w:shd w:val="clear" w:color="auto" w:fill="D9E2F3"/>
            <w:vAlign w:val="center"/>
          </w:tcPr>
          <w:p w14:paraId="4FC73445"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Հայտարարագրի էջերի քանակը</w:t>
            </w:r>
          </w:p>
        </w:tc>
        <w:tc>
          <w:tcPr>
            <w:tcW w:w="5940" w:type="dxa"/>
            <w:vAlign w:val="center"/>
          </w:tcPr>
          <w:p w14:paraId="282D18E1" w14:textId="77777777" w:rsidR="002752FE" w:rsidRPr="00DF1B9F" w:rsidRDefault="002752FE" w:rsidP="002752FE">
            <w:pPr>
              <w:rPr>
                <w:rFonts w:ascii="GHEA Grapalat" w:eastAsia="GHEA Grapalat" w:hAnsi="GHEA Grapalat" w:cs="GHEA Grapalat"/>
                <w:sz w:val="20"/>
                <w:szCs w:val="20"/>
              </w:rPr>
            </w:pPr>
          </w:p>
        </w:tc>
      </w:tr>
      <w:tr w:rsidR="002752FE" w:rsidRPr="00DF1B9F" w14:paraId="40D84EA9" w14:textId="77777777" w:rsidTr="002752FE">
        <w:tc>
          <w:tcPr>
            <w:tcW w:w="4765" w:type="dxa"/>
            <w:shd w:val="clear" w:color="auto" w:fill="D9E2F3"/>
            <w:vAlign w:val="center"/>
          </w:tcPr>
          <w:p w14:paraId="1F552B3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Հայտարարագիրը ներկայացնող անձի ստորագրությունը</w:t>
            </w:r>
          </w:p>
        </w:tc>
        <w:tc>
          <w:tcPr>
            <w:tcW w:w="5940" w:type="dxa"/>
            <w:vAlign w:val="center"/>
          </w:tcPr>
          <w:p w14:paraId="21687EE1" w14:textId="77777777" w:rsidR="002752FE" w:rsidRPr="00DF1B9F" w:rsidRDefault="002752FE" w:rsidP="002752FE">
            <w:pPr>
              <w:rPr>
                <w:rFonts w:ascii="GHEA Grapalat" w:eastAsia="GHEA Grapalat" w:hAnsi="GHEA Grapalat" w:cs="GHEA Grapalat"/>
                <w:sz w:val="20"/>
                <w:szCs w:val="20"/>
              </w:rPr>
            </w:pPr>
          </w:p>
        </w:tc>
      </w:tr>
    </w:tbl>
    <w:p w14:paraId="454E89D4"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color w:val="000000"/>
          <w:sz w:val="20"/>
          <w:szCs w:val="20"/>
        </w:rPr>
      </w:pPr>
      <w:r w:rsidRPr="00DF1B9F">
        <w:rPr>
          <w:rFonts w:ascii="GHEA Grapalat" w:eastAsia="GHEA Grapalat" w:hAnsi="GHEA Grapalat" w:cs="GHEA Grapalat"/>
          <w:b/>
          <w:color w:val="000000"/>
          <w:sz w:val="20"/>
          <w:szCs w:val="20"/>
        </w:rPr>
        <w:t>Բաժնետոմսերի</w:t>
      </w:r>
      <w:r w:rsidRPr="00DF1B9F">
        <w:rPr>
          <w:rFonts w:ascii="GHEA Grapalat" w:eastAsia="GHEA Grapalat" w:hAnsi="GHEA Grapalat" w:cs="GHEA Grapalat"/>
          <w:color w:val="000000"/>
          <w:sz w:val="20"/>
          <w:szCs w:val="20"/>
        </w:rPr>
        <w:t xml:space="preserve"> </w:t>
      </w:r>
      <w:r w:rsidRPr="00DF1B9F">
        <w:rPr>
          <w:rFonts w:ascii="GHEA Grapalat" w:eastAsia="GHEA Grapalat" w:hAnsi="GHEA Grapalat" w:cs="GHEA Grapalat"/>
          <w:b/>
          <w:color w:val="000000"/>
          <w:sz w:val="20"/>
          <w:szCs w:val="20"/>
        </w:rPr>
        <w:t>ցուցակման տվյալները</w:t>
      </w:r>
    </w:p>
    <w:p w14:paraId="710A5B16"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Բաժնետոմսերի ցուցակման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6750"/>
      </w:tblGrid>
      <w:tr w:rsidR="002752FE" w:rsidRPr="00DF1B9F" w14:paraId="39077F06" w14:textId="77777777" w:rsidTr="002752FE">
        <w:tc>
          <w:tcPr>
            <w:tcW w:w="3955" w:type="dxa"/>
            <w:shd w:val="clear" w:color="auto" w:fill="D9E2F3"/>
            <w:vAlign w:val="center"/>
          </w:tcPr>
          <w:p w14:paraId="3555495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Ֆոնդային բորսայի անվանումը</w:t>
            </w:r>
          </w:p>
        </w:tc>
        <w:tc>
          <w:tcPr>
            <w:tcW w:w="6750" w:type="dxa"/>
            <w:vAlign w:val="center"/>
          </w:tcPr>
          <w:p w14:paraId="23EC3DB1" w14:textId="77777777" w:rsidR="002752FE" w:rsidRPr="00DF1B9F" w:rsidRDefault="002752FE" w:rsidP="002752FE">
            <w:pPr>
              <w:rPr>
                <w:rFonts w:ascii="GHEA Grapalat" w:eastAsia="GHEA Grapalat" w:hAnsi="GHEA Grapalat" w:cs="GHEA Grapalat"/>
                <w:sz w:val="20"/>
                <w:szCs w:val="20"/>
              </w:rPr>
            </w:pPr>
          </w:p>
        </w:tc>
      </w:tr>
      <w:tr w:rsidR="002752FE" w:rsidRPr="00DF1B9F" w14:paraId="51E4BE14" w14:textId="77777777" w:rsidTr="002752FE">
        <w:tc>
          <w:tcPr>
            <w:tcW w:w="3955" w:type="dxa"/>
            <w:shd w:val="clear" w:color="auto" w:fill="D9E2F3"/>
            <w:vAlign w:val="center"/>
          </w:tcPr>
          <w:p w14:paraId="6FA0ED35"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Հղումը բորսայում առկա փաստաթղթերին</w:t>
            </w:r>
          </w:p>
        </w:tc>
        <w:tc>
          <w:tcPr>
            <w:tcW w:w="6750" w:type="dxa"/>
            <w:vAlign w:val="center"/>
          </w:tcPr>
          <w:p w14:paraId="0BB8F6E7" w14:textId="77777777" w:rsidR="002752FE" w:rsidRPr="00DF1B9F" w:rsidRDefault="002752FE" w:rsidP="002752FE">
            <w:pPr>
              <w:rPr>
                <w:rFonts w:ascii="GHEA Grapalat" w:eastAsia="GHEA Grapalat" w:hAnsi="GHEA Grapalat" w:cs="GHEA Grapalat"/>
                <w:sz w:val="20"/>
                <w:szCs w:val="20"/>
              </w:rPr>
            </w:pPr>
          </w:p>
        </w:tc>
      </w:tr>
    </w:tbl>
    <w:p w14:paraId="4F5CEE04"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28DE077B" w14:textId="77777777" w:rsidTr="002752FE">
        <w:tc>
          <w:tcPr>
            <w:tcW w:w="4225" w:type="dxa"/>
            <w:shd w:val="clear" w:color="auto" w:fill="D9E2F3"/>
            <w:vAlign w:val="center"/>
          </w:tcPr>
          <w:p w14:paraId="3B23E6BF"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w:t>
            </w:r>
          </w:p>
        </w:tc>
        <w:tc>
          <w:tcPr>
            <w:tcW w:w="6480" w:type="dxa"/>
            <w:vAlign w:val="center"/>
          </w:tcPr>
          <w:p w14:paraId="6B57F850" w14:textId="77777777" w:rsidR="002752FE" w:rsidRPr="00DF1B9F" w:rsidRDefault="002752FE" w:rsidP="002752FE">
            <w:pPr>
              <w:rPr>
                <w:rFonts w:ascii="GHEA Grapalat" w:eastAsia="GHEA Grapalat" w:hAnsi="GHEA Grapalat" w:cs="GHEA Grapalat"/>
                <w:sz w:val="20"/>
                <w:szCs w:val="20"/>
              </w:rPr>
            </w:pPr>
          </w:p>
        </w:tc>
      </w:tr>
      <w:tr w:rsidR="002752FE" w:rsidRPr="00DF1B9F" w14:paraId="69998A82" w14:textId="77777777" w:rsidTr="002752FE">
        <w:tc>
          <w:tcPr>
            <w:tcW w:w="4225" w:type="dxa"/>
            <w:shd w:val="clear" w:color="auto" w:fill="D9E2F3"/>
            <w:vAlign w:val="center"/>
          </w:tcPr>
          <w:p w14:paraId="68D1BB3E"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 լատինատառ</w:t>
            </w:r>
          </w:p>
        </w:tc>
        <w:tc>
          <w:tcPr>
            <w:tcW w:w="6480" w:type="dxa"/>
            <w:vAlign w:val="center"/>
          </w:tcPr>
          <w:p w14:paraId="51093741" w14:textId="77777777" w:rsidR="002752FE" w:rsidRPr="00DF1B9F" w:rsidRDefault="002752FE" w:rsidP="002752FE">
            <w:pPr>
              <w:rPr>
                <w:rFonts w:ascii="GHEA Grapalat" w:eastAsia="GHEA Grapalat" w:hAnsi="GHEA Grapalat" w:cs="GHEA Grapalat"/>
                <w:sz w:val="20"/>
                <w:szCs w:val="20"/>
              </w:rPr>
            </w:pPr>
          </w:p>
        </w:tc>
      </w:tr>
      <w:tr w:rsidR="002752FE" w:rsidRPr="00DF1B9F" w14:paraId="289A8260" w14:textId="77777777" w:rsidTr="002752FE">
        <w:tc>
          <w:tcPr>
            <w:tcW w:w="4225" w:type="dxa"/>
            <w:shd w:val="clear" w:color="auto" w:fill="D9E2F3"/>
            <w:vAlign w:val="center"/>
          </w:tcPr>
          <w:p w14:paraId="42638B85"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Պետական գրանցման համարը</w:t>
            </w:r>
          </w:p>
        </w:tc>
        <w:tc>
          <w:tcPr>
            <w:tcW w:w="6480" w:type="dxa"/>
            <w:vAlign w:val="center"/>
          </w:tcPr>
          <w:p w14:paraId="7FEC558A" w14:textId="77777777" w:rsidR="002752FE" w:rsidRPr="00DF1B9F" w:rsidRDefault="002752FE" w:rsidP="002752FE">
            <w:pPr>
              <w:rPr>
                <w:rFonts w:ascii="GHEA Grapalat" w:eastAsia="GHEA Grapalat" w:hAnsi="GHEA Grapalat" w:cs="GHEA Grapalat"/>
                <w:sz w:val="20"/>
                <w:szCs w:val="20"/>
              </w:rPr>
            </w:pPr>
          </w:p>
        </w:tc>
      </w:tr>
      <w:tr w:rsidR="002752FE" w:rsidRPr="00DF1B9F" w14:paraId="2F09D8FC" w14:textId="77777777" w:rsidTr="002752FE">
        <w:tc>
          <w:tcPr>
            <w:tcW w:w="4225" w:type="dxa"/>
            <w:shd w:val="clear" w:color="auto" w:fill="D9E2F3"/>
            <w:vAlign w:val="center"/>
          </w:tcPr>
          <w:p w14:paraId="4A885E70"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օրը, ամիսը, տարին</w:t>
            </w:r>
          </w:p>
        </w:tc>
        <w:tc>
          <w:tcPr>
            <w:tcW w:w="6480" w:type="dxa"/>
            <w:vAlign w:val="center"/>
          </w:tcPr>
          <w:p w14:paraId="6C9BC60D" w14:textId="77777777" w:rsidR="002752FE" w:rsidRPr="00DF1B9F" w:rsidRDefault="002752FE" w:rsidP="002752FE">
            <w:pPr>
              <w:rPr>
                <w:rFonts w:ascii="GHEA Grapalat" w:eastAsia="GHEA Grapalat" w:hAnsi="GHEA Grapalat" w:cs="GHEA Grapalat"/>
                <w:sz w:val="20"/>
                <w:szCs w:val="20"/>
              </w:rPr>
            </w:pPr>
          </w:p>
        </w:tc>
      </w:tr>
      <w:tr w:rsidR="002752FE" w:rsidRPr="00DF1B9F" w14:paraId="091BFCA1" w14:textId="77777777" w:rsidTr="002752FE">
        <w:tc>
          <w:tcPr>
            <w:tcW w:w="4225" w:type="dxa"/>
            <w:shd w:val="clear" w:color="auto" w:fill="D9E2F3"/>
            <w:vAlign w:val="center"/>
          </w:tcPr>
          <w:p w14:paraId="27D6038E"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հասցեն</w:t>
            </w:r>
          </w:p>
        </w:tc>
        <w:tc>
          <w:tcPr>
            <w:tcW w:w="6480" w:type="dxa"/>
            <w:vAlign w:val="center"/>
          </w:tcPr>
          <w:p w14:paraId="5853276A" w14:textId="77777777" w:rsidR="002752FE" w:rsidRPr="00DF1B9F" w:rsidRDefault="002752FE" w:rsidP="002752FE">
            <w:pPr>
              <w:rPr>
                <w:rFonts w:ascii="GHEA Grapalat" w:eastAsia="GHEA Grapalat" w:hAnsi="GHEA Grapalat" w:cs="GHEA Grapalat"/>
                <w:sz w:val="20"/>
                <w:szCs w:val="20"/>
              </w:rPr>
            </w:pPr>
          </w:p>
        </w:tc>
      </w:tr>
      <w:tr w:rsidR="002752FE" w:rsidRPr="00DF1B9F" w14:paraId="537A41EC" w14:textId="77777777" w:rsidTr="002752FE">
        <w:tc>
          <w:tcPr>
            <w:tcW w:w="4225" w:type="dxa"/>
            <w:shd w:val="clear" w:color="auto" w:fill="D9E2F3"/>
            <w:vAlign w:val="center"/>
          </w:tcPr>
          <w:p w14:paraId="11B76E47"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պետությունը</w:t>
            </w:r>
          </w:p>
        </w:tc>
        <w:tc>
          <w:tcPr>
            <w:tcW w:w="6480" w:type="dxa"/>
            <w:vAlign w:val="center"/>
          </w:tcPr>
          <w:p w14:paraId="450E5FB3" w14:textId="77777777" w:rsidR="002752FE" w:rsidRPr="00DF1B9F" w:rsidRDefault="002752FE" w:rsidP="002752FE">
            <w:pPr>
              <w:rPr>
                <w:rFonts w:ascii="GHEA Grapalat" w:eastAsia="GHEA Grapalat" w:hAnsi="GHEA Grapalat" w:cs="GHEA Grapalat"/>
                <w:sz w:val="20"/>
                <w:szCs w:val="20"/>
              </w:rPr>
            </w:pPr>
          </w:p>
        </w:tc>
      </w:tr>
      <w:tr w:rsidR="002752FE" w:rsidRPr="00DF1B9F" w14:paraId="63C71BCD" w14:textId="77777777" w:rsidTr="002752FE">
        <w:tc>
          <w:tcPr>
            <w:tcW w:w="4225" w:type="dxa"/>
            <w:shd w:val="clear" w:color="auto" w:fill="D9E2F3"/>
            <w:vAlign w:val="center"/>
          </w:tcPr>
          <w:p w14:paraId="143FEA28"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Գործադիր մարմնի ղեկավարի անունը և ազգանունը</w:t>
            </w:r>
          </w:p>
        </w:tc>
        <w:tc>
          <w:tcPr>
            <w:tcW w:w="6480" w:type="dxa"/>
            <w:vAlign w:val="center"/>
          </w:tcPr>
          <w:p w14:paraId="7306B7D3" w14:textId="77777777" w:rsidR="002752FE" w:rsidRPr="00DF1B9F" w:rsidRDefault="002752FE" w:rsidP="002752FE">
            <w:pPr>
              <w:rPr>
                <w:rFonts w:ascii="GHEA Grapalat" w:eastAsia="GHEA Grapalat" w:hAnsi="GHEA Grapalat" w:cs="GHEA Grapalat"/>
                <w:sz w:val="20"/>
                <w:szCs w:val="20"/>
              </w:rPr>
            </w:pPr>
          </w:p>
        </w:tc>
      </w:tr>
    </w:tbl>
    <w:p w14:paraId="688274F1"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iCs/>
          <w:sz w:val="20"/>
          <w:szCs w:val="20"/>
        </w:rPr>
      </w:pPr>
      <w:r w:rsidRPr="00DF1B9F">
        <w:rPr>
          <w:rFonts w:ascii="GHEA Grapalat" w:eastAsia="GHEA Grapalat" w:hAnsi="GHEA Grapalat" w:cs="GHEA Grapalat"/>
          <w:i/>
          <w:iCs/>
          <w:sz w:val="20"/>
          <w:szCs w:val="20"/>
        </w:rPr>
        <w:t>Վերահսկողության մակարդակը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6750"/>
      </w:tblGrid>
      <w:tr w:rsidR="002752FE" w:rsidRPr="00DF1B9F" w14:paraId="11C9B75E" w14:textId="77777777" w:rsidTr="002752FE">
        <w:tc>
          <w:tcPr>
            <w:tcW w:w="3955" w:type="dxa"/>
            <w:shd w:val="clear" w:color="auto" w:fill="D9E2F3"/>
            <w:vAlign w:val="center"/>
          </w:tcPr>
          <w:p w14:paraId="6FCD29D9"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չափը (%)</w:t>
            </w:r>
          </w:p>
        </w:tc>
        <w:tc>
          <w:tcPr>
            <w:tcW w:w="6750" w:type="dxa"/>
            <w:vAlign w:val="center"/>
          </w:tcPr>
          <w:p w14:paraId="2CCB640B" w14:textId="77777777" w:rsidR="002752FE" w:rsidRPr="00DF1B9F" w:rsidRDefault="002752FE" w:rsidP="002752FE">
            <w:pPr>
              <w:rPr>
                <w:rFonts w:ascii="GHEA Grapalat" w:eastAsia="GHEA Grapalat" w:hAnsi="GHEA Grapalat" w:cs="GHEA Grapalat"/>
                <w:sz w:val="20"/>
                <w:szCs w:val="20"/>
              </w:rPr>
            </w:pPr>
          </w:p>
        </w:tc>
      </w:tr>
      <w:tr w:rsidR="002752FE" w:rsidRPr="00DF1B9F" w14:paraId="7955C131" w14:textId="77777777" w:rsidTr="002752FE">
        <w:tc>
          <w:tcPr>
            <w:tcW w:w="3955" w:type="dxa"/>
            <w:shd w:val="clear" w:color="auto" w:fill="D9E2F3"/>
            <w:vAlign w:val="center"/>
          </w:tcPr>
          <w:p w14:paraId="028C3B90"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տեսակը</w:t>
            </w:r>
          </w:p>
        </w:tc>
        <w:tc>
          <w:tcPr>
            <w:tcW w:w="6750" w:type="dxa"/>
            <w:vAlign w:val="center"/>
          </w:tcPr>
          <w:p w14:paraId="58D5AF72"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Ուղղակի մասնակցություն</w:t>
            </w:r>
          </w:p>
          <w:p w14:paraId="18B881BC"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Անուղղակի մասնակցություն</w:t>
            </w:r>
          </w:p>
        </w:tc>
      </w:tr>
    </w:tbl>
    <w:p w14:paraId="69E161F8" w14:textId="77777777" w:rsidR="002752FE" w:rsidRPr="00DF1B9F" w:rsidRDefault="002752FE" w:rsidP="002752FE">
      <w:pPr>
        <w:pBdr>
          <w:top w:val="nil"/>
          <w:left w:val="nil"/>
          <w:bottom w:val="nil"/>
          <w:right w:val="nil"/>
          <w:between w:val="nil"/>
        </w:pBdr>
        <w:rPr>
          <w:rFonts w:ascii="GHEA Grapalat" w:eastAsia="GHEA Grapalat" w:hAnsi="GHEA Grapalat" w:cs="GHEA Grapalat"/>
          <w:sz w:val="20"/>
          <w:szCs w:val="20"/>
        </w:rPr>
      </w:pPr>
      <w:r w:rsidRPr="00DF1B9F">
        <w:rPr>
          <w:rFonts w:ascii="GHEA Grapalat" w:hAnsi="GHEA Grapalat"/>
          <w:sz w:val="20"/>
          <w:szCs w:val="20"/>
        </w:rPr>
        <w:br w:type="page"/>
      </w:r>
    </w:p>
    <w:p w14:paraId="067859F6"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DF1B9F">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14:paraId="521FF74D"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Պետության կամ համայնքի մասնակցությունը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75"/>
        <w:gridCol w:w="7020"/>
      </w:tblGrid>
      <w:tr w:rsidR="002752FE" w:rsidRPr="00DF1B9F" w14:paraId="6DDA7810" w14:textId="77777777" w:rsidTr="002752FE">
        <w:tc>
          <w:tcPr>
            <w:tcW w:w="3775" w:type="dxa"/>
            <w:shd w:val="clear" w:color="auto" w:fill="D9E2F3"/>
            <w:vAlign w:val="center"/>
          </w:tcPr>
          <w:p w14:paraId="2F5F2302"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Պետության անվանումը</w:t>
            </w:r>
          </w:p>
        </w:tc>
        <w:tc>
          <w:tcPr>
            <w:tcW w:w="7020" w:type="dxa"/>
            <w:vAlign w:val="center"/>
          </w:tcPr>
          <w:p w14:paraId="6FCEDBFD" w14:textId="77777777" w:rsidR="002752FE" w:rsidRPr="00DF1B9F" w:rsidRDefault="002752FE" w:rsidP="002752FE">
            <w:pPr>
              <w:rPr>
                <w:rFonts w:ascii="GHEA Grapalat" w:eastAsia="GHEA Grapalat" w:hAnsi="GHEA Grapalat" w:cs="GHEA Grapalat"/>
                <w:sz w:val="20"/>
                <w:szCs w:val="20"/>
              </w:rPr>
            </w:pPr>
          </w:p>
        </w:tc>
      </w:tr>
      <w:tr w:rsidR="002752FE" w:rsidRPr="00DF1B9F" w14:paraId="1914282B" w14:textId="77777777" w:rsidTr="002752FE">
        <w:tc>
          <w:tcPr>
            <w:tcW w:w="3775" w:type="dxa"/>
            <w:shd w:val="clear" w:color="auto" w:fill="D9E2F3"/>
            <w:vAlign w:val="center"/>
          </w:tcPr>
          <w:p w14:paraId="713CE117"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Համայնքի անվանումը</w:t>
            </w:r>
          </w:p>
        </w:tc>
        <w:tc>
          <w:tcPr>
            <w:tcW w:w="7020" w:type="dxa"/>
            <w:vAlign w:val="center"/>
          </w:tcPr>
          <w:p w14:paraId="4794231F" w14:textId="77777777" w:rsidR="002752FE" w:rsidRPr="00DF1B9F" w:rsidRDefault="002752FE" w:rsidP="002752FE">
            <w:pPr>
              <w:rPr>
                <w:rFonts w:ascii="GHEA Grapalat" w:eastAsia="GHEA Grapalat" w:hAnsi="GHEA Grapalat" w:cs="GHEA Grapalat"/>
                <w:sz w:val="20"/>
                <w:szCs w:val="20"/>
              </w:rPr>
            </w:pPr>
          </w:p>
        </w:tc>
      </w:tr>
      <w:tr w:rsidR="002752FE" w:rsidRPr="00DF1B9F" w14:paraId="07D25466" w14:textId="77777777" w:rsidTr="002752FE">
        <w:tc>
          <w:tcPr>
            <w:tcW w:w="3775" w:type="dxa"/>
            <w:shd w:val="clear" w:color="auto" w:fill="D9E2F3"/>
            <w:vAlign w:val="center"/>
          </w:tcPr>
          <w:p w14:paraId="3555AD2C"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չափը (%)</w:t>
            </w:r>
          </w:p>
        </w:tc>
        <w:tc>
          <w:tcPr>
            <w:tcW w:w="7020" w:type="dxa"/>
            <w:vAlign w:val="center"/>
          </w:tcPr>
          <w:p w14:paraId="32E149A0" w14:textId="77777777" w:rsidR="002752FE" w:rsidRPr="00DF1B9F" w:rsidRDefault="002752FE" w:rsidP="002752FE">
            <w:pPr>
              <w:rPr>
                <w:rFonts w:ascii="GHEA Grapalat" w:eastAsia="GHEA Grapalat" w:hAnsi="GHEA Grapalat" w:cs="GHEA Grapalat"/>
                <w:sz w:val="20"/>
                <w:szCs w:val="20"/>
              </w:rPr>
            </w:pPr>
          </w:p>
        </w:tc>
      </w:tr>
      <w:tr w:rsidR="002752FE" w:rsidRPr="00DF1B9F" w14:paraId="52E6FFD7" w14:textId="77777777" w:rsidTr="002752FE">
        <w:tc>
          <w:tcPr>
            <w:tcW w:w="3775" w:type="dxa"/>
            <w:shd w:val="clear" w:color="auto" w:fill="D9E2F3"/>
            <w:vAlign w:val="center"/>
          </w:tcPr>
          <w:p w14:paraId="2AFC754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տեսակը</w:t>
            </w:r>
          </w:p>
        </w:tc>
        <w:tc>
          <w:tcPr>
            <w:tcW w:w="7020" w:type="dxa"/>
            <w:vAlign w:val="center"/>
          </w:tcPr>
          <w:p w14:paraId="322C867A"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Ուղղակի մասնակցություն</w:t>
            </w:r>
          </w:p>
          <w:p w14:paraId="712FD40E"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Անուղղակի մասնակցություն</w:t>
            </w:r>
          </w:p>
        </w:tc>
      </w:tr>
    </w:tbl>
    <w:p w14:paraId="02F1C489"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Միջազգային կազմակերպության մասնակցությունը</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75"/>
        <w:gridCol w:w="7020"/>
      </w:tblGrid>
      <w:tr w:rsidR="002752FE" w:rsidRPr="00DF1B9F" w14:paraId="63BA1581" w14:textId="77777777" w:rsidTr="002752FE">
        <w:tc>
          <w:tcPr>
            <w:tcW w:w="3775" w:type="dxa"/>
            <w:shd w:val="clear" w:color="auto" w:fill="D9E2F3"/>
            <w:vAlign w:val="center"/>
          </w:tcPr>
          <w:p w14:paraId="100D5EB0"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Միջազգային կազմակերպության անվանումը</w:t>
            </w:r>
          </w:p>
        </w:tc>
        <w:tc>
          <w:tcPr>
            <w:tcW w:w="7020" w:type="dxa"/>
            <w:vAlign w:val="center"/>
          </w:tcPr>
          <w:p w14:paraId="6BF65224" w14:textId="77777777" w:rsidR="002752FE" w:rsidRPr="00DF1B9F" w:rsidRDefault="002752FE" w:rsidP="002752FE">
            <w:pPr>
              <w:rPr>
                <w:rFonts w:ascii="GHEA Grapalat" w:eastAsia="GHEA Grapalat" w:hAnsi="GHEA Grapalat" w:cs="GHEA Grapalat"/>
                <w:sz w:val="20"/>
                <w:szCs w:val="20"/>
              </w:rPr>
            </w:pPr>
          </w:p>
        </w:tc>
      </w:tr>
      <w:tr w:rsidR="002752FE" w:rsidRPr="00DF1B9F" w14:paraId="15D30C4C" w14:textId="77777777" w:rsidTr="002752FE">
        <w:tc>
          <w:tcPr>
            <w:tcW w:w="3775" w:type="dxa"/>
            <w:shd w:val="clear" w:color="auto" w:fill="D9E2F3"/>
            <w:vAlign w:val="center"/>
          </w:tcPr>
          <w:p w14:paraId="74D7DB6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Միջազգային կազմակերպության անվանումը լատինատառ</w:t>
            </w:r>
          </w:p>
        </w:tc>
        <w:tc>
          <w:tcPr>
            <w:tcW w:w="7020" w:type="dxa"/>
            <w:vAlign w:val="center"/>
          </w:tcPr>
          <w:p w14:paraId="180869E4" w14:textId="77777777" w:rsidR="002752FE" w:rsidRPr="00DF1B9F" w:rsidRDefault="002752FE" w:rsidP="002752FE">
            <w:pPr>
              <w:rPr>
                <w:rFonts w:ascii="GHEA Grapalat" w:eastAsia="GHEA Grapalat" w:hAnsi="GHEA Grapalat" w:cs="GHEA Grapalat"/>
                <w:sz w:val="20"/>
                <w:szCs w:val="20"/>
              </w:rPr>
            </w:pPr>
          </w:p>
        </w:tc>
      </w:tr>
      <w:tr w:rsidR="002752FE" w:rsidRPr="00DF1B9F" w14:paraId="0AF0D476" w14:textId="77777777" w:rsidTr="002752FE">
        <w:tc>
          <w:tcPr>
            <w:tcW w:w="3775" w:type="dxa"/>
            <w:shd w:val="clear" w:color="auto" w:fill="D9E2F3"/>
            <w:vAlign w:val="center"/>
          </w:tcPr>
          <w:p w14:paraId="5C8B897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չափը (%)</w:t>
            </w:r>
          </w:p>
        </w:tc>
        <w:tc>
          <w:tcPr>
            <w:tcW w:w="7020" w:type="dxa"/>
            <w:vAlign w:val="center"/>
          </w:tcPr>
          <w:p w14:paraId="70265DFE" w14:textId="77777777" w:rsidR="002752FE" w:rsidRPr="00DF1B9F" w:rsidRDefault="002752FE" w:rsidP="002752FE">
            <w:pPr>
              <w:rPr>
                <w:rFonts w:ascii="GHEA Grapalat" w:eastAsia="GHEA Grapalat" w:hAnsi="GHEA Grapalat" w:cs="GHEA Grapalat"/>
                <w:sz w:val="20"/>
                <w:szCs w:val="20"/>
              </w:rPr>
            </w:pPr>
          </w:p>
        </w:tc>
      </w:tr>
      <w:tr w:rsidR="002752FE" w:rsidRPr="00DF1B9F" w14:paraId="169D9394" w14:textId="77777777" w:rsidTr="002752FE">
        <w:tc>
          <w:tcPr>
            <w:tcW w:w="3775" w:type="dxa"/>
            <w:shd w:val="clear" w:color="auto" w:fill="D9E2F3"/>
            <w:vAlign w:val="center"/>
          </w:tcPr>
          <w:p w14:paraId="541357A8"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տեսակը</w:t>
            </w:r>
          </w:p>
        </w:tc>
        <w:tc>
          <w:tcPr>
            <w:tcW w:w="7020" w:type="dxa"/>
            <w:vAlign w:val="center"/>
          </w:tcPr>
          <w:p w14:paraId="0516A8FE"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Ուղղակի մասնակցություն</w:t>
            </w:r>
          </w:p>
          <w:p w14:paraId="515DCD66"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Անուղղակի մասնակցություն</w:t>
            </w:r>
          </w:p>
        </w:tc>
      </w:tr>
    </w:tbl>
    <w:p w14:paraId="36336038" w14:textId="77777777" w:rsidR="002752FE" w:rsidRPr="00DF1B9F" w:rsidRDefault="002752FE" w:rsidP="002752FE">
      <w:pPr>
        <w:rPr>
          <w:rFonts w:ascii="GHEA Grapalat" w:eastAsia="GHEA Grapalat" w:hAnsi="GHEA Grapalat" w:cs="GHEA Grapalat"/>
          <w:b/>
          <w:sz w:val="20"/>
          <w:szCs w:val="20"/>
        </w:rPr>
      </w:pPr>
      <w:r w:rsidRPr="00DF1B9F">
        <w:rPr>
          <w:rFonts w:ascii="GHEA Grapalat" w:hAnsi="GHEA Grapalat"/>
          <w:sz w:val="20"/>
          <w:szCs w:val="20"/>
        </w:rPr>
        <w:br w:type="page"/>
      </w:r>
    </w:p>
    <w:p w14:paraId="6BFF1ACF"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DF1B9F">
        <w:rPr>
          <w:rFonts w:ascii="GHEA Grapalat" w:eastAsia="GHEA Grapalat" w:hAnsi="GHEA Grapalat" w:cs="GHEA Grapalat"/>
          <w:b/>
          <w:color w:val="000000"/>
          <w:sz w:val="20"/>
          <w:szCs w:val="20"/>
        </w:rPr>
        <w:lastRenderedPageBreak/>
        <w:t>Իրական շահառուի տվյալները</w:t>
      </w:r>
    </w:p>
    <w:p w14:paraId="34B46891"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Անձի ինքնությունը հավաստող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7A216A5A" w14:textId="77777777" w:rsidTr="002752FE">
        <w:tc>
          <w:tcPr>
            <w:tcW w:w="4225" w:type="dxa"/>
            <w:shd w:val="clear" w:color="auto" w:fill="D9E2F3"/>
            <w:vAlign w:val="center"/>
          </w:tcPr>
          <w:p w14:paraId="081C55C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Անունը</w:t>
            </w:r>
          </w:p>
        </w:tc>
        <w:tc>
          <w:tcPr>
            <w:tcW w:w="6480" w:type="dxa"/>
            <w:vAlign w:val="center"/>
          </w:tcPr>
          <w:p w14:paraId="42135144" w14:textId="77777777" w:rsidR="002752FE" w:rsidRPr="00DF1B9F" w:rsidRDefault="002752FE" w:rsidP="002752FE">
            <w:pPr>
              <w:rPr>
                <w:rFonts w:ascii="GHEA Grapalat" w:eastAsia="GHEA Grapalat" w:hAnsi="GHEA Grapalat" w:cs="GHEA Grapalat"/>
                <w:sz w:val="20"/>
                <w:szCs w:val="20"/>
              </w:rPr>
            </w:pPr>
          </w:p>
        </w:tc>
      </w:tr>
      <w:tr w:rsidR="002752FE" w:rsidRPr="00DF1B9F" w14:paraId="2558C572" w14:textId="77777777" w:rsidTr="002752FE">
        <w:tc>
          <w:tcPr>
            <w:tcW w:w="4225" w:type="dxa"/>
            <w:shd w:val="clear" w:color="auto" w:fill="D9E2F3"/>
            <w:vAlign w:val="center"/>
          </w:tcPr>
          <w:p w14:paraId="6EF9F7E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Ազգանունը</w:t>
            </w:r>
          </w:p>
        </w:tc>
        <w:tc>
          <w:tcPr>
            <w:tcW w:w="6480" w:type="dxa"/>
            <w:vAlign w:val="center"/>
          </w:tcPr>
          <w:p w14:paraId="06A93B68" w14:textId="77777777" w:rsidR="002752FE" w:rsidRPr="00DF1B9F" w:rsidRDefault="002752FE" w:rsidP="002752FE">
            <w:pPr>
              <w:rPr>
                <w:rFonts w:ascii="GHEA Grapalat" w:eastAsia="GHEA Grapalat" w:hAnsi="GHEA Grapalat" w:cs="GHEA Grapalat"/>
                <w:sz w:val="20"/>
                <w:szCs w:val="20"/>
              </w:rPr>
            </w:pPr>
          </w:p>
        </w:tc>
      </w:tr>
      <w:tr w:rsidR="002752FE" w:rsidRPr="00DF1B9F" w14:paraId="1BB98894" w14:textId="77777777" w:rsidTr="002752FE">
        <w:tc>
          <w:tcPr>
            <w:tcW w:w="4225" w:type="dxa"/>
            <w:shd w:val="clear" w:color="auto" w:fill="D9E2F3"/>
            <w:vAlign w:val="center"/>
          </w:tcPr>
          <w:p w14:paraId="599B76E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Անունը (լատինատառ)</w:t>
            </w:r>
          </w:p>
        </w:tc>
        <w:tc>
          <w:tcPr>
            <w:tcW w:w="6480" w:type="dxa"/>
            <w:vAlign w:val="center"/>
          </w:tcPr>
          <w:p w14:paraId="3C2CBF74" w14:textId="77777777" w:rsidR="002752FE" w:rsidRPr="00DF1B9F" w:rsidRDefault="002752FE" w:rsidP="002752FE">
            <w:pPr>
              <w:rPr>
                <w:rFonts w:ascii="GHEA Grapalat" w:eastAsia="GHEA Grapalat" w:hAnsi="GHEA Grapalat" w:cs="GHEA Grapalat"/>
                <w:sz w:val="20"/>
                <w:szCs w:val="20"/>
              </w:rPr>
            </w:pPr>
          </w:p>
        </w:tc>
      </w:tr>
      <w:tr w:rsidR="002752FE" w:rsidRPr="00DF1B9F" w14:paraId="57C0C1E0" w14:textId="77777777" w:rsidTr="002752FE">
        <w:tc>
          <w:tcPr>
            <w:tcW w:w="4225" w:type="dxa"/>
            <w:shd w:val="clear" w:color="auto" w:fill="D9E2F3"/>
            <w:vAlign w:val="center"/>
          </w:tcPr>
          <w:p w14:paraId="37B95B8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Ազգանունը (լատինատառ)</w:t>
            </w:r>
          </w:p>
        </w:tc>
        <w:tc>
          <w:tcPr>
            <w:tcW w:w="6480" w:type="dxa"/>
            <w:vAlign w:val="center"/>
          </w:tcPr>
          <w:p w14:paraId="5CF901A3" w14:textId="77777777" w:rsidR="002752FE" w:rsidRPr="00DF1B9F" w:rsidRDefault="002752FE" w:rsidP="002752FE">
            <w:pPr>
              <w:rPr>
                <w:rFonts w:ascii="GHEA Grapalat" w:eastAsia="GHEA Grapalat" w:hAnsi="GHEA Grapalat" w:cs="GHEA Grapalat"/>
                <w:sz w:val="20"/>
                <w:szCs w:val="20"/>
              </w:rPr>
            </w:pPr>
          </w:p>
        </w:tc>
      </w:tr>
      <w:tr w:rsidR="002752FE" w:rsidRPr="00DF1B9F" w14:paraId="0D4A1094" w14:textId="77777777" w:rsidTr="002752FE">
        <w:tc>
          <w:tcPr>
            <w:tcW w:w="4225" w:type="dxa"/>
            <w:shd w:val="clear" w:color="auto" w:fill="D9E2F3"/>
            <w:vAlign w:val="center"/>
          </w:tcPr>
          <w:p w14:paraId="18DA8B4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Քաղաքացիությունը</w:t>
            </w:r>
          </w:p>
        </w:tc>
        <w:tc>
          <w:tcPr>
            <w:tcW w:w="6480" w:type="dxa"/>
            <w:vAlign w:val="center"/>
          </w:tcPr>
          <w:p w14:paraId="131E525A" w14:textId="77777777" w:rsidR="002752FE" w:rsidRPr="00DF1B9F" w:rsidRDefault="002752FE" w:rsidP="002752FE">
            <w:pPr>
              <w:rPr>
                <w:rFonts w:ascii="GHEA Grapalat" w:eastAsia="GHEA Grapalat" w:hAnsi="GHEA Grapalat" w:cs="GHEA Grapalat"/>
                <w:sz w:val="20"/>
                <w:szCs w:val="20"/>
              </w:rPr>
            </w:pPr>
          </w:p>
        </w:tc>
      </w:tr>
      <w:tr w:rsidR="002752FE" w:rsidRPr="00DF1B9F" w14:paraId="00772B17" w14:textId="77777777" w:rsidTr="002752FE">
        <w:tc>
          <w:tcPr>
            <w:tcW w:w="4225" w:type="dxa"/>
            <w:shd w:val="clear" w:color="auto" w:fill="D9E2F3"/>
            <w:vAlign w:val="center"/>
          </w:tcPr>
          <w:p w14:paraId="6D6AB4FC"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Ծննդյան օրը, ամիսը, տարին</w:t>
            </w:r>
          </w:p>
        </w:tc>
        <w:tc>
          <w:tcPr>
            <w:tcW w:w="6480" w:type="dxa"/>
            <w:vAlign w:val="center"/>
          </w:tcPr>
          <w:p w14:paraId="31AE22BB" w14:textId="77777777" w:rsidR="002752FE" w:rsidRPr="00DF1B9F" w:rsidRDefault="002752FE" w:rsidP="002752FE">
            <w:pPr>
              <w:rPr>
                <w:rFonts w:ascii="GHEA Grapalat" w:eastAsia="GHEA Grapalat" w:hAnsi="GHEA Grapalat" w:cs="GHEA Grapalat"/>
                <w:sz w:val="20"/>
                <w:szCs w:val="20"/>
              </w:rPr>
            </w:pPr>
          </w:p>
        </w:tc>
      </w:tr>
    </w:tbl>
    <w:p w14:paraId="76BCCBF2"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Անձը հաստատող փաստաթուղթը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1441CAFB" w14:textId="77777777" w:rsidTr="002752FE">
        <w:tc>
          <w:tcPr>
            <w:tcW w:w="4225" w:type="dxa"/>
            <w:shd w:val="clear" w:color="auto" w:fill="D9E2F3"/>
            <w:vAlign w:val="center"/>
          </w:tcPr>
          <w:p w14:paraId="43E904C4"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Փաստաթղթի տեսակը</w:t>
            </w:r>
          </w:p>
        </w:tc>
        <w:tc>
          <w:tcPr>
            <w:tcW w:w="6480" w:type="dxa"/>
            <w:vAlign w:val="center"/>
          </w:tcPr>
          <w:p w14:paraId="5D68B056" w14:textId="77777777" w:rsidR="002752FE" w:rsidRPr="00DF1B9F" w:rsidRDefault="002752FE" w:rsidP="002752FE">
            <w:pPr>
              <w:rPr>
                <w:rFonts w:ascii="GHEA Grapalat" w:eastAsia="GHEA Grapalat" w:hAnsi="GHEA Grapalat" w:cs="GHEA Grapalat"/>
                <w:sz w:val="20"/>
                <w:szCs w:val="20"/>
              </w:rPr>
            </w:pPr>
          </w:p>
        </w:tc>
      </w:tr>
      <w:tr w:rsidR="002752FE" w:rsidRPr="00DF1B9F" w14:paraId="52EE05EA" w14:textId="77777777" w:rsidTr="002752FE">
        <w:tc>
          <w:tcPr>
            <w:tcW w:w="4225" w:type="dxa"/>
            <w:shd w:val="clear" w:color="auto" w:fill="D9E2F3"/>
            <w:vAlign w:val="center"/>
          </w:tcPr>
          <w:p w14:paraId="3B14BCB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Փաստաթղթի համարը</w:t>
            </w:r>
          </w:p>
        </w:tc>
        <w:tc>
          <w:tcPr>
            <w:tcW w:w="6480" w:type="dxa"/>
            <w:vAlign w:val="center"/>
          </w:tcPr>
          <w:p w14:paraId="2597FDBD" w14:textId="77777777" w:rsidR="002752FE" w:rsidRPr="00DF1B9F" w:rsidRDefault="002752FE" w:rsidP="002752FE">
            <w:pPr>
              <w:rPr>
                <w:rFonts w:ascii="GHEA Grapalat" w:eastAsia="GHEA Grapalat" w:hAnsi="GHEA Grapalat" w:cs="GHEA Grapalat"/>
                <w:sz w:val="20"/>
                <w:szCs w:val="20"/>
              </w:rPr>
            </w:pPr>
          </w:p>
        </w:tc>
      </w:tr>
      <w:tr w:rsidR="002752FE" w:rsidRPr="00DF1B9F" w14:paraId="001E7CEE" w14:textId="77777777" w:rsidTr="002752FE">
        <w:tc>
          <w:tcPr>
            <w:tcW w:w="4225" w:type="dxa"/>
            <w:shd w:val="clear" w:color="auto" w:fill="D9E2F3"/>
            <w:vAlign w:val="center"/>
          </w:tcPr>
          <w:p w14:paraId="1065BC1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Տրամադրման օրը, ամիսը, տարին</w:t>
            </w:r>
          </w:p>
        </w:tc>
        <w:tc>
          <w:tcPr>
            <w:tcW w:w="6480" w:type="dxa"/>
            <w:vAlign w:val="center"/>
          </w:tcPr>
          <w:p w14:paraId="29ECE51E" w14:textId="77777777" w:rsidR="002752FE" w:rsidRPr="00DF1B9F" w:rsidRDefault="002752FE" w:rsidP="002752FE">
            <w:pPr>
              <w:rPr>
                <w:rFonts w:ascii="GHEA Grapalat" w:eastAsia="GHEA Grapalat" w:hAnsi="GHEA Grapalat" w:cs="GHEA Grapalat"/>
                <w:sz w:val="20"/>
                <w:szCs w:val="20"/>
              </w:rPr>
            </w:pPr>
          </w:p>
        </w:tc>
      </w:tr>
      <w:tr w:rsidR="002752FE" w:rsidRPr="00DF1B9F" w14:paraId="612F1001" w14:textId="77777777" w:rsidTr="002752FE">
        <w:tc>
          <w:tcPr>
            <w:tcW w:w="4225" w:type="dxa"/>
            <w:shd w:val="clear" w:color="auto" w:fill="D9E2F3"/>
            <w:vAlign w:val="center"/>
          </w:tcPr>
          <w:p w14:paraId="2CAB5F7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Տրամադրող մարմինը</w:t>
            </w:r>
          </w:p>
        </w:tc>
        <w:tc>
          <w:tcPr>
            <w:tcW w:w="6480" w:type="dxa"/>
            <w:vAlign w:val="center"/>
          </w:tcPr>
          <w:p w14:paraId="45797FF7" w14:textId="77777777" w:rsidR="002752FE" w:rsidRPr="00DF1B9F" w:rsidRDefault="002752FE" w:rsidP="002752FE">
            <w:pPr>
              <w:rPr>
                <w:rFonts w:ascii="GHEA Grapalat" w:eastAsia="GHEA Grapalat" w:hAnsi="GHEA Grapalat" w:cs="GHEA Grapalat"/>
                <w:sz w:val="20"/>
                <w:szCs w:val="20"/>
              </w:rPr>
            </w:pPr>
          </w:p>
        </w:tc>
      </w:tr>
      <w:tr w:rsidR="002752FE" w:rsidRPr="00DF1B9F" w14:paraId="6C48D838" w14:textId="77777777" w:rsidTr="002752FE">
        <w:tc>
          <w:tcPr>
            <w:tcW w:w="4225" w:type="dxa"/>
            <w:shd w:val="clear" w:color="auto" w:fill="D9E2F3"/>
            <w:vAlign w:val="center"/>
          </w:tcPr>
          <w:p w14:paraId="6585D811"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ՀԾՀ կամ համարժեք համարը</w:t>
            </w:r>
          </w:p>
        </w:tc>
        <w:tc>
          <w:tcPr>
            <w:tcW w:w="6480" w:type="dxa"/>
            <w:vAlign w:val="center"/>
          </w:tcPr>
          <w:p w14:paraId="5ABEFEFB" w14:textId="77777777" w:rsidR="002752FE" w:rsidRPr="00DF1B9F" w:rsidRDefault="002752FE" w:rsidP="002752FE">
            <w:pPr>
              <w:rPr>
                <w:rFonts w:ascii="GHEA Grapalat" w:eastAsia="GHEA Grapalat" w:hAnsi="GHEA Grapalat" w:cs="GHEA Grapalat"/>
                <w:sz w:val="20"/>
                <w:szCs w:val="20"/>
              </w:rPr>
            </w:pPr>
          </w:p>
        </w:tc>
      </w:tr>
    </w:tbl>
    <w:p w14:paraId="419BD1E8"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Անձի հաշվառման հասցեն</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53DBD76E" w14:textId="77777777" w:rsidTr="002752FE">
        <w:tc>
          <w:tcPr>
            <w:tcW w:w="4225" w:type="dxa"/>
            <w:shd w:val="clear" w:color="auto" w:fill="D9E2F3"/>
            <w:vAlign w:val="center"/>
          </w:tcPr>
          <w:p w14:paraId="11D08AF9"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Պետությունը</w:t>
            </w:r>
          </w:p>
        </w:tc>
        <w:tc>
          <w:tcPr>
            <w:tcW w:w="6480" w:type="dxa"/>
            <w:vAlign w:val="center"/>
          </w:tcPr>
          <w:p w14:paraId="08703632" w14:textId="77777777" w:rsidR="002752FE" w:rsidRPr="00DF1B9F" w:rsidRDefault="002752FE" w:rsidP="002752FE">
            <w:pPr>
              <w:rPr>
                <w:rFonts w:ascii="GHEA Grapalat" w:eastAsia="GHEA Grapalat" w:hAnsi="GHEA Grapalat" w:cs="GHEA Grapalat"/>
                <w:sz w:val="20"/>
                <w:szCs w:val="20"/>
              </w:rPr>
            </w:pPr>
          </w:p>
        </w:tc>
      </w:tr>
      <w:tr w:rsidR="002752FE" w:rsidRPr="00DF1B9F" w14:paraId="5EDCFEE4" w14:textId="77777777" w:rsidTr="002752FE">
        <w:tc>
          <w:tcPr>
            <w:tcW w:w="4225" w:type="dxa"/>
            <w:shd w:val="clear" w:color="auto" w:fill="D9E2F3"/>
            <w:vAlign w:val="center"/>
          </w:tcPr>
          <w:p w14:paraId="33E48AC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Համայնքը</w:t>
            </w:r>
          </w:p>
        </w:tc>
        <w:tc>
          <w:tcPr>
            <w:tcW w:w="6480" w:type="dxa"/>
            <w:vAlign w:val="center"/>
          </w:tcPr>
          <w:p w14:paraId="61ADAD44" w14:textId="77777777" w:rsidR="002752FE" w:rsidRPr="00DF1B9F" w:rsidRDefault="002752FE" w:rsidP="002752FE">
            <w:pPr>
              <w:rPr>
                <w:rFonts w:ascii="GHEA Grapalat" w:eastAsia="GHEA Grapalat" w:hAnsi="GHEA Grapalat" w:cs="GHEA Grapalat"/>
                <w:sz w:val="20"/>
                <w:szCs w:val="20"/>
              </w:rPr>
            </w:pPr>
          </w:p>
        </w:tc>
      </w:tr>
      <w:tr w:rsidR="002752FE" w:rsidRPr="00DF1B9F" w14:paraId="05A19F54" w14:textId="77777777" w:rsidTr="002752FE">
        <w:tc>
          <w:tcPr>
            <w:tcW w:w="4225" w:type="dxa"/>
            <w:shd w:val="clear" w:color="auto" w:fill="D9E2F3"/>
            <w:vAlign w:val="center"/>
          </w:tcPr>
          <w:p w14:paraId="5F2B4DF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Վարչատարածքային միավորը</w:t>
            </w:r>
          </w:p>
        </w:tc>
        <w:tc>
          <w:tcPr>
            <w:tcW w:w="6480" w:type="dxa"/>
            <w:vAlign w:val="center"/>
          </w:tcPr>
          <w:p w14:paraId="1B5ACE1B" w14:textId="77777777" w:rsidR="002752FE" w:rsidRPr="00DF1B9F" w:rsidRDefault="002752FE" w:rsidP="002752FE">
            <w:pPr>
              <w:rPr>
                <w:rFonts w:ascii="GHEA Grapalat" w:eastAsia="GHEA Grapalat" w:hAnsi="GHEA Grapalat" w:cs="GHEA Grapalat"/>
                <w:sz w:val="20"/>
                <w:szCs w:val="20"/>
              </w:rPr>
            </w:pPr>
          </w:p>
        </w:tc>
      </w:tr>
      <w:tr w:rsidR="002752FE" w:rsidRPr="00DF1B9F" w14:paraId="60132932" w14:textId="77777777" w:rsidTr="002752FE">
        <w:tc>
          <w:tcPr>
            <w:tcW w:w="4225" w:type="dxa"/>
            <w:shd w:val="clear" w:color="auto" w:fill="D9E2F3"/>
            <w:vAlign w:val="center"/>
          </w:tcPr>
          <w:p w14:paraId="246A11D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Փողոցի անվանումը, շենքը (տունը), բնակարանը</w:t>
            </w:r>
          </w:p>
        </w:tc>
        <w:tc>
          <w:tcPr>
            <w:tcW w:w="6480" w:type="dxa"/>
            <w:vAlign w:val="center"/>
          </w:tcPr>
          <w:p w14:paraId="143C158B" w14:textId="77777777" w:rsidR="002752FE" w:rsidRPr="00DF1B9F" w:rsidRDefault="002752FE" w:rsidP="002752FE">
            <w:pPr>
              <w:rPr>
                <w:rFonts w:ascii="GHEA Grapalat" w:eastAsia="GHEA Grapalat" w:hAnsi="GHEA Grapalat" w:cs="GHEA Grapalat"/>
                <w:sz w:val="20"/>
                <w:szCs w:val="20"/>
              </w:rPr>
            </w:pPr>
          </w:p>
        </w:tc>
      </w:tr>
    </w:tbl>
    <w:p w14:paraId="5A2049BD"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Անձի բնակության հասցեն</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4CF77717" w14:textId="77777777" w:rsidTr="002752FE">
        <w:tc>
          <w:tcPr>
            <w:tcW w:w="4225" w:type="dxa"/>
            <w:shd w:val="clear" w:color="auto" w:fill="D9E2F3"/>
            <w:vAlign w:val="center"/>
          </w:tcPr>
          <w:p w14:paraId="23B9CB0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Պետությունը</w:t>
            </w:r>
          </w:p>
        </w:tc>
        <w:tc>
          <w:tcPr>
            <w:tcW w:w="6480" w:type="dxa"/>
            <w:vAlign w:val="center"/>
          </w:tcPr>
          <w:p w14:paraId="29AF8113" w14:textId="77777777" w:rsidR="002752FE" w:rsidRPr="00DF1B9F" w:rsidRDefault="002752FE" w:rsidP="002752FE">
            <w:pPr>
              <w:rPr>
                <w:rFonts w:ascii="GHEA Grapalat" w:eastAsia="GHEA Grapalat" w:hAnsi="GHEA Grapalat" w:cs="GHEA Grapalat"/>
                <w:sz w:val="20"/>
                <w:szCs w:val="20"/>
              </w:rPr>
            </w:pPr>
          </w:p>
        </w:tc>
      </w:tr>
      <w:tr w:rsidR="002752FE" w:rsidRPr="00DF1B9F" w14:paraId="63D66799" w14:textId="77777777" w:rsidTr="002752FE">
        <w:tc>
          <w:tcPr>
            <w:tcW w:w="4225" w:type="dxa"/>
            <w:shd w:val="clear" w:color="auto" w:fill="D9E2F3"/>
            <w:vAlign w:val="center"/>
          </w:tcPr>
          <w:p w14:paraId="4CA0883E"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Համայնքը</w:t>
            </w:r>
          </w:p>
        </w:tc>
        <w:tc>
          <w:tcPr>
            <w:tcW w:w="6480" w:type="dxa"/>
            <w:vAlign w:val="center"/>
          </w:tcPr>
          <w:p w14:paraId="45979906" w14:textId="77777777" w:rsidR="002752FE" w:rsidRPr="00DF1B9F" w:rsidRDefault="002752FE" w:rsidP="002752FE">
            <w:pPr>
              <w:rPr>
                <w:rFonts w:ascii="GHEA Grapalat" w:eastAsia="GHEA Grapalat" w:hAnsi="GHEA Grapalat" w:cs="GHEA Grapalat"/>
                <w:sz w:val="20"/>
                <w:szCs w:val="20"/>
              </w:rPr>
            </w:pPr>
          </w:p>
        </w:tc>
      </w:tr>
      <w:tr w:rsidR="002752FE" w:rsidRPr="00DF1B9F" w14:paraId="3CD57EFC" w14:textId="77777777" w:rsidTr="002752FE">
        <w:tc>
          <w:tcPr>
            <w:tcW w:w="4225" w:type="dxa"/>
            <w:shd w:val="clear" w:color="auto" w:fill="D9E2F3"/>
            <w:vAlign w:val="center"/>
          </w:tcPr>
          <w:p w14:paraId="3351526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Վարչատարածքային միավորը</w:t>
            </w:r>
          </w:p>
        </w:tc>
        <w:tc>
          <w:tcPr>
            <w:tcW w:w="6480" w:type="dxa"/>
            <w:vAlign w:val="center"/>
          </w:tcPr>
          <w:p w14:paraId="51D393AF" w14:textId="77777777" w:rsidR="002752FE" w:rsidRPr="00DF1B9F" w:rsidRDefault="002752FE" w:rsidP="002752FE">
            <w:pPr>
              <w:rPr>
                <w:rFonts w:ascii="GHEA Grapalat" w:eastAsia="GHEA Grapalat" w:hAnsi="GHEA Grapalat" w:cs="GHEA Grapalat"/>
                <w:sz w:val="20"/>
                <w:szCs w:val="20"/>
              </w:rPr>
            </w:pPr>
          </w:p>
        </w:tc>
      </w:tr>
      <w:tr w:rsidR="002752FE" w:rsidRPr="00DF1B9F" w14:paraId="74888C09" w14:textId="77777777" w:rsidTr="002752FE">
        <w:tc>
          <w:tcPr>
            <w:tcW w:w="4225" w:type="dxa"/>
            <w:shd w:val="clear" w:color="auto" w:fill="D9E2F3"/>
            <w:vAlign w:val="center"/>
          </w:tcPr>
          <w:p w14:paraId="65755E4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Փողոցի անվանումը, շենքը (տունը), բնակարանը</w:t>
            </w:r>
          </w:p>
        </w:tc>
        <w:tc>
          <w:tcPr>
            <w:tcW w:w="6480" w:type="dxa"/>
            <w:vAlign w:val="center"/>
          </w:tcPr>
          <w:p w14:paraId="62AF276E" w14:textId="77777777" w:rsidR="002752FE" w:rsidRPr="00DF1B9F" w:rsidRDefault="002752FE" w:rsidP="002752FE">
            <w:pPr>
              <w:rPr>
                <w:rFonts w:ascii="GHEA Grapalat" w:eastAsia="GHEA Grapalat" w:hAnsi="GHEA Grapalat" w:cs="GHEA Grapalat"/>
                <w:sz w:val="20"/>
                <w:szCs w:val="20"/>
              </w:rPr>
            </w:pPr>
          </w:p>
        </w:tc>
      </w:tr>
    </w:tbl>
    <w:p w14:paraId="357136BF" w14:textId="77777777" w:rsidR="002752FE" w:rsidRPr="00DF1B9F" w:rsidRDefault="002752FE" w:rsidP="002752FE">
      <w:pPr>
        <w:numPr>
          <w:ilvl w:val="1"/>
          <w:numId w:val="29"/>
        </w:numPr>
        <w:pBdr>
          <w:top w:val="nil"/>
          <w:left w:val="nil"/>
          <w:bottom w:val="nil"/>
          <w:right w:val="nil"/>
          <w:between w:val="nil"/>
        </w:pBdr>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197"/>
      </w:tblGrid>
      <w:tr w:rsidR="002752FE" w:rsidRPr="00DF1B9F" w14:paraId="7525E604" w14:textId="77777777" w:rsidTr="002752FE">
        <w:trPr>
          <w:trHeight w:val="924"/>
        </w:trPr>
        <w:tc>
          <w:tcPr>
            <w:tcW w:w="10705" w:type="dxa"/>
            <w:gridSpan w:val="2"/>
            <w:vAlign w:val="center"/>
          </w:tcPr>
          <w:p w14:paraId="534E126E"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w:t>
            </w:r>
            <w:r w:rsidRPr="00DF1B9F">
              <w:rPr>
                <w:rFonts w:ascii="Cambria Math" w:eastAsia="Cambria Math" w:hAnsi="Cambria Math" w:cs="Cambria Math"/>
                <w:sz w:val="20"/>
                <w:szCs w:val="20"/>
              </w:rPr>
              <w:t>․</w:t>
            </w:r>
            <w:r w:rsidRPr="00DF1B9F">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752FE" w:rsidRPr="00DF1B9F" w14:paraId="5A7AA34E" w14:textId="77777777" w:rsidTr="002752FE">
        <w:trPr>
          <w:trHeight w:val="70"/>
        </w:trPr>
        <w:tc>
          <w:tcPr>
            <w:tcW w:w="4508" w:type="dxa"/>
            <w:shd w:val="clear" w:color="auto" w:fill="D9E2F3"/>
            <w:vAlign w:val="center"/>
          </w:tcPr>
          <w:p w14:paraId="49F62269"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չափը (%)</w:t>
            </w:r>
          </w:p>
        </w:tc>
        <w:tc>
          <w:tcPr>
            <w:tcW w:w="6197" w:type="dxa"/>
            <w:shd w:val="clear" w:color="auto" w:fill="FFFFFF"/>
            <w:vAlign w:val="center"/>
          </w:tcPr>
          <w:p w14:paraId="0292F2D6" w14:textId="77777777" w:rsidR="002752FE" w:rsidRPr="00DF1B9F" w:rsidRDefault="002752FE" w:rsidP="002752FE">
            <w:pPr>
              <w:rPr>
                <w:rFonts w:ascii="GHEA Grapalat" w:eastAsia="GHEA Grapalat" w:hAnsi="GHEA Grapalat" w:cs="GHEA Grapalat"/>
                <w:sz w:val="20"/>
                <w:szCs w:val="20"/>
              </w:rPr>
            </w:pPr>
          </w:p>
        </w:tc>
      </w:tr>
      <w:tr w:rsidR="002752FE" w:rsidRPr="00DF1B9F" w14:paraId="3E881C2E" w14:textId="77777777" w:rsidTr="002752FE">
        <w:trPr>
          <w:trHeight w:val="70"/>
        </w:trPr>
        <w:tc>
          <w:tcPr>
            <w:tcW w:w="4508" w:type="dxa"/>
            <w:shd w:val="clear" w:color="auto" w:fill="D9E2F3"/>
            <w:vAlign w:val="center"/>
          </w:tcPr>
          <w:p w14:paraId="2DD7BD95"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տեսակը</w:t>
            </w:r>
          </w:p>
        </w:tc>
        <w:tc>
          <w:tcPr>
            <w:tcW w:w="6197" w:type="dxa"/>
            <w:vAlign w:val="center"/>
          </w:tcPr>
          <w:p w14:paraId="4890CA3B"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Ուղղակի մասնակցություն</w:t>
            </w:r>
          </w:p>
          <w:p w14:paraId="75AB0FBF"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Անուղղակի մասնակցություն</w:t>
            </w:r>
          </w:p>
        </w:tc>
      </w:tr>
      <w:tr w:rsidR="002752FE" w:rsidRPr="00DF1B9F" w14:paraId="5945724F" w14:textId="77777777" w:rsidTr="002752FE">
        <w:tc>
          <w:tcPr>
            <w:tcW w:w="10705" w:type="dxa"/>
            <w:gridSpan w:val="2"/>
            <w:vAlign w:val="center"/>
          </w:tcPr>
          <w:p w14:paraId="06ADEC0D"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բ</w:t>
            </w:r>
            <w:r w:rsidRPr="00DF1B9F">
              <w:rPr>
                <w:rFonts w:ascii="Cambria Math" w:eastAsia="Cambria Math" w:hAnsi="Cambria Math" w:cs="Cambria Math"/>
                <w:sz w:val="20"/>
                <w:szCs w:val="20"/>
              </w:rPr>
              <w:t>․</w:t>
            </w:r>
            <w:r w:rsidRPr="00DF1B9F">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2752FE" w:rsidRPr="00DF1B9F" w14:paraId="06FE3C6A" w14:textId="77777777" w:rsidTr="002752FE">
        <w:tc>
          <w:tcPr>
            <w:tcW w:w="10705" w:type="dxa"/>
            <w:gridSpan w:val="2"/>
            <w:vAlign w:val="center"/>
          </w:tcPr>
          <w:p w14:paraId="583F1465"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գ</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DF1B9F">
              <w:rPr>
                <w:rFonts w:ascii="GHEA Grapalat" w:hAnsi="GHEA Grapalat"/>
                <w:sz w:val="20"/>
                <w:szCs w:val="20"/>
              </w:rPr>
              <w:t xml:space="preserve"> </w:t>
            </w:r>
            <w:r w:rsidRPr="00DF1B9F">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2605A30"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197"/>
      </w:tblGrid>
      <w:tr w:rsidR="002752FE" w:rsidRPr="00DF1B9F" w14:paraId="7641831A" w14:textId="77777777" w:rsidTr="002752FE">
        <w:trPr>
          <w:trHeight w:val="924"/>
        </w:trPr>
        <w:tc>
          <w:tcPr>
            <w:tcW w:w="10705" w:type="dxa"/>
            <w:gridSpan w:val="2"/>
            <w:vAlign w:val="center"/>
          </w:tcPr>
          <w:p w14:paraId="2570DFAC"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752FE" w:rsidRPr="00DF1B9F" w14:paraId="64488D08" w14:textId="77777777" w:rsidTr="002752FE">
        <w:trPr>
          <w:trHeight w:val="70"/>
        </w:trPr>
        <w:tc>
          <w:tcPr>
            <w:tcW w:w="4508" w:type="dxa"/>
            <w:shd w:val="clear" w:color="auto" w:fill="D9E2F3"/>
            <w:vAlign w:val="center"/>
          </w:tcPr>
          <w:p w14:paraId="4A4F706F"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չափը (%)</w:t>
            </w:r>
          </w:p>
        </w:tc>
        <w:tc>
          <w:tcPr>
            <w:tcW w:w="6197" w:type="dxa"/>
            <w:shd w:val="clear" w:color="auto" w:fill="auto"/>
            <w:vAlign w:val="center"/>
          </w:tcPr>
          <w:p w14:paraId="6499330E" w14:textId="77777777" w:rsidR="002752FE" w:rsidRPr="00DF1B9F" w:rsidRDefault="002752FE" w:rsidP="002752FE">
            <w:pPr>
              <w:rPr>
                <w:rFonts w:ascii="GHEA Grapalat" w:eastAsia="GHEA Grapalat" w:hAnsi="GHEA Grapalat" w:cs="GHEA Grapalat"/>
                <w:sz w:val="20"/>
                <w:szCs w:val="20"/>
              </w:rPr>
            </w:pPr>
          </w:p>
        </w:tc>
      </w:tr>
      <w:tr w:rsidR="002752FE" w:rsidRPr="00DF1B9F" w14:paraId="2EE4BB48" w14:textId="77777777" w:rsidTr="002752FE">
        <w:trPr>
          <w:trHeight w:val="80"/>
        </w:trPr>
        <w:tc>
          <w:tcPr>
            <w:tcW w:w="4508" w:type="dxa"/>
            <w:shd w:val="clear" w:color="auto" w:fill="D9E2F3"/>
            <w:vAlign w:val="center"/>
          </w:tcPr>
          <w:p w14:paraId="4E5749C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Մասնակցության տեսակը</w:t>
            </w:r>
          </w:p>
        </w:tc>
        <w:tc>
          <w:tcPr>
            <w:tcW w:w="6197" w:type="dxa"/>
            <w:vAlign w:val="center"/>
          </w:tcPr>
          <w:p w14:paraId="05B6BB14"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Ուղղակի մասնակցություն</w:t>
            </w:r>
          </w:p>
          <w:p w14:paraId="4E33A8EF"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Անուղղակի մասնակցություն</w:t>
            </w:r>
          </w:p>
        </w:tc>
      </w:tr>
      <w:tr w:rsidR="002752FE" w:rsidRPr="00DF1B9F" w14:paraId="27C3E7C7" w14:textId="77777777" w:rsidTr="002752FE">
        <w:tc>
          <w:tcPr>
            <w:tcW w:w="10705" w:type="dxa"/>
            <w:gridSpan w:val="2"/>
            <w:vAlign w:val="center"/>
          </w:tcPr>
          <w:p w14:paraId="17F1868F"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բ</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2752FE" w:rsidRPr="00DF1B9F" w14:paraId="016D50ED" w14:textId="77777777" w:rsidTr="002752FE">
        <w:tc>
          <w:tcPr>
            <w:tcW w:w="10705" w:type="dxa"/>
            <w:gridSpan w:val="2"/>
            <w:vAlign w:val="center"/>
          </w:tcPr>
          <w:p w14:paraId="219F903E"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գ</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752FE" w:rsidRPr="00DF1B9F" w14:paraId="25F6EC9D" w14:textId="77777777" w:rsidTr="002752FE">
        <w:tc>
          <w:tcPr>
            <w:tcW w:w="10705" w:type="dxa"/>
            <w:gridSpan w:val="2"/>
            <w:vAlign w:val="center"/>
          </w:tcPr>
          <w:p w14:paraId="59C642A0"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դ</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2752FE" w:rsidRPr="00DF1B9F" w14:paraId="092B984E" w14:textId="77777777" w:rsidTr="002752FE">
        <w:tc>
          <w:tcPr>
            <w:tcW w:w="10705" w:type="dxa"/>
            <w:gridSpan w:val="2"/>
            <w:vAlign w:val="center"/>
          </w:tcPr>
          <w:p w14:paraId="0CE004FA"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ե</w:t>
            </w:r>
            <w:r w:rsidRPr="00DF1B9F">
              <w:rPr>
                <w:rFonts w:ascii="Cambria Math" w:eastAsia="Cambria Math" w:hAnsi="Cambria Math" w:cs="Cambria Math"/>
                <w:sz w:val="20"/>
                <w:szCs w:val="20"/>
              </w:rPr>
              <w:t>․</w:t>
            </w:r>
            <w:r w:rsidRPr="00DF1B9F">
              <w:rPr>
                <w:rFonts w:ascii="GHEA Grapalat" w:eastAsia="Cambria Math" w:hAnsi="GHEA Grapalat" w:cs="Cambria Math"/>
                <w:sz w:val="20"/>
                <w:szCs w:val="20"/>
              </w:rPr>
              <w:t xml:space="preserve"> </w:t>
            </w:r>
            <w:r w:rsidRPr="00DF1B9F">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87EA5A0"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lastRenderedPageBreak/>
        <w:t>Իրական շահառուի կարգավիճակի վերաբերյալ տեղեկությունները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5"/>
        <w:gridCol w:w="5940"/>
      </w:tblGrid>
      <w:tr w:rsidR="002752FE" w:rsidRPr="00DF1B9F" w14:paraId="26DDD13A" w14:textId="77777777" w:rsidTr="002752FE">
        <w:tc>
          <w:tcPr>
            <w:tcW w:w="4765" w:type="dxa"/>
            <w:shd w:val="clear" w:color="auto" w:fill="D9E2F3"/>
            <w:vAlign w:val="center"/>
          </w:tcPr>
          <w:p w14:paraId="5DA4DB4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Իրական շահառու դառնալու օրը, ամիսը, տարին</w:t>
            </w:r>
          </w:p>
        </w:tc>
        <w:tc>
          <w:tcPr>
            <w:tcW w:w="5940" w:type="dxa"/>
            <w:vAlign w:val="center"/>
          </w:tcPr>
          <w:p w14:paraId="187DA2DE" w14:textId="77777777" w:rsidR="002752FE" w:rsidRPr="00DF1B9F" w:rsidRDefault="002752FE" w:rsidP="002752FE">
            <w:pPr>
              <w:rPr>
                <w:rFonts w:ascii="GHEA Grapalat" w:eastAsia="GHEA Grapalat" w:hAnsi="GHEA Grapalat" w:cs="GHEA Grapalat"/>
                <w:sz w:val="20"/>
                <w:szCs w:val="20"/>
              </w:rPr>
            </w:pPr>
          </w:p>
        </w:tc>
      </w:tr>
      <w:tr w:rsidR="002752FE" w:rsidRPr="00DF1B9F" w14:paraId="1F6DA266" w14:textId="77777777" w:rsidTr="002752FE">
        <w:tc>
          <w:tcPr>
            <w:tcW w:w="4765" w:type="dxa"/>
            <w:shd w:val="clear" w:color="auto" w:fill="D9E2F3"/>
            <w:vAlign w:val="center"/>
          </w:tcPr>
          <w:p w14:paraId="26B068DA"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Կազմակերպության նկատմամբ վերահսկողության իրականացումը</w:t>
            </w:r>
          </w:p>
        </w:tc>
        <w:tc>
          <w:tcPr>
            <w:tcW w:w="5940" w:type="dxa"/>
            <w:vAlign w:val="center"/>
          </w:tcPr>
          <w:p w14:paraId="58B3314F"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 xml:space="preserve">Առանձին </w:t>
            </w:r>
          </w:p>
          <w:p w14:paraId="6D7793CA"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Փոխկապակցված անձանց հետ համատեղ</w:t>
            </w:r>
          </w:p>
        </w:tc>
      </w:tr>
      <w:tr w:rsidR="002752FE" w:rsidRPr="00DF1B9F" w14:paraId="54E8752D" w14:textId="77777777" w:rsidTr="002752FE">
        <w:tc>
          <w:tcPr>
            <w:tcW w:w="4765" w:type="dxa"/>
            <w:shd w:val="clear" w:color="auto" w:fill="D9E2F3"/>
            <w:vAlign w:val="center"/>
          </w:tcPr>
          <w:p w14:paraId="4BFBD9D4"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5940" w:type="dxa"/>
            <w:vAlign w:val="center"/>
          </w:tcPr>
          <w:p w14:paraId="17E06B64"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Այո</w:t>
            </w:r>
          </w:p>
          <w:p w14:paraId="178498D9" w14:textId="77777777" w:rsidR="002752FE" w:rsidRPr="00DF1B9F" w:rsidRDefault="002752FE" w:rsidP="002752FE">
            <w:pPr>
              <w:rPr>
                <w:rFonts w:ascii="GHEA Grapalat" w:eastAsia="GHEA Grapalat" w:hAnsi="GHEA Grapalat" w:cs="GHEA Grapalat"/>
                <w:sz w:val="20"/>
                <w:szCs w:val="20"/>
              </w:rPr>
            </w:pPr>
            <w:r w:rsidRPr="00DF1B9F">
              <w:rPr>
                <w:rFonts w:ascii="Segoe UI Symbol" w:eastAsia="MS Gothic" w:hAnsi="Segoe UI Symbol" w:cs="Segoe UI Symbol"/>
                <w:sz w:val="20"/>
                <w:szCs w:val="20"/>
              </w:rPr>
              <w:t>☐</w:t>
            </w:r>
            <w:r w:rsidRPr="00DF1B9F">
              <w:rPr>
                <w:rFonts w:ascii="GHEA Grapalat" w:eastAsia="GHEA Grapalat" w:hAnsi="GHEA Grapalat" w:cs="GHEA Grapalat"/>
                <w:sz w:val="20"/>
                <w:szCs w:val="20"/>
              </w:rPr>
              <w:tab/>
              <w:t>Ոչ</w:t>
            </w:r>
          </w:p>
        </w:tc>
      </w:tr>
    </w:tbl>
    <w:p w14:paraId="74E42FF6"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Իրական շահառուի կոնտակտային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850"/>
      </w:tblGrid>
      <w:tr w:rsidR="002752FE" w:rsidRPr="00DF1B9F" w14:paraId="3F8436FF" w14:textId="77777777" w:rsidTr="002752FE">
        <w:tc>
          <w:tcPr>
            <w:tcW w:w="4855" w:type="dxa"/>
            <w:shd w:val="clear" w:color="auto" w:fill="D9E2F3"/>
            <w:vAlign w:val="center"/>
          </w:tcPr>
          <w:p w14:paraId="7110F0CB"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Էլ</w:t>
            </w:r>
            <w:r w:rsidRPr="00DF1B9F">
              <w:rPr>
                <w:rFonts w:ascii="Cambria Math" w:eastAsia="Cambria Math" w:hAnsi="Cambria Math" w:cs="Cambria Math"/>
                <w:color w:val="000000"/>
                <w:sz w:val="20"/>
                <w:szCs w:val="20"/>
              </w:rPr>
              <w:t>․</w:t>
            </w:r>
            <w:r w:rsidRPr="00DF1B9F">
              <w:rPr>
                <w:rFonts w:ascii="GHEA Grapalat" w:eastAsia="GHEA Grapalat" w:hAnsi="GHEA Grapalat" w:cs="GHEA Grapalat"/>
                <w:color w:val="000000"/>
                <w:sz w:val="20"/>
                <w:szCs w:val="20"/>
              </w:rPr>
              <w:t xml:space="preserve"> փոստի հասցեն</w:t>
            </w:r>
          </w:p>
        </w:tc>
        <w:tc>
          <w:tcPr>
            <w:tcW w:w="5850" w:type="dxa"/>
            <w:vAlign w:val="center"/>
          </w:tcPr>
          <w:p w14:paraId="31F28279" w14:textId="77777777" w:rsidR="002752FE" w:rsidRPr="00DF1B9F" w:rsidRDefault="002752FE" w:rsidP="002752FE">
            <w:pPr>
              <w:rPr>
                <w:rFonts w:ascii="GHEA Grapalat" w:eastAsia="GHEA Grapalat" w:hAnsi="GHEA Grapalat" w:cs="GHEA Grapalat"/>
                <w:sz w:val="20"/>
                <w:szCs w:val="20"/>
              </w:rPr>
            </w:pPr>
          </w:p>
        </w:tc>
      </w:tr>
      <w:tr w:rsidR="002752FE" w:rsidRPr="00DF1B9F" w14:paraId="79B2ABD3" w14:textId="77777777" w:rsidTr="002752FE">
        <w:tc>
          <w:tcPr>
            <w:tcW w:w="4855" w:type="dxa"/>
            <w:shd w:val="clear" w:color="auto" w:fill="D9E2F3"/>
            <w:vAlign w:val="center"/>
          </w:tcPr>
          <w:p w14:paraId="4E3EA2B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Հեռախոսահամարը</w:t>
            </w:r>
          </w:p>
        </w:tc>
        <w:tc>
          <w:tcPr>
            <w:tcW w:w="5850" w:type="dxa"/>
            <w:vAlign w:val="center"/>
          </w:tcPr>
          <w:p w14:paraId="53F5044C" w14:textId="77777777" w:rsidR="002752FE" w:rsidRPr="00DF1B9F" w:rsidRDefault="002752FE" w:rsidP="002752FE">
            <w:pPr>
              <w:rPr>
                <w:rFonts w:ascii="GHEA Grapalat" w:eastAsia="GHEA Grapalat" w:hAnsi="GHEA Grapalat" w:cs="GHEA Grapalat"/>
                <w:sz w:val="20"/>
                <w:szCs w:val="20"/>
              </w:rPr>
            </w:pPr>
          </w:p>
        </w:tc>
      </w:tr>
    </w:tbl>
    <w:p w14:paraId="5676C426" w14:textId="77777777" w:rsidR="002752FE" w:rsidRPr="00DF1B9F" w:rsidRDefault="002752FE" w:rsidP="002752FE">
      <w:pPr>
        <w:pBdr>
          <w:top w:val="nil"/>
          <w:left w:val="nil"/>
          <w:bottom w:val="nil"/>
          <w:right w:val="nil"/>
          <w:between w:val="nil"/>
        </w:pBdr>
        <w:ind w:left="792"/>
        <w:rPr>
          <w:rFonts w:ascii="GHEA Grapalat" w:eastAsia="GHEA Grapalat" w:hAnsi="GHEA Grapalat" w:cs="GHEA Grapalat"/>
          <w:i/>
          <w:color w:val="000000"/>
          <w:sz w:val="20"/>
          <w:szCs w:val="20"/>
        </w:rPr>
      </w:pPr>
      <w:r w:rsidRPr="00DF1B9F">
        <w:rPr>
          <w:rFonts w:ascii="GHEA Grapalat" w:hAnsi="GHEA Grapalat"/>
          <w:sz w:val="20"/>
          <w:szCs w:val="20"/>
        </w:rPr>
        <w:br w:type="page"/>
      </w:r>
    </w:p>
    <w:p w14:paraId="254FC172"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DF1B9F">
        <w:rPr>
          <w:rFonts w:ascii="GHEA Grapalat" w:eastAsia="GHEA Grapalat" w:hAnsi="GHEA Grapalat" w:cs="GHEA Grapalat"/>
          <w:b/>
          <w:color w:val="000000"/>
          <w:sz w:val="20"/>
          <w:szCs w:val="20"/>
        </w:rPr>
        <w:lastRenderedPageBreak/>
        <w:t>Միջանկյալ իրավաբանական անձինք</w:t>
      </w:r>
    </w:p>
    <w:p w14:paraId="7FBCEB82"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Կազմակերպության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0AC23823" w14:textId="77777777" w:rsidTr="002752FE">
        <w:tc>
          <w:tcPr>
            <w:tcW w:w="4225" w:type="dxa"/>
            <w:shd w:val="clear" w:color="auto" w:fill="D9E2F3"/>
            <w:vAlign w:val="center"/>
          </w:tcPr>
          <w:p w14:paraId="0DA3C3CE"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w:t>
            </w:r>
          </w:p>
        </w:tc>
        <w:tc>
          <w:tcPr>
            <w:tcW w:w="6480" w:type="dxa"/>
            <w:vAlign w:val="center"/>
          </w:tcPr>
          <w:p w14:paraId="5E9B66C3" w14:textId="77777777" w:rsidR="002752FE" w:rsidRPr="00DF1B9F" w:rsidRDefault="002752FE" w:rsidP="002752FE">
            <w:pPr>
              <w:rPr>
                <w:rFonts w:ascii="GHEA Grapalat" w:eastAsia="GHEA Grapalat" w:hAnsi="GHEA Grapalat" w:cs="GHEA Grapalat"/>
                <w:sz w:val="20"/>
                <w:szCs w:val="20"/>
              </w:rPr>
            </w:pPr>
          </w:p>
        </w:tc>
      </w:tr>
      <w:tr w:rsidR="002752FE" w:rsidRPr="00DF1B9F" w14:paraId="5537DE77" w14:textId="77777777" w:rsidTr="002752FE">
        <w:tc>
          <w:tcPr>
            <w:tcW w:w="4225" w:type="dxa"/>
            <w:shd w:val="clear" w:color="auto" w:fill="D9E2F3"/>
            <w:vAlign w:val="center"/>
          </w:tcPr>
          <w:p w14:paraId="57F03C67"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Անվանումը լատինատառ</w:t>
            </w:r>
          </w:p>
        </w:tc>
        <w:tc>
          <w:tcPr>
            <w:tcW w:w="6480" w:type="dxa"/>
            <w:vAlign w:val="center"/>
          </w:tcPr>
          <w:p w14:paraId="364A2345" w14:textId="77777777" w:rsidR="002752FE" w:rsidRPr="00DF1B9F" w:rsidRDefault="002752FE" w:rsidP="002752FE">
            <w:pPr>
              <w:rPr>
                <w:rFonts w:ascii="GHEA Grapalat" w:eastAsia="GHEA Grapalat" w:hAnsi="GHEA Grapalat" w:cs="GHEA Grapalat"/>
                <w:sz w:val="20"/>
                <w:szCs w:val="20"/>
              </w:rPr>
            </w:pPr>
          </w:p>
        </w:tc>
      </w:tr>
      <w:tr w:rsidR="002752FE" w:rsidRPr="00DF1B9F" w14:paraId="121A8996" w14:textId="77777777" w:rsidTr="002752FE">
        <w:tc>
          <w:tcPr>
            <w:tcW w:w="4225" w:type="dxa"/>
            <w:shd w:val="clear" w:color="auto" w:fill="D9E2F3"/>
            <w:vAlign w:val="center"/>
          </w:tcPr>
          <w:p w14:paraId="5B5E513F"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Պետական գրանցման համարը</w:t>
            </w:r>
          </w:p>
        </w:tc>
        <w:tc>
          <w:tcPr>
            <w:tcW w:w="6480" w:type="dxa"/>
            <w:vAlign w:val="center"/>
          </w:tcPr>
          <w:p w14:paraId="4C5FCBCE" w14:textId="77777777" w:rsidR="002752FE" w:rsidRPr="00DF1B9F" w:rsidRDefault="002752FE" w:rsidP="002752FE">
            <w:pPr>
              <w:rPr>
                <w:rFonts w:ascii="GHEA Grapalat" w:eastAsia="GHEA Grapalat" w:hAnsi="GHEA Grapalat" w:cs="GHEA Grapalat"/>
                <w:sz w:val="20"/>
                <w:szCs w:val="20"/>
              </w:rPr>
            </w:pPr>
          </w:p>
        </w:tc>
      </w:tr>
      <w:tr w:rsidR="002752FE" w:rsidRPr="00DF1B9F" w14:paraId="32069A71" w14:textId="77777777" w:rsidTr="002752FE">
        <w:tc>
          <w:tcPr>
            <w:tcW w:w="4225" w:type="dxa"/>
            <w:shd w:val="clear" w:color="auto" w:fill="D9E2F3"/>
            <w:vAlign w:val="center"/>
          </w:tcPr>
          <w:p w14:paraId="1F1CFA9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օրը, ամիսը, տարին</w:t>
            </w:r>
          </w:p>
        </w:tc>
        <w:tc>
          <w:tcPr>
            <w:tcW w:w="6480" w:type="dxa"/>
            <w:vAlign w:val="center"/>
          </w:tcPr>
          <w:p w14:paraId="35C71893" w14:textId="77777777" w:rsidR="002752FE" w:rsidRPr="00DF1B9F" w:rsidRDefault="002752FE" w:rsidP="002752FE">
            <w:pPr>
              <w:rPr>
                <w:rFonts w:ascii="GHEA Grapalat" w:eastAsia="GHEA Grapalat" w:hAnsi="GHEA Grapalat" w:cs="GHEA Grapalat"/>
                <w:sz w:val="20"/>
                <w:szCs w:val="20"/>
              </w:rPr>
            </w:pPr>
          </w:p>
        </w:tc>
      </w:tr>
      <w:tr w:rsidR="002752FE" w:rsidRPr="00DF1B9F" w14:paraId="62E5AD0E" w14:textId="77777777" w:rsidTr="002752FE">
        <w:tc>
          <w:tcPr>
            <w:tcW w:w="4225" w:type="dxa"/>
            <w:shd w:val="clear" w:color="auto" w:fill="D9E2F3"/>
            <w:vAlign w:val="center"/>
          </w:tcPr>
          <w:p w14:paraId="425FAF20"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հասցեն</w:t>
            </w:r>
          </w:p>
        </w:tc>
        <w:tc>
          <w:tcPr>
            <w:tcW w:w="6480" w:type="dxa"/>
            <w:vAlign w:val="center"/>
          </w:tcPr>
          <w:p w14:paraId="6BCE42CD" w14:textId="77777777" w:rsidR="002752FE" w:rsidRPr="00DF1B9F" w:rsidRDefault="002752FE" w:rsidP="002752FE">
            <w:pPr>
              <w:rPr>
                <w:rFonts w:ascii="GHEA Grapalat" w:eastAsia="GHEA Grapalat" w:hAnsi="GHEA Grapalat" w:cs="GHEA Grapalat"/>
                <w:sz w:val="20"/>
                <w:szCs w:val="20"/>
              </w:rPr>
            </w:pPr>
          </w:p>
        </w:tc>
      </w:tr>
      <w:tr w:rsidR="002752FE" w:rsidRPr="00DF1B9F" w14:paraId="217C61C6" w14:textId="77777777" w:rsidTr="002752FE">
        <w:tc>
          <w:tcPr>
            <w:tcW w:w="4225" w:type="dxa"/>
            <w:shd w:val="clear" w:color="auto" w:fill="D9E2F3"/>
            <w:vAlign w:val="center"/>
          </w:tcPr>
          <w:p w14:paraId="202CD239"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Գրանցման պետությունը</w:t>
            </w:r>
          </w:p>
        </w:tc>
        <w:tc>
          <w:tcPr>
            <w:tcW w:w="6480" w:type="dxa"/>
            <w:vAlign w:val="center"/>
          </w:tcPr>
          <w:p w14:paraId="728989E7" w14:textId="77777777" w:rsidR="002752FE" w:rsidRPr="00DF1B9F" w:rsidRDefault="002752FE" w:rsidP="002752FE">
            <w:pPr>
              <w:rPr>
                <w:rFonts w:ascii="GHEA Grapalat" w:eastAsia="GHEA Grapalat" w:hAnsi="GHEA Grapalat" w:cs="GHEA Grapalat"/>
                <w:sz w:val="20"/>
                <w:szCs w:val="20"/>
              </w:rPr>
            </w:pPr>
          </w:p>
        </w:tc>
      </w:tr>
      <w:tr w:rsidR="002752FE" w:rsidRPr="00DF1B9F" w14:paraId="04812973" w14:textId="77777777" w:rsidTr="002752FE">
        <w:tc>
          <w:tcPr>
            <w:tcW w:w="4225" w:type="dxa"/>
            <w:shd w:val="clear" w:color="auto" w:fill="D9E2F3"/>
            <w:vAlign w:val="center"/>
          </w:tcPr>
          <w:p w14:paraId="3BBFB056"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Գործադիր մարմնի ղեկավարի անունը և ազգանունը</w:t>
            </w:r>
          </w:p>
        </w:tc>
        <w:tc>
          <w:tcPr>
            <w:tcW w:w="6480" w:type="dxa"/>
            <w:vAlign w:val="center"/>
          </w:tcPr>
          <w:p w14:paraId="43DCB10D" w14:textId="77777777" w:rsidR="002752FE" w:rsidRPr="00DF1B9F" w:rsidRDefault="002752FE" w:rsidP="002752FE">
            <w:pPr>
              <w:rPr>
                <w:rFonts w:ascii="GHEA Grapalat" w:eastAsia="GHEA Grapalat" w:hAnsi="GHEA Grapalat" w:cs="GHEA Grapalat"/>
                <w:sz w:val="20"/>
                <w:szCs w:val="20"/>
              </w:rPr>
            </w:pPr>
          </w:p>
        </w:tc>
      </w:tr>
    </w:tbl>
    <w:p w14:paraId="6A1FDF91"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Իրական շահառուի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3635777D" w14:textId="77777777" w:rsidTr="002752FE">
        <w:trPr>
          <w:trHeight w:val="233"/>
        </w:trPr>
        <w:tc>
          <w:tcPr>
            <w:tcW w:w="4225" w:type="dxa"/>
            <w:vMerge w:val="restart"/>
            <w:shd w:val="clear" w:color="auto" w:fill="D9E2F3"/>
            <w:vAlign w:val="center"/>
          </w:tcPr>
          <w:p w14:paraId="63D09FC1"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480" w:type="dxa"/>
          </w:tcPr>
          <w:p w14:paraId="558DA666" w14:textId="77777777" w:rsidR="002752FE" w:rsidRPr="00DF1B9F" w:rsidRDefault="002752FE" w:rsidP="002752FE">
            <w:pPr>
              <w:rPr>
                <w:rFonts w:ascii="GHEA Grapalat" w:eastAsia="GHEA Grapalat" w:hAnsi="GHEA Grapalat" w:cs="GHEA Grapalat"/>
                <w:sz w:val="20"/>
                <w:szCs w:val="20"/>
              </w:rPr>
            </w:pPr>
          </w:p>
        </w:tc>
      </w:tr>
      <w:tr w:rsidR="002752FE" w:rsidRPr="00DF1B9F" w14:paraId="1065E9EB" w14:textId="77777777" w:rsidTr="002752FE">
        <w:trPr>
          <w:trHeight w:val="260"/>
        </w:trPr>
        <w:tc>
          <w:tcPr>
            <w:tcW w:w="4225" w:type="dxa"/>
            <w:vMerge/>
            <w:shd w:val="clear" w:color="auto" w:fill="D9E2F3"/>
            <w:vAlign w:val="center"/>
          </w:tcPr>
          <w:p w14:paraId="3C35C77C"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480" w:type="dxa"/>
          </w:tcPr>
          <w:p w14:paraId="7632A80D" w14:textId="77777777" w:rsidR="002752FE" w:rsidRPr="00DF1B9F" w:rsidRDefault="002752FE" w:rsidP="002752FE">
            <w:pPr>
              <w:rPr>
                <w:rFonts w:ascii="GHEA Grapalat" w:eastAsia="GHEA Grapalat" w:hAnsi="GHEA Grapalat" w:cs="GHEA Grapalat"/>
                <w:sz w:val="20"/>
                <w:szCs w:val="20"/>
              </w:rPr>
            </w:pPr>
          </w:p>
        </w:tc>
      </w:tr>
      <w:tr w:rsidR="002752FE" w:rsidRPr="00DF1B9F" w14:paraId="54E02C33" w14:textId="77777777" w:rsidTr="002752FE">
        <w:trPr>
          <w:trHeight w:val="197"/>
        </w:trPr>
        <w:tc>
          <w:tcPr>
            <w:tcW w:w="4225" w:type="dxa"/>
            <w:vMerge/>
            <w:shd w:val="clear" w:color="auto" w:fill="D9E2F3"/>
            <w:vAlign w:val="center"/>
          </w:tcPr>
          <w:p w14:paraId="30CBA521"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480" w:type="dxa"/>
          </w:tcPr>
          <w:p w14:paraId="0F8AA4C7" w14:textId="77777777" w:rsidR="002752FE" w:rsidRPr="00DF1B9F" w:rsidRDefault="002752FE" w:rsidP="002752FE">
            <w:pPr>
              <w:rPr>
                <w:rFonts w:ascii="GHEA Grapalat" w:eastAsia="GHEA Grapalat" w:hAnsi="GHEA Grapalat" w:cs="GHEA Grapalat"/>
                <w:sz w:val="20"/>
                <w:szCs w:val="20"/>
              </w:rPr>
            </w:pPr>
          </w:p>
        </w:tc>
      </w:tr>
      <w:tr w:rsidR="002752FE" w:rsidRPr="00DF1B9F" w14:paraId="3763B654" w14:textId="77777777" w:rsidTr="002752FE">
        <w:trPr>
          <w:trHeight w:val="323"/>
        </w:trPr>
        <w:tc>
          <w:tcPr>
            <w:tcW w:w="4225" w:type="dxa"/>
            <w:vMerge/>
            <w:shd w:val="clear" w:color="auto" w:fill="D9E2F3"/>
            <w:vAlign w:val="center"/>
          </w:tcPr>
          <w:p w14:paraId="370C8C6D"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480" w:type="dxa"/>
          </w:tcPr>
          <w:p w14:paraId="7773FAA6" w14:textId="77777777" w:rsidR="002752FE" w:rsidRPr="00DF1B9F" w:rsidRDefault="002752FE" w:rsidP="002752FE">
            <w:pPr>
              <w:rPr>
                <w:rFonts w:ascii="GHEA Grapalat" w:eastAsia="GHEA Grapalat" w:hAnsi="GHEA Grapalat" w:cs="GHEA Grapalat"/>
                <w:sz w:val="20"/>
                <w:szCs w:val="20"/>
              </w:rPr>
            </w:pPr>
          </w:p>
        </w:tc>
      </w:tr>
      <w:tr w:rsidR="002752FE" w:rsidRPr="00DF1B9F" w14:paraId="0C7C1644" w14:textId="77777777" w:rsidTr="002752FE">
        <w:trPr>
          <w:trHeight w:val="152"/>
        </w:trPr>
        <w:tc>
          <w:tcPr>
            <w:tcW w:w="4225" w:type="dxa"/>
            <w:vMerge/>
            <w:shd w:val="clear" w:color="auto" w:fill="D9E2F3"/>
            <w:vAlign w:val="center"/>
          </w:tcPr>
          <w:p w14:paraId="07569075"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480" w:type="dxa"/>
          </w:tcPr>
          <w:p w14:paraId="1EF0871D" w14:textId="77777777" w:rsidR="002752FE" w:rsidRPr="00DF1B9F" w:rsidRDefault="002752FE" w:rsidP="002752FE">
            <w:pPr>
              <w:rPr>
                <w:rFonts w:ascii="GHEA Grapalat" w:eastAsia="GHEA Grapalat" w:hAnsi="GHEA Grapalat" w:cs="GHEA Grapalat"/>
                <w:sz w:val="20"/>
                <w:szCs w:val="20"/>
              </w:rPr>
            </w:pPr>
          </w:p>
        </w:tc>
      </w:tr>
    </w:tbl>
    <w:p w14:paraId="0F6EE10F" w14:textId="77777777" w:rsidR="002752FE" w:rsidRPr="00DF1B9F" w:rsidRDefault="002752FE" w:rsidP="002752FE">
      <w:pPr>
        <w:numPr>
          <w:ilvl w:val="1"/>
          <w:numId w:val="29"/>
        </w:numPr>
        <w:pBdr>
          <w:top w:val="nil"/>
          <w:left w:val="nil"/>
          <w:bottom w:val="nil"/>
          <w:right w:val="nil"/>
          <w:between w:val="nil"/>
        </w:pBdr>
        <w:ind w:left="788" w:hanging="431"/>
        <w:rPr>
          <w:rFonts w:ascii="GHEA Grapalat" w:eastAsia="GHEA Grapalat" w:hAnsi="GHEA Grapalat" w:cs="GHEA Grapalat"/>
          <w:i/>
          <w:sz w:val="20"/>
          <w:szCs w:val="20"/>
        </w:rPr>
      </w:pPr>
      <w:r w:rsidRPr="00DF1B9F">
        <w:rPr>
          <w:rFonts w:ascii="GHEA Grapalat" w:eastAsia="GHEA Grapalat" w:hAnsi="GHEA Grapalat" w:cs="GHEA Grapalat"/>
          <w:i/>
          <w:sz w:val="20"/>
          <w:szCs w:val="20"/>
        </w:rPr>
        <w:t>Միջանկյալ իրավաբանական անձի բաժնետոմսերի ցուցակման տվյալները</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5"/>
        <w:gridCol w:w="6480"/>
      </w:tblGrid>
      <w:tr w:rsidR="002752FE" w:rsidRPr="00DF1B9F" w14:paraId="267CE375" w14:textId="77777777" w:rsidTr="002752FE">
        <w:tc>
          <w:tcPr>
            <w:tcW w:w="4225" w:type="dxa"/>
            <w:shd w:val="clear" w:color="auto" w:fill="D9E2F3"/>
            <w:vAlign w:val="center"/>
          </w:tcPr>
          <w:p w14:paraId="2BBCB253"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Ֆոնդային բորսայի անվանումը</w:t>
            </w:r>
          </w:p>
        </w:tc>
        <w:tc>
          <w:tcPr>
            <w:tcW w:w="6480" w:type="dxa"/>
            <w:vAlign w:val="center"/>
          </w:tcPr>
          <w:p w14:paraId="0111E4A3" w14:textId="77777777" w:rsidR="002752FE" w:rsidRPr="00DF1B9F" w:rsidRDefault="002752FE" w:rsidP="002752FE">
            <w:pPr>
              <w:rPr>
                <w:rFonts w:ascii="GHEA Grapalat" w:eastAsia="GHEA Grapalat" w:hAnsi="GHEA Grapalat" w:cs="GHEA Grapalat"/>
                <w:sz w:val="20"/>
                <w:szCs w:val="20"/>
              </w:rPr>
            </w:pPr>
          </w:p>
        </w:tc>
      </w:tr>
      <w:tr w:rsidR="002752FE" w:rsidRPr="00DF1B9F" w14:paraId="3AD47892" w14:textId="77777777" w:rsidTr="002752FE">
        <w:tc>
          <w:tcPr>
            <w:tcW w:w="4225" w:type="dxa"/>
            <w:shd w:val="clear" w:color="auto" w:fill="D9E2F3"/>
            <w:vAlign w:val="center"/>
          </w:tcPr>
          <w:p w14:paraId="202ED9B9" w14:textId="77777777" w:rsidR="002752FE" w:rsidRPr="00DF1B9F" w:rsidRDefault="002752FE" w:rsidP="002752F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DF1B9F">
              <w:rPr>
                <w:rFonts w:ascii="GHEA Grapalat" w:eastAsia="GHEA Grapalat" w:hAnsi="GHEA Grapalat" w:cs="GHEA Grapalat"/>
                <w:color w:val="000000"/>
                <w:sz w:val="20"/>
                <w:szCs w:val="20"/>
              </w:rPr>
              <w:t>Հղումը բորսայում առկա փաստաթղթերին</w:t>
            </w:r>
          </w:p>
        </w:tc>
        <w:tc>
          <w:tcPr>
            <w:tcW w:w="6480" w:type="dxa"/>
            <w:vAlign w:val="center"/>
          </w:tcPr>
          <w:p w14:paraId="4063417F" w14:textId="77777777" w:rsidR="002752FE" w:rsidRPr="00DF1B9F" w:rsidRDefault="002752FE" w:rsidP="002752FE">
            <w:pPr>
              <w:rPr>
                <w:rFonts w:ascii="GHEA Grapalat" w:eastAsia="GHEA Grapalat" w:hAnsi="GHEA Grapalat" w:cs="GHEA Grapalat"/>
                <w:sz w:val="20"/>
                <w:szCs w:val="20"/>
              </w:rPr>
            </w:pPr>
          </w:p>
        </w:tc>
      </w:tr>
    </w:tbl>
    <w:p w14:paraId="04224984" w14:textId="77777777" w:rsidR="002752FE" w:rsidRPr="00DF1B9F" w:rsidRDefault="002752FE" w:rsidP="002752FE">
      <w:pPr>
        <w:pBdr>
          <w:top w:val="nil"/>
          <w:left w:val="nil"/>
          <w:bottom w:val="nil"/>
          <w:right w:val="nil"/>
          <w:between w:val="nil"/>
        </w:pBdr>
        <w:rPr>
          <w:rFonts w:ascii="GHEA Grapalat" w:eastAsia="GHEA Grapalat" w:hAnsi="GHEA Grapalat" w:cs="GHEA Grapalat"/>
          <w:i/>
          <w:sz w:val="20"/>
          <w:szCs w:val="20"/>
        </w:rPr>
      </w:pPr>
      <w:r w:rsidRPr="00DF1B9F">
        <w:rPr>
          <w:rFonts w:ascii="GHEA Grapalat" w:eastAsia="GHEA Grapalat" w:hAnsi="GHEA Grapalat" w:cs="GHEA Grapalat"/>
          <w:i/>
          <w:sz w:val="20"/>
          <w:szCs w:val="20"/>
        </w:rPr>
        <w:br w:type="page"/>
      </w:r>
    </w:p>
    <w:p w14:paraId="326B0394" w14:textId="77777777" w:rsidR="002752FE" w:rsidRPr="00DF1B9F" w:rsidRDefault="002752FE" w:rsidP="002752FE">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DF1B9F">
        <w:rPr>
          <w:rFonts w:ascii="GHEA Grapalat" w:eastAsia="GHEA Grapalat" w:hAnsi="GHEA Grapalat" w:cs="GHEA Grapalat"/>
          <w:b/>
          <w:color w:val="000000"/>
          <w:sz w:val="20"/>
          <w:szCs w:val="20"/>
        </w:rPr>
        <w:lastRenderedPageBreak/>
        <w:t>Լրացուցիչ նշումներ</w:t>
      </w:r>
    </w:p>
    <w:p w14:paraId="4E750833" w14:textId="77777777" w:rsidR="002752FE" w:rsidRPr="00DF1B9F" w:rsidRDefault="002752FE" w:rsidP="002752FE">
      <w:pPr>
        <w:pBdr>
          <w:top w:val="nil"/>
          <w:left w:val="nil"/>
          <w:bottom w:val="nil"/>
          <w:right w:val="nil"/>
          <w:between w:val="nil"/>
        </w:pBdr>
        <w:rPr>
          <w:rFonts w:ascii="GHEA Grapalat" w:eastAsia="GHEA Grapalat" w:hAnsi="GHEA Grapalat" w:cs="GHEA Grapalat"/>
          <w:b/>
          <w:color w:val="000000"/>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8"/>
      </w:tblGrid>
      <w:tr w:rsidR="002752FE" w:rsidRPr="00DF1B9F" w14:paraId="77C95643" w14:textId="77777777" w:rsidTr="003F7A2C">
        <w:tc>
          <w:tcPr>
            <w:tcW w:w="10728" w:type="dxa"/>
            <w:shd w:val="clear" w:color="auto" w:fill="DEEAF6"/>
          </w:tcPr>
          <w:p w14:paraId="7AC878A5" w14:textId="77777777" w:rsidR="002752FE" w:rsidRPr="00DF1B9F" w:rsidRDefault="002752FE" w:rsidP="002752FE">
            <w:pPr>
              <w:rPr>
                <w:rFonts w:ascii="GHEA Grapalat" w:eastAsia="GHEA Grapalat" w:hAnsi="GHEA Grapalat" w:cs="GHEA Grapalat"/>
                <w:i/>
                <w:color w:val="000000"/>
                <w:sz w:val="20"/>
                <w:szCs w:val="20"/>
              </w:rPr>
            </w:pPr>
            <w:r w:rsidRPr="00DF1B9F">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2752FE" w:rsidRPr="00DF1B9F" w14:paraId="384CDCBA" w14:textId="77777777" w:rsidTr="003F7A2C">
        <w:trPr>
          <w:trHeight w:val="10187"/>
        </w:trPr>
        <w:tc>
          <w:tcPr>
            <w:tcW w:w="10728" w:type="dxa"/>
            <w:shd w:val="clear" w:color="auto" w:fill="auto"/>
          </w:tcPr>
          <w:p w14:paraId="01FF4028" w14:textId="77777777" w:rsidR="002752FE" w:rsidRPr="00DF1B9F" w:rsidRDefault="002752FE" w:rsidP="002752FE">
            <w:pPr>
              <w:rPr>
                <w:rFonts w:ascii="GHEA Grapalat" w:eastAsia="GHEA Grapalat" w:hAnsi="GHEA Grapalat" w:cs="GHEA Grapalat"/>
                <w:b/>
                <w:color w:val="000000"/>
                <w:sz w:val="20"/>
                <w:szCs w:val="20"/>
              </w:rPr>
            </w:pPr>
          </w:p>
        </w:tc>
      </w:tr>
    </w:tbl>
    <w:p w14:paraId="77BCAD20" w14:textId="77777777" w:rsidR="002752FE" w:rsidRPr="00DF1B9F" w:rsidRDefault="002752FE" w:rsidP="002752FE">
      <w:pPr>
        <w:pBdr>
          <w:top w:val="nil"/>
          <w:left w:val="nil"/>
          <w:bottom w:val="nil"/>
          <w:right w:val="nil"/>
          <w:between w:val="nil"/>
        </w:pBdr>
        <w:rPr>
          <w:rFonts w:ascii="GHEA Grapalat" w:eastAsia="GHEA Grapalat" w:hAnsi="GHEA Grapalat" w:cs="GHEA Grapalat"/>
          <w:b/>
          <w:color w:val="000000"/>
          <w:sz w:val="20"/>
          <w:szCs w:val="20"/>
        </w:rPr>
      </w:pPr>
    </w:p>
    <w:p w14:paraId="1C4AA880" w14:textId="77777777" w:rsidR="002752FE" w:rsidRPr="00DF1B9F" w:rsidRDefault="002752FE" w:rsidP="002752FE">
      <w:pPr>
        <w:pStyle w:val="31"/>
        <w:spacing w:line="240" w:lineRule="auto"/>
        <w:jc w:val="right"/>
        <w:rPr>
          <w:rFonts w:ascii="GHEA Grapalat" w:hAnsi="GHEA Grapalat" w:cs="Arial"/>
          <w:b/>
        </w:rPr>
      </w:pPr>
    </w:p>
    <w:p w14:paraId="772F0459" w14:textId="77777777" w:rsidR="002752FE" w:rsidRPr="00DF1B9F" w:rsidRDefault="002752FE" w:rsidP="002752FE">
      <w:pPr>
        <w:pStyle w:val="31"/>
        <w:spacing w:line="240" w:lineRule="auto"/>
        <w:ind w:firstLine="0"/>
        <w:jc w:val="left"/>
        <w:rPr>
          <w:rFonts w:ascii="GHEA Grapalat" w:hAnsi="GHEA Grapalat"/>
          <w:i/>
          <w:lang w:val="hy-AM"/>
        </w:rPr>
      </w:pPr>
    </w:p>
    <w:p w14:paraId="61C6BFF8" w14:textId="77777777" w:rsidR="002752FE" w:rsidRPr="00DF1B9F" w:rsidRDefault="002752FE" w:rsidP="002752FE">
      <w:pPr>
        <w:pStyle w:val="31"/>
        <w:spacing w:line="240" w:lineRule="auto"/>
        <w:ind w:firstLine="0"/>
        <w:jc w:val="left"/>
        <w:rPr>
          <w:rFonts w:ascii="GHEA Grapalat" w:hAnsi="GHEA Grapalat"/>
          <w:i/>
          <w:lang w:val="hy-AM"/>
        </w:rPr>
      </w:pPr>
    </w:p>
    <w:p w14:paraId="20BF6DD4" w14:textId="77777777" w:rsidR="002752FE" w:rsidRPr="00DF1B9F" w:rsidRDefault="002752FE" w:rsidP="002752FE">
      <w:pPr>
        <w:pStyle w:val="31"/>
        <w:spacing w:line="240" w:lineRule="auto"/>
        <w:ind w:firstLine="0"/>
        <w:jc w:val="left"/>
        <w:rPr>
          <w:rFonts w:ascii="GHEA Grapalat" w:hAnsi="GHEA Grapalat"/>
          <w:i/>
          <w:lang w:val="hy-AM"/>
        </w:rPr>
      </w:pPr>
    </w:p>
    <w:p w14:paraId="6AE52499" w14:textId="77777777" w:rsidR="002752FE" w:rsidRPr="00DF1B9F" w:rsidRDefault="002752FE" w:rsidP="002752FE">
      <w:pPr>
        <w:pStyle w:val="31"/>
        <w:spacing w:line="240" w:lineRule="auto"/>
        <w:ind w:firstLine="0"/>
        <w:jc w:val="left"/>
        <w:rPr>
          <w:rFonts w:ascii="GHEA Grapalat" w:hAnsi="GHEA Grapalat"/>
          <w:i/>
          <w:lang w:val="hy-AM"/>
        </w:rPr>
      </w:pPr>
    </w:p>
    <w:p w14:paraId="73B9DF77" w14:textId="77777777" w:rsidR="002752FE" w:rsidRPr="00DF1B9F" w:rsidRDefault="002752FE" w:rsidP="002752FE">
      <w:pPr>
        <w:pStyle w:val="31"/>
        <w:spacing w:line="240" w:lineRule="auto"/>
        <w:ind w:firstLine="0"/>
        <w:jc w:val="left"/>
        <w:rPr>
          <w:rFonts w:ascii="GHEA Grapalat" w:hAnsi="GHEA Grapalat"/>
          <w:b/>
          <w:lang w:val="hy-AM"/>
        </w:rPr>
      </w:pPr>
    </w:p>
    <w:p w14:paraId="3CBEC900" w14:textId="5161AF70" w:rsidR="002752FE" w:rsidRDefault="002752FE" w:rsidP="002752FE">
      <w:pPr>
        <w:pStyle w:val="31"/>
        <w:spacing w:line="240" w:lineRule="auto"/>
        <w:ind w:firstLine="0"/>
        <w:jc w:val="left"/>
        <w:rPr>
          <w:rFonts w:ascii="GHEA Grapalat" w:hAnsi="GHEA Grapalat"/>
          <w:b/>
          <w:lang w:val="hy-AM"/>
        </w:rPr>
      </w:pPr>
    </w:p>
    <w:p w14:paraId="2B942C03" w14:textId="77777777" w:rsidR="003F7A2C" w:rsidRPr="00DF1B9F" w:rsidRDefault="003F7A2C" w:rsidP="002752FE">
      <w:pPr>
        <w:pStyle w:val="31"/>
        <w:spacing w:line="240" w:lineRule="auto"/>
        <w:ind w:firstLine="0"/>
        <w:jc w:val="left"/>
        <w:rPr>
          <w:rFonts w:ascii="GHEA Grapalat" w:hAnsi="GHEA Grapalat"/>
          <w:b/>
          <w:lang w:val="hy-AM"/>
        </w:rPr>
      </w:pPr>
    </w:p>
    <w:p w14:paraId="7E31C6B5" w14:textId="77777777" w:rsidR="002752FE" w:rsidRPr="00DF1B9F" w:rsidRDefault="002752FE" w:rsidP="002752FE">
      <w:pPr>
        <w:pStyle w:val="31"/>
        <w:spacing w:line="240" w:lineRule="auto"/>
        <w:ind w:firstLine="0"/>
        <w:jc w:val="left"/>
        <w:rPr>
          <w:rFonts w:ascii="GHEA Grapalat" w:hAnsi="GHEA Grapalat"/>
          <w:b/>
          <w:lang w:val="hy-AM"/>
        </w:rPr>
      </w:pPr>
    </w:p>
    <w:p w14:paraId="56A1196B" w14:textId="77777777" w:rsidR="002752FE" w:rsidRPr="00DF1B9F" w:rsidRDefault="002752FE" w:rsidP="002752FE">
      <w:pPr>
        <w:pStyle w:val="31"/>
        <w:spacing w:line="240" w:lineRule="auto"/>
        <w:ind w:firstLine="0"/>
        <w:jc w:val="left"/>
        <w:rPr>
          <w:rFonts w:ascii="GHEA Grapalat" w:hAnsi="GHEA Grapalat"/>
          <w:b/>
          <w:lang w:val="hy-AM"/>
        </w:rPr>
      </w:pPr>
    </w:p>
    <w:p w14:paraId="7D590DE3" w14:textId="77777777" w:rsidR="002752FE" w:rsidRPr="00DF1B9F" w:rsidRDefault="002752FE" w:rsidP="002752FE">
      <w:pPr>
        <w:jc w:val="center"/>
        <w:rPr>
          <w:rFonts w:ascii="GHEA Grapalat" w:eastAsia="GHEA Grapalat" w:hAnsi="GHEA Grapalat" w:cs="GHEA Grapalat"/>
          <w:b/>
          <w:sz w:val="20"/>
          <w:szCs w:val="20"/>
        </w:rPr>
      </w:pPr>
    </w:p>
    <w:p w14:paraId="5C76AC82" w14:textId="77777777" w:rsidR="002752FE" w:rsidRPr="00DF1B9F" w:rsidRDefault="002752FE" w:rsidP="002752FE">
      <w:pPr>
        <w:jc w:val="center"/>
        <w:rPr>
          <w:rFonts w:ascii="GHEA Grapalat" w:eastAsia="GHEA Grapalat" w:hAnsi="GHEA Grapalat" w:cs="GHEA Grapalat"/>
          <w:b/>
          <w:sz w:val="20"/>
          <w:szCs w:val="20"/>
        </w:rPr>
      </w:pPr>
    </w:p>
    <w:p w14:paraId="4FC4D88F" w14:textId="77777777" w:rsidR="002752FE" w:rsidRPr="00DF1B9F" w:rsidRDefault="002752FE" w:rsidP="002752FE">
      <w:pPr>
        <w:jc w:val="center"/>
        <w:rPr>
          <w:rFonts w:ascii="GHEA Grapalat" w:eastAsia="GHEA Grapalat" w:hAnsi="GHEA Grapalat" w:cs="GHEA Grapalat"/>
          <w:b/>
          <w:sz w:val="20"/>
          <w:szCs w:val="20"/>
        </w:rPr>
      </w:pPr>
    </w:p>
    <w:p w14:paraId="4DB4BDEA" w14:textId="77777777" w:rsidR="002752FE" w:rsidRPr="005858E1" w:rsidRDefault="002752FE" w:rsidP="002752FE">
      <w:pPr>
        <w:jc w:val="center"/>
        <w:rPr>
          <w:rFonts w:ascii="GHEA Grapalat" w:eastAsia="GHEA Grapalat" w:hAnsi="GHEA Grapalat" w:cs="GHEA Grapalat"/>
          <w:b/>
        </w:rPr>
      </w:pPr>
    </w:p>
    <w:p w14:paraId="29E69D4A" w14:textId="77777777" w:rsidR="002752FE" w:rsidRPr="005858E1" w:rsidRDefault="002752FE" w:rsidP="002752FE">
      <w:pPr>
        <w:jc w:val="center"/>
        <w:rPr>
          <w:rFonts w:ascii="GHEA Grapalat" w:eastAsia="GHEA Grapalat" w:hAnsi="GHEA Grapalat" w:cs="GHEA Grapalat"/>
          <w:b/>
        </w:rPr>
      </w:pPr>
    </w:p>
    <w:p w14:paraId="0F2CED36" w14:textId="77777777" w:rsidR="002752FE" w:rsidRPr="005858E1" w:rsidRDefault="002752FE" w:rsidP="002752FE">
      <w:pPr>
        <w:jc w:val="center"/>
        <w:rPr>
          <w:rFonts w:ascii="GHEA Grapalat" w:eastAsia="GHEA Grapalat" w:hAnsi="GHEA Grapalat" w:cs="GHEA Grapalat"/>
          <w:b/>
          <w:sz w:val="20"/>
          <w:szCs w:val="20"/>
        </w:rPr>
      </w:pPr>
      <w:r w:rsidRPr="005858E1">
        <w:rPr>
          <w:rFonts w:ascii="GHEA Grapalat" w:eastAsia="GHEA Grapalat" w:hAnsi="GHEA Grapalat" w:cs="GHEA Grapalat"/>
          <w:b/>
          <w:sz w:val="20"/>
          <w:szCs w:val="20"/>
        </w:rPr>
        <w:lastRenderedPageBreak/>
        <w:t>I. Հայտարարագրի լրացման կարգը</w:t>
      </w:r>
    </w:p>
    <w:p w14:paraId="4994F57A" w14:textId="77777777" w:rsidR="002752FE" w:rsidRPr="005858E1" w:rsidRDefault="002752FE" w:rsidP="002752FE">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729A2062"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858E1">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58E1">
        <w:rPr>
          <w:rFonts w:ascii="Cambria Math" w:eastAsia="GHEA Grapalat" w:hAnsi="Cambria Math" w:cs="Cambria Math"/>
          <w:color w:val="000000"/>
          <w:sz w:val="20"/>
          <w:szCs w:val="20"/>
        </w:rPr>
        <w:t>․</w:t>
      </w:r>
    </w:p>
    <w:p w14:paraId="1DD9525B"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5391F30" w14:textId="77777777" w:rsidR="002752FE" w:rsidRPr="005858E1" w:rsidRDefault="002752FE" w:rsidP="002752FE">
      <w:pPr>
        <w:numPr>
          <w:ilvl w:val="1"/>
          <w:numId w:val="30"/>
        </w:numP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5858E1">
        <w:rPr>
          <w:rFonts w:ascii="GHEA Grapalat" w:eastAsia="GHEA Grapalat" w:hAnsi="GHEA Grapalat" w:cs="GHEA Grapalat"/>
          <w:sz w:val="20"/>
          <w:szCs w:val="20"/>
          <w:lang w:val="hy-AM"/>
        </w:rPr>
        <w:t xml:space="preserve">սույն ընթացակարգի </w:t>
      </w:r>
      <w:r w:rsidRPr="005858E1">
        <w:rPr>
          <w:rFonts w:ascii="GHEA Grapalat" w:eastAsia="GHEA Grapalat" w:hAnsi="GHEA Grapalat" w:cs="GHEA Grapalat"/>
          <w:sz w:val="20"/>
          <w:szCs w:val="20"/>
        </w:rPr>
        <w:t>հայտում ներառվող փաստաթղթերը.</w:t>
      </w:r>
    </w:p>
    <w:p w14:paraId="6B6E3BC4" w14:textId="77777777" w:rsidR="002752FE" w:rsidRPr="005858E1" w:rsidRDefault="002752FE" w:rsidP="002752FE">
      <w:pPr>
        <w:numPr>
          <w:ilvl w:val="1"/>
          <w:numId w:val="30"/>
        </w:numP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EF7CB68"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Հայտարարագրի</w:t>
      </w:r>
      <w:r w:rsidRPr="005858E1">
        <w:rPr>
          <w:rFonts w:ascii="GHEA Grapalat" w:eastAsia="GHEA Grapalat" w:hAnsi="GHEA Grapalat" w:cs="GHEA Grapalat"/>
          <w:color w:val="000000"/>
          <w:sz w:val="20"/>
          <w:szCs w:val="20"/>
        </w:rPr>
        <w:t xml:space="preserve"> 2-րդ բաժինը (Բաժնետոմսերի ցուցակման տվյալները)</w:t>
      </w:r>
      <w:r w:rsidRPr="005858E1">
        <w:rPr>
          <w:rFonts w:ascii="GHEA Grapalat" w:eastAsia="GHEA Grapalat" w:hAnsi="GHEA Grapalat" w:cs="GHEA Grapalat"/>
          <w:b/>
          <w:color w:val="000000"/>
          <w:sz w:val="20"/>
          <w:szCs w:val="20"/>
        </w:rPr>
        <w:t xml:space="preserve"> </w:t>
      </w:r>
      <w:r w:rsidRPr="005858E1">
        <w:rPr>
          <w:rFonts w:ascii="GHEA Grapalat" w:eastAsia="GHEA Grapalat" w:hAnsi="GHEA Grapalat" w:cs="GHEA Grapalat"/>
          <w:color w:val="000000"/>
          <w:sz w:val="20"/>
          <w:szCs w:val="20"/>
        </w:rPr>
        <w:t>լրացվում է, եթե Կազմակերպության կամ Կազմակերպություն</w:t>
      </w:r>
      <w:r w:rsidRPr="005858E1">
        <w:rPr>
          <w:rFonts w:ascii="GHEA Grapalat" w:eastAsia="GHEA Grapalat" w:hAnsi="GHEA Grapalat" w:cs="GHEA Grapalat"/>
          <w:sz w:val="20"/>
          <w:szCs w:val="20"/>
        </w:rPr>
        <w:t xml:space="preserve">ն </w:t>
      </w:r>
      <w:r w:rsidRPr="005858E1">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58E1">
        <w:rPr>
          <w:rFonts w:ascii="GHEA Grapalat" w:eastAsia="GHEA Grapalat" w:hAnsi="GHEA Grapalat" w:cs="GHEA Grapalat"/>
          <w:sz w:val="20"/>
          <w:szCs w:val="20"/>
        </w:rPr>
        <w:t>այս</w:t>
      </w:r>
      <w:r w:rsidRPr="005858E1">
        <w:rPr>
          <w:rFonts w:ascii="GHEA Grapalat" w:eastAsia="GHEA Grapalat" w:hAnsi="GHEA Grapalat" w:cs="GHEA Grapalat"/>
          <w:color w:val="000000"/>
          <w:sz w:val="20"/>
          <w:szCs w:val="20"/>
        </w:rPr>
        <w:t xml:space="preserve"> բաժինը լրացվում է Կազմակերպության կամ </w:t>
      </w:r>
      <w:r w:rsidRPr="005858E1">
        <w:rPr>
          <w:rFonts w:ascii="GHEA Grapalat" w:eastAsia="GHEA Grapalat" w:hAnsi="GHEA Grapalat" w:cs="GHEA Grapalat"/>
          <w:sz w:val="20"/>
          <w:szCs w:val="20"/>
        </w:rPr>
        <w:t>Կազմակերպությունն</w:t>
      </w:r>
      <w:r w:rsidRPr="005858E1">
        <w:rPr>
          <w:rFonts w:ascii="GHEA Grapalat" w:eastAsia="GHEA Grapalat" w:hAnsi="GHEA Grapalat" w:cs="GHEA Grapalat"/>
          <w:color w:val="000000"/>
          <w:sz w:val="20"/>
          <w:szCs w:val="20"/>
        </w:rPr>
        <w:t xml:space="preserve"> ամբողջությամբ վերահսկող այլ իրավաբանական անձի համար։ </w:t>
      </w:r>
      <w:r w:rsidRPr="005858E1">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58E1">
        <w:rPr>
          <w:rFonts w:ascii="GHEA Grapalat" w:eastAsia="GHEA Grapalat" w:hAnsi="GHEA Grapalat" w:cs="GHEA Grapalat"/>
          <w:color w:val="000000"/>
          <w:sz w:val="20"/>
          <w:szCs w:val="20"/>
        </w:rPr>
        <w:t>Այս բաժնում ենթաբաժինները լրացվում են հետևյալ կանոններով</w:t>
      </w:r>
      <w:r w:rsidRPr="005858E1">
        <w:rPr>
          <w:rFonts w:ascii="Cambria Math" w:eastAsia="GHEA Grapalat" w:hAnsi="Cambria Math" w:cs="Cambria Math"/>
          <w:color w:val="000000"/>
          <w:sz w:val="20"/>
          <w:szCs w:val="20"/>
        </w:rPr>
        <w:t>․</w:t>
      </w:r>
    </w:p>
    <w:p w14:paraId="034342B5"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662B8D9"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545A4549"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«Վերահսկողության մակարդակը» ենթաբաժինը լրացվում է, եթե հայտարարագրի 2</w:t>
      </w:r>
      <w:r w:rsidRPr="005858E1">
        <w:rPr>
          <w:rFonts w:ascii="Cambria Math" w:eastAsia="Cambria Math" w:hAnsi="Cambria Math" w:cs="Cambria Math"/>
          <w:sz w:val="20"/>
          <w:szCs w:val="20"/>
        </w:rPr>
        <w:t>․</w:t>
      </w:r>
      <w:r w:rsidRPr="005858E1">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20D3F1"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858E1">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5858E1">
        <w:rPr>
          <w:rFonts w:ascii="GHEA Grapalat" w:eastAsia="GHEA Grapalat" w:hAnsi="GHEA Grapalat" w:cs="GHEA Grapalat"/>
          <w:b/>
          <w:color w:val="000000"/>
          <w:sz w:val="20"/>
          <w:szCs w:val="20"/>
        </w:rPr>
        <w:t xml:space="preserve"> </w:t>
      </w:r>
      <w:r w:rsidRPr="005858E1">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58E1">
        <w:rPr>
          <w:rFonts w:ascii="Cambria Math" w:eastAsia="GHEA Grapalat" w:hAnsi="Cambria Math" w:cs="Cambria Math"/>
          <w:color w:val="000000"/>
          <w:sz w:val="20"/>
          <w:szCs w:val="20"/>
        </w:rPr>
        <w:t>․</w:t>
      </w:r>
    </w:p>
    <w:p w14:paraId="546F96E5"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7FCC0EE"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sidRPr="005858E1">
        <w:rPr>
          <w:rFonts w:ascii="GHEA Grapalat" w:eastAsia="GHEA Grapalat" w:hAnsi="GHEA Grapalat" w:cs="GHEA Grapalat"/>
          <w:sz w:val="20"/>
          <w:szCs w:val="20"/>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6826053"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858E1">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58E1">
        <w:rPr>
          <w:rFonts w:ascii="Cambria Math" w:eastAsia="GHEA Grapalat" w:hAnsi="Cambria Math" w:cs="Cambria Math"/>
          <w:color w:val="000000"/>
          <w:sz w:val="20"/>
          <w:szCs w:val="20"/>
        </w:rPr>
        <w:t>․</w:t>
      </w:r>
    </w:p>
    <w:p w14:paraId="22B61F47"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3FDAB970"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508E4F0"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0143B092"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CD97B4D"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58E1">
        <w:rPr>
          <w:rFonts w:ascii="Cambria Math" w:eastAsia="GHEA Grapalat" w:hAnsi="Cambria Math" w:cs="Cambria Math"/>
          <w:sz w:val="20"/>
          <w:szCs w:val="20"/>
        </w:rPr>
        <w:t>․</w:t>
      </w:r>
    </w:p>
    <w:p w14:paraId="5E5BFD88"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ա</w:t>
      </w:r>
      <w:r w:rsidRPr="005858E1">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A1A3778"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բ</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բ</w:t>
      </w:r>
      <w:r w:rsidRPr="005858E1">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ACEA55A"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գ</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գ</w:t>
      </w:r>
      <w:r w:rsidRPr="005858E1">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54AA2E5C"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5858E1">
        <w:rPr>
          <w:rFonts w:ascii="GHEA Grapalat" w:eastAsia="GHEA Grapalat" w:hAnsi="GHEA Grapalat" w:cs="GHEA Grapalat"/>
          <w:sz w:val="20"/>
          <w:szCs w:val="20"/>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58E1">
        <w:rPr>
          <w:rFonts w:ascii="Cambria Math" w:eastAsia="Cambria Math" w:hAnsi="Cambria Math" w:cs="Cambria Math"/>
          <w:sz w:val="20"/>
          <w:szCs w:val="20"/>
        </w:rPr>
        <w:t>․</w:t>
      </w:r>
      <w:r w:rsidRPr="005858E1">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5858E1">
        <w:rPr>
          <w:rFonts w:ascii="Cambria Math" w:eastAsia="GHEA Grapalat" w:hAnsi="Cambria Math" w:cs="Cambria Math"/>
          <w:sz w:val="20"/>
          <w:szCs w:val="20"/>
        </w:rPr>
        <w:t>․</w:t>
      </w:r>
    </w:p>
    <w:p w14:paraId="1FC14FE6"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ա</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ա</w:t>
      </w:r>
      <w:r w:rsidRPr="005858E1">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22E12D"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բ</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բ</w:t>
      </w:r>
      <w:r w:rsidRPr="005858E1">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3256526"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գ</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գ</w:t>
      </w:r>
      <w:r w:rsidRPr="005858E1">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1CA62891"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դ</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դ</w:t>
      </w:r>
      <w:r w:rsidRPr="005858E1">
        <w:rPr>
          <w:rFonts w:ascii="GHEA Grapalat" w:eastAsia="GHEA Grapalat" w:hAnsi="GHEA Grapalat" w:cs="GHEA Grapalat"/>
          <w:sz w:val="20"/>
          <w:szCs w:val="20"/>
        </w:rPr>
        <w:t>»</w:t>
      </w:r>
      <w:r w:rsidRPr="005858E1">
        <w:rPr>
          <w:rFonts w:ascii="GHEA Grapalat" w:eastAsia="GHEA Grapalat" w:hAnsi="GHEA Grapalat" w:cs="GHEA Grapalat"/>
          <w:b/>
          <w:sz w:val="20"/>
          <w:szCs w:val="20"/>
        </w:rPr>
        <w:t xml:space="preserve"> </w:t>
      </w:r>
      <w:r w:rsidRPr="005858E1">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D6EFA46" w14:textId="77777777" w:rsidR="002752FE" w:rsidRPr="005858E1" w:rsidRDefault="002752FE" w:rsidP="002752FE">
      <w:pPr>
        <w:pBdr>
          <w:top w:val="nil"/>
          <w:left w:val="nil"/>
          <w:bottom w:val="nil"/>
          <w:right w:val="nil"/>
          <w:between w:val="nil"/>
        </w:pBdr>
        <w:ind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ե</w:t>
      </w:r>
      <w:r w:rsidRPr="005858E1">
        <w:rPr>
          <w:rFonts w:ascii="Cambria Math" w:eastAsia="GHEA Grapalat" w:hAnsi="Cambria Math" w:cs="Cambria Math"/>
          <w:sz w:val="20"/>
          <w:szCs w:val="20"/>
        </w:rPr>
        <w:t>․</w:t>
      </w:r>
      <w:r w:rsidRPr="005858E1">
        <w:rPr>
          <w:rFonts w:ascii="GHEA Grapalat" w:eastAsia="GHEA Grapalat" w:hAnsi="GHEA Grapalat" w:cs="GHEA Grapalat"/>
          <w:sz w:val="20"/>
          <w:szCs w:val="20"/>
        </w:rPr>
        <w:t xml:space="preserve"> Այս ենթաբաժնի «</w:t>
      </w:r>
      <w:r w:rsidRPr="005858E1">
        <w:rPr>
          <w:rFonts w:ascii="GHEA Grapalat" w:eastAsia="GHEA Grapalat" w:hAnsi="GHEA Grapalat" w:cs="GHEA Grapalat"/>
          <w:b/>
          <w:sz w:val="20"/>
          <w:szCs w:val="20"/>
        </w:rPr>
        <w:t>ե</w:t>
      </w:r>
      <w:r w:rsidRPr="005858E1">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58420BB"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8E85C7C"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530BD83"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858E1">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58E1">
        <w:rPr>
          <w:rFonts w:ascii="GHEA Grapalat" w:eastAsia="GHEA Grapalat" w:hAnsi="GHEA Grapalat" w:cs="GHEA Grapalat"/>
          <w:color w:val="000000"/>
          <w:sz w:val="20"/>
          <w:szCs w:val="20"/>
        </w:rPr>
        <w:t xml:space="preserve">ենթակա է լրացման յուրաքանչյուր </w:t>
      </w:r>
      <w:r w:rsidRPr="005858E1">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5858E1">
        <w:rPr>
          <w:rFonts w:ascii="GHEA Grapalat" w:eastAsia="GHEA Grapalat" w:hAnsi="GHEA Grapalat" w:cs="GHEA Grapalat"/>
          <w:color w:val="000000"/>
          <w:sz w:val="20"/>
          <w:szCs w:val="20"/>
        </w:rPr>
        <w:t>Այս բաժնում ենթաբաժինները լրացվում են հետևյալ կանոններով</w:t>
      </w:r>
      <w:r w:rsidRPr="005858E1">
        <w:rPr>
          <w:rFonts w:ascii="Cambria Math" w:eastAsia="GHEA Grapalat" w:hAnsi="Cambria Math" w:cs="Cambria Math"/>
          <w:color w:val="000000"/>
          <w:sz w:val="20"/>
          <w:szCs w:val="20"/>
        </w:rPr>
        <w:t>․</w:t>
      </w:r>
    </w:p>
    <w:p w14:paraId="49E33AD5"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2D54DAF7"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B610A8D" w14:textId="77777777" w:rsidR="002752FE" w:rsidRPr="005858E1" w:rsidRDefault="002752FE" w:rsidP="002752FE">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4DE8E60" w14:textId="77777777" w:rsidR="002752FE" w:rsidRPr="005858E1"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908D9D5" w14:textId="77777777" w:rsidR="002752FE" w:rsidRDefault="002752FE" w:rsidP="002752FE">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858E1">
        <w:rPr>
          <w:rFonts w:ascii="GHEA Grapalat" w:eastAsia="GHEA Grapalat" w:hAnsi="GHEA Grapalat" w:cs="GHEA Grapalat"/>
          <w:sz w:val="20"/>
          <w:szCs w:val="20"/>
        </w:rPr>
        <w:t xml:space="preserve">Հայտարարագիրը լրացնում և ստորագրում է հայտը ներկայացնող անձը։ </w:t>
      </w:r>
    </w:p>
    <w:p w14:paraId="5736A973" w14:textId="77777777" w:rsidR="002752FE" w:rsidRDefault="002752FE" w:rsidP="002752FE">
      <w:pPr>
        <w:pStyle w:val="31"/>
        <w:spacing w:line="240" w:lineRule="auto"/>
        <w:ind w:left="360" w:firstLine="0"/>
        <w:rPr>
          <w:rFonts w:ascii="GHEA Grapalat" w:hAnsi="GHEA Grapalat"/>
          <w:i/>
          <w:sz w:val="16"/>
          <w:szCs w:val="16"/>
          <w:lang w:val="hy-AM"/>
        </w:rPr>
      </w:pPr>
      <w:r w:rsidRPr="005858E1">
        <w:rPr>
          <w:rFonts w:ascii="GHEA Grapalat" w:hAnsi="GHEA Grapalat" w:cs="Sylfaen"/>
          <w:i/>
          <w:sz w:val="16"/>
          <w:szCs w:val="16"/>
          <w:lang w:val="hy-AM" w:eastAsia="ru-RU"/>
        </w:rPr>
        <w:t>*</w:t>
      </w:r>
      <w:r w:rsidRPr="005858E1">
        <w:rPr>
          <w:rFonts w:ascii="GHEA Grapalat" w:hAnsi="GHEA Grapalat"/>
          <w:i/>
          <w:sz w:val="16"/>
          <w:szCs w:val="16"/>
          <w:lang w:val="af-ZA"/>
        </w:rPr>
        <w:t xml:space="preserve"> </w:t>
      </w:r>
      <w:r w:rsidRPr="005858E1">
        <w:rPr>
          <w:rFonts w:ascii="GHEA Grapalat" w:hAnsi="GHEA Grapalat"/>
          <w:i/>
          <w:sz w:val="16"/>
          <w:szCs w:val="16"/>
          <w:lang w:val="hy-AM"/>
        </w:rPr>
        <w:t>լրացվում</w:t>
      </w:r>
      <w:r w:rsidRPr="005858E1">
        <w:rPr>
          <w:rFonts w:ascii="GHEA Grapalat" w:hAnsi="GHEA Grapalat"/>
          <w:i/>
          <w:sz w:val="16"/>
          <w:szCs w:val="16"/>
          <w:lang w:val="af-ZA"/>
        </w:rPr>
        <w:t xml:space="preserve"> </w:t>
      </w:r>
      <w:r w:rsidRPr="005858E1">
        <w:rPr>
          <w:rFonts w:ascii="GHEA Grapalat" w:hAnsi="GHEA Grapalat"/>
          <w:i/>
          <w:sz w:val="16"/>
          <w:szCs w:val="16"/>
          <w:lang w:val="hy-AM"/>
        </w:rPr>
        <w:t>է</w:t>
      </w:r>
      <w:r w:rsidRPr="005858E1">
        <w:rPr>
          <w:rFonts w:ascii="GHEA Grapalat" w:hAnsi="GHEA Grapalat"/>
          <w:i/>
          <w:sz w:val="16"/>
          <w:szCs w:val="16"/>
          <w:lang w:val="af-ZA"/>
        </w:rPr>
        <w:t xml:space="preserve"> </w:t>
      </w:r>
      <w:r w:rsidRPr="005858E1">
        <w:rPr>
          <w:rFonts w:ascii="GHEA Grapalat" w:hAnsi="GHEA Grapalat"/>
          <w:i/>
          <w:sz w:val="16"/>
          <w:szCs w:val="16"/>
          <w:lang w:val="hy-AM"/>
        </w:rPr>
        <w:t>հանձնաժողովի</w:t>
      </w:r>
      <w:r w:rsidRPr="005858E1">
        <w:rPr>
          <w:rFonts w:ascii="GHEA Grapalat" w:hAnsi="GHEA Grapalat"/>
          <w:i/>
          <w:sz w:val="16"/>
          <w:szCs w:val="16"/>
          <w:lang w:val="af-ZA"/>
        </w:rPr>
        <w:t xml:space="preserve"> </w:t>
      </w:r>
      <w:r w:rsidRPr="005858E1">
        <w:rPr>
          <w:rFonts w:ascii="GHEA Grapalat" w:hAnsi="GHEA Grapalat"/>
          <w:i/>
          <w:sz w:val="16"/>
          <w:szCs w:val="16"/>
          <w:lang w:val="hy-AM"/>
        </w:rPr>
        <w:t>քարտուղարի</w:t>
      </w:r>
      <w:r w:rsidRPr="005858E1">
        <w:rPr>
          <w:rFonts w:ascii="GHEA Grapalat" w:hAnsi="GHEA Grapalat"/>
          <w:i/>
          <w:sz w:val="16"/>
          <w:szCs w:val="16"/>
          <w:lang w:val="af-ZA"/>
        </w:rPr>
        <w:t xml:space="preserve"> </w:t>
      </w:r>
      <w:r w:rsidRPr="005858E1">
        <w:rPr>
          <w:rFonts w:ascii="GHEA Grapalat" w:hAnsi="GHEA Grapalat"/>
          <w:i/>
          <w:sz w:val="16"/>
          <w:szCs w:val="16"/>
          <w:lang w:val="hy-AM"/>
        </w:rPr>
        <w:t>կողմից</w:t>
      </w:r>
      <w:r w:rsidRPr="005858E1">
        <w:rPr>
          <w:rFonts w:ascii="GHEA Grapalat" w:hAnsi="GHEA Grapalat"/>
          <w:i/>
          <w:sz w:val="16"/>
          <w:szCs w:val="16"/>
          <w:lang w:val="af-ZA"/>
        </w:rPr>
        <w:t xml:space="preserve">` </w:t>
      </w:r>
      <w:r w:rsidRPr="005858E1">
        <w:rPr>
          <w:rFonts w:ascii="GHEA Grapalat" w:hAnsi="GHEA Grapalat"/>
          <w:i/>
          <w:sz w:val="16"/>
          <w:szCs w:val="16"/>
          <w:lang w:val="hy-AM"/>
        </w:rPr>
        <w:t>մինչև</w:t>
      </w:r>
      <w:r w:rsidRPr="005858E1">
        <w:rPr>
          <w:rFonts w:ascii="GHEA Grapalat" w:hAnsi="GHEA Grapalat"/>
          <w:i/>
          <w:sz w:val="16"/>
          <w:szCs w:val="16"/>
          <w:lang w:val="af-ZA"/>
        </w:rPr>
        <w:t xml:space="preserve"> </w:t>
      </w:r>
      <w:r w:rsidRPr="005858E1">
        <w:rPr>
          <w:rFonts w:ascii="GHEA Grapalat" w:hAnsi="GHEA Grapalat"/>
          <w:i/>
          <w:sz w:val="16"/>
          <w:szCs w:val="16"/>
          <w:lang w:val="hy-AM"/>
        </w:rPr>
        <w:t>հրավերը</w:t>
      </w:r>
      <w:r w:rsidRPr="005858E1">
        <w:rPr>
          <w:rFonts w:ascii="GHEA Grapalat" w:hAnsi="GHEA Grapalat"/>
          <w:i/>
          <w:sz w:val="16"/>
          <w:szCs w:val="16"/>
          <w:lang w:val="af-ZA"/>
        </w:rPr>
        <w:t xml:space="preserve"> </w:t>
      </w:r>
      <w:r w:rsidRPr="005858E1">
        <w:rPr>
          <w:rFonts w:ascii="GHEA Grapalat" w:hAnsi="GHEA Grapalat"/>
          <w:i/>
          <w:sz w:val="16"/>
          <w:szCs w:val="16"/>
          <w:lang w:val="hy-AM"/>
        </w:rPr>
        <w:t>տեղեկագրում</w:t>
      </w:r>
      <w:r w:rsidRPr="005858E1">
        <w:rPr>
          <w:rFonts w:ascii="GHEA Grapalat" w:hAnsi="GHEA Grapalat"/>
          <w:i/>
          <w:sz w:val="16"/>
          <w:szCs w:val="16"/>
          <w:lang w:val="af-ZA"/>
        </w:rPr>
        <w:t xml:space="preserve"> </w:t>
      </w:r>
      <w:r w:rsidRPr="005858E1">
        <w:rPr>
          <w:rFonts w:ascii="GHEA Grapalat" w:hAnsi="GHEA Grapalat"/>
          <w:i/>
          <w:sz w:val="16"/>
          <w:szCs w:val="16"/>
          <w:lang w:val="hy-AM"/>
        </w:rPr>
        <w:t>հրապարակելը:</w:t>
      </w:r>
    </w:p>
    <w:p w14:paraId="021F1471" w14:textId="6F20C51C" w:rsidR="002752FE" w:rsidRPr="005858E1" w:rsidRDefault="002752FE" w:rsidP="002752FE">
      <w:pPr>
        <w:pStyle w:val="31"/>
        <w:spacing w:line="240" w:lineRule="auto"/>
        <w:ind w:left="360" w:firstLine="0"/>
        <w:rPr>
          <w:rFonts w:ascii="GHEA Grapalat" w:hAnsi="GHEA Grapalat" w:cs="Sylfaen"/>
          <w:i/>
          <w:sz w:val="16"/>
          <w:szCs w:val="16"/>
          <w:lang w:val="hy-AM" w:eastAsia="ru-RU"/>
        </w:rPr>
      </w:pPr>
      <w:r w:rsidRPr="005858E1">
        <w:rPr>
          <w:rFonts w:ascii="GHEA Grapalat" w:hAnsi="GHEA Grapalat" w:cs="Sylfaen"/>
          <w:i/>
          <w:sz w:val="16"/>
          <w:szCs w:val="16"/>
          <w:lang w:val="hy-AM" w:eastAsia="ru-RU"/>
        </w:rPr>
        <w:t>** 1.2</w:t>
      </w:r>
      <w:r w:rsidRPr="005858E1">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6474402" w14:textId="77777777" w:rsidR="002752FE" w:rsidRDefault="002752FE" w:rsidP="002752FE">
      <w:pPr>
        <w:pStyle w:val="31"/>
        <w:spacing w:line="240" w:lineRule="auto"/>
        <w:ind w:left="360" w:firstLine="0"/>
        <w:jc w:val="right"/>
        <w:rPr>
          <w:rFonts w:ascii="GHEA Grapalat" w:hAnsi="GHEA Grapalat" w:cs="Sylfaen"/>
          <w:b/>
          <w:lang w:val="hy-AM"/>
        </w:rPr>
      </w:pPr>
    </w:p>
    <w:p w14:paraId="7D5FE327" w14:textId="6635BAAC" w:rsidR="002752FE" w:rsidRPr="00E6597C" w:rsidRDefault="002752FE" w:rsidP="002752FE">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2</w:t>
      </w:r>
    </w:p>
    <w:p w14:paraId="629A4089" w14:textId="04EF8613" w:rsidR="002752FE" w:rsidRPr="00E6597C"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hy-AM"/>
        </w:rPr>
        <w:t>*</w:t>
      </w:r>
      <w:r w:rsidR="002752FE" w:rsidRPr="00E6597C">
        <w:rPr>
          <w:rFonts w:ascii="GHEA Grapalat" w:hAnsi="GHEA Grapalat"/>
          <w:b/>
          <w:lang w:val="hy-AM"/>
        </w:rPr>
        <w:t xml:space="preserve">  </w:t>
      </w:r>
      <w:r w:rsidR="002752FE" w:rsidRPr="00E6597C">
        <w:rPr>
          <w:rFonts w:ascii="GHEA Grapalat" w:hAnsi="GHEA Grapalat" w:cs="Sylfaen"/>
          <w:b/>
          <w:lang w:val="hy-AM"/>
        </w:rPr>
        <w:t>ծածկագրով</w:t>
      </w:r>
    </w:p>
    <w:p w14:paraId="52AAB1CB" w14:textId="15AEAC24" w:rsidR="002752FE" w:rsidRPr="00E6597C" w:rsidRDefault="00FB248B" w:rsidP="002752FE">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w:t>
      </w:r>
      <w:r w:rsidR="002752FE" w:rsidRPr="00E6597C">
        <w:rPr>
          <w:rFonts w:ascii="GHEA Grapalat" w:hAnsi="GHEA Grapalat" w:cs="Arial"/>
          <w:b/>
          <w:lang w:val="hy-AM"/>
        </w:rPr>
        <w:t xml:space="preserve"> մրցույթի </w:t>
      </w:r>
      <w:r w:rsidR="002752FE" w:rsidRPr="00E6597C">
        <w:rPr>
          <w:rFonts w:ascii="GHEA Grapalat" w:hAnsi="GHEA Grapalat" w:cs="Sylfaen"/>
          <w:b/>
          <w:lang w:val="hy-AM"/>
        </w:rPr>
        <w:t>հրավերի</w:t>
      </w:r>
    </w:p>
    <w:p w14:paraId="79739368" w14:textId="77777777" w:rsidR="002752FE" w:rsidRPr="00E6597C" w:rsidRDefault="002752FE" w:rsidP="002752FE">
      <w:pPr>
        <w:ind w:firstLine="567"/>
        <w:jc w:val="center"/>
        <w:rPr>
          <w:rFonts w:ascii="GHEA Grapalat" w:hAnsi="GHEA Grapalat"/>
          <w:sz w:val="20"/>
          <w:lang w:val="hy-AM"/>
        </w:rPr>
      </w:pPr>
    </w:p>
    <w:p w14:paraId="61EAF4BD" w14:textId="77777777" w:rsidR="002752FE" w:rsidRPr="00E6597C" w:rsidRDefault="002752FE" w:rsidP="002752FE">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0DBBEF86" w14:textId="77777777" w:rsidR="002752FE" w:rsidRPr="00E6597C" w:rsidRDefault="002752FE" w:rsidP="002752FE">
      <w:pPr>
        <w:ind w:firstLine="567"/>
        <w:rPr>
          <w:rFonts w:ascii="GHEA Grapalat" w:hAnsi="GHEA Grapalat"/>
          <w:lang w:val="hy-AM"/>
        </w:rPr>
      </w:pPr>
    </w:p>
    <w:p w14:paraId="7DE09AA1" w14:textId="0BCC7374" w:rsidR="002752FE" w:rsidRPr="00E6597C" w:rsidRDefault="002752FE" w:rsidP="002752FE">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E6597C">
        <w:rPr>
          <w:rFonts w:ascii="GHEA Grapalat" w:hAnsi="GHEA Grapalat" w:cs="Arial"/>
          <w:sz w:val="20"/>
          <w:szCs w:val="20"/>
          <w:lang w:val="es-ES"/>
        </w:rPr>
        <w:t xml:space="preserve">* ծածկագրով </w:t>
      </w:r>
      <w:r w:rsidR="00FB248B">
        <w:rPr>
          <w:rFonts w:ascii="GHEA Grapalat" w:hAnsi="GHEA Grapalat" w:cs="Arial"/>
          <w:sz w:val="20"/>
          <w:szCs w:val="20"/>
          <w:lang w:val="hy-AM"/>
        </w:rPr>
        <w:t xml:space="preserve">հրատապ </w:t>
      </w:r>
      <w:r w:rsidRPr="00E6597C">
        <w:rPr>
          <w:rFonts w:ascii="GHEA Grapalat" w:hAnsi="GHEA Grapalat" w:cs="Arial"/>
          <w:sz w:val="20"/>
          <w:szCs w:val="20"/>
          <w:lang w:val="es-ES"/>
        </w:rPr>
        <w:t>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2C99001C" w14:textId="77777777" w:rsidR="002752FE" w:rsidRPr="00E6597C" w:rsidRDefault="002752FE" w:rsidP="002752FE">
      <w:pPr>
        <w:ind w:firstLine="567"/>
        <w:jc w:val="both"/>
        <w:rPr>
          <w:rFonts w:ascii="GHEA Grapalat" w:hAnsi="GHEA Grapalat" w:cs="Arial"/>
        </w:rPr>
      </w:pPr>
      <w:r w:rsidRPr="00E6597C">
        <w:rPr>
          <w:rFonts w:ascii="GHEA Grapalat" w:hAnsi="GHEA Grapalat" w:cs="Sylfaen"/>
          <w:vertAlign w:val="superscript"/>
          <w:lang w:val="hy-AM"/>
        </w:rPr>
        <w:t xml:space="preserve">                                                                                     մասնակցի անվանումը</w:t>
      </w:r>
    </w:p>
    <w:p w14:paraId="04A60220" w14:textId="77777777" w:rsidR="002752FE" w:rsidRPr="00E6597C" w:rsidRDefault="002752FE" w:rsidP="002752FE">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6FAC31D5" w14:textId="77777777" w:rsidR="002752FE" w:rsidRPr="00E6597C" w:rsidRDefault="002752FE" w:rsidP="002752FE">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16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28"/>
        <w:gridCol w:w="3449"/>
        <w:gridCol w:w="2070"/>
        <w:gridCol w:w="1530"/>
        <w:gridCol w:w="1890"/>
      </w:tblGrid>
      <w:tr w:rsidR="002752FE" w:rsidRPr="00F42521" w14:paraId="5FD290B3" w14:textId="77777777" w:rsidTr="00824828">
        <w:trPr>
          <w:cantSplit/>
          <w:trHeight w:val="916"/>
          <w:jc w:val="center"/>
        </w:trPr>
        <w:tc>
          <w:tcPr>
            <w:tcW w:w="1228" w:type="dxa"/>
            <w:tcBorders>
              <w:top w:val="single" w:sz="4" w:space="0" w:color="auto"/>
              <w:left w:val="single" w:sz="4" w:space="0" w:color="auto"/>
              <w:right w:val="single" w:sz="4" w:space="0" w:color="auto"/>
            </w:tcBorders>
            <w:vAlign w:val="center"/>
          </w:tcPr>
          <w:p w14:paraId="3C0098AA"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7DED74F7" w14:textId="77777777" w:rsidR="002752FE" w:rsidRPr="00E6597C" w:rsidRDefault="002752FE" w:rsidP="002752FE">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449" w:type="dxa"/>
            <w:tcBorders>
              <w:top w:val="single" w:sz="4" w:space="0" w:color="auto"/>
              <w:left w:val="single" w:sz="4" w:space="0" w:color="auto"/>
              <w:right w:val="single" w:sz="4" w:space="0" w:color="auto"/>
            </w:tcBorders>
            <w:vAlign w:val="center"/>
          </w:tcPr>
          <w:p w14:paraId="19AD2550"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2070" w:type="dxa"/>
            <w:tcBorders>
              <w:top w:val="single" w:sz="4" w:space="0" w:color="auto"/>
              <w:left w:val="single" w:sz="4" w:space="0" w:color="auto"/>
              <w:right w:val="single" w:sz="4" w:space="0" w:color="auto"/>
            </w:tcBorders>
            <w:vAlign w:val="center"/>
          </w:tcPr>
          <w:p w14:paraId="227D3206" w14:textId="77777777" w:rsidR="002752FE" w:rsidRPr="0053699F" w:rsidRDefault="002752FE" w:rsidP="002752FE">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37F4E05B"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530" w:type="dxa"/>
            <w:tcBorders>
              <w:top w:val="single" w:sz="4" w:space="0" w:color="auto"/>
              <w:left w:val="single" w:sz="4" w:space="0" w:color="auto"/>
              <w:right w:val="single" w:sz="4" w:space="0" w:color="auto"/>
            </w:tcBorders>
            <w:vAlign w:val="center"/>
          </w:tcPr>
          <w:p w14:paraId="484FC42C"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37259FE8"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890" w:type="dxa"/>
            <w:tcBorders>
              <w:top w:val="single" w:sz="4" w:space="0" w:color="auto"/>
              <w:left w:val="single" w:sz="4" w:space="0" w:color="auto"/>
              <w:right w:val="single" w:sz="4" w:space="0" w:color="auto"/>
            </w:tcBorders>
            <w:vAlign w:val="center"/>
          </w:tcPr>
          <w:p w14:paraId="39744B8B"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3D82D92E" w14:textId="77777777" w:rsidR="002752FE" w:rsidRPr="00E6597C" w:rsidRDefault="002752FE" w:rsidP="002752FE">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2752FE" w:rsidRPr="00E6597C" w14:paraId="61E4F371" w14:textId="77777777" w:rsidTr="00824828">
        <w:trPr>
          <w:jc w:val="center"/>
        </w:trPr>
        <w:tc>
          <w:tcPr>
            <w:tcW w:w="1228" w:type="dxa"/>
            <w:tcBorders>
              <w:top w:val="single" w:sz="4" w:space="0" w:color="auto"/>
              <w:left w:val="single" w:sz="4" w:space="0" w:color="auto"/>
              <w:bottom w:val="single" w:sz="4" w:space="0" w:color="auto"/>
              <w:right w:val="single" w:sz="4" w:space="0" w:color="auto"/>
            </w:tcBorders>
            <w:shd w:val="clear" w:color="auto" w:fill="99CCFF"/>
            <w:vAlign w:val="center"/>
          </w:tcPr>
          <w:p w14:paraId="2C061ECF" w14:textId="77777777" w:rsidR="002752FE" w:rsidRPr="00E6597C" w:rsidRDefault="002752FE" w:rsidP="002752FE">
            <w:pPr>
              <w:jc w:val="center"/>
              <w:rPr>
                <w:rFonts w:ascii="GHEA Grapalat" w:hAnsi="GHEA Grapalat"/>
                <w:b/>
                <w:i/>
                <w:sz w:val="16"/>
                <w:lang w:val="es-ES"/>
              </w:rPr>
            </w:pPr>
            <w:r w:rsidRPr="00E6597C">
              <w:rPr>
                <w:rFonts w:ascii="GHEA Grapalat" w:hAnsi="GHEA Grapalat"/>
                <w:b/>
                <w:i/>
                <w:sz w:val="16"/>
                <w:lang w:val="es-ES"/>
              </w:rPr>
              <w:t>1</w:t>
            </w:r>
          </w:p>
        </w:tc>
        <w:tc>
          <w:tcPr>
            <w:tcW w:w="3449" w:type="dxa"/>
            <w:tcBorders>
              <w:top w:val="single" w:sz="4" w:space="0" w:color="auto"/>
              <w:left w:val="single" w:sz="4" w:space="0" w:color="auto"/>
              <w:bottom w:val="single" w:sz="4" w:space="0" w:color="auto"/>
              <w:right w:val="single" w:sz="4" w:space="0" w:color="auto"/>
            </w:tcBorders>
            <w:shd w:val="clear" w:color="auto" w:fill="99CCFF"/>
          </w:tcPr>
          <w:p w14:paraId="01D8C7BD" w14:textId="77777777" w:rsidR="002752FE" w:rsidRPr="00E6597C" w:rsidRDefault="002752FE" w:rsidP="002752FE">
            <w:pPr>
              <w:jc w:val="center"/>
              <w:rPr>
                <w:rFonts w:ascii="GHEA Grapalat" w:hAnsi="GHEA Grapalat"/>
                <w:b/>
                <w:i/>
                <w:sz w:val="16"/>
                <w:lang w:val="es-ES"/>
              </w:rPr>
            </w:pPr>
            <w:r w:rsidRPr="00E6597C">
              <w:rPr>
                <w:rFonts w:ascii="GHEA Grapalat" w:hAnsi="GHEA Grapalat"/>
                <w:b/>
                <w:i/>
                <w:sz w:val="16"/>
                <w:lang w:val="es-ES"/>
              </w:rPr>
              <w:t>2</w:t>
            </w:r>
          </w:p>
        </w:tc>
        <w:tc>
          <w:tcPr>
            <w:tcW w:w="2070" w:type="dxa"/>
            <w:tcBorders>
              <w:top w:val="single" w:sz="4" w:space="0" w:color="auto"/>
              <w:left w:val="single" w:sz="4" w:space="0" w:color="auto"/>
              <w:bottom w:val="single" w:sz="4" w:space="0" w:color="auto"/>
              <w:right w:val="single" w:sz="4" w:space="0" w:color="auto"/>
            </w:tcBorders>
            <w:shd w:val="clear" w:color="auto" w:fill="99CCFF"/>
          </w:tcPr>
          <w:p w14:paraId="74735DA5" w14:textId="77777777" w:rsidR="002752FE" w:rsidRPr="00E6597C" w:rsidRDefault="002752FE" w:rsidP="002752FE">
            <w:pPr>
              <w:jc w:val="center"/>
              <w:rPr>
                <w:rFonts w:ascii="GHEA Grapalat" w:hAnsi="GHEA Grapalat"/>
                <w:i/>
                <w:sz w:val="16"/>
                <w:lang w:val="es-ES"/>
              </w:rPr>
            </w:pPr>
            <w:r>
              <w:rPr>
                <w:rFonts w:ascii="GHEA Grapalat" w:hAnsi="GHEA Grapalat"/>
                <w:b/>
                <w:i/>
                <w:sz w:val="16"/>
                <w:lang w:val="es-ES"/>
              </w:rPr>
              <w:t>3</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08DC87CC" w14:textId="77777777" w:rsidR="002752FE" w:rsidRPr="00E6597C" w:rsidRDefault="002752FE" w:rsidP="002752FE">
            <w:pPr>
              <w:jc w:val="center"/>
              <w:rPr>
                <w:rFonts w:ascii="GHEA Grapalat" w:hAnsi="GHEA Grapalat"/>
                <w:i/>
                <w:sz w:val="16"/>
                <w:lang w:val="es-ES"/>
              </w:rPr>
            </w:pPr>
            <w:r>
              <w:rPr>
                <w:rFonts w:ascii="GHEA Grapalat" w:hAnsi="GHEA Grapalat"/>
                <w:b/>
                <w:i/>
                <w:sz w:val="16"/>
                <w:lang w:val="es-ES"/>
              </w:rPr>
              <w:t>4</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14:paraId="0F52431A" w14:textId="77777777" w:rsidR="002752FE" w:rsidRPr="00E6597C" w:rsidRDefault="002752FE" w:rsidP="002752FE">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2752FE" w:rsidRPr="00F42521" w14:paraId="0C897DA1" w14:textId="77777777" w:rsidTr="00824828">
        <w:trPr>
          <w:trHeight w:val="20"/>
          <w:jc w:val="center"/>
        </w:trPr>
        <w:tc>
          <w:tcPr>
            <w:tcW w:w="1228" w:type="dxa"/>
            <w:tcBorders>
              <w:top w:val="single" w:sz="4" w:space="0" w:color="auto"/>
              <w:left w:val="single" w:sz="4" w:space="0" w:color="auto"/>
              <w:bottom w:val="single" w:sz="4" w:space="0" w:color="auto"/>
              <w:right w:val="single" w:sz="4" w:space="0" w:color="auto"/>
            </w:tcBorders>
            <w:vAlign w:val="center"/>
          </w:tcPr>
          <w:p w14:paraId="275C1C54" w14:textId="77777777" w:rsidR="002752FE" w:rsidRPr="00E6597C" w:rsidRDefault="002752FE" w:rsidP="002752FE">
            <w:pPr>
              <w:jc w:val="center"/>
              <w:rPr>
                <w:rFonts w:ascii="GHEA Grapalat" w:hAnsi="GHEA Grapalat"/>
                <w:b/>
                <w:bCs/>
                <w:sz w:val="18"/>
                <w:lang w:val="es-ES"/>
              </w:rPr>
            </w:pPr>
            <w:r w:rsidRPr="00E6597C">
              <w:rPr>
                <w:rFonts w:ascii="GHEA Grapalat" w:hAnsi="GHEA Grapalat"/>
                <w:b/>
                <w:bCs/>
                <w:sz w:val="18"/>
                <w:lang w:val="es-ES"/>
              </w:rPr>
              <w:t>1</w:t>
            </w:r>
          </w:p>
        </w:tc>
        <w:tc>
          <w:tcPr>
            <w:tcW w:w="3449" w:type="dxa"/>
            <w:tcBorders>
              <w:top w:val="single" w:sz="4" w:space="0" w:color="auto"/>
              <w:left w:val="single" w:sz="4" w:space="0" w:color="auto"/>
              <w:bottom w:val="single" w:sz="4" w:space="0" w:color="auto"/>
              <w:right w:val="single" w:sz="4" w:space="0" w:color="auto"/>
            </w:tcBorders>
            <w:vAlign w:val="center"/>
          </w:tcPr>
          <w:p w14:paraId="13B79A09" w14:textId="7A7558EF" w:rsidR="002752FE" w:rsidRPr="00FB248B" w:rsidRDefault="00FB248B" w:rsidP="002752FE">
            <w:pPr>
              <w:rPr>
                <w:rFonts w:ascii="GHEA Grapalat" w:hAnsi="GHEA Grapalat"/>
                <w:b/>
                <w:bCs/>
                <w:sz w:val="20"/>
                <w:szCs w:val="20"/>
                <w:lang w:val="hy-AM"/>
              </w:rPr>
            </w:pPr>
            <w:r w:rsidRPr="00FB248B">
              <w:rPr>
                <w:rFonts w:ascii="GHEA Grapalat" w:hAnsi="GHEA Grapalat"/>
                <w:b/>
                <w:bCs/>
                <w:sz w:val="20"/>
                <w:szCs w:val="20"/>
                <w:lang w:val="hy-AM"/>
              </w:rPr>
              <w:t>&lt;&lt; ԱԿՈՒՆՔ ՀԱՄԱՅՆՔԻ ԱԿՈՒՆՔ ԲՆԱԿԱՎԱՅՐԻ ԿՈՅՈՒՂՈՒ ՑԱՆՑԻ ԿԱՌՈՒՑՄԱՆ &gt;&gt; ԱՇԽԱՏԱՆՔՆԵՐ</w:t>
            </w:r>
            <w:r w:rsidRPr="00FB248B">
              <w:rPr>
                <w:rFonts w:ascii="GHEA Grapalat" w:hAnsi="GHEA Grapalat" w:cs="Sylfaen"/>
                <w:b/>
                <w:sz w:val="20"/>
                <w:szCs w:val="20"/>
                <w:lang w:val="af-ZA"/>
              </w:rPr>
              <w: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59D04BE" w14:textId="77777777" w:rsidR="002752FE" w:rsidRPr="00E6597C" w:rsidRDefault="002752FE" w:rsidP="002752FE">
            <w:pPr>
              <w:jc w:val="center"/>
              <w:rPr>
                <w:rFonts w:ascii="GHEA Grapalat" w:hAnsi="GHEA Grapalat"/>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3CBACB6" w14:textId="77777777" w:rsidR="002752FE" w:rsidRPr="00E6597C" w:rsidRDefault="002752FE" w:rsidP="002752FE">
            <w:pPr>
              <w:jc w:val="center"/>
              <w:rPr>
                <w:rFonts w:ascii="GHEA Grapalat" w:hAnsi="GHEA Grapalat"/>
                <w:lang w:val="es-ES"/>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7ADAB17" w14:textId="77777777" w:rsidR="002752FE" w:rsidRPr="00E6597C" w:rsidRDefault="002752FE" w:rsidP="002752FE">
            <w:pPr>
              <w:jc w:val="center"/>
              <w:rPr>
                <w:rFonts w:ascii="GHEA Grapalat" w:hAnsi="GHEA Grapalat"/>
                <w:lang w:val="es-ES"/>
              </w:rPr>
            </w:pPr>
          </w:p>
        </w:tc>
      </w:tr>
    </w:tbl>
    <w:p w14:paraId="11A54F06" w14:textId="77777777" w:rsidR="002752FE" w:rsidRPr="00E6597C" w:rsidRDefault="002752FE" w:rsidP="002752FE">
      <w:pPr>
        <w:rPr>
          <w:rFonts w:ascii="GHEA Grapalat" w:hAnsi="GHEA Grapalat"/>
          <w:sz w:val="18"/>
          <w:szCs w:val="18"/>
          <w:lang w:val="es-ES"/>
        </w:rPr>
      </w:pPr>
    </w:p>
    <w:p w14:paraId="0DD5623D" w14:textId="77777777" w:rsidR="002752FE" w:rsidRPr="00E6597C" w:rsidRDefault="002752FE" w:rsidP="002752FE">
      <w:pPr>
        <w:rPr>
          <w:rFonts w:ascii="GHEA Grapalat" w:hAnsi="GHEA Grapalat"/>
          <w:sz w:val="18"/>
          <w:szCs w:val="18"/>
          <w:lang w:val="es-ES"/>
        </w:rPr>
      </w:pPr>
    </w:p>
    <w:p w14:paraId="4E267575" w14:textId="77777777" w:rsidR="002752FE" w:rsidRPr="00E6597C" w:rsidRDefault="002752FE" w:rsidP="002752FE">
      <w:pPr>
        <w:rPr>
          <w:rFonts w:ascii="GHEA Grapalat" w:hAnsi="GHEA Grapalat"/>
          <w:sz w:val="18"/>
          <w:szCs w:val="18"/>
          <w:lang w:val="hy-AM"/>
        </w:rPr>
      </w:pPr>
    </w:p>
    <w:p w14:paraId="3474E54B" w14:textId="77777777" w:rsidR="002752FE" w:rsidRPr="00E6597C" w:rsidRDefault="002752FE" w:rsidP="002752FE">
      <w:pPr>
        <w:ind w:left="720" w:firstLine="720"/>
        <w:jc w:val="both"/>
        <w:rPr>
          <w:rFonts w:ascii="GHEA Grapalat" w:hAnsi="GHEA Grapalat"/>
          <w:sz w:val="20"/>
          <w:lang w:val="hy-AM"/>
        </w:rPr>
      </w:pPr>
      <w:r w:rsidRPr="00512276">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6604BD">
        <w:rPr>
          <w:rFonts w:ascii="GHEA Grapalat" w:hAnsi="GHEA Grapalat"/>
          <w:sz w:val="20"/>
          <w:lang w:val="es-ES"/>
        </w:rPr>
        <w:t xml:space="preserve">       </w:t>
      </w:r>
      <w:r w:rsidRPr="00E6597C">
        <w:rPr>
          <w:rFonts w:ascii="GHEA Grapalat" w:hAnsi="GHEA Grapalat"/>
          <w:sz w:val="20"/>
          <w:lang w:val="hy-AM"/>
        </w:rPr>
        <w:t xml:space="preserve">_____________ </w:t>
      </w:r>
    </w:p>
    <w:p w14:paraId="038D3548" w14:textId="2933D92B" w:rsidR="002752FE" w:rsidRPr="005C2A18" w:rsidRDefault="002752FE" w:rsidP="002752FE">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003F7A2C">
        <w:rPr>
          <w:rFonts w:ascii="GHEA Grapalat" w:hAnsi="GHEA Grapalat"/>
          <w:sz w:val="20"/>
          <w:vertAlign w:val="superscript"/>
          <w:lang w:val="hy-AM"/>
        </w:rPr>
        <w:t xml:space="preserve">           </w:t>
      </w:r>
      <w:r w:rsidRPr="00E6597C">
        <w:rPr>
          <w:rFonts w:ascii="GHEA Grapalat" w:hAnsi="GHEA Grapalat"/>
          <w:sz w:val="20"/>
          <w:vertAlign w:val="superscript"/>
          <w:lang w:val="hy-AM"/>
        </w:rPr>
        <w:t xml:space="preserve">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5B41C620" w14:textId="77777777" w:rsidR="002752FE" w:rsidRPr="005C2A18" w:rsidRDefault="002752FE" w:rsidP="002752FE">
      <w:pPr>
        <w:jc w:val="right"/>
        <w:rPr>
          <w:rFonts w:ascii="GHEA Grapalat" w:hAnsi="GHEA Grapalat"/>
          <w:sz w:val="20"/>
          <w:lang w:val="hy-AM"/>
        </w:rPr>
      </w:pPr>
      <w:r w:rsidRPr="005C2A18">
        <w:rPr>
          <w:rFonts w:ascii="GHEA Grapalat" w:hAnsi="GHEA Grapalat"/>
          <w:sz w:val="20"/>
          <w:lang w:val="hy-AM"/>
        </w:rPr>
        <w:t xml:space="preserve">    </w:t>
      </w:r>
    </w:p>
    <w:p w14:paraId="055A9198" w14:textId="77777777" w:rsidR="002752FE" w:rsidRPr="005C2A18" w:rsidRDefault="002752FE" w:rsidP="002752FE">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7E903122" w14:textId="77777777" w:rsidR="002752FE" w:rsidRPr="005C2A18" w:rsidRDefault="002752FE" w:rsidP="002752FE">
      <w:pPr>
        <w:jc w:val="right"/>
        <w:rPr>
          <w:rFonts w:ascii="GHEA Grapalat" w:hAnsi="GHEA Grapalat"/>
          <w:sz w:val="20"/>
          <w:lang w:val="hy-AM"/>
        </w:rPr>
      </w:pPr>
    </w:p>
    <w:p w14:paraId="7CB9D90A" w14:textId="77777777" w:rsidR="002752FE" w:rsidRPr="00E6597C" w:rsidRDefault="002752FE" w:rsidP="002752FE">
      <w:pPr>
        <w:rPr>
          <w:rFonts w:ascii="GHEA Grapalat" w:hAnsi="GHEA Grapalat" w:cs="Sylfaen"/>
          <w:i/>
          <w:sz w:val="16"/>
          <w:szCs w:val="16"/>
          <w:lang w:val="hy-AM" w:eastAsia="ru-RU"/>
        </w:rPr>
      </w:pPr>
    </w:p>
    <w:p w14:paraId="00C83FDC" w14:textId="77777777" w:rsidR="002752FE" w:rsidRPr="00E6597C" w:rsidRDefault="002752FE" w:rsidP="002752FE">
      <w:pPr>
        <w:rPr>
          <w:rFonts w:ascii="GHEA Grapalat" w:hAnsi="GHEA Grapalat" w:cs="Sylfaen"/>
          <w:i/>
          <w:sz w:val="16"/>
          <w:szCs w:val="16"/>
          <w:lang w:val="hy-AM" w:eastAsia="ru-RU"/>
        </w:rPr>
      </w:pPr>
    </w:p>
    <w:p w14:paraId="1D468BB4" w14:textId="77777777" w:rsidR="002752FE" w:rsidRPr="00E6597C" w:rsidRDefault="002752FE" w:rsidP="002752FE">
      <w:pPr>
        <w:rPr>
          <w:rFonts w:ascii="GHEA Grapalat" w:hAnsi="GHEA Grapalat" w:cs="Sylfaen"/>
          <w:i/>
          <w:sz w:val="16"/>
          <w:szCs w:val="16"/>
          <w:lang w:val="hy-AM" w:eastAsia="ru-RU"/>
        </w:rPr>
      </w:pPr>
    </w:p>
    <w:p w14:paraId="366A3562" w14:textId="77777777" w:rsidR="002752FE" w:rsidRPr="00E6597C" w:rsidRDefault="002752FE" w:rsidP="002752FE">
      <w:pPr>
        <w:rPr>
          <w:rFonts w:ascii="GHEA Grapalat" w:hAnsi="GHEA Grapalat" w:cs="Sylfaen"/>
          <w:i/>
          <w:sz w:val="16"/>
          <w:szCs w:val="16"/>
          <w:lang w:val="hy-AM" w:eastAsia="ru-RU"/>
        </w:rPr>
      </w:pPr>
    </w:p>
    <w:p w14:paraId="238ED066" w14:textId="77777777" w:rsidR="002752FE" w:rsidRPr="00E6597C" w:rsidRDefault="002752FE" w:rsidP="002752FE">
      <w:pPr>
        <w:rPr>
          <w:rFonts w:ascii="GHEA Grapalat" w:hAnsi="GHEA Grapalat" w:cs="Sylfaen"/>
          <w:i/>
          <w:sz w:val="16"/>
          <w:szCs w:val="16"/>
          <w:lang w:val="hy-AM" w:eastAsia="ru-RU"/>
        </w:rPr>
      </w:pPr>
    </w:p>
    <w:p w14:paraId="38DDA87B" w14:textId="77777777" w:rsidR="002752FE" w:rsidRDefault="002752FE" w:rsidP="002752FE">
      <w:pPr>
        <w:rPr>
          <w:rFonts w:ascii="GHEA Grapalat" w:hAnsi="GHEA Grapalat" w:cs="Sylfaen"/>
          <w:i/>
          <w:sz w:val="16"/>
          <w:szCs w:val="16"/>
          <w:lang w:val="hy-AM" w:eastAsia="ru-RU"/>
        </w:rPr>
      </w:pPr>
    </w:p>
    <w:p w14:paraId="2A953ED7" w14:textId="77777777" w:rsidR="002752FE" w:rsidRDefault="002752FE" w:rsidP="002752FE">
      <w:pPr>
        <w:rPr>
          <w:rFonts w:ascii="GHEA Grapalat" w:hAnsi="GHEA Grapalat" w:cs="Sylfaen"/>
          <w:i/>
          <w:sz w:val="16"/>
          <w:szCs w:val="16"/>
          <w:lang w:val="hy-AM" w:eastAsia="ru-RU"/>
        </w:rPr>
      </w:pPr>
    </w:p>
    <w:p w14:paraId="3A9894E0" w14:textId="77777777" w:rsidR="002752FE" w:rsidRDefault="002752FE" w:rsidP="002752FE">
      <w:pPr>
        <w:rPr>
          <w:rFonts w:ascii="GHEA Grapalat" w:hAnsi="GHEA Grapalat" w:cs="Sylfaen"/>
          <w:i/>
          <w:sz w:val="16"/>
          <w:szCs w:val="16"/>
          <w:lang w:val="hy-AM" w:eastAsia="ru-RU"/>
        </w:rPr>
      </w:pPr>
    </w:p>
    <w:p w14:paraId="0A9415E4" w14:textId="77777777" w:rsidR="002752FE" w:rsidRDefault="002752FE" w:rsidP="002752FE">
      <w:pPr>
        <w:rPr>
          <w:rFonts w:ascii="GHEA Grapalat" w:hAnsi="GHEA Grapalat" w:cs="Sylfaen"/>
          <w:i/>
          <w:sz w:val="16"/>
          <w:szCs w:val="16"/>
          <w:lang w:val="hy-AM" w:eastAsia="ru-RU"/>
        </w:rPr>
      </w:pPr>
    </w:p>
    <w:p w14:paraId="6E188E5D" w14:textId="77777777" w:rsidR="002752FE" w:rsidRDefault="002752FE" w:rsidP="002752FE">
      <w:pPr>
        <w:rPr>
          <w:rFonts w:ascii="GHEA Grapalat" w:hAnsi="GHEA Grapalat" w:cs="Sylfaen"/>
          <w:i/>
          <w:sz w:val="16"/>
          <w:szCs w:val="16"/>
          <w:lang w:val="hy-AM" w:eastAsia="ru-RU"/>
        </w:rPr>
      </w:pPr>
    </w:p>
    <w:p w14:paraId="3F1A6B03" w14:textId="77777777" w:rsidR="002752FE" w:rsidRDefault="002752FE" w:rsidP="002752FE">
      <w:pPr>
        <w:rPr>
          <w:rFonts w:ascii="GHEA Grapalat" w:hAnsi="GHEA Grapalat" w:cs="Sylfaen"/>
          <w:i/>
          <w:sz w:val="16"/>
          <w:szCs w:val="16"/>
          <w:lang w:val="hy-AM" w:eastAsia="ru-RU"/>
        </w:rPr>
      </w:pPr>
    </w:p>
    <w:p w14:paraId="73883B36" w14:textId="77777777" w:rsidR="002752FE" w:rsidRDefault="002752FE" w:rsidP="002752FE">
      <w:pPr>
        <w:rPr>
          <w:rFonts w:ascii="GHEA Grapalat" w:hAnsi="GHEA Grapalat" w:cs="Sylfaen"/>
          <w:i/>
          <w:sz w:val="16"/>
          <w:szCs w:val="16"/>
          <w:lang w:val="hy-AM" w:eastAsia="ru-RU"/>
        </w:rPr>
      </w:pPr>
    </w:p>
    <w:p w14:paraId="4C5480C0" w14:textId="77777777" w:rsidR="002752FE" w:rsidRDefault="002752FE" w:rsidP="002752FE">
      <w:pPr>
        <w:rPr>
          <w:rFonts w:ascii="GHEA Grapalat" w:hAnsi="GHEA Grapalat" w:cs="Sylfaen"/>
          <w:i/>
          <w:sz w:val="16"/>
          <w:szCs w:val="16"/>
          <w:lang w:val="hy-AM" w:eastAsia="ru-RU"/>
        </w:rPr>
      </w:pPr>
    </w:p>
    <w:p w14:paraId="60DC2296" w14:textId="77777777" w:rsidR="002752FE" w:rsidRPr="00E6597C" w:rsidRDefault="002752FE" w:rsidP="002752FE">
      <w:pPr>
        <w:rPr>
          <w:rFonts w:ascii="GHEA Grapalat" w:hAnsi="GHEA Grapalat" w:cs="Sylfaen"/>
          <w:i/>
          <w:sz w:val="16"/>
          <w:szCs w:val="16"/>
          <w:lang w:val="hy-AM" w:eastAsia="ru-RU"/>
        </w:rPr>
      </w:pPr>
    </w:p>
    <w:p w14:paraId="7827B05A" w14:textId="77777777" w:rsidR="002752FE" w:rsidRPr="00E6597C" w:rsidRDefault="002752FE" w:rsidP="002752FE">
      <w:pPr>
        <w:pStyle w:val="31"/>
        <w:spacing w:line="240" w:lineRule="auto"/>
        <w:jc w:val="right"/>
        <w:rPr>
          <w:rFonts w:ascii="GHEA Grapalat" w:hAnsi="GHEA Grapalat"/>
          <w:i/>
          <w:lang w:val="hy-AM"/>
        </w:rPr>
      </w:pPr>
    </w:p>
    <w:p w14:paraId="25A56110" w14:textId="77777777" w:rsidR="002752FE" w:rsidRPr="00E6597C" w:rsidRDefault="002752FE" w:rsidP="002752FE">
      <w:pPr>
        <w:pStyle w:val="31"/>
        <w:spacing w:line="240" w:lineRule="auto"/>
        <w:jc w:val="right"/>
        <w:rPr>
          <w:rFonts w:ascii="GHEA Grapalat" w:hAnsi="GHEA Grapalat"/>
          <w:i/>
          <w:lang w:val="hy-AM"/>
        </w:rPr>
      </w:pPr>
    </w:p>
    <w:p w14:paraId="548959BC" w14:textId="77777777" w:rsidR="002752FE" w:rsidRPr="00E6597C" w:rsidRDefault="002752FE" w:rsidP="002752FE">
      <w:pPr>
        <w:pStyle w:val="31"/>
        <w:spacing w:line="240" w:lineRule="auto"/>
        <w:jc w:val="right"/>
        <w:rPr>
          <w:rFonts w:ascii="GHEA Grapalat" w:hAnsi="GHEA Grapalat"/>
          <w:i/>
          <w:lang w:val="hy-AM"/>
        </w:rPr>
      </w:pPr>
    </w:p>
    <w:p w14:paraId="3444609B" w14:textId="77777777" w:rsidR="002752FE" w:rsidRPr="00E6597C" w:rsidRDefault="002752FE" w:rsidP="002752FE">
      <w:pPr>
        <w:pStyle w:val="31"/>
        <w:spacing w:line="240" w:lineRule="auto"/>
        <w:jc w:val="right"/>
        <w:rPr>
          <w:rFonts w:ascii="GHEA Grapalat" w:hAnsi="GHEA Grapalat"/>
          <w:i/>
          <w:lang w:val="es-ES" w:eastAsia="ru-RU"/>
        </w:rPr>
      </w:pPr>
    </w:p>
    <w:p w14:paraId="3E3AF5F2" w14:textId="77777777" w:rsidR="002752FE" w:rsidRPr="005D7B02" w:rsidRDefault="002752FE" w:rsidP="002752FE">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76FA245F" w14:textId="77777777" w:rsidR="002752FE" w:rsidRPr="005D7B02" w:rsidRDefault="002752FE" w:rsidP="002752FE">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5523A15" w14:textId="77777777" w:rsidR="002752FE" w:rsidRPr="00E6597C" w:rsidDel="000B1088" w:rsidRDefault="002752FE" w:rsidP="002752FE">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6E8B3548" w14:textId="77777777" w:rsidR="002752FE" w:rsidRPr="00E6597C" w:rsidRDefault="002752FE" w:rsidP="002752F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14:paraId="6D87FC85" w14:textId="0B2E6161" w:rsidR="002752FE" w:rsidRPr="00E6597C"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es-ES"/>
        </w:rPr>
        <w:t>*</w:t>
      </w:r>
      <w:r w:rsidR="002752FE" w:rsidRPr="00E6597C">
        <w:rPr>
          <w:rFonts w:ascii="GHEA Grapalat" w:hAnsi="GHEA Grapalat"/>
          <w:b/>
          <w:lang w:val="hy-AM"/>
        </w:rPr>
        <w:t xml:space="preserve">  </w:t>
      </w:r>
      <w:r w:rsidR="002752FE" w:rsidRPr="00E6597C">
        <w:rPr>
          <w:rFonts w:ascii="GHEA Grapalat" w:hAnsi="GHEA Grapalat" w:cs="Sylfaen"/>
          <w:b/>
          <w:lang w:val="hy-AM"/>
        </w:rPr>
        <w:t>ծածկագրով</w:t>
      </w:r>
    </w:p>
    <w:p w14:paraId="14EF73C7" w14:textId="6D59A1D9" w:rsidR="002752FE" w:rsidRPr="00E6597C" w:rsidRDefault="00FB248B" w:rsidP="002752FE">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w:t>
      </w:r>
      <w:r w:rsidR="002752FE" w:rsidRPr="00E6597C">
        <w:rPr>
          <w:rFonts w:ascii="GHEA Grapalat" w:hAnsi="GHEA Grapalat" w:cs="Arial"/>
          <w:b/>
          <w:lang w:val="hy-AM"/>
        </w:rPr>
        <w:t xml:space="preserve"> մրցույթի </w:t>
      </w:r>
      <w:r w:rsidR="002752FE" w:rsidRPr="00E6597C">
        <w:rPr>
          <w:rFonts w:ascii="GHEA Grapalat" w:hAnsi="GHEA Grapalat" w:cs="Sylfaen"/>
          <w:b/>
          <w:lang w:val="hy-AM"/>
        </w:rPr>
        <w:t>հրավերի</w:t>
      </w:r>
    </w:p>
    <w:p w14:paraId="50CC9603" w14:textId="77777777" w:rsidR="002752FE" w:rsidRPr="004605D7" w:rsidRDefault="002752FE" w:rsidP="002752F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53A3BFD7" w14:textId="77777777" w:rsidR="002752FE" w:rsidRPr="004605D7" w:rsidRDefault="002752FE" w:rsidP="002752FE">
      <w:pPr>
        <w:pStyle w:val="af4"/>
        <w:shd w:val="clear" w:color="auto" w:fill="FFFFFF"/>
        <w:spacing w:before="0" w:beforeAutospacing="0" w:after="0" w:afterAutospacing="0"/>
        <w:ind w:firstLine="375"/>
        <w:rPr>
          <w:rStyle w:val="af5"/>
          <w:lang w:val="hy-AM"/>
        </w:rPr>
      </w:pPr>
    </w:p>
    <w:p w14:paraId="4C037146"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B1D5FEC" w14:textId="77777777" w:rsidR="002752FE" w:rsidRPr="004605D7" w:rsidRDefault="002752FE" w:rsidP="002752FE">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70F5C43D"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1F763A65"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ընթացակարգին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մասնակցելուց </w:t>
      </w:r>
    </w:p>
    <w:p w14:paraId="15AAED44" w14:textId="77777777" w:rsidR="002752FE" w:rsidRPr="004605D7" w:rsidRDefault="002752FE" w:rsidP="002752FE">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595D027F"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035B633" w14:textId="77777777" w:rsidR="002752FE" w:rsidRPr="004605D7" w:rsidRDefault="002752FE" w:rsidP="002752F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079BAA3B"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79DE5BE4" w14:textId="60B23096" w:rsidR="002752FE" w:rsidRPr="002D126B" w:rsidRDefault="002752FE" w:rsidP="002752FE">
      <w:pPr>
        <w:pStyle w:val="af4"/>
        <w:shd w:val="clear" w:color="auto" w:fill="FFFFFF"/>
        <w:spacing w:before="0" w:beforeAutospacing="0" w:after="0" w:afterAutospacing="0"/>
        <w:rPr>
          <w:rStyle w:val="af5"/>
          <w:rFonts w:ascii="GHEA Grapalat" w:hAnsi="GHEA Grapalat"/>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2D126B">
        <w:rPr>
          <w:rStyle w:val="af5"/>
          <w:rFonts w:ascii="GHEA Grapalat" w:hAnsi="GHEA Grapalat"/>
          <w:b w:val="0"/>
          <w:bCs w:val="0"/>
          <w:sz w:val="20"/>
          <w:szCs w:val="20"/>
          <w:u w:val="single"/>
          <w:lang w:val="hy-AM"/>
        </w:rPr>
        <w:t xml:space="preserve"> </w:t>
      </w:r>
      <w:r w:rsidR="002D126B" w:rsidRPr="002D126B">
        <w:rPr>
          <w:rStyle w:val="af5"/>
          <w:rFonts w:ascii="GHEA Grapalat" w:hAnsi="GHEA Grapalat"/>
          <w:bCs w:val="0"/>
          <w:sz w:val="20"/>
          <w:szCs w:val="20"/>
          <w:u w:val="single"/>
          <w:lang w:val="hy-AM"/>
        </w:rPr>
        <w:t>27</w:t>
      </w:r>
      <w:r w:rsidR="002D126B" w:rsidRPr="002D126B">
        <w:rPr>
          <w:rStyle w:val="af5"/>
          <w:rFonts w:ascii="Calibri" w:hAnsi="Calibri" w:cs="Calibri"/>
          <w:bCs w:val="0"/>
          <w:sz w:val="20"/>
          <w:szCs w:val="20"/>
          <w:u w:val="single"/>
          <w:lang w:val="hy-AM"/>
        </w:rPr>
        <w:t> </w:t>
      </w:r>
      <w:r w:rsidR="002D126B" w:rsidRPr="002D126B">
        <w:rPr>
          <w:rStyle w:val="af5"/>
          <w:rFonts w:ascii="GHEA Grapalat" w:hAnsi="GHEA Grapalat"/>
          <w:bCs w:val="0"/>
          <w:sz w:val="20"/>
          <w:szCs w:val="20"/>
          <w:u w:val="single"/>
          <w:lang w:val="hy-AM"/>
        </w:rPr>
        <w:t>860</w:t>
      </w:r>
      <w:r w:rsidR="002D126B" w:rsidRPr="002D126B">
        <w:rPr>
          <w:rStyle w:val="af5"/>
          <w:rFonts w:ascii="Calibri" w:hAnsi="Calibri" w:cs="Calibri"/>
          <w:bCs w:val="0"/>
          <w:sz w:val="20"/>
          <w:szCs w:val="20"/>
          <w:u w:val="single"/>
          <w:lang w:val="hy-AM"/>
        </w:rPr>
        <w:t> </w:t>
      </w:r>
      <w:r w:rsidR="002D126B" w:rsidRPr="002D126B">
        <w:rPr>
          <w:rStyle w:val="af5"/>
          <w:rFonts w:ascii="GHEA Grapalat" w:hAnsi="GHEA Grapalat"/>
          <w:bCs w:val="0"/>
          <w:sz w:val="20"/>
          <w:szCs w:val="20"/>
          <w:u w:val="single"/>
          <w:lang w:val="hy-AM"/>
        </w:rPr>
        <w:t>747/ քսանյոթ միլիոն ութ հարյուր վաթսուն հազար յոթ հարյուր քառասունյոթ/ ՀՀ դրամ</w:t>
      </w:r>
    </w:p>
    <w:p w14:paraId="62783E73"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գումարը թվերով և տառերով</w:t>
      </w:r>
    </w:p>
    <w:p w14:paraId="3A00AF19" w14:textId="27BDD402" w:rsidR="002752FE" w:rsidRPr="001634E9"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w:t>
      </w:r>
      <w:r w:rsidRPr="001634E9">
        <w:rPr>
          <w:rStyle w:val="af5"/>
          <w:rFonts w:ascii="GHEA Grapalat" w:hAnsi="GHEA Grapalat"/>
          <w:b w:val="0"/>
          <w:bCs w:val="0"/>
          <w:sz w:val="20"/>
          <w:szCs w:val="20"/>
          <w:lang w:val="hy-AM"/>
        </w:rPr>
        <w:t xml:space="preserve">գումար)՝ պահանջն ստանալուց հինգ աշխատանքային օրվա ընթացքում:   Վճարումը  կատարվում է բենեֆիցիարի </w:t>
      </w:r>
      <w:r w:rsidR="00E36584" w:rsidRPr="00913634">
        <w:rPr>
          <w:rFonts w:ascii="GHEA Grapalat" w:eastAsia="Calibri" w:hAnsi="GHEA Grapalat"/>
          <w:b/>
          <w:color w:val="FF0000"/>
          <w:sz w:val="18"/>
          <w:szCs w:val="18"/>
          <w:u w:val="single"/>
          <w:lang w:val="hy-AM"/>
        </w:rPr>
        <w:t>9001052023062</w:t>
      </w:r>
      <w:r w:rsidR="00E36584">
        <w:rPr>
          <w:rFonts w:ascii="GHEA Grapalat" w:eastAsia="Calibri" w:hAnsi="GHEA Grapalat"/>
          <w:b/>
          <w:color w:val="FF0000"/>
          <w:sz w:val="18"/>
          <w:szCs w:val="18"/>
          <w:u w:val="single"/>
          <w:lang w:val="hy-AM"/>
        </w:rPr>
        <w:t xml:space="preserve"> </w:t>
      </w:r>
      <w:r w:rsidRPr="001634E9">
        <w:rPr>
          <w:rStyle w:val="af5"/>
          <w:rFonts w:ascii="GHEA Grapalat" w:hAnsi="GHEA Grapalat"/>
          <w:b w:val="0"/>
          <w:bCs w:val="0"/>
          <w:sz w:val="20"/>
          <w:szCs w:val="20"/>
          <w:lang w:val="hy-AM"/>
        </w:rPr>
        <w:t xml:space="preserve"> հաշվեհամարին փոխանցման միջոցով:</w:t>
      </w:r>
    </w:p>
    <w:p w14:paraId="474A2C72" w14:textId="77777777" w:rsidR="002752FE" w:rsidRPr="001634E9"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1634E9">
        <w:rPr>
          <w:rFonts w:ascii="GHEA Grapalat" w:hAnsi="GHEA Grapalat" w:cs="Sylfaen"/>
          <w:vertAlign w:val="superscript"/>
          <w:lang w:val="hy-AM"/>
        </w:rPr>
        <w:t xml:space="preserve">                                                                                               հաշվեհամարը  </w:t>
      </w:r>
    </w:p>
    <w:p w14:paraId="0397ED81" w14:textId="77777777" w:rsidR="002752FE" w:rsidRPr="001634E9"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1634E9">
        <w:rPr>
          <w:rFonts w:ascii="GHEA Grapalat" w:hAnsi="GHEA Grapalat"/>
          <w:color w:val="000000"/>
          <w:sz w:val="20"/>
          <w:szCs w:val="20"/>
          <w:lang w:val="hy-AM"/>
        </w:rPr>
        <w:t>3. Սույն երաշխիքն անհետկանչելի է:</w:t>
      </w:r>
    </w:p>
    <w:p w14:paraId="767F2A67"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1634E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w:t>
      </w:r>
      <w:r w:rsidRPr="004605D7">
        <w:rPr>
          <w:rFonts w:ascii="GHEA Grapalat" w:hAnsi="GHEA Grapalat"/>
          <w:color w:val="000000"/>
          <w:sz w:val="20"/>
          <w:szCs w:val="20"/>
          <w:lang w:val="hy-AM"/>
        </w:rPr>
        <w:t xml:space="preserve"> անձի գրավոր համաձայնության դեպքում:</w:t>
      </w:r>
    </w:p>
    <w:p w14:paraId="078AA8A2"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բենեֆիցիարի կողմից</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w:t>
      </w:r>
    </w:p>
    <w:p w14:paraId="6D740206" w14:textId="77777777" w:rsidR="002752FE" w:rsidRPr="00E6597C" w:rsidRDefault="002752FE" w:rsidP="002752FE">
      <w:pPr>
        <w:pStyle w:val="af4"/>
        <w:shd w:val="clear" w:color="auto" w:fill="FFFFFF"/>
        <w:spacing w:before="0" w:beforeAutospacing="0" w:after="0" w:afterAutospacing="0"/>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ընթացակարգի ծածկագիրը </w:t>
      </w:r>
    </w:p>
    <w:p w14:paraId="167EA2B5" w14:textId="344859B1" w:rsidR="002752FE" w:rsidRPr="001634E9" w:rsidRDefault="002752FE" w:rsidP="002752FE">
      <w:pPr>
        <w:pStyle w:val="a3"/>
        <w:spacing w:line="240" w:lineRule="auto"/>
        <w:ind w:firstLine="0"/>
        <w:rPr>
          <w:rFonts w:ascii="GHEA Grapalat" w:hAnsi="GHEA Grapalat"/>
          <w:b/>
          <w:i w:val="0"/>
          <w:iCs/>
          <w:sz w:val="22"/>
          <w:szCs w:val="22"/>
          <w:lang w:val="af-ZA"/>
        </w:rPr>
      </w:pPr>
      <w:r w:rsidRPr="001634E9">
        <w:rPr>
          <w:rFonts w:ascii="GHEA Grapalat" w:hAnsi="GHEA Grapalat"/>
          <w:i w:val="0"/>
          <w:iCs/>
          <w:color w:val="00000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Pr>
          <w:rFonts w:ascii="GHEA Grapalat" w:hAnsi="GHEA Grapalat"/>
          <w:i w:val="0"/>
          <w:iCs/>
          <w:color w:val="000000"/>
          <w:lang w:val="hy-AM"/>
        </w:rPr>
        <w:t>մեկ հարյուր քսան</w:t>
      </w:r>
      <w:r w:rsidRPr="001634E9">
        <w:rPr>
          <w:rFonts w:ascii="GHEA Grapalat" w:hAnsi="GHEA Grapalat"/>
          <w:i w:val="0"/>
          <w:iCs/>
          <w:color w:val="000000"/>
          <w:lang w:val="hy-AM"/>
        </w:rPr>
        <w:t xml:space="preserve"> աշխատանքային օր:</w:t>
      </w:r>
      <w:r w:rsidRPr="001634E9">
        <w:rPr>
          <w:rFonts w:ascii="GHEA Grapalat" w:hAnsi="GHEA Grapalat"/>
          <w:i w:val="0"/>
          <w:iCs/>
          <w:color w:val="000000"/>
          <w:vertAlign w:val="superscript"/>
          <w:lang w:val="hy-AM"/>
        </w:rPr>
        <w:t>**</w:t>
      </w:r>
      <w:r w:rsidRPr="001634E9">
        <w:rPr>
          <w:rFonts w:ascii="GHEA Grapalat" w:hAnsi="GHEA Grapalat"/>
          <w:i w:val="0"/>
          <w:iCs/>
          <w:color w:val="00000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1634E9">
        <w:rPr>
          <w:rFonts w:ascii="GHEA Grapalat" w:eastAsia="Calibri" w:hAnsi="GHEA Grapalat"/>
          <w:i w:val="0"/>
          <w:iCs/>
          <w:color w:val="000000"/>
          <w:lang w:val="hy-AM"/>
        </w:rPr>
        <w:t xml:space="preserve">գնահատող հանձնաժողովի </w:t>
      </w:r>
      <w:r w:rsidRPr="001634E9">
        <w:rPr>
          <w:rFonts w:ascii="GHEA Grapalat" w:hAnsi="GHEA Grapalat"/>
          <w:i w:val="0"/>
          <w:iCs/>
          <w:color w:val="000000"/>
          <w:lang w:val="hy-AM"/>
        </w:rPr>
        <w:t xml:space="preserve">քարտուղարի՝ </w:t>
      </w:r>
      <w:hyperlink r:id="rId10" w:history="1">
        <w:r w:rsidR="00E36584" w:rsidRPr="00E17A7D">
          <w:rPr>
            <w:rStyle w:val="a9"/>
            <w:rFonts w:ascii="GHEA Grapalat" w:hAnsi="GHEA Grapalat" w:cs="Verdana"/>
            <w:b/>
            <w:i w:val="0"/>
            <w:lang w:val="af-ZA"/>
          </w:rPr>
          <w:t>akunq.hamaynq@gmail.com</w:t>
        </w:r>
      </w:hyperlink>
      <w:r w:rsidR="00E36584" w:rsidRPr="00E17A7D">
        <w:rPr>
          <w:rFonts w:ascii="GHEA Grapalat" w:hAnsi="GHEA Grapalat" w:cs="Verdana"/>
          <w:b/>
          <w:i w:val="0"/>
          <w:lang w:val="hy-AM"/>
        </w:rPr>
        <w:t xml:space="preserve">, </w:t>
      </w:r>
      <w:r w:rsidR="00E36584" w:rsidRPr="00E17A7D">
        <w:rPr>
          <w:rFonts w:ascii="GHEA Grapalat" w:hAnsi="GHEA Grapalat" w:cs="Verdana"/>
          <w:b/>
          <w:i w:val="0"/>
          <w:color w:val="0070C0"/>
          <w:u w:val="single"/>
          <w:lang w:val="hy-AM"/>
        </w:rPr>
        <w:t>garsevanyan_anush@mail.ru</w:t>
      </w:r>
      <w:r w:rsidR="00E36584" w:rsidRPr="001634E9">
        <w:rPr>
          <w:rFonts w:ascii="GHEA Grapalat" w:hAnsi="GHEA Grapalat"/>
          <w:i w:val="0"/>
          <w:iCs/>
          <w:color w:val="000000"/>
          <w:lang w:val="hy-AM"/>
        </w:rPr>
        <w:t xml:space="preserve"> </w:t>
      </w:r>
      <w:r w:rsidRPr="001634E9">
        <w:rPr>
          <w:rFonts w:ascii="GHEA Grapalat" w:hAnsi="GHEA Grapalat"/>
          <w:i w:val="0"/>
          <w:iCs/>
          <w:color w:val="000000"/>
          <w:lang w:val="hy-AM"/>
        </w:rPr>
        <w:t>էլեկտրոնային փոստի հասցեին։</w:t>
      </w:r>
      <w:r w:rsidRPr="001634E9">
        <w:rPr>
          <w:rFonts w:ascii="GHEA Grapalat" w:hAnsi="GHEA Grapalat"/>
          <w:i w:val="0"/>
          <w:iCs/>
          <w:color w:val="000000"/>
          <w:sz w:val="18"/>
          <w:szCs w:val="18"/>
          <w:lang w:val="hy-AM"/>
        </w:rPr>
        <w:t xml:space="preserve">        </w:t>
      </w:r>
    </w:p>
    <w:p w14:paraId="1334BD6B" w14:textId="77777777" w:rsidR="002752FE" w:rsidRPr="00A91342"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14:paraId="6953662B"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F837795"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318F618D"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49E3091"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23BA1C6B"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5E1045F"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4717FA4"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13A62DC"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EF792D"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5908725C"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4182A69"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E1FC2B5" w14:textId="77777777" w:rsidR="002752FE"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37D54F3" w14:textId="77777777" w:rsidR="002752FE" w:rsidRDefault="002752FE" w:rsidP="002752FE">
      <w:pPr>
        <w:pStyle w:val="af2"/>
        <w:jc w:val="both"/>
        <w:rPr>
          <w:rFonts w:ascii="GHEA Grapalat" w:hAnsi="GHEA Grapalat"/>
          <w:i/>
          <w:sz w:val="16"/>
          <w:szCs w:val="16"/>
          <w:lang w:val="hy-AM"/>
        </w:rPr>
      </w:pPr>
    </w:p>
    <w:p w14:paraId="3A30B4C9" w14:textId="77777777" w:rsidR="002752FE" w:rsidRPr="00F6523E" w:rsidRDefault="002752FE" w:rsidP="002752F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99459EF"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4B4B1AA3" w14:textId="77777777" w:rsidR="002752FE" w:rsidRPr="004605D7" w:rsidRDefault="002752FE" w:rsidP="002752F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1B49BFF3" w14:textId="6432A52F" w:rsidR="002752FE" w:rsidRPr="00E6597C"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es-ES"/>
        </w:rPr>
        <w:t>*</w:t>
      </w:r>
      <w:r w:rsidR="002752FE" w:rsidRPr="00E6597C">
        <w:rPr>
          <w:rFonts w:ascii="GHEA Grapalat" w:hAnsi="GHEA Grapalat"/>
          <w:b/>
          <w:lang w:val="hy-AM"/>
        </w:rPr>
        <w:t xml:space="preserve">  </w:t>
      </w:r>
      <w:r w:rsidR="002752FE" w:rsidRPr="00E6597C">
        <w:rPr>
          <w:rFonts w:ascii="GHEA Grapalat" w:hAnsi="GHEA Grapalat" w:cs="Sylfaen"/>
          <w:b/>
          <w:lang w:val="hy-AM"/>
        </w:rPr>
        <w:t>ծածկագրով</w:t>
      </w:r>
    </w:p>
    <w:p w14:paraId="775593DB" w14:textId="34E52B95" w:rsidR="002752FE" w:rsidRPr="00E6597C" w:rsidRDefault="00FB248B" w:rsidP="002752FE">
      <w:pPr>
        <w:pStyle w:val="31"/>
        <w:spacing w:line="240" w:lineRule="auto"/>
        <w:jc w:val="right"/>
        <w:rPr>
          <w:rFonts w:ascii="GHEA Grapalat" w:hAnsi="GHEA Grapalat"/>
          <w:szCs w:val="24"/>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w:t>
      </w:r>
      <w:r w:rsidR="002752FE" w:rsidRPr="00E6597C">
        <w:rPr>
          <w:rFonts w:ascii="GHEA Grapalat" w:hAnsi="GHEA Grapalat" w:cs="Arial"/>
          <w:b/>
          <w:lang w:val="hy-AM"/>
        </w:rPr>
        <w:t xml:space="preserve"> մրցույթի </w:t>
      </w:r>
      <w:r w:rsidR="002752FE" w:rsidRPr="00E6597C">
        <w:rPr>
          <w:rFonts w:ascii="GHEA Grapalat" w:hAnsi="GHEA Grapalat" w:cs="Sylfaen"/>
          <w:b/>
          <w:lang w:val="hy-AM"/>
        </w:rPr>
        <w:t>հրավերի</w:t>
      </w:r>
    </w:p>
    <w:p w14:paraId="29163CCF" w14:textId="77777777" w:rsidR="002752FE" w:rsidRDefault="002752FE" w:rsidP="002752F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55279B9A" w14:textId="77777777" w:rsidR="002752FE" w:rsidRPr="004605D7" w:rsidRDefault="002752FE" w:rsidP="002752F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B894AF2" w14:textId="77777777" w:rsidR="002752FE" w:rsidRPr="004605D7" w:rsidRDefault="002752FE" w:rsidP="002752F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0D0D0441" w14:textId="77777777" w:rsidR="002752FE" w:rsidRPr="004605D7" w:rsidRDefault="002752FE" w:rsidP="002752FE">
      <w:pPr>
        <w:pStyle w:val="af4"/>
        <w:shd w:val="clear" w:color="auto" w:fill="FFFFFF"/>
        <w:spacing w:before="0" w:beforeAutospacing="0" w:after="0" w:afterAutospacing="0"/>
        <w:ind w:firstLine="375"/>
        <w:rPr>
          <w:rStyle w:val="af5"/>
          <w:lang w:val="hy-AM"/>
        </w:rPr>
      </w:pPr>
    </w:p>
    <w:p w14:paraId="4768D91A"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1C5D89B9" w14:textId="77777777" w:rsidR="002752FE" w:rsidRPr="004605D7" w:rsidRDefault="002752FE" w:rsidP="002752FE">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4B79386D"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4768C9C"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 արդյունքում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52FCFC6F" w14:textId="77777777" w:rsidR="002752FE" w:rsidRPr="00E6597C" w:rsidRDefault="002752FE" w:rsidP="002752FE">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E6D1E44"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ցիպալ) կողմից կնքվելիք 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4B2EFEC7" w14:textId="77777777" w:rsidR="002752FE" w:rsidRPr="004605D7" w:rsidRDefault="002752FE" w:rsidP="002752F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4F0FD98"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0C3DA03D"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33390CD7"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p>
    <w:p w14:paraId="2EAE754A" w14:textId="77777777" w:rsidR="002752FE" w:rsidRPr="004605D7" w:rsidRDefault="002752FE" w:rsidP="002752F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75D661E9" w14:textId="4DFDB469" w:rsidR="002752FE" w:rsidRPr="001634E9"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w:t>
      </w:r>
      <w:r w:rsidRPr="001634E9">
        <w:rPr>
          <w:rStyle w:val="af5"/>
          <w:rFonts w:ascii="GHEA Grapalat" w:hAnsi="GHEA Grapalat"/>
          <w:b w:val="0"/>
          <w:bCs w:val="0"/>
          <w:sz w:val="20"/>
          <w:szCs w:val="20"/>
          <w:lang w:val="hy-AM"/>
        </w:rPr>
        <w:t xml:space="preserve">գումար)՝ պահանջն ստանալուց հինգ աշխատանքային օրվա ընթացքում:   Վճարումը  կատարվում է բենեֆիցիարի </w:t>
      </w:r>
      <w:r w:rsidR="002D126B" w:rsidRPr="00913634">
        <w:rPr>
          <w:rFonts w:ascii="GHEA Grapalat" w:eastAsia="Calibri" w:hAnsi="GHEA Grapalat"/>
          <w:b/>
          <w:color w:val="FF0000"/>
          <w:sz w:val="18"/>
          <w:szCs w:val="18"/>
          <w:u w:val="single"/>
          <w:lang w:val="hy-AM"/>
        </w:rPr>
        <w:t>9001052023062</w:t>
      </w:r>
      <w:r w:rsidRPr="001634E9">
        <w:rPr>
          <w:rStyle w:val="af5"/>
          <w:rFonts w:ascii="GHEA Grapalat" w:hAnsi="GHEA Grapalat"/>
          <w:b w:val="0"/>
          <w:bCs w:val="0"/>
          <w:sz w:val="20"/>
          <w:szCs w:val="20"/>
          <w:lang w:val="hy-AM"/>
        </w:rPr>
        <w:t xml:space="preserve"> հաշվեհամարին փոխանցման միջոցով:</w:t>
      </w:r>
    </w:p>
    <w:p w14:paraId="3C77132B" w14:textId="77777777" w:rsidR="002752FE" w:rsidRPr="001634E9" w:rsidRDefault="002752FE" w:rsidP="002752FE">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1634E9">
        <w:rPr>
          <w:rFonts w:ascii="GHEA Grapalat" w:hAnsi="GHEA Grapalat" w:cs="Sylfaen"/>
          <w:vertAlign w:val="superscript"/>
          <w:lang w:val="hy-AM"/>
        </w:rPr>
        <w:t xml:space="preserve">                                                     հաշվեհամարը  </w:t>
      </w:r>
    </w:p>
    <w:p w14:paraId="3F272546" w14:textId="77777777" w:rsidR="002752FE" w:rsidRPr="001634E9" w:rsidRDefault="002752FE" w:rsidP="002752FE">
      <w:pPr>
        <w:pStyle w:val="af4"/>
        <w:shd w:val="clear" w:color="auto" w:fill="FFFFFF"/>
        <w:spacing w:before="0" w:beforeAutospacing="0" w:after="0" w:afterAutospacing="0"/>
        <w:rPr>
          <w:rFonts w:ascii="GHEA Grapalat" w:hAnsi="GHEA Grapalat"/>
          <w:color w:val="000000"/>
          <w:sz w:val="20"/>
          <w:szCs w:val="20"/>
          <w:lang w:val="hy-AM"/>
        </w:rPr>
      </w:pPr>
      <w:r w:rsidRPr="001634E9">
        <w:rPr>
          <w:rFonts w:ascii="GHEA Grapalat" w:hAnsi="GHEA Grapalat"/>
          <w:color w:val="000000"/>
          <w:sz w:val="20"/>
          <w:szCs w:val="20"/>
          <w:lang w:val="hy-AM"/>
        </w:rPr>
        <w:t>3. Սույն երաշխիքն անհետկանչելի է:</w:t>
      </w:r>
    </w:p>
    <w:p w14:paraId="5BCDC14D" w14:textId="77777777" w:rsidR="002752FE" w:rsidRPr="004605D7" w:rsidRDefault="002752FE" w:rsidP="002752FE">
      <w:pPr>
        <w:pStyle w:val="af4"/>
        <w:shd w:val="clear" w:color="auto" w:fill="FFFFFF"/>
        <w:spacing w:before="0" w:beforeAutospacing="0" w:after="0" w:afterAutospacing="0"/>
        <w:rPr>
          <w:rFonts w:ascii="GHEA Grapalat" w:hAnsi="GHEA Grapalat"/>
          <w:color w:val="000000"/>
          <w:sz w:val="20"/>
          <w:szCs w:val="20"/>
          <w:lang w:val="hy-AM"/>
        </w:rPr>
      </w:pPr>
      <w:r w:rsidRPr="001634E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w:t>
      </w:r>
      <w:r w:rsidRPr="004605D7">
        <w:rPr>
          <w:rFonts w:ascii="GHEA Grapalat" w:hAnsi="GHEA Grapalat"/>
          <w:color w:val="000000"/>
          <w:sz w:val="20"/>
          <w:szCs w:val="20"/>
          <w:lang w:val="hy-AM"/>
        </w:rPr>
        <w:t xml:space="preserve"> անձի գրավոր համաձայնության դեպքում:</w:t>
      </w:r>
    </w:p>
    <w:p w14:paraId="7F7D7CC3" w14:textId="77777777" w:rsidR="002752FE" w:rsidRPr="00842CF6" w:rsidRDefault="002752FE" w:rsidP="002752FE">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պրինցիպալի միջև N</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0C284439" w14:textId="77777777" w:rsidR="002752FE" w:rsidRPr="00842CF6" w:rsidRDefault="002752FE" w:rsidP="002752F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կնքվելիք պայմանագրի համարը </w:t>
      </w:r>
    </w:p>
    <w:p w14:paraId="7FCDEA16" w14:textId="77777777" w:rsidR="002752FE" w:rsidRPr="00842CF6" w:rsidRDefault="002752FE" w:rsidP="002752F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lang w:val="hy-AM"/>
        </w:rPr>
        <w:t>օրվան</w:t>
      </w:r>
    </w:p>
    <w:p w14:paraId="199A54B7" w14:textId="77777777" w:rsidR="002752FE" w:rsidRPr="00842CF6" w:rsidRDefault="002752FE" w:rsidP="002752F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r w:rsidRPr="00842CF6">
        <w:rPr>
          <w:rFonts w:ascii="GHEA Grapalat" w:hAnsi="GHEA Grapalat" w:cs="Sylfaen"/>
          <w:vertAlign w:val="superscript"/>
          <w:lang w:val="hy-AM"/>
        </w:rPr>
        <w:t>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50B0BABC" w14:textId="3207F245" w:rsidR="002752FE" w:rsidRPr="00842CF6" w:rsidRDefault="002752FE" w:rsidP="002752FE">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հաջորդող իննսուներորդ աշխատանքային օրը ներառյալ</w:t>
      </w:r>
      <w:r w:rsidRPr="00717204">
        <w:rPr>
          <w:rFonts w:ascii="GHEA Grapalat" w:hAnsi="GHEA Grapalat"/>
          <w:color w:val="000000"/>
          <w:sz w:val="20"/>
          <w:szCs w:val="20"/>
          <w:vertAlign w:val="superscript"/>
          <w:lang w:val="hy-AM"/>
        </w:rPr>
        <w:t>:**</w:t>
      </w:r>
      <w:r>
        <w:rPr>
          <w:rFonts w:ascii="GHEA Grapalat" w:hAnsi="GHEA Grapalat"/>
          <w:color w:val="000000"/>
          <w:sz w:val="20"/>
          <w:szCs w:val="20"/>
          <w:vertAlign w:val="superscript"/>
          <w:lang w:val="hy-AM"/>
        </w:rPr>
        <w:t xml:space="preserve"> </w:t>
      </w:r>
      <w:r w:rsidRPr="00842CF6">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002D126B" w:rsidRPr="001634E9">
        <w:rPr>
          <w:rFonts w:ascii="GHEA Grapalat" w:hAnsi="GHEA Grapalat"/>
          <w:i/>
          <w:iCs/>
          <w:color w:val="000000"/>
          <w:lang w:val="hy-AM"/>
        </w:rPr>
        <w:t xml:space="preserve">՝ </w:t>
      </w:r>
      <w:hyperlink r:id="rId11" w:history="1">
        <w:r w:rsidR="002D126B" w:rsidRPr="00E17A7D">
          <w:rPr>
            <w:rStyle w:val="a9"/>
            <w:rFonts w:ascii="GHEA Grapalat" w:hAnsi="GHEA Grapalat" w:cs="Verdana"/>
            <w:b/>
            <w:i/>
            <w:lang w:val="af-ZA"/>
          </w:rPr>
          <w:t>akunq.hamaynq@gmail.com</w:t>
        </w:r>
      </w:hyperlink>
      <w:r w:rsidR="002D126B" w:rsidRPr="00E17A7D">
        <w:rPr>
          <w:rFonts w:ascii="GHEA Grapalat" w:hAnsi="GHEA Grapalat" w:cs="Verdana"/>
          <w:b/>
          <w:i/>
          <w:lang w:val="hy-AM"/>
        </w:rPr>
        <w:t xml:space="preserve">, </w:t>
      </w:r>
      <w:hyperlink r:id="rId12" w:history="1">
        <w:r w:rsidR="002D126B" w:rsidRPr="00B92744">
          <w:rPr>
            <w:rStyle w:val="a9"/>
            <w:rFonts w:ascii="GHEA Grapalat" w:hAnsi="GHEA Grapalat" w:cs="Verdana"/>
            <w:b/>
            <w:i/>
            <w:lang w:val="hy-AM"/>
          </w:rPr>
          <w:t>garsevanyan_anush@mail.ru</w:t>
        </w:r>
      </w:hyperlink>
      <w:r w:rsidR="002D126B">
        <w:rPr>
          <w:rFonts w:ascii="GHEA Grapalat" w:hAnsi="GHEA Grapalat" w:cs="Verdana"/>
          <w:b/>
          <w:i/>
          <w:color w:val="0070C0"/>
          <w:u w:val="single"/>
          <w:lang w:val="hy-AM"/>
        </w:rPr>
        <w:t xml:space="preserve"> </w:t>
      </w:r>
      <w:r>
        <w:rPr>
          <w:rFonts w:ascii="GHEA Grapalat" w:hAnsi="GHEA Grapalat"/>
          <w:b/>
          <w:i/>
          <w:iCs/>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F8985D" w14:textId="77777777" w:rsidR="002752FE" w:rsidRPr="00842CF6" w:rsidRDefault="002752FE" w:rsidP="002752FE">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9F9E800"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3461506"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2A17CE4" w14:textId="77777777" w:rsidR="002752FE" w:rsidRPr="004605D7"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68411E74" w14:textId="77777777" w:rsidR="002752FE" w:rsidRPr="004605D7" w:rsidRDefault="002752FE" w:rsidP="002752FE">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253A2A00"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4369FE05"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42CC40"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21A28333"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2900E18"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1B79B55E"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2F9A5C"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4192A3" w14:textId="77777777" w:rsidR="002752FE"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6A3618A"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4E1BB4F"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2DB86D0"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ACFAD7B"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C3F324F"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F79C662" w14:textId="77777777" w:rsidR="002752FE" w:rsidRDefault="002752FE" w:rsidP="002752FE">
      <w:pPr>
        <w:pStyle w:val="af2"/>
        <w:jc w:val="both"/>
        <w:rPr>
          <w:rFonts w:ascii="GHEA Grapalat" w:hAnsi="GHEA Grapalat"/>
          <w:i/>
          <w:sz w:val="16"/>
          <w:szCs w:val="16"/>
          <w:lang w:val="hy-AM"/>
        </w:rPr>
      </w:pPr>
    </w:p>
    <w:p w14:paraId="3DBC7498" w14:textId="77777777" w:rsidR="002752FE" w:rsidRDefault="002752FE" w:rsidP="002752FE">
      <w:pPr>
        <w:pStyle w:val="af2"/>
        <w:jc w:val="both"/>
        <w:rPr>
          <w:rFonts w:ascii="GHEA Grapalat" w:hAnsi="GHEA Grapalat"/>
          <w:i/>
          <w:sz w:val="16"/>
          <w:szCs w:val="16"/>
          <w:lang w:val="hy-AM"/>
        </w:rPr>
      </w:pPr>
    </w:p>
    <w:p w14:paraId="01D1C0A4" w14:textId="77777777" w:rsidR="002752FE" w:rsidRDefault="002752FE" w:rsidP="002752FE">
      <w:pPr>
        <w:pStyle w:val="af2"/>
        <w:jc w:val="both"/>
        <w:rPr>
          <w:rFonts w:ascii="GHEA Grapalat" w:hAnsi="GHEA Grapalat"/>
          <w:i/>
          <w:sz w:val="16"/>
          <w:szCs w:val="16"/>
          <w:lang w:val="hy-AM"/>
        </w:rPr>
      </w:pPr>
    </w:p>
    <w:p w14:paraId="66D809C0" w14:textId="77777777" w:rsidR="002752FE" w:rsidRDefault="002752FE" w:rsidP="002752FE">
      <w:pPr>
        <w:pStyle w:val="af2"/>
        <w:jc w:val="both"/>
        <w:rPr>
          <w:rFonts w:ascii="GHEA Grapalat" w:hAnsi="GHEA Grapalat"/>
          <w:i/>
          <w:sz w:val="16"/>
          <w:szCs w:val="16"/>
          <w:lang w:val="hy-AM"/>
        </w:rPr>
      </w:pPr>
    </w:p>
    <w:p w14:paraId="08FAF11C" w14:textId="77777777" w:rsidR="002752FE" w:rsidRPr="00F6523E" w:rsidRDefault="002752FE" w:rsidP="002752F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E0067EF" w14:textId="77777777" w:rsidR="002752FE" w:rsidRDefault="002752FE" w:rsidP="002752FE">
      <w:pPr>
        <w:pStyle w:val="31"/>
        <w:spacing w:line="240" w:lineRule="auto"/>
        <w:jc w:val="right"/>
        <w:rPr>
          <w:rFonts w:ascii="GHEA Grapalat" w:hAnsi="GHEA Grapalat"/>
          <w:b/>
          <w:lang w:val="hy-AM"/>
        </w:rPr>
      </w:pPr>
      <w:r w:rsidRPr="00E6597C">
        <w:rPr>
          <w:rFonts w:ascii="GHEA Grapalat" w:hAnsi="GHEA Grapalat"/>
          <w:b/>
          <w:lang w:val="hy-AM"/>
        </w:rPr>
        <w:br w:type="page"/>
      </w:r>
    </w:p>
    <w:p w14:paraId="10A00E79" w14:textId="77777777" w:rsidR="002752FE" w:rsidRPr="00015CC3" w:rsidRDefault="002752FE" w:rsidP="002752FE">
      <w:pPr>
        <w:pStyle w:val="31"/>
        <w:spacing w:line="240" w:lineRule="auto"/>
        <w:jc w:val="right"/>
        <w:rPr>
          <w:rFonts w:ascii="GHEA Grapalat" w:hAnsi="GHEA Grapalat" w:cs="Arial"/>
          <w:b/>
          <w:lang w:val="hy-AM"/>
        </w:rPr>
      </w:pPr>
      <w:r>
        <w:rPr>
          <w:rFonts w:ascii="GHEA Grapalat" w:hAnsi="GHEA Grapalat"/>
          <w:i/>
          <w:sz w:val="16"/>
          <w:szCs w:val="16"/>
          <w:lang w:val="hy-AM"/>
        </w:rPr>
        <w:lastRenderedPageBreak/>
        <w:t xml:space="preserve"> </w:t>
      </w: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2</w:t>
      </w:r>
    </w:p>
    <w:p w14:paraId="6757F8D8" w14:textId="120F6A14" w:rsidR="002752FE" w:rsidRPr="00E6597C"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es-ES"/>
        </w:rPr>
        <w:t>*</w:t>
      </w:r>
      <w:r w:rsidR="002752FE" w:rsidRPr="00E6597C">
        <w:rPr>
          <w:rFonts w:ascii="GHEA Grapalat" w:hAnsi="GHEA Grapalat"/>
          <w:b/>
          <w:lang w:val="hy-AM"/>
        </w:rPr>
        <w:t xml:space="preserve">  </w:t>
      </w:r>
      <w:r w:rsidR="002752FE" w:rsidRPr="00E6597C">
        <w:rPr>
          <w:rFonts w:ascii="GHEA Grapalat" w:hAnsi="GHEA Grapalat" w:cs="Sylfaen"/>
          <w:b/>
          <w:lang w:val="hy-AM"/>
        </w:rPr>
        <w:t>ծածկագրով</w:t>
      </w:r>
    </w:p>
    <w:p w14:paraId="34F25BD9" w14:textId="46FCC195" w:rsidR="002752FE" w:rsidRPr="00E6597C" w:rsidRDefault="00FB248B" w:rsidP="002752FE">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w:t>
      </w:r>
      <w:r w:rsidR="002752FE" w:rsidRPr="00E6597C">
        <w:rPr>
          <w:rFonts w:ascii="GHEA Grapalat" w:hAnsi="GHEA Grapalat" w:cs="Arial"/>
          <w:b/>
          <w:lang w:val="hy-AM"/>
        </w:rPr>
        <w:t xml:space="preserve"> մրցույթի </w:t>
      </w:r>
      <w:r w:rsidR="002752FE" w:rsidRPr="00E6597C">
        <w:rPr>
          <w:rFonts w:ascii="GHEA Grapalat" w:hAnsi="GHEA Grapalat" w:cs="Sylfaen"/>
          <w:b/>
          <w:lang w:val="hy-AM"/>
        </w:rPr>
        <w:t>հրավերի</w:t>
      </w:r>
    </w:p>
    <w:p w14:paraId="50BA6474" w14:textId="77777777" w:rsidR="002752FE" w:rsidRPr="00E6597C" w:rsidRDefault="002752FE" w:rsidP="002752FE">
      <w:pPr>
        <w:pStyle w:val="31"/>
        <w:spacing w:line="240" w:lineRule="auto"/>
        <w:jc w:val="right"/>
        <w:rPr>
          <w:rFonts w:ascii="GHEA Grapalat" w:hAnsi="GHEA Grapalat" w:cs="Sylfaen"/>
          <w:b/>
          <w:lang w:val="hy-AM"/>
        </w:rPr>
      </w:pPr>
    </w:p>
    <w:p w14:paraId="19ACA111" w14:textId="77777777" w:rsidR="002752FE" w:rsidRPr="00E6597C" w:rsidRDefault="002752FE" w:rsidP="002752FE">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0EABC45F" w14:textId="77777777" w:rsidR="002752FE" w:rsidRPr="00E6597C" w:rsidRDefault="002752FE" w:rsidP="002752FE">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6E993704" w14:textId="77777777" w:rsidR="002752FE" w:rsidRPr="00E6597C" w:rsidRDefault="002752FE" w:rsidP="002752FE">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06E091BD" w14:textId="77777777" w:rsidR="002752FE" w:rsidRPr="00E6597C" w:rsidRDefault="002752FE" w:rsidP="002752FE">
      <w:pPr>
        <w:jc w:val="center"/>
        <w:rPr>
          <w:rFonts w:ascii="GHEA Grapalat" w:hAnsi="GHEA Grapalat" w:cs="GHEA Grapalat"/>
          <w:sz w:val="20"/>
          <w:szCs w:val="20"/>
          <w:lang w:val="hy-AM"/>
        </w:rPr>
      </w:pPr>
      <w:r>
        <w:rPr>
          <w:rFonts w:ascii="GHEA Grapalat" w:hAnsi="GHEA Grapalat" w:cs="GHEA Grapalat"/>
          <w:sz w:val="20"/>
          <w:szCs w:val="20"/>
          <w:lang w:val="hy-AM"/>
        </w:rPr>
        <w:t>ք</w:t>
      </w:r>
      <w:r>
        <w:rPr>
          <w:rFonts w:ascii="Cambria Math" w:hAnsi="Cambria Math" w:cs="GHEA Grapalat"/>
          <w:sz w:val="20"/>
          <w:szCs w:val="20"/>
          <w:lang w:val="hy-AM"/>
        </w:rPr>
        <w:t xml:space="preserve">․ </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871E31">
        <w:rPr>
          <w:rFonts w:ascii="GHEA Grapalat" w:hAnsi="GHEA Grapalat" w:cs="GHEA Grapalat"/>
          <w:sz w:val="20"/>
          <w:szCs w:val="20"/>
          <w:lang w:val="hy-AM"/>
        </w:rPr>
        <w:t xml:space="preserve">  </w:t>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043A7BF" w14:textId="77777777" w:rsidR="002752FE" w:rsidRPr="00E6597C" w:rsidRDefault="002752FE" w:rsidP="002752FE">
      <w:pPr>
        <w:rPr>
          <w:rFonts w:ascii="GHEA Grapalat" w:hAnsi="GHEA Grapalat" w:cs="GHEA Grapalat"/>
          <w:sz w:val="20"/>
          <w:szCs w:val="20"/>
          <w:lang w:val="hy-AM"/>
        </w:rPr>
      </w:pPr>
    </w:p>
    <w:p w14:paraId="6E872B0B" w14:textId="77777777" w:rsidR="002752FE" w:rsidRPr="00CD57A9" w:rsidRDefault="002752FE" w:rsidP="002752FE">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528B2B1F" w14:textId="77777777" w:rsidR="002752FE" w:rsidRDefault="002752FE" w:rsidP="002752FE">
      <w:pPr>
        <w:jc w:val="both"/>
        <w:rPr>
          <w:rFonts w:ascii="GHEA Grapalat" w:hAnsi="GHEA Grapalat" w:cs="GHEA Grapalat"/>
          <w:sz w:val="20"/>
          <w:szCs w:val="20"/>
          <w:vertAlign w:val="subscript"/>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p>
    <w:p w14:paraId="40023448" w14:textId="77777777" w:rsidR="002752FE" w:rsidRPr="00CD57A9" w:rsidRDefault="002752FE" w:rsidP="002752FE">
      <w:pPr>
        <w:jc w:val="both"/>
        <w:rPr>
          <w:rFonts w:ascii="GHEA Grapalat" w:hAnsi="GHEA Grapalat" w:cs="GHEA Grapalat"/>
          <w:sz w:val="20"/>
          <w:szCs w:val="20"/>
          <w:lang w:val="hy-AM"/>
        </w:rPr>
      </w:pP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F9C76D7" w14:textId="77777777" w:rsidR="002752FE" w:rsidRPr="00E6597C" w:rsidRDefault="002752FE" w:rsidP="002752FE">
      <w:pPr>
        <w:ind w:firstLine="708"/>
        <w:jc w:val="both"/>
        <w:rPr>
          <w:rFonts w:ascii="GHEA Grapalat" w:hAnsi="GHEA Grapalat" w:cs="GHEA Grapalat"/>
          <w:sz w:val="20"/>
          <w:szCs w:val="20"/>
          <w:lang w:val="hy-AM"/>
        </w:rPr>
      </w:pPr>
    </w:p>
    <w:p w14:paraId="2087D0ED" w14:textId="77777777" w:rsidR="002752FE" w:rsidRPr="00E6597C" w:rsidRDefault="002752FE" w:rsidP="002752FE">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1566DE21" w14:textId="77777777" w:rsidR="002752FE" w:rsidRPr="00E6597C" w:rsidRDefault="002752FE" w:rsidP="002752FE">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26645D26" w14:textId="43966318" w:rsidR="002752FE" w:rsidRPr="00E6597C" w:rsidRDefault="002752FE" w:rsidP="002752FE">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1634E9">
        <w:rPr>
          <w:rFonts w:ascii="GHEA Grapalat" w:hAnsi="GHEA Grapalat" w:cs="GHEA Grapalat"/>
          <w:b/>
          <w:bCs/>
          <w:sz w:val="20"/>
          <w:szCs w:val="20"/>
          <w:u w:val="single"/>
          <w:lang w:val="hy-AM"/>
        </w:rPr>
        <w:t xml:space="preserve">ՀՀ </w:t>
      </w:r>
      <w:r w:rsidR="00EB668E">
        <w:rPr>
          <w:rFonts w:ascii="GHEA Grapalat" w:hAnsi="GHEA Grapalat" w:cs="GHEA Grapalat"/>
          <w:b/>
          <w:bCs/>
          <w:sz w:val="20"/>
          <w:szCs w:val="20"/>
          <w:u w:val="single"/>
          <w:lang w:val="hy-AM"/>
        </w:rPr>
        <w:t xml:space="preserve">Կոտայքի </w:t>
      </w:r>
      <w:r w:rsidRPr="001634E9">
        <w:rPr>
          <w:rFonts w:ascii="GHEA Grapalat" w:hAnsi="GHEA Grapalat" w:cs="GHEA Grapalat"/>
          <w:b/>
          <w:bCs/>
          <w:sz w:val="20"/>
          <w:szCs w:val="20"/>
          <w:u w:val="single"/>
          <w:lang w:val="hy-AM"/>
        </w:rPr>
        <w:t xml:space="preserve">մարզի </w:t>
      </w:r>
      <w:r w:rsidR="00EB668E">
        <w:rPr>
          <w:rFonts w:ascii="GHEA Grapalat" w:hAnsi="GHEA Grapalat" w:cs="GHEA Grapalat"/>
          <w:b/>
          <w:bCs/>
          <w:sz w:val="20"/>
          <w:szCs w:val="20"/>
          <w:u w:val="single"/>
          <w:lang w:val="hy-AM"/>
        </w:rPr>
        <w:t>Ակունքի</w:t>
      </w:r>
      <w:r w:rsidRPr="001634E9">
        <w:rPr>
          <w:rFonts w:ascii="GHEA Grapalat" w:hAnsi="GHEA Grapalat" w:cs="GHEA Grapalat"/>
          <w:b/>
          <w:bCs/>
          <w:sz w:val="20"/>
          <w:szCs w:val="20"/>
          <w:u w:val="single"/>
          <w:lang w:val="hy-AM"/>
        </w:rPr>
        <w:t xml:space="preserve"> համայնքապետարան</w:t>
      </w:r>
      <w:r w:rsidRPr="001634E9">
        <w:rPr>
          <w:rFonts w:ascii="GHEA Grapalat" w:hAnsi="GHEA Grapalat" w:cs="GHEA Grapalat"/>
          <w:b/>
          <w:bCs/>
          <w:sz w:val="20"/>
          <w:szCs w:val="20"/>
          <w:u w:val="single"/>
        </w:rPr>
        <w:t>ի</w:t>
      </w:r>
      <w:r w:rsidRPr="00E6597C">
        <w:rPr>
          <w:rFonts w:ascii="GHEA Grapalat" w:hAnsi="GHEA Grapalat" w:cs="GHEA Grapalat"/>
          <w:sz w:val="20"/>
          <w:szCs w:val="20"/>
          <w:lang w:val="pt-BR"/>
        </w:rPr>
        <w:t xml:space="preserve">*(այսուհետ` </w:t>
      </w:r>
    </w:p>
    <w:p w14:paraId="73564761" w14:textId="77777777" w:rsidR="002752FE" w:rsidRPr="00E6597C" w:rsidRDefault="002752FE" w:rsidP="002752FE">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4FFD4681" w14:textId="68074151" w:rsidR="002752FE" w:rsidRPr="00E6597C" w:rsidRDefault="002752FE" w:rsidP="002752FE">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Պատվիրատու) կողմից կազմակերպված` </w:t>
      </w:r>
      <w:r w:rsidRPr="00E6597C">
        <w:rPr>
          <w:rFonts w:ascii="GHEA Grapalat" w:hAnsi="GHEA Grapalat" w:cs="GHEA Grapalat"/>
          <w:sz w:val="20"/>
          <w:szCs w:val="20"/>
          <w:u w:val="single"/>
          <w:lang w:val="pt-BR"/>
        </w:rPr>
        <w:t xml:space="preserve">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E6597C">
        <w:rPr>
          <w:rFonts w:ascii="GHEA Grapalat" w:hAnsi="GHEA Grapalat" w:cs="GHEA Grapalat"/>
          <w:sz w:val="20"/>
          <w:szCs w:val="20"/>
          <w:lang w:val="pt-BR"/>
        </w:rPr>
        <w:t>* ծածկագրով գնման ընթացակարգին:</w:t>
      </w:r>
    </w:p>
    <w:p w14:paraId="42869CDA" w14:textId="77777777" w:rsidR="002752FE" w:rsidRPr="00E6597C" w:rsidRDefault="002752FE" w:rsidP="002752FE">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 xml:space="preserve">                                                                                                                 </w:t>
      </w:r>
      <w:r w:rsidRPr="00E6597C">
        <w:rPr>
          <w:rFonts w:ascii="GHEA Grapalat" w:hAnsi="GHEA Grapalat"/>
          <w:sz w:val="20"/>
          <w:szCs w:val="20"/>
          <w:vertAlign w:val="superscript"/>
          <w:lang w:val="hy-AM"/>
        </w:rPr>
        <w:t>ընթացակարգի ծածկագիրը</w:t>
      </w:r>
      <w:r w:rsidRPr="004605D7">
        <w:rPr>
          <w:rFonts w:ascii="GHEA Grapalat" w:hAnsi="GHEA Grapalat"/>
          <w:sz w:val="20"/>
          <w:szCs w:val="20"/>
          <w:vertAlign w:val="superscript"/>
          <w:lang w:val="pt-BR"/>
        </w:rPr>
        <w:t xml:space="preserve">                                                        </w:t>
      </w:r>
    </w:p>
    <w:p w14:paraId="413C36CE" w14:textId="77777777" w:rsidR="002752FE" w:rsidRPr="00E6597C" w:rsidRDefault="002752FE" w:rsidP="002752FE">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E0F4DFC" w14:textId="77777777" w:rsidR="002752FE" w:rsidRPr="00E6597C" w:rsidRDefault="002752FE" w:rsidP="002752FE">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6C2F8B85"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085863"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633BD89"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FAF614" w14:textId="77777777" w:rsidR="002752FE" w:rsidRPr="00E6597C" w:rsidRDefault="002752FE" w:rsidP="002752FE">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BBF37C8" w14:textId="77777777" w:rsidR="002752FE" w:rsidRPr="00E6597C" w:rsidRDefault="002752FE" w:rsidP="002752FE">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1CBB751" w14:textId="77777777" w:rsidR="002752FE" w:rsidRPr="00E6597C" w:rsidRDefault="002752FE" w:rsidP="002752FE">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3F447917" w14:textId="77777777" w:rsidR="002752FE" w:rsidRPr="00E6597C" w:rsidRDefault="002752FE" w:rsidP="002752FE">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0E638F4" w14:textId="77777777" w:rsidR="002752FE" w:rsidRPr="00E6597C" w:rsidRDefault="002752FE" w:rsidP="002752FE">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B23BB0F" w14:textId="77777777" w:rsidR="002752FE" w:rsidRPr="00E6597C" w:rsidRDefault="002752FE" w:rsidP="002752FE">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04CC272A" w14:textId="77777777" w:rsidR="002752FE" w:rsidRPr="00E6597C" w:rsidRDefault="002752FE" w:rsidP="002752FE">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071B46" w14:textId="77777777" w:rsidR="002752FE" w:rsidRPr="00E6597C" w:rsidRDefault="002752FE" w:rsidP="002752FE">
      <w:pPr>
        <w:jc w:val="both"/>
        <w:rPr>
          <w:rFonts w:ascii="GHEA Grapalat" w:hAnsi="GHEA Grapalat" w:cs="GHEA Grapalat"/>
          <w:sz w:val="20"/>
          <w:szCs w:val="20"/>
          <w:lang w:val="hy-AM"/>
        </w:rPr>
      </w:pPr>
    </w:p>
    <w:p w14:paraId="56AE1BED" w14:textId="77777777" w:rsidR="002752FE" w:rsidRPr="00E6597C" w:rsidRDefault="002752FE" w:rsidP="002752FE">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70724895"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6B577523"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535A70B"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656170E" w14:textId="77777777" w:rsidR="002752FE" w:rsidRPr="00E6597C" w:rsidDel="00A13215"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FBF478E"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828F9C4" w14:textId="77777777" w:rsidR="002752FE" w:rsidRPr="00E6597C" w:rsidRDefault="002752FE" w:rsidP="002752FE">
      <w:pPr>
        <w:ind w:firstLine="567"/>
        <w:jc w:val="both"/>
        <w:rPr>
          <w:rFonts w:ascii="GHEA Grapalat" w:hAnsi="GHEA Grapalat" w:cs="GHEA Grapalat"/>
          <w:sz w:val="20"/>
          <w:szCs w:val="20"/>
          <w:lang w:val="hy-AM"/>
        </w:rPr>
      </w:pPr>
    </w:p>
    <w:p w14:paraId="77028C52" w14:textId="77777777" w:rsidR="002752FE" w:rsidRPr="00E6597C" w:rsidRDefault="002752FE" w:rsidP="002752FE">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7CE27DE" w14:textId="77777777" w:rsidR="002752FE" w:rsidRPr="00E6597C" w:rsidRDefault="002752FE" w:rsidP="002752FE">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ADC2FB5" w14:textId="77777777" w:rsidR="002752FE" w:rsidRPr="00E6597C" w:rsidRDefault="002752FE" w:rsidP="002752FE">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6C1F3E91" w14:textId="77777777" w:rsidR="002752FE" w:rsidRPr="00E6597C" w:rsidRDefault="002752FE" w:rsidP="002752FE">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5B03EC9" w14:textId="77777777" w:rsidR="002752FE" w:rsidRPr="00E6597C" w:rsidRDefault="002752FE" w:rsidP="002752FE">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55654D1B" w14:textId="77777777" w:rsidR="002752FE" w:rsidRPr="00E6597C" w:rsidRDefault="002752FE" w:rsidP="002752FE">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2A4BE578" w14:textId="77777777" w:rsidR="002752FE" w:rsidRPr="00E6597C" w:rsidRDefault="002752FE" w:rsidP="002752FE">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3CAEEC35" w14:textId="77777777" w:rsidR="002752FE" w:rsidRPr="00E6597C" w:rsidRDefault="002752FE" w:rsidP="002752FE">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1DA88F43" w14:textId="77777777" w:rsidR="002752FE" w:rsidRPr="00E6597C" w:rsidRDefault="002752FE" w:rsidP="002752FE">
      <w:pPr>
        <w:jc w:val="both"/>
        <w:rPr>
          <w:rFonts w:ascii="GHEA Grapalat" w:hAnsi="GHEA Grapalat"/>
          <w:sz w:val="18"/>
          <w:szCs w:val="18"/>
          <w:u w:val="single"/>
          <w:vertAlign w:val="superscript"/>
          <w:lang w:val="hy-AM"/>
        </w:rPr>
      </w:pPr>
    </w:p>
    <w:p w14:paraId="668CC74B" w14:textId="77777777" w:rsidR="002752FE" w:rsidRPr="00E6597C" w:rsidRDefault="002752FE" w:rsidP="002752FE">
      <w:pPr>
        <w:jc w:val="both"/>
        <w:rPr>
          <w:rFonts w:ascii="GHEA Grapalat" w:hAnsi="GHEA Grapalat"/>
          <w:sz w:val="20"/>
          <w:szCs w:val="20"/>
          <w:lang w:val="hy-AM"/>
        </w:rPr>
      </w:pPr>
      <w:r w:rsidRPr="00E6597C">
        <w:rPr>
          <w:rFonts w:ascii="GHEA Grapalat" w:hAnsi="GHEA Grapalat"/>
          <w:sz w:val="20"/>
          <w:szCs w:val="20"/>
          <w:lang w:val="hy-AM"/>
        </w:rPr>
        <w:t>Կ.Տ</w:t>
      </w:r>
    </w:p>
    <w:p w14:paraId="41C66CCD" w14:textId="77777777" w:rsidR="002752FE" w:rsidRPr="00E6597C" w:rsidRDefault="002752FE" w:rsidP="002752FE">
      <w:pPr>
        <w:jc w:val="both"/>
        <w:rPr>
          <w:rFonts w:ascii="GHEA Grapalat" w:hAnsi="GHEA Grapalat"/>
          <w:sz w:val="20"/>
          <w:szCs w:val="20"/>
          <w:lang w:val="hy-AM"/>
        </w:rPr>
      </w:pPr>
    </w:p>
    <w:p w14:paraId="7448C52B" w14:textId="77777777" w:rsidR="002752FE" w:rsidRPr="00E6597C" w:rsidRDefault="002752FE" w:rsidP="002752FE">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6C0F484" w14:textId="77777777" w:rsidR="002752FE" w:rsidRPr="00E6597C" w:rsidRDefault="002752FE" w:rsidP="002752FE">
      <w:pPr>
        <w:jc w:val="both"/>
        <w:rPr>
          <w:rFonts w:ascii="GHEA Grapalat" w:hAnsi="GHEA Grapalat"/>
          <w:sz w:val="18"/>
          <w:szCs w:val="18"/>
          <w:vertAlign w:val="superscript"/>
          <w:lang w:val="hy-AM"/>
        </w:rPr>
      </w:pPr>
    </w:p>
    <w:p w14:paraId="53712306" w14:textId="77777777" w:rsidR="002752FE" w:rsidRPr="00E6597C" w:rsidRDefault="002752FE" w:rsidP="002752FE">
      <w:pPr>
        <w:jc w:val="both"/>
        <w:rPr>
          <w:rFonts w:ascii="GHEA Grapalat" w:hAnsi="GHEA Grapalat" w:cs="GHEA Grapalat"/>
          <w:i/>
          <w:sz w:val="18"/>
          <w:szCs w:val="18"/>
          <w:lang w:val="hy-AM"/>
        </w:rPr>
      </w:pPr>
    </w:p>
    <w:p w14:paraId="36598A6D"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24204AFF" w14:textId="77777777" w:rsidR="002752FE" w:rsidRPr="00E6597C" w:rsidRDefault="002752FE" w:rsidP="002752FE">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752FE" w:rsidRPr="00E6597C" w14:paraId="0E1B615A"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9D27C" w14:textId="77777777" w:rsidR="002752FE" w:rsidRPr="00E6597C" w:rsidRDefault="002752FE" w:rsidP="002752F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763C9B36" w14:textId="77777777" w:rsidR="002752FE" w:rsidRPr="00E6597C" w:rsidRDefault="002752FE" w:rsidP="002752FE">
            <w:pPr>
              <w:jc w:val="center"/>
              <w:rPr>
                <w:rFonts w:ascii="GHEA Grapalat" w:hAnsi="GHEA Grapalat" w:cs="Arial"/>
                <w:bCs/>
                <w:i/>
                <w:sz w:val="20"/>
                <w:szCs w:val="20"/>
              </w:rPr>
            </w:pPr>
          </w:p>
        </w:tc>
      </w:tr>
      <w:tr w:rsidR="002752FE" w:rsidRPr="00E6597C" w14:paraId="02E0DF7C"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2818D" w14:textId="77777777" w:rsidR="002752FE" w:rsidRPr="00E6597C" w:rsidRDefault="002752FE" w:rsidP="002752F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2752FE" w:rsidRPr="00E6597C" w14:paraId="410CF49D" w14:textId="77777777" w:rsidTr="002752F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A42AF"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2752FE" w:rsidRPr="00E6597C" w14:paraId="0E788994" w14:textId="77777777" w:rsidTr="002752F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10EFB"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2752FE" w:rsidRPr="00E6597C" w14:paraId="376BAD9D" w14:textId="77777777" w:rsidTr="002752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42B6CD"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2752FE" w:rsidRPr="00E6597C" w14:paraId="7456279F" w14:textId="77777777" w:rsidTr="002752F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04364"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2752FE" w:rsidRPr="00E6597C" w14:paraId="769126B9"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AE5DD"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2752FE" w:rsidRPr="00E6597C" w14:paraId="1F3D3AA6" w14:textId="77777777" w:rsidTr="002752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878670"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D126B" w:rsidRPr="00E6597C" w14:paraId="10D4A9CD"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FC27B" w14:textId="6FBF2B3D" w:rsidR="002D126B" w:rsidRPr="002D126B" w:rsidRDefault="002D126B" w:rsidP="002D126B">
            <w:pPr>
              <w:rPr>
                <w:rFonts w:ascii="GHEA Grapalat" w:hAnsi="GHEA Grapalat" w:cs="Arial"/>
                <w:sz w:val="20"/>
                <w:szCs w:val="20"/>
              </w:rPr>
            </w:pPr>
            <w:r w:rsidRPr="002D126B">
              <w:rPr>
                <w:rFonts w:ascii="GHEA Grapalat" w:hAnsi="GHEA Grapalat" w:cs="Sylfaen"/>
                <w:sz w:val="20"/>
                <w:szCs w:val="20"/>
                <w:lang w:val="hy-AM"/>
              </w:rPr>
              <w:t>9</w:t>
            </w:r>
            <w:r w:rsidRPr="002D126B">
              <w:rPr>
                <w:rFonts w:ascii="GHEA Grapalat" w:hAnsi="GHEA Grapalat" w:cs="Sylfaen"/>
                <w:sz w:val="20"/>
                <w:szCs w:val="20"/>
              </w:rPr>
              <w:t>. Շահառու</w:t>
            </w:r>
            <w:r w:rsidRPr="002D126B">
              <w:rPr>
                <w:rFonts w:ascii="GHEA Grapalat" w:hAnsi="GHEA Grapalat" w:cs="Sylfaen"/>
                <w:sz w:val="20"/>
                <w:szCs w:val="20"/>
                <w:lang w:val="hy-AM"/>
              </w:rPr>
              <w:t>ի  անվանումը</w:t>
            </w:r>
            <w:r w:rsidRPr="002D126B">
              <w:rPr>
                <w:rFonts w:ascii="GHEA Grapalat" w:hAnsi="GHEA Grapalat" w:cs="Sylfaen"/>
                <w:sz w:val="20"/>
                <w:szCs w:val="20"/>
              </w:rPr>
              <w:t>,</w:t>
            </w:r>
            <w:r w:rsidRPr="002D126B">
              <w:rPr>
                <w:rFonts w:ascii="GHEA Grapalat" w:hAnsi="GHEA Grapalat" w:cs="Sylfaen"/>
                <w:sz w:val="20"/>
                <w:szCs w:val="20"/>
                <w:lang w:val="hy-AM"/>
              </w:rPr>
              <w:t xml:space="preserve"> կամ անուն ազգանուն </w:t>
            </w:r>
            <w:r w:rsidRPr="002D126B">
              <w:rPr>
                <w:rFonts w:ascii="GHEA Grapalat" w:hAnsi="GHEA Grapalat" w:cs="Arial"/>
                <w:sz w:val="20"/>
                <w:szCs w:val="20"/>
              </w:rPr>
              <w:t>`</w:t>
            </w:r>
            <w:r w:rsidRPr="002D126B">
              <w:rPr>
                <w:rFonts w:ascii="GHEA Grapalat" w:hAnsi="GHEA Grapalat" w:cs="Arial"/>
                <w:sz w:val="20"/>
                <w:szCs w:val="20"/>
                <w:lang w:val="hy-AM"/>
              </w:rPr>
              <w:t xml:space="preserve"> </w:t>
            </w:r>
            <w:r w:rsidRPr="002D126B">
              <w:rPr>
                <w:rFonts w:ascii="GHEA Grapalat" w:hAnsi="GHEA Grapalat" w:cs="Arial"/>
                <w:b/>
                <w:sz w:val="20"/>
                <w:szCs w:val="20"/>
                <w:lang w:val="hy-AM"/>
              </w:rPr>
              <w:t>ՀՀ Կոտայքի մարզի Ակունքի համայնքապետարան</w:t>
            </w:r>
          </w:p>
        </w:tc>
      </w:tr>
      <w:tr w:rsidR="002D126B" w:rsidRPr="00E6597C" w14:paraId="39B3B62B"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2CB07" w14:textId="30ABD4A7" w:rsidR="002D126B" w:rsidRPr="002D126B" w:rsidRDefault="002D126B" w:rsidP="002D126B">
            <w:pPr>
              <w:rPr>
                <w:rFonts w:ascii="GHEA Grapalat" w:hAnsi="GHEA Grapalat" w:cs="Sylfaen"/>
                <w:sz w:val="20"/>
                <w:szCs w:val="20"/>
                <w:lang w:val="ru-RU"/>
              </w:rPr>
            </w:pPr>
            <w:r w:rsidRPr="002D126B">
              <w:rPr>
                <w:rFonts w:ascii="GHEA Grapalat" w:hAnsi="GHEA Grapalat" w:cs="Sylfaen"/>
                <w:sz w:val="20"/>
                <w:szCs w:val="20"/>
                <w:lang w:val="ru-RU"/>
              </w:rPr>
              <w:t xml:space="preserve">10. </w:t>
            </w:r>
            <w:r w:rsidRPr="002D126B">
              <w:rPr>
                <w:rFonts w:ascii="GHEA Grapalat" w:hAnsi="GHEA Grapalat" w:cs="Sylfaen"/>
                <w:sz w:val="20"/>
                <w:szCs w:val="20"/>
              </w:rPr>
              <w:t xml:space="preserve"> Շահառուի</w:t>
            </w:r>
            <w:r w:rsidRPr="002D126B">
              <w:rPr>
                <w:rFonts w:ascii="GHEA Grapalat" w:hAnsi="GHEA Grapalat" w:cs="Arial"/>
                <w:sz w:val="20"/>
                <w:szCs w:val="20"/>
              </w:rPr>
              <w:t xml:space="preserve"> </w:t>
            </w:r>
            <w:r w:rsidRPr="002D126B">
              <w:rPr>
                <w:rFonts w:ascii="GHEA Grapalat" w:hAnsi="GHEA Grapalat" w:cs="Sylfaen"/>
                <w:sz w:val="20"/>
                <w:szCs w:val="20"/>
              </w:rPr>
              <w:t xml:space="preserve"> ՀԾՀ</w:t>
            </w:r>
            <w:r w:rsidRPr="002D126B">
              <w:rPr>
                <w:rFonts w:ascii="GHEA Grapalat" w:hAnsi="GHEA Grapalat" w:cs="Sylfaen"/>
                <w:sz w:val="20"/>
                <w:szCs w:val="20"/>
                <w:lang w:val="ru-RU"/>
              </w:rPr>
              <w:t xml:space="preserve"> (</w:t>
            </w:r>
            <w:r w:rsidRPr="002D126B">
              <w:rPr>
                <w:rFonts w:ascii="GHEA Grapalat" w:hAnsi="GHEA Grapalat" w:cs="Sylfaen"/>
                <w:sz w:val="20"/>
                <w:szCs w:val="20"/>
                <w:lang w:val="hy-AM"/>
              </w:rPr>
              <w:t>չի լրացվում</w:t>
            </w:r>
            <w:r w:rsidRPr="002D126B">
              <w:rPr>
                <w:rFonts w:ascii="GHEA Grapalat" w:hAnsi="GHEA Grapalat" w:cs="Sylfaen"/>
                <w:sz w:val="20"/>
                <w:szCs w:val="20"/>
                <w:lang w:val="ru-RU"/>
              </w:rPr>
              <w:t>)</w:t>
            </w:r>
          </w:p>
        </w:tc>
      </w:tr>
      <w:tr w:rsidR="002D126B" w:rsidRPr="00E6597C" w14:paraId="10B56855" w14:textId="77777777" w:rsidTr="002752F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60554E" w14:textId="55428464" w:rsidR="002D126B" w:rsidRPr="002D126B" w:rsidRDefault="002D126B" w:rsidP="002D126B">
            <w:pPr>
              <w:rPr>
                <w:rFonts w:ascii="GHEA Grapalat" w:hAnsi="GHEA Grapalat" w:cs="Arial"/>
                <w:sz w:val="20"/>
                <w:szCs w:val="20"/>
              </w:rPr>
            </w:pPr>
            <w:r w:rsidRPr="002D126B">
              <w:rPr>
                <w:rFonts w:ascii="GHEA Grapalat" w:hAnsi="GHEA Grapalat" w:cs="Sylfaen"/>
                <w:sz w:val="20"/>
                <w:szCs w:val="20"/>
                <w:lang w:val="hy-AM"/>
              </w:rPr>
              <w:t>11</w:t>
            </w:r>
            <w:r w:rsidRPr="002D126B">
              <w:rPr>
                <w:rFonts w:ascii="GHEA Grapalat" w:hAnsi="GHEA Grapalat" w:cs="Sylfaen"/>
                <w:sz w:val="20"/>
                <w:szCs w:val="20"/>
              </w:rPr>
              <w:t>. Շահառուի</w:t>
            </w:r>
            <w:r w:rsidRPr="002D126B">
              <w:rPr>
                <w:rFonts w:ascii="GHEA Grapalat" w:hAnsi="GHEA Grapalat" w:cs="Arial"/>
                <w:sz w:val="20"/>
                <w:szCs w:val="20"/>
              </w:rPr>
              <w:t xml:space="preserve"> </w:t>
            </w:r>
            <w:r w:rsidRPr="002D126B">
              <w:rPr>
                <w:rFonts w:ascii="GHEA Grapalat" w:hAnsi="GHEA Grapalat" w:cs="Sylfaen"/>
                <w:sz w:val="20"/>
                <w:szCs w:val="20"/>
              </w:rPr>
              <w:t>ՀՎՀՀ</w:t>
            </w:r>
            <w:r w:rsidRPr="002D126B">
              <w:rPr>
                <w:rFonts w:ascii="GHEA Grapalat" w:hAnsi="GHEA Grapalat" w:cs="Sylfaen"/>
                <w:sz w:val="20"/>
                <w:szCs w:val="20"/>
                <w:lang w:val="hy-AM"/>
              </w:rPr>
              <w:t xml:space="preserve">  </w:t>
            </w:r>
            <w:r w:rsidRPr="002D126B">
              <w:rPr>
                <w:rFonts w:ascii="GHEA Grapalat" w:hAnsi="GHEA Grapalat" w:cs="Arial"/>
                <w:b/>
                <w:sz w:val="20"/>
                <w:szCs w:val="20"/>
              </w:rPr>
              <w:t xml:space="preserve">` </w:t>
            </w:r>
            <w:r w:rsidRPr="002D126B">
              <w:rPr>
                <w:rFonts w:ascii="Sylfaen" w:hAnsi="Sylfaen"/>
                <w:b/>
                <w:sz w:val="20"/>
                <w:szCs w:val="20"/>
                <w:lang w:val="hy-AM"/>
              </w:rPr>
              <w:t>03546083</w:t>
            </w:r>
          </w:p>
        </w:tc>
      </w:tr>
      <w:tr w:rsidR="002D126B" w:rsidRPr="00E6597C" w14:paraId="5D85345C" w14:textId="77777777" w:rsidTr="002752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033F0" w14:textId="1DFDCCAB" w:rsidR="002D126B" w:rsidRPr="002D126B" w:rsidRDefault="002D126B" w:rsidP="002D126B">
            <w:pPr>
              <w:rPr>
                <w:rFonts w:ascii="GHEA Grapalat" w:hAnsi="GHEA Grapalat" w:cs="Arial"/>
                <w:sz w:val="20"/>
                <w:szCs w:val="20"/>
              </w:rPr>
            </w:pPr>
            <w:r w:rsidRPr="002D126B">
              <w:rPr>
                <w:rFonts w:ascii="GHEA Grapalat" w:hAnsi="GHEA Grapalat" w:cs="Sylfaen"/>
                <w:sz w:val="20"/>
                <w:szCs w:val="20"/>
              </w:rPr>
              <w:t>1</w:t>
            </w:r>
            <w:r w:rsidRPr="002D126B">
              <w:rPr>
                <w:rFonts w:ascii="GHEA Grapalat" w:hAnsi="GHEA Grapalat" w:cs="Sylfaen"/>
                <w:sz w:val="20"/>
                <w:szCs w:val="20"/>
                <w:lang w:val="hy-AM"/>
              </w:rPr>
              <w:t>2</w:t>
            </w:r>
            <w:r w:rsidRPr="002D126B">
              <w:rPr>
                <w:rFonts w:ascii="GHEA Grapalat" w:hAnsi="GHEA Grapalat" w:cs="Sylfaen"/>
                <w:sz w:val="20"/>
                <w:szCs w:val="20"/>
              </w:rPr>
              <w:t>.Շահառուի</w:t>
            </w:r>
            <w:r w:rsidRPr="002D126B">
              <w:rPr>
                <w:rFonts w:ascii="GHEA Grapalat" w:hAnsi="GHEA Grapalat" w:cs="Sylfaen"/>
                <w:sz w:val="20"/>
                <w:szCs w:val="20"/>
                <w:lang w:val="hy-AM"/>
              </w:rPr>
              <w:t>ն</w:t>
            </w:r>
            <w:r w:rsidRPr="002D126B">
              <w:rPr>
                <w:rFonts w:ascii="GHEA Grapalat" w:hAnsi="GHEA Grapalat" w:cs="Arial"/>
                <w:sz w:val="20"/>
                <w:szCs w:val="20"/>
              </w:rPr>
              <w:t xml:space="preserve"> </w:t>
            </w:r>
            <w:r w:rsidRPr="002D126B">
              <w:rPr>
                <w:rFonts w:ascii="GHEA Grapalat" w:hAnsi="GHEA Grapalat" w:cs="Sylfaen"/>
                <w:sz w:val="20"/>
                <w:szCs w:val="20"/>
                <w:lang w:val="hy-AM"/>
              </w:rPr>
              <w:t xml:space="preserve"> սպասարկող Ֆինանսական կազմակերպություն</w:t>
            </w:r>
            <w:r w:rsidRPr="002D126B">
              <w:rPr>
                <w:rFonts w:ascii="GHEA Grapalat" w:hAnsi="GHEA Grapalat" w:cs="Sylfaen"/>
                <w:sz w:val="20"/>
                <w:szCs w:val="20"/>
              </w:rPr>
              <w:t xml:space="preserve"> (բանկ)</w:t>
            </w:r>
            <w:r w:rsidRPr="002D126B">
              <w:rPr>
                <w:rFonts w:ascii="GHEA Grapalat" w:hAnsi="GHEA Grapalat" w:cs="Arial"/>
                <w:sz w:val="20"/>
                <w:szCs w:val="20"/>
              </w:rPr>
              <w:t>`</w:t>
            </w:r>
            <w:r w:rsidRPr="002D126B">
              <w:rPr>
                <w:rFonts w:ascii="Sylfaen" w:hAnsi="Sylfaen"/>
                <w:sz w:val="20"/>
                <w:szCs w:val="20"/>
                <w:lang w:val="hy-AM"/>
              </w:rPr>
              <w:t xml:space="preserve"> </w:t>
            </w:r>
            <w:r w:rsidRPr="002D126B">
              <w:rPr>
                <w:rFonts w:ascii="GHEA Grapalat" w:hAnsi="GHEA Grapalat"/>
                <w:b/>
                <w:sz w:val="20"/>
                <w:szCs w:val="20"/>
                <w:lang w:val="hy-AM"/>
              </w:rPr>
              <w:t>ՀՀ ՖՆ Կենտրոնական գանձապետարան</w:t>
            </w:r>
          </w:p>
        </w:tc>
      </w:tr>
      <w:tr w:rsidR="002D126B" w:rsidRPr="00E6597C" w14:paraId="7ACFF169"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9CAC1" w14:textId="77777777" w:rsidR="002D126B" w:rsidRPr="002D126B" w:rsidRDefault="002D126B" w:rsidP="002D126B">
            <w:pPr>
              <w:rPr>
                <w:rFonts w:ascii="GHEA Grapalat" w:eastAsia="Calibri" w:hAnsi="GHEA Grapalat"/>
                <w:sz w:val="20"/>
                <w:szCs w:val="20"/>
                <w:lang w:val="hy-AM"/>
              </w:rPr>
            </w:pPr>
            <w:r w:rsidRPr="002D126B">
              <w:rPr>
                <w:rFonts w:ascii="GHEA Grapalat" w:hAnsi="GHEA Grapalat" w:cs="Sylfaen"/>
                <w:sz w:val="20"/>
                <w:szCs w:val="20"/>
              </w:rPr>
              <w:t>1</w:t>
            </w:r>
            <w:r w:rsidRPr="002D126B">
              <w:rPr>
                <w:rFonts w:ascii="GHEA Grapalat" w:hAnsi="GHEA Grapalat" w:cs="Sylfaen"/>
                <w:sz w:val="20"/>
                <w:szCs w:val="20"/>
                <w:lang w:val="hy-AM"/>
              </w:rPr>
              <w:t>3</w:t>
            </w:r>
            <w:r w:rsidRPr="002D126B">
              <w:rPr>
                <w:rFonts w:ascii="GHEA Grapalat" w:hAnsi="GHEA Grapalat" w:cs="Sylfaen"/>
                <w:sz w:val="20"/>
                <w:szCs w:val="20"/>
              </w:rPr>
              <w:t>.Շահառուի</w:t>
            </w:r>
            <w:r w:rsidRPr="002D126B">
              <w:rPr>
                <w:rFonts w:ascii="GHEA Grapalat" w:hAnsi="GHEA Grapalat" w:cs="Arial"/>
                <w:sz w:val="20"/>
                <w:szCs w:val="20"/>
              </w:rPr>
              <w:t xml:space="preserve"> </w:t>
            </w:r>
            <w:r w:rsidRPr="002D126B">
              <w:rPr>
                <w:rFonts w:ascii="GHEA Grapalat" w:hAnsi="GHEA Grapalat" w:cs="Sylfaen"/>
                <w:sz w:val="20"/>
                <w:szCs w:val="20"/>
              </w:rPr>
              <w:t>հաշվի</w:t>
            </w:r>
            <w:r w:rsidRPr="002D126B">
              <w:rPr>
                <w:rFonts w:ascii="GHEA Grapalat" w:hAnsi="GHEA Grapalat" w:cs="Arial"/>
                <w:sz w:val="20"/>
                <w:szCs w:val="20"/>
              </w:rPr>
              <w:t xml:space="preserve"> </w:t>
            </w:r>
            <w:r w:rsidRPr="002D126B">
              <w:rPr>
                <w:rFonts w:ascii="GHEA Grapalat" w:hAnsi="GHEA Grapalat" w:cs="Sylfaen"/>
                <w:sz w:val="20"/>
                <w:szCs w:val="20"/>
              </w:rPr>
              <w:t>համարը</w:t>
            </w:r>
            <w:r w:rsidRPr="002D126B">
              <w:rPr>
                <w:rFonts w:ascii="GHEA Grapalat" w:hAnsi="GHEA Grapalat" w:cs="Arial"/>
                <w:sz w:val="20"/>
                <w:szCs w:val="20"/>
              </w:rPr>
              <w:t xml:space="preserve"> (</w:t>
            </w:r>
            <w:r w:rsidRPr="002D126B">
              <w:rPr>
                <w:rFonts w:ascii="GHEA Grapalat" w:hAnsi="GHEA Grapalat" w:cs="Sylfaen"/>
                <w:sz w:val="20"/>
                <w:szCs w:val="20"/>
              </w:rPr>
              <w:t>հշ</w:t>
            </w:r>
            <w:r w:rsidRPr="002D126B">
              <w:rPr>
                <w:rFonts w:ascii="GHEA Grapalat" w:hAnsi="GHEA Grapalat" w:cs="Arial"/>
                <w:sz w:val="20"/>
                <w:szCs w:val="20"/>
              </w:rPr>
              <w:t xml:space="preserve">.N) </w:t>
            </w:r>
            <w:r w:rsidRPr="002D126B">
              <w:rPr>
                <w:rFonts w:ascii="GHEA Grapalat" w:eastAsia="Calibri" w:hAnsi="GHEA Grapalat"/>
                <w:sz w:val="20"/>
                <w:szCs w:val="20"/>
                <w:lang w:val="hy-AM"/>
              </w:rPr>
              <w:t xml:space="preserve"> </w:t>
            </w:r>
            <w:r w:rsidRPr="002D126B">
              <w:rPr>
                <w:rStyle w:val="af5"/>
                <w:rFonts w:ascii="GHEA Grapalat" w:hAnsi="GHEA Grapalat"/>
                <w:bCs w:val="0"/>
                <w:sz w:val="20"/>
                <w:szCs w:val="20"/>
                <w:u w:val="single"/>
                <w:lang w:val="hy-AM"/>
              </w:rPr>
              <w:t xml:space="preserve"> </w:t>
            </w:r>
            <w:r w:rsidRPr="002D126B">
              <w:rPr>
                <w:rFonts w:ascii="GHEA Grapalat" w:eastAsia="Calibri" w:hAnsi="GHEA Grapalat"/>
                <w:b/>
                <w:sz w:val="20"/>
                <w:szCs w:val="20"/>
                <w:lang w:val="hy-AM"/>
              </w:rPr>
              <w:t xml:space="preserve"> </w:t>
            </w:r>
            <w:r w:rsidRPr="002D126B">
              <w:rPr>
                <w:rFonts w:ascii="GHEA Grapalat" w:eastAsia="Calibri" w:hAnsi="GHEA Grapalat"/>
                <w:b/>
                <w:color w:val="FF0000"/>
                <w:sz w:val="20"/>
                <w:szCs w:val="20"/>
                <w:lang w:val="hy-AM"/>
              </w:rPr>
              <w:t>Հ/Հ 9001052023062</w:t>
            </w:r>
          </w:p>
          <w:p w14:paraId="5A3693C6" w14:textId="2CA173F2" w:rsidR="002D126B" w:rsidRPr="002D126B" w:rsidRDefault="002D126B" w:rsidP="002D126B">
            <w:pPr>
              <w:rPr>
                <w:rFonts w:ascii="GHEA Grapalat" w:hAnsi="GHEA Grapalat" w:cs="Arial"/>
                <w:sz w:val="20"/>
                <w:szCs w:val="20"/>
                <w:lang w:val="hy-AM"/>
              </w:rPr>
            </w:pPr>
          </w:p>
        </w:tc>
      </w:tr>
      <w:tr w:rsidR="002752FE" w:rsidRPr="00E6597C" w14:paraId="79EB89C4"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D4B39" w14:textId="77777777" w:rsidR="002752FE" w:rsidRPr="001634E9" w:rsidRDefault="002752FE" w:rsidP="002752FE">
            <w:pPr>
              <w:rPr>
                <w:rFonts w:ascii="GHEA Grapalat" w:hAnsi="GHEA Grapalat" w:cs="Arial"/>
                <w:sz w:val="20"/>
                <w:szCs w:val="20"/>
              </w:rPr>
            </w:pPr>
            <w:r w:rsidRPr="001634E9">
              <w:rPr>
                <w:rFonts w:ascii="GHEA Grapalat" w:hAnsi="GHEA Grapalat" w:cs="Sylfaen"/>
                <w:sz w:val="20"/>
                <w:szCs w:val="20"/>
              </w:rPr>
              <w:t>1</w:t>
            </w:r>
            <w:r w:rsidRPr="001634E9">
              <w:rPr>
                <w:rFonts w:ascii="GHEA Grapalat" w:hAnsi="GHEA Grapalat" w:cs="Sylfaen"/>
                <w:sz w:val="20"/>
                <w:szCs w:val="20"/>
                <w:lang w:val="hy-AM"/>
              </w:rPr>
              <w:t>4</w:t>
            </w:r>
            <w:r w:rsidRPr="001634E9">
              <w:rPr>
                <w:rFonts w:ascii="GHEA Grapalat" w:hAnsi="GHEA Grapalat" w:cs="Sylfaen"/>
                <w:sz w:val="20"/>
                <w:szCs w:val="20"/>
              </w:rPr>
              <w:t>.Գումարը</w:t>
            </w:r>
            <w:r w:rsidRPr="001634E9">
              <w:rPr>
                <w:rFonts w:ascii="GHEA Grapalat" w:hAnsi="GHEA Grapalat" w:cs="Arial"/>
                <w:sz w:val="20"/>
                <w:szCs w:val="20"/>
              </w:rPr>
              <w:t xml:space="preserve"> </w:t>
            </w:r>
            <w:r w:rsidRPr="001634E9">
              <w:rPr>
                <w:rFonts w:ascii="GHEA Grapalat" w:hAnsi="GHEA Grapalat" w:cs="Arial"/>
                <w:sz w:val="20"/>
                <w:szCs w:val="20"/>
                <w:lang w:val="ru-RU"/>
              </w:rPr>
              <w:t>(</w:t>
            </w:r>
            <w:r w:rsidRPr="001634E9">
              <w:rPr>
                <w:rFonts w:ascii="GHEA Grapalat" w:hAnsi="GHEA Grapalat" w:cs="Sylfaen"/>
                <w:sz w:val="20"/>
                <w:szCs w:val="20"/>
              </w:rPr>
              <w:t>թվերով</w:t>
            </w:r>
            <w:r w:rsidRPr="001634E9">
              <w:rPr>
                <w:rFonts w:ascii="GHEA Grapalat" w:hAnsi="GHEA Grapalat" w:cs="Arial"/>
                <w:sz w:val="20"/>
                <w:szCs w:val="20"/>
              </w:rPr>
              <w:t xml:space="preserve"> </w:t>
            </w:r>
            <w:r w:rsidRPr="001634E9">
              <w:rPr>
                <w:rFonts w:ascii="GHEA Grapalat" w:hAnsi="GHEA Grapalat" w:cs="Sylfaen"/>
                <w:sz w:val="20"/>
                <w:szCs w:val="20"/>
              </w:rPr>
              <w:t>և</w:t>
            </w:r>
            <w:r w:rsidRPr="001634E9">
              <w:rPr>
                <w:rFonts w:ascii="GHEA Grapalat" w:hAnsi="GHEA Grapalat" w:cs="Arial"/>
                <w:sz w:val="20"/>
                <w:szCs w:val="20"/>
              </w:rPr>
              <w:t xml:space="preserve"> </w:t>
            </w:r>
            <w:r w:rsidRPr="001634E9">
              <w:rPr>
                <w:rFonts w:ascii="GHEA Grapalat" w:hAnsi="GHEA Grapalat" w:cs="Sylfaen"/>
                <w:sz w:val="20"/>
                <w:szCs w:val="20"/>
              </w:rPr>
              <w:t>բառերով</w:t>
            </w:r>
            <w:r w:rsidRPr="001634E9">
              <w:rPr>
                <w:rFonts w:ascii="GHEA Grapalat" w:hAnsi="GHEA Grapalat" w:cs="Sylfaen"/>
                <w:sz w:val="20"/>
                <w:szCs w:val="20"/>
                <w:lang w:val="ru-RU"/>
              </w:rPr>
              <w:t>)</w:t>
            </w:r>
            <w:r w:rsidRPr="001634E9">
              <w:rPr>
                <w:rFonts w:ascii="GHEA Grapalat" w:hAnsi="GHEA Grapalat" w:cs="Arial"/>
                <w:sz w:val="20"/>
                <w:szCs w:val="20"/>
              </w:rPr>
              <w:t>`</w:t>
            </w:r>
          </w:p>
        </w:tc>
      </w:tr>
      <w:tr w:rsidR="002752FE" w:rsidRPr="00E6597C" w14:paraId="1A6C078F" w14:textId="77777777" w:rsidTr="002752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13005" w14:textId="77777777" w:rsidR="002752FE" w:rsidRPr="001634E9" w:rsidRDefault="002752FE" w:rsidP="002752FE">
            <w:pPr>
              <w:rPr>
                <w:rFonts w:ascii="GHEA Grapalat" w:hAnsi="GHEA Grapalat" w:cs="Sylfaen"/>
                <w:sz w:val="20"/>
                <w:szCs w:val="20"/>
              </w:rPr>
            </w:pPr>
            <w:r w:rsidRPr="001634E9">
              <w:rPr>
                <w:rFonts w:ascii="GHEA Grapalat" w:hAnsi="GHEA Grapalat" w:cs="Sylfaen"/>
                <w:sz w:val="20"/>
                <w:szCs w:val="20"/>
              </w:rPr>
              <w:t xml:space="preserve">15. </w:t>
            </w:r>
            <w:r w:rsidRPr="001634E9">
              <w:rPr>
                <w:rFonts w:ascii="GHEA Grapalat" w:hAnsi="GHEA Grapalat" w:cs="Sylfaen"/>
                <w:sz w:val="20"/>
                <w:szCs w:val="20"/>
                <w:lang w:val="hy-AM"/>
              </w:rPr>
              <w:t xml:space="preserve">Ակցեպտավորված գումարը՝ </w:t>
            </w:r>
            <w:r w:rsidRPr="001634E9">
              <w:rPr>
                <w:rFonts w:ascii="GHEA Grapalat" w:hAnsi="GHEA Grapalat" w:cs="Sylfaen"/>
                <w:sz w:val="20"/>
                <w:szCs w:val="20"/>
              </w:rPr>
              <w:t xml:space="preserve"> (թվերով</w:t>
            </w:r>
            <w:r w:rsidRPr="001634E9">
              <w:rPr>
                <w:rFonts w:ascii="GHEA Grapalat" w:hAnsi="GHEA Grapalat" w:cs="Arial"/>
                <w:sz w:val="20"/>
                <w:szCs w:val="20"/>
              </w:rPr>
              <w:t xml:space="preserve"> </w:t>
            </w:r>
            <w:r w:rsidRPr="001634E9">
              <w:rPr>
                <w:rFonts w:ascii="GHEA Grapalat" w:hAnsi="GHEA Grapalat" w:cs="Sylfaen"/>
                <w:sz w:val="20"/>
                <w:szCs w:val="20"/>
              </w:rPr>
              <w:t>և</w:t>
            </w:r>
            <w:r w:rsidRPr="001634E9">
              <w:rPr>
                <w:rFonts w:ascii="GHEA Grapalat" w:hAnsi="GHEA Grapalat" w:cs="Arial"/>
                <w:sz w:val="20"/>
                <w:szCs w:val="20"/>
              </w:rPr>
              <w:t xml:space="preserve"> </w:t>
            </w:r>
            <w:r w:rsidRPr="001634E9">
              <w:rPr>
                <w:rFonts w:ascii="GHEA Grapalat" w:hAnsi="GHEA Grapalat" w:cs="Sylfaen"/>
                <w:sz w:val="20"/>
                <w:szCs w:val="20"/>
              </w:rPr>
              <w:t>բառերով)</w:t>
            </w:r>
            <w:r w:rsidRPr="001634E9">
              <w:rPr>
                <w:rFonts w:ascii="GHEA Grapalat" w:hAnsi="GHEA Grapalat" w:cs="Sylfaen"/>
                <w:sz w:val="20"/>
                <w:szCs w:val="20"/>
                <w:lang w:val="hy-AM"/>
              </w:rPr>
              <w:t xml:space="preserve">  </w:t>
            </w:r>
            <w:r w:rsidRPr="001634E9">
              <w:rPr>
                <w:rFonts w:ascii="GHEA Grapalat" w:hAnsi="GHEA Grapalat" w:cs="Sylfaen"/>
                <w:sz w:val="20"/>
                <w:szCs w:val="20"/>
              </w:rPr>
              <w:t>(</w:t>
            </w:r>
            <w:r w:rsidRPr="001634E9">
              <w:rPr>
                <w:rFonts w:ascii="GHEA Grapalat" w:hAnsi="GHEA Grapalat" w:cs="Sylfaen"/>
                <w:sz w:val="20"/>
                <w:szCs w:val="20"/>
                <w:lang w:val="hy-AM"/>
              </w:rPr>
              <w:t>նախատեսված է նշված գումարի մասնակի ակցեպտի համար, որը չի կիրառվում</w:t>
            </w:r>
            <w:r w:rsidRPr="001634E9">
              <w:rPr>
                <w:rFonts w:ascii="GHEA Grapalat" w:hAnsi="GHEA Grapalat" w:cs="Sylfaen"/>
                <w:sz w:val="20"/>
                <w:szCs w:val="20"/>
              </w:rPr>
              <w:t>)</w:t>
            </w:r>
          </w:p>
        </w:tc>
      </w:tr>
      <w:tr w:rsidR="002752FE" w:rsidRPr="00E6597C" w14:paraId="446D94D7"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AC753"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2752FE" w:rsidRPr="00E6597C" w14:paraId="39D33A86"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3E634" w14:textId="77777777" w:rsidR="002752FE" w:rsidRPr="00E6597C" w:rsidRDefault="002752FE" w:rsidP="002752F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2752FE" w:rsidRPr="00E6597C" w14:paraId="763B7553" w14:textId="77777777" w:rsidTr="002752FE">
        <w:trPr>
          <w:trHeight w:val="424"/>
        </w:trPr>
        <w:tc>
          <w:tcPr>
            <w:tcW w:w="10980" w:type="dxa"/>
            <w:gridSpan w:val="2"/>
            <w:tcBorders>
              <w:top w:val="single" w:sz="4" w:space="0" w:color="auto"/>
              <w:left w:val="single" w:sz="4" w:space="0" w:color="auto"/>
              <w:right w:val="single" w:sz="4" w:space="0" w:color="000000"/>
            </w:tcBorders>
            <w:noWrap/>
            <w:vAlign w:val="bottom"/>
          </w:tcPr>
          <w:p w14:paraId="7778F427"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2752FE" w:rsidRPr="00E6597C" w14:paraId="3D6454B0"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10E66A" w14:textId="77777777" w:rsidR="002752FE" w:rsidRPr="001634E9" w:rsidRDefault="002752FE" w:rsidP="002752F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2752FE" w:rsidRPr="00E6597C" w14:paraId="3BD2B6AA"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1B828" w14:textId="77777777" w:rsidR="002752FE" w:rsidRPr="001634E9" w:rsidRDefault="002752FE" w:rsidP="002752F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2752FE" w:rsidRPr="00E6597C" w14:paraId="255F3C47" w14:textId="77777777" w:rsidTr="002752FE">
        <w:trPr>
          <w:trHeight w:val="2194"/>
        </w:trPr>
        <w:tc>
          <w:tcPr>
            <w:tcW w:w="5616" w:type="dxa"/>
            <w:tcBorders>
              <w:top w:val="nil"/>
              <w:left w:val="single" w:sz="4" w:space="0" w:color="auto"/>
              <w:bottom w:val="single" w:sz="4" w:space="0" w:color="auto"/>
              <w:right w:val="single" w:sz="4" w:space="0" w:color="auto"/>
            </w:tcBorders>
            <w:noWrap/>
            <w:vAlign w:val="bottom"/>
          </w:tcPr>
          <w:p w14:paraId="1DB67353" w14:textId="77777777" w:rsidR="002752FE" w:rsidRPr="00E6597C" w:rsidRDefault="002752FE" w:rsidP="002752F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B72E947" w14:textId="77777777" w:rsidR="002752FE" w:rsidRPr="00E6597C" w:rsidRDefault="002752FE" w:rsidP="002752FE">
            <w:pPr>
              <w:rPr>
                <w:rFonts w:ascii="GHEA Grapalat" w:hAnsi="GHEA Grapalat" w:cs="Sylfaen"/>
                <w:sz w:val="20"/>
                <w:szCs w:val="20"/>
              </w:rPr>
            </w:pPr>
          </w:p>
          <w:p w14:paraId="026C367E" w14:textId="77777777" w:rsidR="002752FE" w:rsidRPr="00E6597C" w:rsidRDefault="002752FE" w:rsidP="002752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733041" w14:textId="77777777" w:rsidR="002752FE" w:rsidRPr="00E6597C" w:rsidRDefault="002752FE" w:rsidP="002752FE">
            <w:pPr>
              <w:rPr>
                <w:rFonts w:ascii="GHEA Grapalat" w:hAnsi="GHEA Grapalat" w:cs="Tahoma"/>
                <w:color w:val="000000"/>
                <w:sz w:val="20"/>
                <w:szCs w:val="20"/>
              </w:rPr>
            </w:pPr>
          </w:p>
          <w:p w14:paraId="3A0EF519" w14:textId="77777777" w:rsidR="002752FE" w:rsidRPr="00E6597C" w:rsidRDefault="002752FE" w:rsidP="002752FE">
            <w:pPr>
              <w:rPr>
                <w:rFonts w:ascii="GHEA Grapalat" w:hAnsi="GHEA Grapalat" w:cs="Sylfaen"/>
                <w:sz w:val="20"/>
                <w:szCs w:val="20"/>
              </w:rPr>
            </w:pPr>
          </w:p>
          <w:p w14:paraId="6ADD957D" w14:textId="77777777" w:rsidR="002752FE" w:rsidRPr="00E6597C" w:rsidRDefault="002752FE" w:rsidP="002752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1BCD006" w14:textId="77777777" w:rsidR="002752FE" w:rsidRPr="00E6597C" w:rsidRDefault="002752FE" w:rsidP="002752FE">
            <w:pPr>
              <w:rPr>
                <w:rFonts w:ascii="GHEA Grapalat" w:hAnsi="GHEA Grapalat" w:cs="Sylfaen"/>
                <w:sz w:val="20"/>
                <w:szCs w:val="20"/>
              </w:rPr>
            </w:pPr>
          </w:p>
          <w:p w14:paraId="53855A82"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DEE0F62"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Կ.Տ.</w:t>
            </w:r>
          </w:p>
          <w:p w14:paraId="70D0FA7D" w14:textId="77777777" w:rsidR="002752FE" w:rsidRPr="00E6597C" w:rsidRDefault="002752FE" w:rsidP="002752F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269016" w14:textId="77777777" w:rsidR="002752FE" w:rsidRPr="00E6597C" w:rsidRDefault="002752FE" w:rsidP="002752F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0E726D71" w14:textId="77777777" w:rsidR="002752FE" w:rsidRPr="00E6597C" w:rsidRDefault="002752FE" w:rsidP="002752FE">
            <w:pPr>
              <w:jc w:val="right"/>
              <w:rPr>
                <w:rFonts w:ascii="GHEA Grapalat" w:hAnsi="GHEA Grapalat" w:cs="Sylfaen"/>
                <w:sz w:val="20"/>
                <w:szCs w:val="20"/>
              </w:rPr>
            </w:pPr>
          </w:p>
          <w:p w14:paraId="56DD4C89" w14:textId="77777777" w:rsidR="002752FE" w:rsidRPr="00E6597C" w:rsidRDefault="002752FE" w:rsidP="002752F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02CDFE5D" w14:textId="77777777" w:rsidR="002752FE" w:rsidRPr="00E6597C" w:rsidRDefault="002752FE" w:rsidP="002752FE">
            <w:pPr>
              <w:jc w:val="right"/>
              <w:rPr>
                <w:rFonts w:ascii="GHEA Grapalat" w:hAnsi="GHEA Grapalat" w:cs="Tahoma"/>
                <w:color w:val="000000"/>
                <w:sz w:val="20"/>
                <w:szCs w:val="20"/>
              </w:rPr>
            </w:pPr>
          </w:p>
          <w:p w14:paraId="33A3DA0D" w14:textId="77777777" w:rsidR="002752FE" w:rsidRPr="00E6597C" w:rsidRDefault="002752FE" w:rsidP="002752FE">
            <w:pPr>
              <w:jc w:val="right"/>
              <w:rPr>
                <w:rFonts w:ascii="GHEA Grapalat" w:hAnsi="GHEA Grapalat" w:cs="Tahoma"/>
                <w:color w:val="000000"/>
                <w:sz w:val="20"/>
                <w:szCs w:val="20"/>
              </w:rPr>
            </w:pPr>
          </w:p>
          <w:p w14:paraId="2FF0FB45" w14:textId="77777777" w:rsidR="002752FE" w:rsidRPr="00E6597C" w:rsidRDefault="002752FE" w:rsidP="002752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AE448AD" w14:textId="77777777" w:rsidR="002752FE" w:rsidRPr="00E6597C" w:rsidRDefault="002752FE" w:rsidP="002752FE">
            <w:pPr>
              <w:jc w:val="right"/>
              <w:rPr>
                <w:rFonts w:ascii="GHEA Grapalat" w:hAnsi="GHEA Grapalat" w:cs="Sylfaen"/>
                <w:sz w:val="20"/>
                <w:szCs w:val="20"/>
              </w:rPr>
            </w:pPr>
          </w:p>
          <w:p w14:paraId="32C5010C" w14:textId="77777777" w:rsidR="002752FE" w:rsidRPr="00E6597C" w:rsidRDefault="002752FE" w:rsidP="002752F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4AC5E7ED" w14:textId="77777777" w:rsidR="002752FE" w:rsidRPr="00E6597C" w:rsidRDefault="002752FE" w:rsidP="002752FE">
            <w:pPr>
              <w:jc w:val="right"/>
              <w:rPr>
                <w:rFonts w:ascii="GHEA Grapalat" w:hAnsi="GHEA Grapalat" w:cs="Sylfaen"/>
                <w:sz w:val="20"/>
                <w:szCs w:val="20"/>
              </w:rPr>
            </w:pPr>
          </w:p>
        </w:tc>
      </w:tr>
      <w:tr w:rsidR="002752FE" w:rsidRPr="00E6597C" w14:paraId="4987295D" w14:textId="77777777" w:rsidTr="002752FE">
        <w:trPr>
          <w:trHeight w:val="2058"/>
        </w:trPr>
        <w:tc>
          <w:tcPr>
            <w:tcW w:w="5616" w:type="dxa"/>
            <w:tcBorders>
              <w:top w:val="single" w:sz="4" w:space="0" w:color="auto"/>
              <w:left w:val="single" w:sz="4" w:space="0" w:color="auto"/>
              <w:right w:val="single" w:sz="4" w:space="0" w:color="auto"/>
            </w:tcBorders>
            <w:noWrap/>
            <w:vAlign w:val="bottom"/>
          </w:tcPr>
          <w:p w14:paraId="519826B7"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551219CA" w14:textId="77777777" w:rsidR="002752FE" w:rsidRPr="00E6597C" w:rsidRDefault="002752FE" w:rsidP="002752F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32743605"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2F493D47"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1614D95" w14:textId="77777777" w:rsidR="002752FE" w:rsidRPr="00E6597C" w:rsidRDefault="002752FE" w:rsidP="002752F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CEA1117"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2A9E6F88" w14:textId="77777777" w:rsidR="002752FE" w:rsidRPr="00E6597C" w:rsidRDefault="002752FE" w:rsidP="002752FE">
            <w:pPr>
              <w:jc w:val="right"/>
              <w:rPr>
                <w:rFonts w:ascii="GHEA Grapalat" w:hAnsi="GHEA Grapalat" w:cs="Tahoma"/>
                <w:color w:val="000000"/>
                <w:sz w:val="20"/>
                <w:szCs w:val="20"/>
              </w:rPr>
            </w:pPr>
          </w:p>
          <w:p w14:paraId="1B297586" w14:textId="77777777" w:rsidR="002752FE" w:rsidRPr="00E6597C" w:rsidRDefault="002752FE" w:rsidP="002752FE">
            <w:pPr>
              <w:jc w:val="right"/>
              <w:rPr>
                <w:rFonts w:ascii="GHEA Grapalat" w:hAnsi="GHEA Grapalat" w:cs="Tahoma"/>
                <w:color w:val="000000"/>
                <w:sz w:val="20"/>
                <w:szCs w:val="20"/>
              </w:rPr>
            </w:pPr>
          </w:p>
          <w:p w14:paraId="208E433D" w14:textId="77777777" w:rsidR="002752FE" w:rsidRPr="00E6597C" w:rsidRDefault="002752FE" w:rsidP="002752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B63F6C" w14:textId="77777777" w:rsidR="002752FE" w:rsidRPr="00E6597C" w:rsidRDefault="002752FE" w:rsidP="002752F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6ABD7EB" w14:textId="77777777" w:rsidR="002752FE" w:rsidRPr="00E6597C" w:rsidRDefault="002752FE" w:rsidP="002752FE">
            <w:pPr>
              <w:jc w:val="right"/>
              <w:rPr>
                <w:rFonts w:ascii="GHEA Grapalat" w:hAnsi="GHEA Grapalat" w:cs="Arial"/>
                <w:sz w:val="20"/>
                <w:szCs w:val="20"/>
                <w:lang w:val="hy-AM"/>
              </w:rPr>
            </w:pPr>
          </w:p>
        </w:tc>
      </w:tr>
      <w:tr w:rsidR="002752FE" w:rsidRPr="00E6597C" w14:paraId="664E975B" w14:textId="77777777" w:rsidTr="00846027">
        <w:trPr>
          <w:trHeight w:val="1002"/>
        </w:trPr>
        <w:tc>
          <w:tcPr>
            <w:tcW w:w="5616" w:type="dxa"/>
            <w:tcBorders>
              <w:top w:val="nil"/>
              <w:left w:val="single" w:sz="4" w:space="0" w:color="auto"/>
              <w:bottom w:val="single" w:sz="4" w:space="0" w:color="auto"/>
              <w:right w:val="single" w:sz="4" w:space="0" w:color="auto"/>
            </w:tcBorders>
            <w:noWrap/>
            <w:vAlign w:val="bottom"/>
          </w:tcPr>
          <w:p w14:paraId="614AAA34"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24.բ.                                                       Կ.Տ.</w:t>
            </w:r>
          </w:p>
          <w:p w14:paraId="0870696E" w14:textId="77777777" w:rsidR="002752FE" w:rsidRPr="00E6597C" w:rsidRDefault="002752FE" w:rsidP="002752FE">
            <w:pPr>
              <w:rPr>
                <w:rFonts w:ascii="GHEA Grapalat" w:hAnsi="GHEA Grapalat" w:cs="Sylfaen"/>
                <w:sz w:val="20"/>
                <w:szCs w:val="20"/>
              </w:rPr>
            </w:pPr>
          </w:p>
          <w:p w14:paraId="5B8960F3" w14:textId="77777777" w:rsidR="002752FE" w:rsidRPr="00E6597C" w:rsidRDefault="002752FE" w:rsidP="002752FE">
            <w:pPr>
              <w:rPr>
                <w:rFonts w:ascii="GHEA Grapalat" w:hAnsi="GHEA Grapalat" w:cs="Sylfaen"/>
                <w:sz w:val="20"/>
                <w:szCs w:val="20"/>
              </w:rPr>
            </w:pPr>
          </w:p>
          <w:p w14:paraId="405928C3" w14:textId="77777777" w:rsidR="002752FE" w:rsidRPr="00E6597C" w:rsidRDefault="002752FE" w:rsidP="002752F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3557CCC2" w14:textId="77777777" w:rsidR="002752FE" w:rsidRPr="00E6597C" w:rsidRDefault="002752FE" w:rsidP="002752F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4570612"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23.բ.                                                                 Կ.Տ.    </w:t>
            </w:r>
          </w:p>
          <w:p w14:paraId="1990A0FB" w14:textId="77777777" w:rsidR="002752FE" w:rsidRPr="00E6597C" w:rsidRDefault="002752FE" w:rsidP="002752FE">
            <w:pPr>
              <w:rPr>
                <w:rFonts w:ascii="GHEA Grapalat" w:hAnsi="GHEA Grapalat" w:cs="Sylfaen"/>
                <w:sz w:val="20"/>
                <w:szCs w:val="20"/>
              </w:rPr>
            </w:pPr>
          </w:p>
          <w:p w14:paraId="5C7C78C0"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w:t>
            </w:r>
          </w:p>
          <w:p w14:paraId="2E31471A" w14:textId="77777777" w:rsidR="002752FE" w:rsidRPr="00E6597C" w:rsidRDefault="002752FE" w:rsidP="002752F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0BB2386" w14:textId="77777777" w:rsidR="002752FE" w:rsidRPr="00E6597C" w:rsidRDefault="002752FE" w:rsidP="00846027">
            <w:pPr>
              <w:rPr>
                <w:rFonts w:ascii="GHEA Grapalat" w:hAnsi="GHEA Grapalat" w:cs="Arial"/>
                <w:sz w:val="20"/>
                <w:szCs w:val="20"/>
              </w:rPr>
            </w:pPr>
          </w:p>
        </w:tc>
      </w:tr>
    </w:tbl>
    <w:p w14:paraId="7011696E"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0685F6"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4E28E1" w14:textId="77777777" w:rsidR="002752FE" w:rsidRPr="004605D7"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182F28A" w14:textId="77777777" w:rsidR="002752FE" w:rsidRPr="00E6597C" w:rsidRDefault="002752FE" w:rsidP="002752FE">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9F77D2" w14:textId="77777777" w:rsidR="002752FE" w:rsidRPr="00E6597C" w:rsidRDefault="002752FE" w:rsidP="002752FE">
      <w:pPr>
        <w:jc w:val="center"/>
        <w:rPr>
          <w:rFonts w:ascii="GHEA Grapalat" w:hAnsi="GHEA Grapalat"/>
          <w:b/>
          <w:sz w:val="22"/>
          <w:szCs w:val="22"/>
          <w:lang w:val="nl-NL"/>
        </w:rPr>
      </w:pPr>
    </w:p>
    <w:tbl>
      <w:tblPr>
        <w:tblW w:w="110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728"/>
        <w:gridCol w:w="2050"/>
        <w:gridCol w:w="3669"/>
        <w:gridCol w:w="2880"/>
      </w:tblGrid>
      <w:tr w:rsidR="002752FE" w:rsidRPr="002D126B" w14:paraId="3A17FF6C" w14:textId="77777777" w:rsidTr="001865B4">
        <w:tc>
          <w:tcPr>
            <w:tcW w:w="720" w:type="dxa"/>
            <w:tcBorders>
              <w:top w:val="single" w:sz="4" w:space="0" w:color="auto"/>
              <w:left w:val="single" w:sz="4" w:space="0" w:color="auto"/>
              <w:bottom w:val="single" w:sz="4" w:space="0" w:color="auto"/>
              <w:right w:val="single" w:sz="4" w:space="0" w:color="auto"/>
            </w:tcBorders>
          </w:tcPr>
          <w:p w14:paraId="2BC4736E" w14:textId="77777777" w:rsidR="002752FE" w:rsidRPr="002D126B" w:rsidRDefault="002752FE" w:rsidP="002752FE">
            <w:pPr>
              <w:jc w:val="both"/>
              <w:rPr>
                <w:rFonts w:ascii="GHEA Grapalat" w:hAnsi="GHEA Grapalat"/>
                <w:sz w:val="14"/>
                <w:szCs w:val="14"/>
              </w:rPr>
            </w:pPr>
            <w:r w:rsidRPr="002D126B">
              <w:rPr>
                <w:rFonts w:ascii="GHEA Grapalat" w:hAnsi="GHEA Grapalat"/>
                <w:sz w:val="14"/>
                <w:szCs w:val="14"/>
              </w:rPr>
              <w:t>Հ/Հ</w:t>
            </w:r>
          </w:p>
        </w:tc>
        <w:tc>
          <w:tcPr>
            <w:tcW w:w="1728" w:type="dxa"/>
            <w:tcBorders>
              <w:top w:val="single" w:sz="4" w:space="0" w:color="auto"/>
              <w:left w:val="single" w:sz="4" w:space="0" w:color="auto"/>
              <w:bottom w:val="single" w:sz="4" w:space="0" w:color="auto"/>
              <w:right w:val="single" w:sz="4" w:space="0" w:color="auto"/>
            </w:tcBorders>
          </w:tcPr>
          <w:p w14:paraId="2A8D0905"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F9FD848"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Նշված դաշտի/</w:t>
            </w:r>
          </w:p>
          <w:p w14:paraId="32394FB2"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վավերապայմանի առկայությունը փաստաթղթում</w:t>
            </w:r>
          </w:p>
        </w:tc>
        <w:tc>
          <w:tcPr>
            <w:tcW w:w="3669" w:type="dxa"/>
            <w:tcBorders>
              <w:top w:val="single" w:sz="4" w:space="0" w:color="auto"/>
              <w:left w:val="single" w:sz="4" w:space="0" w:color="auto"/>
              <w:bottom w:val="single" w:sz="4" w:space="0" w:color="auto"/>
              <w:right w:val="single" w:sz="4" w:space="0" w:color="auto"/>
            </w:tcBorders>
          </w:tcPr>
          <w:p w14:paraId="5BB33E26" w14:textId="77777777" w:rsidR="002752FE" w:rsidRPr="002D126B" w:rsidRDefault="002752FE" w:rsidP="002752FE">
            <w:pPr>
              <w:jc w:val="center"/>
              <w:rPr>
                <w:rFonts w:ascii="GHEA Grapalat" w:hAnsi="GHEA Grapalat"/>
                <w:b/>
                <w:sz w:val="14"/>
                <w:szCs w:val="14"/>
                <w:lang w:val="hy-AM"/>
              </w:rPr>
            </w:pPr>
            <w:r w:rsidRPr="002D126B">
              <w:rPr>
                <w:rFonts w:ascii="GHEA Grapalat" w:hAnsi="GHEA Grapalat"/>
                <w:b/>
                <w:sz w:val="14"/>
                <w:szCs w:val="14"/>
              </w:rPr>
              <w:t>Վավերապայմանի լրացման պահանջը</w:t>
            </w:r>
            <w:r w:rsidRPr="002D126B">
              <w:rPr>
                <w:rFonts w:ascii="GHEA Grapalat" w:hAnsi="GHEA Grapalat"/>
                <w:b/>
                <w:sz w:val="14"/>
                <w:szCs w:val="14"/>
                <w:lang w:val="hy-AM"/>
              </w:rPr>
              <w:t xml:space="preserve"> </w:t>
            </w:r>
          </w:p>
          <w:p w14:paraId="06641385"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w:t>
            </w:r>
            <w:r w:rsidRPr="002D126B">
              <w:rPr>
                <w:rFonts w:ascii="GHEA Grapalat" w:hAnsi="GHEA Grapalat"/>
                <w:b/>
                <w:sz w:val="14"/>
                <w:szCs w:val="14"/>
                <w:lang w:val="hy-AM"/>
              </w:rPr>
              <w:t>գնումների գործընթացի հետ կապված</w:t>
            </w:r>
            <w:r w:rsidRPr="002D126B">
              <w:rPr>
                <w:rFonts w:ascii="GHEA Grapalat" w:hAnsi="GHEA Grapalat"/>
                <w:b/>
                <w:sz w:val="14"/>
                <w:szCs w:val="14"/>
              </w:rPr>
              <w:t>)</w:t>
            </w:r>
          </w:p>
        </w:tc>
        <w:tc>
          <w:tcPr>
            <w:tcW w:w="2880" w:type="dxa"/>
            <w:tcBorders>
              <w:top w:val="single" w:sz="4" w:space="0" w:color="auto"/>
              <w:left w:val="single" w:sz="4" w:space="0" w:color="auto"/>
              <w:bottom w:val="single" w:sz="4" w:space="0" w:color="auto"/>
              <w:right w:val="single" w:sz="4" w:space="0" w:color="auto"/>
            </w:tcBorders>
          </w:tcPr>
          <w:p w14:paraId="484D9561" w14:textId="77777777" w:rsidR="002752FE" w:rsidRPr="002D126B" w:rsidRDefault="002752FE" w:rsidP="002752FE">
            <w:pPr>
              <w:ind w:left="-588" w:firstLine="588"/>
              <w:jc w:val="center"/>
              <w:rPr>
                <w:rFonts w:ascii="GHEA Grapalat" w:hAnsi="GHEA Grapalat"/>
                <w:b/>
                <w:sz w:val="14"/>
                <w:szCs w:val="14"/>
              </w:rPr>
            </w:pPr>
            <w:r w:rsidRPr="002D126B">
              <w:rPr>
                <w:rFonts w:ascii="GHEA Grapalat" w:hAnsi="GHEA Grapalat"/>
                <w:b/>
                <w:sz w:val="14"/>
                <w:szCs w:val="14"/>
              </w:rPr>
              <w:t>Վավերապայմանը</w:t>
            </w:r>
          </w:p>
          <w:p w14:paraId="63688FB0" w14:textId="77777777" w:rsidR="002752FE" w:rsidRPr="002D126B" w:rsidRDefault="002752FE" w:rsidP="002752FE">
            <w:pPr>
              <w:ind w:left="-588" w:firstLine="588"/>
              <w:jc w:val="center"/>
              <w:rPr>
                <w:rFonts w:ascii="GHEA Grapalat" w:hAnsi="GHEA Grapalat"/>
                <w:b/>
                <w:sz w:val="14"/>
                <w:szCs w:val="14"/>
              </w:rPr>
            </w:pPr>
            <w:r w:rsidRPr="002D126B">
              <w:rPr>
                <w:rFonts w:ascii="GHEA Grapalat" w:hAnsi="GHEA Grapalat"/>
                <w:b/>
                <w:sz w:val="14"/>
                <w:szCs w:val="14"/>
              </w:rPr>
              <w:t xml:space="preserve">լրացնող կողմը` </w:t>
            </w:r>
          </w:p>
          <w:p w14:paraId="3D5D50E4" w14:textId="77777777" w:rsidR="002752FE" w:rsidRPr="002D126B" w:rsidRDefault="002752FE" w:rsidP="002752FE">
            <w:pPr>
              <w:ind w:left="-588" w:firstLine="588"/>
              <w:jc w:val="center"/>
              <w:rPr>
                <w:rFonts w:ascii="GHEA Grapalat" w:hAnsi="GHEA Grapalat"/>
                <w:b/>
                <w:sz w:val="14"/>
                <w:szCs w:val="14"/>
              </w:rPr>
            </w:pPr>
            <w:r w:rsidRPr="002D126B">
              <w:rPr>
                <w:rFonts w:ascii="GHEA Grapalat" w:hAnsi="GHEA Grapalat"/>
                <w:b/>
                <w:sz w:val="14"/>
                <w:szCs w:val="14"/>
              </w:rPr>
              <w:t>շահառուն կամ վճարողը</w:t>
            </w:r>
          </w:p>
          <w:p w14:paraId="3FF521A1" w14:textId="77777777" w:rsidR="002752FE" w:rsidRPr="002D126B" w:rsidRDefault="002752FE" w:rsidP="002752FE">
            <w:pPr>
              <w:ind w:left="-588" w:firstLine="588"/>
              <w:jc w:val="center"/>
              <w:rPr>
                <w:rFonts w:ascii="GHEA Grapalat" w:hAnsi="GHEA Grapalat"/>
                <w:b/>
                <w:sz w:val="14"/>
                <w:szCs w:val="14"/>
              </w:rPr>
            </w:pPr>
            <w:r w:rsidRPr="002D126B">
              <w:rPr>
                <w:rFonts w:ascii="GHEA Grapalat" w:hAnsi="GHEA Grapalat"/>
                <w:b/>
                <w:sz w:val="14"/>
                <w:szCs w:val="14"/>
              </w:rPr>
              <w:t>(</w:t>
            </w:r>
            <w:r w:rsidRPr="002D126B">
              <w:rPr>
                <w:rFonts w:ascii="GHEA Grapalat" w:hAnsi="GHEA Grapalat"/>
                <w:b/>
                <w:sz w:val="14"/>
                <w:szCs w:val="14"/>
                <w:lang w:val="hy-AM"/>
              </w:rPr>
              <w:t>գնումների գործընթացի հետ կապված</w:t>
            </w:r>
            <w:r w:rsidRPr="002D126B">
              <w:rPr>
                <w:rFonts w:ascii="GHEA Grapalat" w:hAnsi="GHEA Grapalat"/>
                <w:b/>
                <w:sz w:val="14"/>
                <w:szCs w:val="14"/>
              </w:rPr>
              <w:t>)</w:t>
            </w:r>
          </w:p>
        </w:tc>
      </w:tr>
      <w:tr w:rsidR="002752FE" w:rsidRPr="002D126B" w14:paraId="2C838048" w14:textId="77777777" w:rsidTr="001865B4">
        <w:tc>
          <w:tcPr>
            <w:tcW w:w="720" w:type="dxa"/>
            <w:tcBorders>
              <w:top w:val="single" w:sz="4" w:space="0" w:color="auto"/>
              <w:left w:val="single" w:sz="4" w:space="0" w:color="auto"/>
              <w:bottom w:val="single" w:sz="4" w:space="0" w:color="auto"/>
              <w:right w:val="single" w:sz="4" w:space="0" w:color="auto"/>
            </w:tcBorders>
          </w:tcPr>
          <w:p w14:paraId="45AE9538"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1</w:t>
            </w:r>
          </w:p>
        </w:tc>
        <w:tc>
          <w:tcPr>
            <w:tcW w:w="1728" w:type="dxa"/>
            <w:tcBorders>
              <w:top w:val="single" w:sz="4" w:space="0" w:color="auto"/>
              <w:left w:val="single" w:sz="4" w:space="0" w:color="auto"/>
              <w:bottom w:val="single" w:sz="4" w:space="0" w:color="auto"/>
              <w:right w:val="single" w:sz="4" w:space="0" w:color="auto"/>
            </w:tcBorders>
          </w:tcPr>
          <w:p w14:paraId="559F6E05"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604C8623"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3</w:t>
            </w:r>
          </w:p>
        </w:tc>
        <w:tc>
          <w:tcPr>
            <w:tcW w:w="3669" w:type="dxa"/>
            <w:tcBorders>
              <w:top w:val="single" w:sz="4" w:space="0" w:color="auto"/>
              <w:left w:val="single" w:sz="4" w:space="0" w:color="auto"/>
              <w:bottom w:val="single" w:sz="4" w:space="0" w:color="auto"/>
              <w:right w:val="single" w:sz="4" w:space="0" w:color="auto"/>
            </w:tcBorders>
          </w:tcPr>
          <w:p w14:paraId="72C2E220"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4</w:t>
            </w:r>
          </w:p>
        </w:tc>
        <w:tc>
          <w:tcPr>
            <w:tcW w:w="2880" w:type="dxa"/>
            <w:tcBorders>
              <w:top w:val="single" w:sz="4" w:space="0" w:color="auto"/>
              <w:left w:val="single" w:sz="4" w:space="0" w:color="auto"/>
              <w:bottom w:val="single" w:sz="4" w:space="0" w:color="auto"/>
              <w:right w:val="single" w:sz="4" w:space="0" w:color="auto"/>
            </w:tcBorders>
          </w:tcPr>
          <w:p w14:paraId="3969D7AB" w14:textId="77777777" w:rsidR="002752FE" w:rsidRPr="002D126B" w:rsidRDefault="002752FE" w:rsidP="002752FE">
            <w:pPr>
              <w:jc w:val="center"/>
              <w:rPr>
                <w:rFonts w:ascii="GHEA Grapalat" w:hAnsi="GHEA Grapalat"/>
                <w:b/>
                <w:sz w:val="14"/>
                <w:szCs w:val="14"/>
              </w:rPr>
            </w:pPr>
            <w:r w:rsidRPr="002D126B">
              <w:rPr>
                <w:rFonts w:ascii="GHEA Grapalat" w:hAnsi="GHEA Grapalat"/>
                <w:b/>
                <w:sz w:val="14"/>
                <w:szCs w:val="14"/>
              </w:rPr>
              <w:t>5</w:t>
            </w:r>
          </w:p>
        </w:tc>
      </w:tr>
      <w:tr w:rsidR="002752FE" w:rsidRPr="002D126B" w14:paraId="272349CA" w14:textId="77777777" w:rsidTr="001865B4">
        <w:tc>
          <w:tcPr>
            <w:tcW w:w="720" w:type="dxa"/>
            <w:tcBorders>
              <w:top w:val="single" w:sz="4" w:space="0" w:color="auto"/>
              <w:left w:val="single" w:sz="4" w:space="0" w:color="auto"/>
              <w:bottom w:val="single" w:sz="4" w:space="0" w:color="auto"/>
              <w:right w:val="single" w:sz="4" w:space="0" w:color="auto"/>
            </w:tcBorders>
          </w:tcPr>
          <w:p w14:paraId="4BDD16BC"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1.</w:t>
            </w:r>
          </w:p>
        </w:tc>
        <w:tc>
          <w:tcPr>
            <w:tcW w:w="1728" w:type="dxa"/>
            <w:tcBorders>
              <w:top w:val="single" w:sz="4" w:space="0" w:color="auto"/>
              <w:left w:val="single" w:sz="4" w:space="0" w:color="auto"/>
              <w:bottom w:val="single" w:sz="4" w:space="0" w:color="auto"/>
              <w:right w:val="single" w:sz="4" w:space="0" w:color="auto"/>
            </w:tcBorders>
          </w:tcPr>
          <w:p w14:paraId="7BBDF632"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19ADC7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6D07B3B0"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2880" w:type="dxa"/>
            <w:tcBorders>
              <w:top w:val="single" w:sz="4" w:space="0" w:color="auto"/>
              <w:left w:val="single" w:sz="4" w:space="0" w:color="auto"/>
              <w:bottom w:val="single" w:sz="4" w:space="0" w:color="auto"/>
              <w:right w:val="single" w:sz="4" w:space="0" w:color="auto"/>
            </w:tcBorders>
          </w:tcPr>
          <w:p w14:paraId="5B856291"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Փաստաթղթի վրա նախապես լրացված է &lt;Վճարման պահանջագիր&gt;</w:t>
            </w:r>
          </w:p>
        </w:tc>
      </w:tr>
      <w:tr w:rsidR="002752FE" w:rsidRPr="002D126B" w14:paraId="70230B5B" w14:textId="77777777" w:rsidTr="001865B4">
        <w:tc>
          <w:tcPr>
            <w:tcW w:w="720" w:type="dxa"/>
            <w:tcBorders>
              <w:top w:val="single" w:sz="4" w:space="0" w:color="auto"/>
              <w:left w:val="single" w:sz="4" w:space="0" w:color="auto"/>
              <w:bottom w:val="single" w:sz="4" w:space="0" w:color="auto"/>
              <w:right w:val="single" w:sz="4" w:space="0" w:color="auto"/>
            </w:tcBorders>
          </w:tcPr>
          <w:p w14:paraId="0FD2A08E" w14:textId="77777777" w:rsidR="002752FE" w:rsidRPr="002D126B" w:rsidRDefault="002752FE" w:rsidP="002752FE">
            <w:pPr>
              <w:pStyle w:val="aff3"/>
              <w:numPr>
                <w:ilvl w:val="0"/>
                <w:numId w:val="17"/>
              </w:numPr>
              <w:contextualSpacing/>
              <w:rPr>
                <w:rFonts w:ascii="GHEA Grapalat" w:hAnsi="GHEA Grapalat" w:cs="Times Armenian"/>
                <w:sz w:val="14"/>
                <w:szCs w:val="14"/>
                <w:lang w:val="en-US"/>
              </w:rPr>
            </w:pPr>
          </w:p>
        </w:tc>
        <w:tc>
          <w:tcPr>
            <w:tcW w:w="1728" w:type="dxa"/>
            <w:tcBorders>
              <w:top w:val="single" w:sz="4" w:space="0" w:color="auto"/>
              <w:left w:val="single" w:sz="4" w:space="0" w:color="auto"/>
              <w:bottom w:val="single" w:sz="4" w:space="0" w:color="auto"/>
              <w:right w:val="single" w:sz="4" w:space="0" w:color="auto"/>
            </w:tcBorders>
          </w:tcPr>
          <w:p w14:paraId="1E6616B8" w14:textId="77777777" w:rsidR="002752FE" w:rsidRPr="002D126B" w:rsidRDefault="002752FE" w:rsidP="002752FE">
            <w:pPr>
              <w:jc w:val="both"/>
              <w:rPr>
                <w:rFonts w:ascii="GHEA Grapalat" w:hAnsi="GHEA Grapalat"/>
                <w:sz w:val="14"/>
                <w:szCs w:val="14"/>
              </w:rPr>
            </w:pPr>
            <w:r w:rsidRPr="002D126B">
              <w:rPr>
                <w:rFonts w:ascii="GHEA Grapalat" w:hAnsi="GHEA Grapalat"/>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D824DF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AF69EC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2880" w:type="dxa"/>
            <w:tcBorders>
              <w:top w:val="single" w:sz="4" w:space="0" w:color="auto"/>
              <w:left w:val="single" w:sz="4" w:space="0" w:color="auto"/>
              <w:bottom w:val="single" w:sz="4" w:space="0" w:color="auto"/>
              <w:right w:val="single" w:sz="4" w:space="0" w:color="auto"/>
            </w:tcBorders>
          </w:tcPr>
          <w:p w14:paraId="0236172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շահառուի կողմից` վճարողի բանկին վճարման պահանջագիրը ներկայացնելիս</w:t>
            </w:r>
          </w:p>
        </w:tc>
      </w:tr>
      <w:tr w:rsidR="002752FE" w:rsidRPr="002D126B" w14:paraId="46C9E956" w14:textId="77777777" w:rsidTr="001865B4">
        <w:tc>
          <w:tcPr>
            <w:tcW w:w="720" w:type="dxa"/>
            <w:tcBorders>
              <w:top w:val="single" w:sz="4" w:space="0" w:color="auto"/>
              <w:left w:val="single" w:sz="4" w:space="0" w:color="auto"/>
              <w:bottom w:val="single" w:sz="4" w:space="0" w:color="auto"/>
              <w:right w:val="single" w:sz="4" w:space="0" w:color="auto"/>
            </w:tcBorders>
          </w:tcPr>
          <w:p w14:paraId="0B779A40" w14:textId="77777777" w:rsidR="002752FE" w:rsidRPr="002D126B" w:rsidRDefault="002752FE" w:rsidP="002752FE">
            <w:pPr>
              <w:pStyle w:val="aff3"/>
              <w:numPr>
                <w:ilvl w:val="0"/>
                <w:numId w:val="17"/>
              </w:numPr>
              <w:ind w:hanging="436"/>
              <w:contextualSpacing/>
              <w:jc w:val="both"/>
              <w:rPr>
                <w:rFonts w:ascii="GHEA Grapalat" w:hAnsi="GHEA Grapalat" w:cs="Times Armenian"/>
                <w:sz w:val="14"/>
                <w:szCs w:val="14"/>
                <w:lang w:val="en-US"/>
              </w:rPr>
            </w:pPr>
          </w:p>
        </w:tc>
        <w:tc>
          <w:tcPr>
            <w:tcW w:w="1728" w:type="dxa"/>
            <w:tcBorders>
              <w:top w:val="single" w:sz="4" w:space="0" w:color="auto"/>
              <w:left w:val="single" w:sz="4" w:space="0" w:color="auto"/>
              <w:bottom w:val="single" w:sz="4" w:space="0" w:color="auto"/>
              <w:right w:val="single" w:sz="4" w:space="0" w:color="auto"/>
            </w:tcBorders>
          </w:tcPr>
          <w:p w14:paraId="06653AEE" w14:textId="77777777" w:rsidR="002752FE" w:rsidRPr="002D126B" w:rsidRDefault="002752FE" w:rsidP="002752FE">
            <w:pPr>
              <w:jc w:val="both"/>
              <w:rPr>
                <w:rFonts w:ascii="GHEA Grapalat" w:hAnsi="GHEA Grapalat"/>
                <w:sz w:val="14"/>
                <w:szCs w:val="14"/>
              </w:rPr>
            </w:pPr>
            <w:r w:rsidRPr="002D126B">
              <w:rPr>
                <w:rFonts w:ascii="GHEA Grapalat" w:hAnsi="GHEA Grapalat"/>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492805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33529F8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03BF3672" w14:textId="77777777" w:rsidR="002752FE" w:rsidRPr="002D126B" w:rsidRDefault="002752FE" w:rsidP="002752FE">
            <w:pPr>
              <w:jc w:val="center"/>
              <w:rPr>
                <w:rFonts w:ascii="GHEA Grapalat" w:hAnsi="GHEA Grapalat"/>
                <w:sz w:val="14"/>
                <w:szCs w:val="14"/>
              </w:rPr>
            </w:pPr>
          </w:p>
        </w:tc>
        <w:tc>
          <w:tcPr>
            <w:tcW w:w="2880" w:type="dxa"/>
            <w:tcBorders>
              <w:top w:val="single" w:sz="4" w:space="0" w:color="auto"/>
              <w:left w:val="single" w:sz="4" w:space="0" w:color="auto"/>
              <w:bottom w:val="single" w:sz="4" w:space="0" w:color="auto"/>
              <w:right w:val="single" w:sz="4" w:space="0" w:color="auto"/>
            </w:tcBorders>
          </w:tcPr>
          <w:p w14:paraId="59986790" w14:textId="77777777" w:rsidR="002752FE" w:rsidRPr="002D126B" w:rsidRDefault="002752FE" w:rsidP="002752FE">
            <w:pPr>
              <w:ind w:left="132" w:hanging="132"/>
              <w:jc w:val="center"/>
              <w:rPr>
                <w:rFonts w:ascii="GHEA Grapalat" w:hAnsi="GHEA Grapalat"/>
                <w:sz w:val="14"/>
                <w:szCs w:val="14"/>
                <w:lang w:val="hy-AM"/>
              </w:rPr>
            </w:pPr>
            <w:r w:rsidRPr="002D126B">
              <w:rPr>
                <w:rFonts w:ascii="GHEA Grapalat" w:hAnsi="GHEA Grapalat"/>
                <w:sz w:val="14"/>
                <w:szCs w:val="14"/>
              </w:rPr>
              <w:t>լրացվում է շահառուի կողմից` վճարողի բանկին վճարման պահանջագրի ներկայացման օրը</w:t>
            </w:r>
            <w:r w:rsidRPr="002D126B">
              <w:rPr>
                <w:rFonts w:ascii="GHEA Grapalat" w:hAnsi="GHEA Grapalat"/>
                <w:sz w:val="14"/>
                <w:szCs w:val="14"/>
                <w:lang w:val="hy-AM"/>
              </w:rPr>
              <w:t xml:space="preserve">: </w:t>
            </w:r>
          </w:p>
        </w:tc>
      </w:tr>
      <w:tr w:rsidR="002752FE" w:rsidRPr="002D126B" w14:paraId="1BF52A2F" w14:textId="77777777" w:rsidTr="001865B4">
        <w:tc>
          <w:tcPr>
            <w:tcW w:w="720" w:type="dxa"/>
            <w:tcBorders>
              <w:top w:val="single" w:sz="4" w:space="0" w:color="auto"/>
              <w:left w:val="single" w:sz="4" w:space="0" w:color="auto"/>
              <w:bottom w:val="single" w:sz="4" w:space="0" w:color="auto"/>
              <w:right w:val="single" w:sz="4" w:space="0" w:color="auto"/>
            </w:tcBorders>
          </w:tcPr>
          <w:p w14:paraId="4B0962E8" w14:textId="77777777" w:rsidR="002752FE" w:rsidRPr="002D126B" w:rsidRDefault="002752FE" w:rsidP="002752FE">
            <w:pPr>
              <w:pStyle w:val="aff3"/>
              <w:numPr>
                <w:ilvl w:val="0"/>
                <w:numId w:val="17"/>
              </w:numPr>
              <w:ind w:hanging="436"/>
              <w:contextualSpacing/>
              <w:jc w:val="both"/>
              <w:rPr>
                <w:rFonts w:ascii="GHEA Grapalat" w:hAnsi="GHEA Grapalat" w:cs="Times Armenian"/>
                <w:sz w:val="14"/>
                <w:szCs w:val="14"/>
                <w:lang w:val="en-US"/>
              </w:rPr>
            </w:pPr>
          </w:p>
        </w:tc>
        <w:tc>
          <w:tcPr>
            <w:tcW w:w="1728" w:type="dxa"/>
            <w:tcBorders>
              <w:top w:val="single" w:sz="4" w:space="0" w:color="auto"/>
              <w:left w:val="single" w:sz="4" w:space="0" w:color="auto"/>
              <w:bottom w:val="single" w:sz="4" w:space="0" w:color="auto"/>
              <w:right w:val="single" w:sz="4" w:space="0" w:color="auto"/>
            </w:tcBorders>
          </w:tcPr>
          <w:p w14:paraId="42242FE1" w14:textId="77777777" w:rsidR="002752FE" w:rsidRPr="002D126B" w:rsidRDefault="002752FE" w:rsidP="002752FE">
            <w:pPr>
              <w:jc w:val="both"/>
              <w:rPr>
                <w:rFonts w:ascii="GHEA Grapalat" w:hAnsi="GHEA Grapalat"/>
                <w:sz w:val="14"/>
                <w:szCs w:val="14"/>
              </w:rPr>
            </w:pPr>
            <w:r w:rsidRPr="002D126B">
              <w:rPr>
                <w:rFonts w:ascii="GHEA Grapalat" w:hAnsi="GHEA Grapalat" w:cs="Sylfaen"/>
                <w:sz w:val="14"/>
                <w:szCs w:val="14"/>
                <w:lang w:val="hy-AM"/>
              </w:rPr>
              <w:t>Վճարողի անվանումը</w:t>
            </w:r>
            <w:r w:rsidRPr="002D126B">
              <w:rPr>
                <w:rFonts w:ascii="GHEA Grapalat" w:hAnsi="GHEA Grapalat" w:cs="Sylfaen"/>
                <w:sz w:val="14"/>
                <w:szCs w:val="14"/>
              </w:rPr>
              <w:t>,</w:t>
            </w:r>
            <w:r w:rsidRPr="002D126B">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4D9D2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993003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377D15E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D126B">
              <w:rPr>
                <w:rFonts w:ascii="GHEA Grapalat" w:hAnsi="GHEA Grapalat"/>
                <w:sz w:val="14"/>
                <w:szCs w:val="14"/>
                <w:lang w:val="hy-AM"/>
              </w:rPr>
              <w:t xml:space="preserve"> </w:t>
            </w:r>
            <w:r w:rsidRPr="002D126B">
              <w:rPr>
                <w:rFonts w:ascii="GHEA Grapalat" w:hAnsi="GHEA Grapalat"/>
                <w:sz w:val="14"/>
                <w:szCs w:val="14"/>
              </w:rPr>
              <w:t>Լրացվում է վճարողի կողմից</w:t>
            </w:r>
          </w:p>
        </w:tc>
        <w:tc>
          <w:tcPr>
            <w:tcW w:w="2880" w:type="dxa"/>
            <w:tcBorders>
              <w:top w:val="single" w:sz="4" w:space="0" w:color="auto"/>
              <w:left w:val="single" w:sz="4" w:space="0" w:color="auto"/>
              <w:bottom w:val="single" w:sz="4" w:space="0" w:color="auto"/>
              <w:right w:val="single" w:sz="4" w:space="0" w:color="auto"/>
            </w:tcBorders>
          </w:tcPr>
          <w:p w14:paraId="54BE19EB" w14:textId="77777777" w:rsidR="002752FE" w:rsidRPr="002D126B" w:rsidRDefault="002752FE" w:rsidP="002752FE">
            <w:pPr>
              <w:ind w:left="252" w:hanging="252"/>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2D126B" w14:paraId="73296BB4" w14:textId="77777777" w:rsidTr="001865B4">
        <w:tc>
          <w:tcPr>
            <w:tcW w:w="720" w:type="dxa"/>
            <w:tcBorders>
              <w:top w:val="single" w:sz="4" w:space="0" w:color="auto"/>
              <w:left w:val="single" w:sz="4" w:space="0" w:color="auto"/>
              <w:bottom w:val="single" w:sz="4" w:space="0" w:color="auto"/>
              <w:right w:val="single" w:sz="4" w:space="0" w:color="auto"/>
            </w:tcBorders>
          </w:tcPr>
          <w:p w14:paraId="27601070"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5.</w:t>
            </w:r>
          </w:p>
        </w:tc>
        <w:tc>
          <w:tcPr>
            <w:tcW w:w="1728" w:type="dxa"/>
            <w:tcBorders>
              <w:top w:val="single" w:sz="4" w:space="0" w:color="auto"/>
              <w:left w:val="single" w:sz="4" w:space="0" w:color="auto"/>
              <w:bottom w:val="single" w:sz="4" w:space="0" w:color="auto"/>
              <w:right w:val="single" w:sz="4" w:space="0" w:color="auto"/>
            </w:tcBorders>
          </w:tcPr>
          <w:p w14:paraId="2B63577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D1FC56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66E4D15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պարտադիր </w:t>
            </w:r>
          </w:p>
        </w:tc>
        <w:tc>
          <w:tcPr>
            <w:tcW w:w="2880" w:type="dxa"/>
            <w:tcBorders>
              <w:top w:val="single" w:sz="4" w:space="0" w:color="auto"/>
              <w:left w:val="single" w:sz="4" w:space="0" w:color="auto"/>
              <w:bottom w:val="single" w:sz="4" w:space="0" w:color="auto"/>
              <w:right w:val="single" w:sz="4" w:space="0" w:color="auto"/>
            </w:tcBorders>
          </w:tcPr>
          <w:p w14:paraId="733FD70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2D126B" w14:paraId="13743770" w14:textId="77777777" w:rsidTr="001865B4">
        <w:tc>
          <w:tcPr>
            <w:tcW w:w="720" w:type="dxa"/>
            <w:tcBorders>
              <w:top w:val="single" w:sz="4" w:space="0" w:color="auto"/>
              <w:left w:val="single" w:sz="4" w:space="0" w:color="auto"/>
              <w:bottom w:val="single" w:sz="4" w:space="0" w:color="auto"/>
              <w:right w:val="single" w:sz="4" w:space="0" w:color="auto"/>
            </w:tcBorders>
          </w:tcPr>
          <w:p w14:paraId="1715C6E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6.</w:t>
            </w:r>
          </w:p>
        </w:tc>
        <w:tc>
          <w:tcPr>
            <w:tcW w:w="1728" w:type="dxa"/>
            <w:tcBorders>
              <w:top w:val="single" w:sz="4" w:space="0" w:color="auto"/>
              <w:left w:val="single" w:sz="4" w:space="0" w:color="auto"/>
              <w:bottom w:val="single" w:sz="4" w:space="0" w:color="auto"/>
              <w:right w:val="single" w:sz="4" w:space="0" w:color="auto"/>
            </w:tcBorders>
          </w:tcPr>
          <w:p w14:paraId="397CAF7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F6515E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6405B09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49550FF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880" w:type="dxa"/>
            <w:tcBorders>
              <w:top w:val="single" w:sz="4" w:space="0" w:color="auto"/>
              <w:left w:val="single" w:sz="4" w:space="0" w:color="auto"/>
              <w:bottom w:val="single" w:sz="4" w:space="0" w:color="auto"/>
              <w:right w:val="single" w:sz="4" w:space="0" w:color="auto"/>
            </w:tcBorders>
          </w:tcPr>
          <w:p w14:paraId="5F53230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2D126B" w14:paraId="62CF45EA" w14:textId="77777777" w:rsidTr="001865B4">
        <w:tc>
          <w:tcPr>
            <w:tcW w:w="720" w:type="dxa"/>
            <w:tcBorders>
              <w:top w:val="single" w:sz="4" w:space="0" w:color="auto"/>
              <w:left w:val="single" w:sz="4" w:space="0" w:color="auto"/>
              <w:bottom w:val="single" w:sz="4" w:space="0" w:color="auto"/>
              <w:right w:val="single" w:sz="4" w:space="0" w:color="auto"/>
            </w:tcBorders>
          </w:tcPr>
          <w:p w14:paraId="6C7F806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7.</w:t>
            </w:r>
          </w:p>
        </w:tc>
        <w:tc>
          <w:tcPr>
            <w:tcW w:w="1728" w:type="dxa"/>
            <w:tcBorders>
              <w:top w:val="single" w:sz="4" w:space="0" w:color="auto"/>
              <w:left w:val="single" w:sz="4" w:space="0" w:color="auto"/>
              <w:bottom w:val="single" w:sz="4" w:space="0" w:color="auto"/>
              <w:right w:val="single" w:sz="4" w:space="0" w:color="auto"/>
            </w:tcBorders>
          </w:tcPr>
          <w:p w14:paraId="726CE80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70DFF7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4F0EC84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0527422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880" w:type="dxa"/>
            <w:tcBorders>
              <w:top w:val="single" w:sz="4" w:space="0" w:color="auto"/>
              <w:left w:val="single" w:sz="4" w:space="0" w:color="auto"/>
              <w:bottom w:val="single" w:sz="4" w:space="0" w:color="auto"/>
              <w:right w:val="single" w:sz="4" w:space="0" w:color="auto"/>
            </w:tcBorders>
          </w:tcPr>
          <w:p w14:paraId="4E20FE7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2D126B" w14:paraId="1C9CADEA" w14:textId="77777777" w:rsidTr="001865B4">
        <w:tc>
          <w:tcPr>
            <w:tcW w:w="720" w:type="dxa"/>
            <w:tcBorders>
              <w:top w:val="single" w:sz="4" w:space="0" w:color="auto"/>
              <w:left w:val="single" w:sz="4" w:space="0" w:color="auto"/>
              <w:bottom w:val="single" w:sz="4" w:space="0" w:color="auto"/>
              <w:right w:val="single" w:sz="4" w:space="0" w:color="auto"/>
            </w:tcBorders>
          </w:tcPr>
          <w:p w14:paraId="44BA19A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8.</w:t>
            </w:r>
          </w:p>
        </w:tc>
        <w:tc>
          <w:tcPr>
            <w:tcW w:w="1728" w:type="dxa"/>
            <w:tcBorders>
              <w:top w:val="single" w:sz="4" w:space="0" w:color="auto"/>
              <w:left w:val="single" w:sz="4" w:space="0" w:color="auto"/>
              <w:bottom w:val="single" w:sz="4" w:space="0" w:color="auto"/>
              <w:right w:val="single" w:sz="4" w:space="0" w:color="auto"/>
            </w:tcBorders>
          </w:tcPr>
          <w:p w14:paraId="3277920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02A1FB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5B105F8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1E2E0EB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880" w:type="dxa"/>
            <w:tcBorders>
              <w:top w:val="single" w:sz="4" w:space="0" w:color="auto"/>
              <w:left w:val="single" w:sz="4" w:space="0" w:color="auto"/>
              <w:bottom w:val="single" w:sz="4" w:space="0" w:color="auto"/>
              <w:right w:val="single" w:sz="4" w:space="0" w:color="auto"/>
            </w:tcBorders>
          </w:tcPr>
          <w:p w14:paraId="67F77DA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2D126B" w14:paraId="54C4E1EB" w14:textId="77777777" w:rsidTr="001865B4">
        <w:tc>
          <w:tcPr>
            <w:tcW w:w="720" w:type="dxa"/>
            <w:tcBorders>
              <w:top w:val="single" w:sz="4" w:space="0" w:color="auto"/>
              <w:left w:val="single" w:sz="4" w:space="0" w:color="auto"/>
              <w:bottom w:val="single" w:sz="4" w:space="0" w:color="auto"/>
              <w:right w:val="single" w:sz="4" w:space="0" w:color="auto"/>
            </w:tcBorders>
          </w:tcPr>
          <w:p w14:paraId="41C8A49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9.</w:t>
            </w:r>
          </w:p>
        </w:tc>
        <w:tc>
          <w:tcPr>
            <w:tcW w:w="1728" w:type="dxa"/>
            <w:tcBorders>
              <w:top w:val="single" w:sz="4" w:space="0" w:color="auto"/>
              <w:left w:val="single" w:sz="4" w:space="0" w:color="auto"/>
              <w:bottom w:val="single" w:sz="4" w:space="0" w:color="auto"/>
              <w:right w:val="single" w:sz="4" w:space="0" w:color="auto"/>
            </w:tcBorders>
          </w:tcPr>
          <w:p w14:paraId="495F836F"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w:t>
            </w:r>
            <w:r w:rsidRPr="002D126B">
              <w:rPr>
                <w:rFonts w:ascii="GHEA Grapalat" w:hAnsi="GHEA Grapalat" w:cs="Sylfaen"/>
                <w:sz w:val="14"/>
                <w:szCs w:val="14"/>
                <w:lang w:val="hy-AM"/>
              </w:rPr>
              <w:t>ի  անվանումը</w:t>
            </w:r>
            <w:r w:rsidRPr="002D126B">
              <w:rPr>
                <w:rFonts w:ascii="GHEA Grapalat" w:hAnsi="GHEA Grapalat" w:cs="Sylfaen"/>
                <w:sz w:val="14"/>
                <w:szCs w:val="14"/>
              </w:rPr>
              <w:t>,</w:t>
            </w:r>
            <w:r w:rsidRPr="002D126B">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0420AD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30A6F24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0FA9B11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շահառու հանդիսացող անձի (վճարումը ստացողի) անվանումը: Նշվում են նաև այլ տվյալներ` ըստ անհրաժեշտության</w:t>
            </w:r>
          </w:p>
        </w:tc>
        <w:tc>
          <w:tcPr>
            <w:tcW w:w="2880" w:type="dxa"/>
            <w:tcBorders>
              <w:top w:val="single" w:sz="4" w:space="0" w:color="auto"/>
              <w:left w:val="single" w:sz="4" w:space="0" w:color="auto"/>
              <w:bottom w:val="single" w:sz="4" w:space="0" w:color="auto"/>
              <w:right w:val="single" w:sz="4" w:space="0" w:color="auto"/>
            </w:tcBorders>
          </w:tcPr>
          <w:p w14:paraId="7BFA84C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նախապես լրացվում է շահառուի կողմից` հրավերով</w:t>
            </w:r>
          </w:p>
        </w:tc>
      </w:tr>
      <w:tr w:rsidR="002752FE" w:rsidRPr="002D126B" w14:paraId="45E3547C" w14:textId="77777777" w:rsidTr="001865B4">
        <w:tc>
          <w:tcPr>
            <w:tcW w:w="720" w:type="dxa"/>
            <w:tcBorders>
              <w:top w:val="single" w:sz="4" w:space="0" w:color="auto"/>
              <w:left w:val="single" w:sz="4" w:space="0" w:color="auto"/>
              <w:bottom w:val="single" w:sz="4" w:space="0" w:color="auto"/>
              <w:right w:val="single" w:sz="4" w:space="0" w:color="auto"/>
            </w:tcBorders>
          </w:tcPr>
          <w:p w14:paraId="201BD88D"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10.</w:t>
            </w:r>
          </w:p>
        </w:tc>
        <w:tc>
          <w:tcPr>
            <w:tcW w:w="1728" w:type="dxa"/>
            <w:tcBorders>
              <w:top w:val="single" w:sz="4" w:space="0" w:color="auto"/>
              <w:left w:val="single" w:sz="4" w:space="0" w:color="auto"/>
              <w:bottom w:val="single" w:sz="4" w:space="0" w:color="auto"/>
              <w:right w:val="single" w:sz="4" w:space="0" w:color="auto"/>
            </w:tcBorders>
          </w:tcPr>
          <w:p w14:paraId="674F6D7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 Հ</w:t>
            </w:r>
            <w:r w:rsidRPr="002D126B">
              <w:rPr>
                <w:rFonts w:ascii="GHEA Grapalat" w:hAnsi="GHEA Grapalat"/>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6D26682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7577AEA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0B737BDC" w14:textId="77777777" w:rsidR="002752FE" w:rsidRPr="002D126B" w:rsidRDefault="002752FE" w:rsidP="002752FE">
            <w:pPr>
              <w:jc w:val="center"/>
              <w:rPr>
                <w:rFonts w:ascii="GHEA Grapalat" w:hAnsi="GHEA Grapalat"/>
                <w:sz w:val="14"/>
                <w:szCs w:val="14"/>
              </w:rPr>
            </w:pPr>
            <w:r w:rsidRPr="002D126B">
              <w:rPr>
                <w:rFonts w:ascii="GHEA Grapalat" w:hAnsi="GHEA Grapalat" w:cs="Sylfaen"/>
                <w:sz w:val="14"/>
                <w:szCs w:val="14"/>
              </w:rPr>
              <w:t xml:space="preserve"> (</w:t>
            </w:r>
            <w:r w:rsidRPr="002D126B">
              <w:rPr>
                <w:rFonts w:ascii="GHEA Grapalat" w:hAnsi="GHEA Grapalat" w:cs="Sylfaen"/>
                <w:sz w:val="14"/>
                <w:szCs w:val="14"/>
                <w:lang w:val="hy-AM"/>
              </w:rPr>
              <w:t>գնումների հետ կապված գործընթացում չի լրացվում</w:t>
            </w:r>
            <w:r w:rsidRPr="002D126B">
              <w:rPr>
                <w:rFonts w:ascii="GHEA Grapalat" w:hAnsi="GHEA Grapalat" w:cs="Sylfaen"/>
                <w:sz w:val="14"/>
                <w:szCs w:val="14"/>
              </w:rPr>
              <w:t>)</w:t>
            </w:r>
          </w:p>
        </w:tc>
        <w:tc>
          <w:tcPr>
            <w:tcW w:w="2880" w:type="dxa"/>
            <w:tcBorders>
              <w:top w:val="single" w:sz="4" w:space="0" w:color="auto"/>
              <w:left w:val="single" w:sz="4" w:space="0" w:color="auto"/>
              <w:bottom w:val="single" w:sz="4" w:space="0" w:color="auto"/>
              <w:right w:val="single" w:sz="4" w:space="0" w:color="auto"/>
            </w:tcBorders>
          </w:tcPr>
          <w:p w14:paraId="686355E6" w14:textId="77777777" w:rsidR="002752FE" w:rsidRPr="002D126B" w:rsidRDefault="002752FE" w:rsidP="002752FE">
            <w:pPr>
              <w:jc w:val="center"/>
              <w:rPr>
                <w:rFonts w:ascii="GHEA Grapalat" w:hAnsi="GHEA Grapalat"/>
                <w:sz w:val="14"/>
                <w:szCs w:val="14"/>
              </w:rPr>
            </w:pPr>
            <w:r w:rsidRPr="002D126B">
              <w:rPr>
                <w:rFonts w:ascii="GHEA Grapalat" w:hAnsi="GHEA Grapalat" w:cs="Sylfaen"/>
                <w:sz w:val="14"/>
                <w:szCs w:val="14"/>
                <w:lang w:val="ru-RU"/>
              </w:rPr>
              <w:t>(</w:t>
            </w:r>
            <w:r w:rsidRPr="002D126B">
              <w:rPr>
                <w:rFonts w:ascii="GHEA Grapalat" w:hAnsi="GHEA Grapalat" w:cs="Sylfaen"/>
                <w:sz w:val="14"/>
                <w:szCs w:val="14"/>
                <w:lang w:val="hy-AM"/>
              </w:rPr>
              <w:t>չի լրացվում</w:t>
            </w:r>
            <w:r w:rsidRPr="002D126B">
              <w:rPr>
                <w:rFonts w:ascii="GHEA Grapalat" w:hAnsi="GHEA Grapalat" w:cs="Sylfaen"/>
                <w:sz w:val="14"/>
                <w:szCs w:val="14"/>
                <w:lang w:val="ru-RU"/>
              </w:rPr>
              <w:t>)</w:t>
            </w:r>
          </w:p>
        </w:tc>
      </w:tr>
      <w:tr w:rsidR="002752FE" w:rsidRPr="002D126B" w14:paraId="38EDCF36" w14:textId="77777777" w:rsidTr="001865B4">
        <w:tc>
          <w:tcPr>
            <w:tcW w:w="720" w:type="dxa"/>
            <w:tcBorders>
              <w:top w:val="single" w:sz="4" w:space="0" w:color="auto"/>
              <w:left w:val="single" w:sz="4" w:space="0" w:color="auto"/>
              <w:bottom w:val="single" w:sz="4" w:space="0" w:color="auto"/>
              <w:right w:val="single" w:sz="4" w:space="0" w:color="auto"/>
            </w:tcBorders>
          </w:tcPr>
          <w:p w14:paraId="3D2D038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11.</w:t>
            </w:r>
          </w:p>
        </w:tc>
        <w:tc>
          <w:tcPr>
            <w:tcW w:w="1728" w:type="dxa"/>
            <w:tcBorders>
              <w:top w:val="single" w:sz="4" w:space="0" w:color="auto"/>
              <w:left w:val="single" w:sz="4" w:space="0" w:color="auto"/>
              <w:bottom w:val="single" w:sz="4" w:space="0" w:color="auto"/>
              <w:right w:val="single" w:sz="4" w:space="0" w:color="auto"/>
            </w:tcBorders>
          </w:tcPr>
          <w:p w14:paraId="02ECE36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4DDABD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5715DF0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7D1AC9F0"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880" w:type="dxa"/>
            <w:tcBorders>
              <w:top w:val="single" w:sz="4" w:space="0" w:color="auto"/>
              <w:left w:val="single" w:sz="4" w:space="0" w:color="auto"/>
              <w:bottom w:val="single" w:sz="4" w:space="0" w:color="auto"/>
              <w:right w:val="single" w:sz="4" w:space="0" w:color="auto"/>
            </w:tcBorders>
          </w:tcPr>
          <w:p w14:paraId="07C202B0"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նախապես լրացվում է շահառուի կողմից` հրավերով</w:t>
            </w:r>
          </w:p>
        </w:tc>
      </w:tr>
      <w:tr w:rsidR="002752FE" w:rsidRPr="002D126B" w14:paraId="2BF63B4E" w14:textId="77777777" w:rsidTr="001865B4">
        <w:tc>
          <w:tcPr>
            <w:tcW w:w="720" w:type="dxa"/>
            <w:tcBorders>
              <w:top w:val="single" w:sz="4" w:space="0" w:color="auto"/>
              <w:left w:val="single" w:sz="4" w:space="0" w:color="auto"/>
              <w:bottom w:val="single" w:sz="4" w:space="0" w:color="auto"/>
              <w:right w:val="single" w:sz="4" w:space="0" w:color="auto"/>
            </w:tcBorders>
          </w:tcPr>
          <w:p w14:paraId="16332A1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12.</w:t>
            </w:r>
          </w:p>
        </w:tc>
        <w:tc>
          <w:tcPr>
            <w:tcW w:w="1728" w:type="dxa"/>
            <w:tcBorders>
              <w:top w:val="single" w:sz="4" w:space="0" w:color="auto"/>
              <w:left w:val="single" w:sz="4" w:space="0" w:color="auto"/>
              <w:bottom w:val="single" w:sz="4" w:space="0" w:color="auto"/>
              <w:right w:val="single" w:sz="4" w:space="0" w:color="auto"/>
            </w:tcBorders>
          </w:tcPr>
          <w:p w14:paraId="43E2047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0D2938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3972D91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2880" w:type="dxa"/>
            <w:tcBorders>
              <w:top w:val="single" w:sz="4" w:space="0" w:color="auto"/>
              <w:left w:val="single" w:sz="4" w:space="0" w:color="auto"/>
              <w:bottom w:val="single" w:sz="4" w:space="0" w:color="auto"/>
              <w:right w:val="single" w:sz="4" w:space="0" w:color="auto"/>
            </w:tcBorders>
          </w:tcPr>
          <w:p w14:paraId="05FF3DE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նախապես լրացվում է շահառուի կողմից` հրավերով</w:t>
            </w:r>
          </w:p>
        </w:tc>
      </w:tr>
      <w:tr w:rsidR="002752FE" w:rsidRPr="002D126B" w14:paraId="02DEA171" w14:textId="77777777" w:rsidTr="001865B4">
        <w:tc>
          <w:tcPr>
            <w:tcW w:w="720" w:type="dxa"/>
            <w:tcBorders>
              <w:top w:val="single" w:sz="4" w:space="0" w:color="auto"/>
              <w:left w:val="single" w:sz="4" w:space="0" w:color="auto"/>
              <w:bottom w:val="single" w:sz="4" w:space="0" w:color="auto"/>
              <w:right w:val="single" w:sz="4" w:space="0" w:color="auto"/>
            </w:tcBorders>
          </w:tcPr>
          <w:p w14:paraId="204DF34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13.</w:t>
            </w:r>
          </w:p>
        </w:tc>
        <w:tc>
          <w:tcPr>
            <w:tcW w:w="1728" w:type="dxa"/>
            <w:tcBorders>
              <w:top w:val="single" w:sz="4" w:space="0" w:color="auto"/>
              <w:left w:val="single" w:sz="4" w:space="0" w:color="auto"/>
              <w:bottom w:val="single" w:sz="4" w:space="0" w:color="auto"/>
              <w:right w:val="single" w:sz="4" w:space="0" w:color="auto"/>
            </w:tcBorders>
          </w:tcPr>
          <w:p w14:paraId="6979EF3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5DBBCD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59E8817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47BB614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շահառուի այն բանկային (</w:t>
            </w:r>
            <w:r w:rsidRPr="002D126B">
              <w:rPr>
                <w:rFonts w:ascii="GHEA Grapalat" w:hAnsi="GHEA Grapalat"/>
                <w:sz w:val="14"/>
                <w:szCs w:val="14"/>
                <w:lang w:val="hy-AM"/>
              </w:rPr>
              <w:t>գանձապետական</w:t>
            </w:r>
            <w:r w:rsidRPr="002D126B">
              <w:rPr>
                <w:rFonts w:ascii="GHEA Grapalat" w:hAnsi="GHEA Grapalat"/>
                <w:sz w:val="14"/>
                <w:szCs w:val="14"/>
              </w:rPr>
              <w:t>) հաշվի համարը, որի վրա պետք է փոխանցվեն վճարողից գանձված միջոցները</w:t>
            </w:r>
          </w:p>
        </w:tc>
        <w:tc>
          <w:tcPr>
            <w:tcW w:w="2880" w:type="dxa"/>
            <w:tcBorders>
              <w:top w:val="single" w:sz="4" w:space="0" w:color="auto"/>
              <w:left w:val="single" w:sz="4" w:space="0" w:color="auto"/>
              <w:bottom w:val="single" w:sz="4" w:space="0" w:color="auto"/>
              <w:right w:val="single" w:sz="4" w:space="0" w:color="auto"/>
            </w:tcBorders>
          </w:tcPr>
          <w:p w14:paraId="7A900A0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նախապես լրացվում է շահառուի կողմից` հրավերով</w:t>
            </w:r>
          </w:p>
        </w:tc>
      </w:tr>
      <w:tr w:rsidR="002752FE" w:rsidRPr="002D126B" w14:paraId="11ED1C99" w14:textId="77777777" w:rsidTr="001865B4">
        <w:tc>
          <w:tcPr>
            <w:tcW w:w="720" w:type="dxa"/>
            <w:tcBorders>
              <w:top w:val="single" w:sz="4" w:space="0" w:color="auto"/>
              <w:left w:val="single" w:sz="4" w:space="0" w:color="auto"/>
              <w:bottom w:val="single" w:sz="4" w:space="0" w:color="auto"/>
              <w:right w:val="single" w:sz="4" w:space="0" w:color="auto"/>
            </w:tcBorders>
          </w:tcPr>
          <w:p w14:paraId="31E4245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14.</w:t>
            </w:r>
          </w:p>
        </w:tc>
        <w:tc>
          <w:tcPr>
            <w:tcW w:w="1728" w:type="dxa"/>
            <w:tcBorders>
              <w:top w:val="single" w:sz="4" w:space="0" w:color="auto"/>
              <w:left w:val="single" w:sz="4" w:space="0" w:color="auto"/>
              <w:bottom w:val="single" w:sz="4" w:space="0" w:color="auto"/>
              <w:right w:val="single" w:sz="4" w:space="0" w:color="auto"/>
            </w:tcBorders>
          </w:tcPr>
          <w:p w14:paraId="1852477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78B88E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2F0ED68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674830F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շահառուին վճարման ենթակա գումարը</w:t>
            </w:r>
          </w:p>
        </w:tc>
        <w:tc>
          <w:tcPr>
            <w:tcW w:w="2880" w:type="dxa"/>
            <w:tcBorders>
              <w:top w:val="single" w:sz="4" w:space="0" w:color="auto"/>
              <w:left w:val="single" w:sz="4" w:space="0" w:color="auto"/>
              <w:bottom w:val="single" w:sz="4" w:space="0" w:color="auto"/>
              <w:right w:val="single" w:sz="4" w:space="0" w:color="auto"/>
            </w:tcBorders>
          </w:tcPr>
          <w:p w14:paraId="578B313F"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լրացվում է վճարողի կողմից</w:t>
            </w:r>
            <w:r w:rsidRPr="002D126B">
              <w:rPr>
                <w:rFonts w:ascii="GHEA Grapalat" w:hAnsi="GHEA Grapalat"/>
                <w:sz w:val="14"/>
                <w:szCs w:val="14"/>
                <w:lang w:val="hy-AM"/>
              </w:rPr>
              <w:t xml:space="preserve"> </w:t>
            </w:r>
          </w:p>
        </w:tc>
      </w:tr>
      <w:tr w:rsidR="002752FE" w:rsidRPr="00F42521" w14:paraId="32B06DAB" w14:textId="77777777" w:rsidTr="001865B4">
        <w:tc>
          <w:tcPr>
            <w:tcW w:w="720" w:type="dxa"/>
            <w:tcBorders>
              <w:top w:val="single" w:sz="4" w:space="0" w:color="auto"/>
              <w:left w:val="single" w:sz="4" w:space="0" w:color="auto"/>
              <w:bottom w:val="single" w:sz="4" w:space="0" w:color="auto"/>
              <w:right w:val="single" w:sz="4" w:space="0" w:color="auto"/>
            </w:tcBorders>
          </w:tcPr>
          <w:p w14:paraId="506EE3D6"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15.</w:t>
            </w:r>
          </w:p>
        </w:tc>
        <w:tc>
          <w:tcPr>
            <w:tcW w:w="1728" w:type="dxa"/>
            <w:tcBorders>
              <w:top w:val="single" w:sz="4" w:space="0" w:color="auto"/>
              <w:left w:val="single" w:sz="4" w:space="0" w:color="auto"/>
              <w:bottom w:val="single" w:sz="4" w:space="0" w:color="auto"/>
              <w:right w:val="single" w:sz="4" w:space="0" w:color="auto"/>
            </w:tcBorders>
          </w:tcPr>
          <w:p w14:paraId="492762CE"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cs="Sylfaen"/>
                <w:sz w:val="14"/>
                <w:szCs w:val="14"/>
                <w:lang w:val="hy-AM"/>
              </w:rPr>
              <w:t>Ակցեպտավորված գումարը՝  (թվերով</w:t>
            </w:r>
            <w:r w:rsidRPr="002D126B">
              <w:rPr>
                <w:rFonts w:ascii="GHEA Grapalat" w:hAnsi="GHEA Grapalat" w:cs="Arial"/>
                <w:sz w:val="14"/>
                <w:szCs w:val="14"/>
                <w:lang w:val="hy-AM"/>
              </w:rPr>
              <w:t xml:space="preserve"> </w:t>
            </w:r>
            <w:r w:rsidRPr="002D126B">
              <w:rPr>
                <w:rFonts w:ascii="GHEA Grapalat" w:hAnsi="GHEA Grapalat" w:cs="Sylfaen"/>
                <w:sz w:val="14"/>
                <w:szCs w:val="14"/>
                <w:lang w:val="hy-AM"/>
              </w:rPr>
              <w:t>և</w:t>
            </w:r>
            <w:r w:rsidRPr="002D126B">
              <w:rPr>
                <w:rFonts w:ascii="GHEA Grapalat" w:hAnsi="GHEA Grapalat" w:cs="Arial"/>
                <w:sz w:val="14"/>
                <w:szCs w:val="14"/>
                <w:lang w:val="hy-AM"/>
              </w:rPr>
              <w:t xml:space="preserve"> </w:t>
            </w:r>
            <w:r w:rsidRPr="002D126B">
              <w:rPr>
                <w:rFonts w:ascii="GHEA Grapalat" w:hAnsi="GHEA Grapalat"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7065F6B"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A873289"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ոչ պարտադիր</w:t>
            </w:r>
          </w:p>
          <w:p w14:paraId="4FAA811E"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cs="Sylfaen"/>
                <w:sz w:val="14"/>
                <w:szCs w:val="14"/>
                <w:lang w:val="hy-AM"/>
              </w:rPr>
              <w:t>(նախատեսված է նշված գումարի մասնակի ակցեպտի համար, որը գնումների հետ կապված չի կիրառվում)</w:t>
            </w:r>
          </w:p>
        </w:tc>
        <w:tc>
          <w:tcPr>
            <w:tcW w:w="2880" w:type="dxa"/>
            <w:tcBorders>
              <w:top w:val="single" w:sz="4" w:space="0" w:color="auto"/>
              <w:left w:val="single" w:sz="4" w:space="0" w:color="auto"/>
              <w:bottom w:val="single" w:sz="4" w:space="0" w:color="auto"/>
              <w:right w:val="single" w:sz="4" w:space="0" w:color="auto"/>
            </w:tcBorders>
          </w:tcPr>
          <w:p w14:paraId="5B284373"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cs="Sylfaen"/>
                <w:sz w:val="14"/>
                <w:szCs w:val="14"/>
                <w:lang w:val="hy-AM"/>
              </w:rPr>
              <w:t>(չի լրացվում եւ չի կիրառվում)</w:t>
            </w:r>
          </w:p>
        </w:tc>
      </w:tr>
      <w:tr w:rsidR="002752FE" w:rsidRPr="002D126B" w14:paraId="088685D7" w14:textId="77777777" w:rsidTr="001865B4">
        <w:tc>
          <w:tcPr>
            <w:tcW w:w="720" w:type="dxa"/>
            <w:tcBorders>
              <w:top w:val="single" w:sz="4" w:space="0" w:color="auto"/>
              <w:left w:val="single" w:sz="4" w:space="0" w:color="auto"/>
              <w:bottom w:val="single" w:sz="4" w:space="0" w:color="auto"/>
              <w:right w:val="single" w:sz="4" w:space="0" w:color="auto"/>
            </w:tcBorders>
          </w:tcPr>
          <w:p w14:paraId="356BF943"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16.</w:t>
            </w:r>
          </w:p>
        </w:tc>
        <w:tc>
          <w:tcPr>
            <w:tcW w:w="1728" w:type="dxa"/>
            <w:tcBorders>
              <w:top w:val="single" w:sz="4" w:space="0" w:color="auto"/>
              <w:left w:val="single" w:sz="4" w:space="0" w:color="auto"/>
              <w:bottom w:val="single" w:sz="4" w:space="0" w:color="auto"/>
              <w:right w:val="single" w:sz="4" w:space="0" w:color="auto"/>
            </w:tcBorders>
          </w:tcPr>
          <w:p w14:paraId="0A46456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4E12D8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0D9C54D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2880" w:type="dxa"/>
            <w:tcBorders>
              <w:top w:val="single" w:sz="4" w:space="0" w:color="auto"/>
              <w:left w:val="single" w:sz="4" w:space="0" w:color="auto"/>
              <w:bottom w:val="single" w:sz="4" w:space="0" w:color="auto"/>
              <w:right w:val="single" w:sz="4" w:space="0" w:color="auto"/>
            </w:tcBorders>
          </w:tcPr>
          <w:p w14:paraId="417033F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վճարողի կողմից</w:t>
            </w:r>
          </w:p>
        </w:tc>
      </w:tr>
      <w:tr w:rsidR="002752FE" w:rsidRPr="00F42521" w14:paraId="42839EF4" w14:textId="77777777" w:rsidTr="001865B4">
        <w:tc>
          <w:tcPr>
            <w:tcW w:w="720" w:type="dxa"/>
            <w:tcBorders>
              <w:top w:val="single" w:sz="4" w:space="0" w:color="auto"/>
              <w:left w:val="single" w:sz="4" w:space="0" w:color="auto"/>
              <w:bottom w:val="single" w:sz="4" w:space="0" w:color="auto"/>
              <w:right w:val="single" w:sz="4" w:space="0" w:color="auto"/>
            </w:tcBorders>
          </w:tcPr>
          <w:p w14:paraId="2BC94D4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17.</w:t>
            </w:r>
          </w:p>
        </w:tc>
        <w:tc>
          <w:tcPr>
            <w:tcW w:w="1728" w:type="dxa"/>
            <w:tcBorders>
              <w:top w:val="single" w:sz="4" w:space="0" w:color="auto"/>
              <w:left w:val="single" w:sz="4" w:space="0" w:color="auto"/>
              <w:bottom w:val="single" w:sz="4" w:space="0" w:color="auto"/>
              <w:right w:val="single" w:sz="4" w:space="0" w:color="auto"/>
            </w:tcBorders>
          </w:tcPr>
          <w:p w14:paraId="64A6F4F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105C7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32B8AFBA"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 xml:space="preserve">Պարտադիր </w:t>
            </w:r>
            <w:r w:rsidRPr="002D126B">
              <w:rPr>
                <w:rFonts w:ascii="GHEA Grapalat" w:hAnsi="GHEA Grapalat"/>
                <w:sz w:val="14"/>
                <w:szCs w:val="14"/>
                <w:lang w:val="hy-AM"/>
              </w:rPr>
              <w:t xml:space="preserve">լրացվում է </w:t>
            </w:r>
            <w:r w:rsidRPr="002D126B">
              <w:rPr>
                <w:rFonts w:ascii="GHEA Grapalat" w:hAnsi="GHEA Grapalat"/>
                <w:sz w:val="14"/>
                <w:szCs w:val="14"/>
              </w:rPr>
              <w:t>«</w:t>
            </w:r>
            <w:r w:rsidRPr="002D126B">
              <w:rPr>
                <w:rFonts w:ascii="GHEA Grapalat" w:hAnsi="GHEA Grapalat"/>
                <w:sz w:val="14"/>
                <w:szCs w:val="14"/>
                <w:lang w:val="hy-AM"/>
              </w:rPr>
              <w:t>որակավորման ապահովման համար</w:t>
            </w:r>
            <w:r w:rsidRPr="002D126B">
              <w:rPr>
                <w:rFonts w:ascii="GHEA Grapalat" w:hAnsi="GHEA Grapalat"/>
                <w:sz w:val="14"/>
                <w:szCs w:val="14"/>
              </w:rPr>
              <w:t>»</w:t>
            </w:r>
            <w:r w:rsidRPr="002D126B">
              <w:rPr>
                <w:rFonts w:ascii="GHEA Grapalat" w:hAnsi="GHEA Grapalat"/>
                <w:sz w:val="14"/>
                <w:szCs w:val="14"/>
                <w:lang w:val="hy-AM"/>
              </w:rPr>
              <w:t xml:space="preserve"> բառերը</w:t>
            </w:r>
          </w:p>
        </w:tc>
        <w:tc>
          <w:tcPr>
            <w:tcW w:w="2880" w:type="dxa"/>
            <w:tcBorders>
              <w:top w:val="single" w:sz="4" w:space="0" w:color="auto"/>
              <w:left w:val="single" w:sz="4" w:space="0" w:color="auto"/>
              <w:bottom w:val="single" w:sz="4" w:space="0" w:color="auto"/>
              <w:right w:val="single" w:sz="4" w:space="0" w:color="auto"/>
            </w:tcBorders>
          </w:tcPr>
          <w:p w14:paraId="723A52B3"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նախապես լրացվում է շահառուի կողմից` հրավերով</w:t>
            </w:r>
          </w:p>
        </w:tc>
      </w:tr>
      <w:tr w:rsidR="002752FE" w:rsidRPr="002D126B" w14:paraId="315351CA" w14:textId="77777777" w:rsidTr="001865B4">
        <w:tc>
          <w:tcPr>
            <w:tcW w:w="720" w:type="dxa"/>
            <w:tcBorders>
              <w:top w:val="single" w:sz="4" w:space="0" w:color="auto"/>
              <w:left w:val="single" w:sz="4" w:space="0" w:color="auto"/>
              <w:bottom w:val="single" w:sz="4" w:space="0" w:color="auto"/>
              <w:right w:val="single" w:sz="4" w:space="0" w:color="auto"/>
            </w:tcBorders>
          </w:tcPr>
          <w:p w14:paraId="4E75CF4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18.</w:t>
            </w:r>
          </w:p>
        </w:tc>
        <w:tc>
          <w:tcPr>
            <w:tcW w:w="1728" w:type="dxa"/>
            <w:tcBorders>
              <w:top w:val="single" w:sz="4" w:space="0" w:color="auto"/>
              <w:left w:val="single" w:sz="4" w:space="0" w:color="auto"/>
              <w:bottom w:val="single" w:sz="4" w:space="0" w:color="auto"/>
              <w:right w:val="single" w:sz="4" w:space="0" w:color="auto"/>
            </w:tcBorders>
          </w:tcPr>
          <w:p w14:paraId="189DD26D" w14:textId="77777777" w:rsidR="002752FE" w:rsidRPr="002D126B" w:rsidRDefault="002752FE" w:rsidP="002752FE">
            <w:pPr>
              <w:jc w:val="center"/>
              <w:rPr>
                <w:rFonts w:ascii="GHEA Grapalat" w:hAnsi="GHEA Grapalat"/>
                <w:sz w:val="14"/>
                <w:szCs w:val="14"/>
              </w:rPr>
            </w:pPr>
            <w:r w:rsidRPr="002D126B">
              <w:rPr>
                <w:rFonts w:ascii="GHEA Grapalat" w:hAnsi="GHEA Grapalat"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9E6E3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4DF662C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00378A3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լրացվում է պահանջագրով նշված գումարի գանձման և շահառուին վճարման համար հիմք հանդիսացող փաստաթղթի տվյալները, որոնց հիման վրա </w:t>
            </w:r>
            <w:r w:rsidRPr="002D126B">
              <w:rPr>
                <w:rFonts w:ascii="GHEA Grapalat" w:hAnsi="GHEA Grapalat"/>
                <w:sz w:val="14"/>
                <w:szCs w:val="14"/>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D126B">
              <w:rPr>
                <w:rFonts w:ascii="GHEA Grapalat" w:hAnsi="GHEA Grapalat"/>
                <w:sz w:val="14"/>
                <w:szCs w:val="14"/>
                <w:lang w:val="hy-AM"/>
              </w:rPr>
              <w:t>,</w:t>
            </w:r>
            <w:r w:rsidRPr="002D126B">
              <w:rPr>
                <w:rFonts w:ascii="GHEA Grapalat" w:hAnsi="GHEA Grapalat" w:cs="Arial"/>
                <w:sz w:val="14"/>
                <w:szCs w:val="14"/>
                <w:lang w:val="hy-AM"/>
              </w:rPr>
              <w:t xml:space="preserve"> </w:t>
            </w:r>
            <w:r w:rsidRPr="002D126B">
              <w:rPr>
                <w:rFonts w:ascii="GHEA Grapalat" w:hAnsi="GHEA Grapalat"/>
                <w:sz w:val="14"/>
                <w:szCs w:val="14"/>
              </w:rPr>
              <w:t xml:space="preserve"> գնման ընթացակարգի ծածկագիրը</w:t>
            </w:r>
            <w:r w:rsidRPr="002D126B">
              <w:rPr>
                <w:rFonts w:ascii="GHEA Grapalat" w:hAnsi="GHEA Grapalat" w:cs="Arial"/>
                <w:sz w:val="14"/>
                <w:szCs w:val="14"/>
                <w:lang w:val="hy-AM"/>
              </w:rPr>
              <w:t xml:space="preserve"> ըստ տուժանքի մասին համաձայնագրի,</w:t>
            </w:r>
          </w:p>
        </w:tc>
        <w:tc>
          <w:tcPr>
            <w:tcW w:w="2880" w:type="dxa"/>
            <w:tcBorders>
              <w:top w:val="single" w:sz="4" w:space="0" w:color="auto"/>
              <w:left w:val="single" w:sz="4" w:space="0" w:color="auto"/>
              <w:bottom w:val="single" w:sz="4" w:space="0" w:color="auto"/>
              <w:right w:val="single" w:sz="4" w:space="0" w:color="auto"/>
            </w:tcBorders>
          </w:tcPr>
          <w:p w14:paraId="6DBE1C5F"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lastRenderedPageBreak/>
              <w:t xml:space="preserve">լրացվում է </w:t>
            </w:r>
            <w:r w:rsidRPr="002D126B">
              <w:rPr>
                <w:rFonts w:ascii="GHEA Grapalat" w:hAnsi="GHEA Grapalat"/>
                <w:sz w:val="14"/>
                <w:szCs w:val="14"/>
                <w:lang w:val="hy-AM"/>
              </w:rPr>
              <w:t>շահառու</w:t>
            </w:r>
            <w:r w:rsidRPr="002D126B">
              <w:rPr>
                <w:rFonts w:ascii="GHEA Grapalat" w:hAnsi="GHEA Grapalat"/>
                <w:sz w:val="14"/>
                <w:szCs w:val="14"/>
              </w:rPr>
              <w:t>ի կողմից</w:t>
            </w:r>
          </w:p>
        </w:tc>
      </w:tr>
      <w:tr w:rsidR="002752FE" w:rsidRPr="00F42521" w14:paraId="5C3FB79C" w14:textId="77777777" w:rsidTr="001865B4">
        <w:tc>
          <w:tcPr>
            <w:tcW w:w="720" w:type="dxa"/>
            <w:tcBorders>
              <w:top w:val="single" w:sz="4" w:space="0" w:color="auto"/>
              <w:left w:val="single" w:sz="4" w:space="0" w:color="auto"/>
              <w:bottom w:val="single" w:sz="4" w:space="0" w:color="auto"/>
              <w:right w:val="single" w:sz="4" w:space="0" w:color="auto"/>
            </w:tcBorders>
          </w:tcPr>
          <w:p w14:paraId="64757C2F" w14:textId="77777777" w:rsidR="002752FE" w:rsidRPr="002D126B" w:rsidDel="0010680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19.</w:t>
            </w:r>
          </w:p>
        </w:tc>
        <w:tc>
          <w:tcPr>
            <w:tcW w:w="1728" w:type="dxa"/>
            <w:tcBorders>
              <w:top w:val="single" w:sz="4" w:space="0" w:color="auto"/>
              <w:left w:val="single" w:sz="4" w:space="0" w:color="auto"/>
              <w:bottom w:val="single" w:sz="4" w:space="0" w:color="auto"/>
              <w:right w:val="single" w:sz="4" w:space="0" w:color="auto"/>
            </w:tcBorders>
          </w:tcPr>
          <w:p w14:paraId="0A2A140F" w14:textId="77777777" w:rsidR="002752FE" w:rsidRPr="002D126B" w:rsidRDefault="002752FE" w:rsidP="002752FE">
            <w:pPr>
              <w:jc w:val="center"/>
              <w:rPr>
                <w:rFonts w:ascii="GHEA Grapalat" w:hAnsi="GHEA Grapalat"/>
                <w:sz w:val="14"/>
                <w:szCs w:val="14"/>
              </w:rPr>
            </w:pPr>
            <w:r w:rsidRPr="002D126B">
              <w:rPr>
                <w:rFonts w:ascii="GHEA Grapalat" w:hAnsi="GHEA Grapalat"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B50360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F357553" w14:textId="77777777" w:rsidR="002752FE" w:rsidRPr="002D126B" w:rsidRDefault="002752FE" w:rsidP="002752FE">
            <w:pPr>
              <w:jc w:val="center"/>
              <w:rPr>
                <w:rFonts w:ascii="GHEA Grapalat" w:hAnsi="GHEA Grapalat" w:cs="Sylfaen"/>
                <w:sz w:val="14"/>
                <w:szCs w:val="14"/>
                <w:lang w:val="hy-AM"/>
              </w:rPr>
            </w:pPr>
            <w:r w:rsidRPr="002D126B">
              <w:rPr>
                <w:rFonts w:ascii="GHEA Grapalat" w:hAnsi="GHEA Grapalat"/>
                <w:sz w:val="14"/>
                <w:szCs w:val="14"/>
              </w:rPr>
              <w:t>պարտադիր</w:t>
            </w:r>
            <w:r w:rsidRPr="002D126B">
              <w:rPr>
                <w:rFonts w:ascii="GHEA Grapalat" w:hAnsi="GHEA Grapalat" w:cs="Sylfaen"/>
                <w:sz w:val="14"/>
                <w:szCs w:val="14"/>
                <w:lang w:val="hy-AM"/>
              </w:rPr>
              <w:t xml:space="preserve"> </w:t>
            </w:r>
          </w:p>
          <w:p w14:paraId="60E2AF44" w14:textId="77777777" w:rsidR="002752FE" w:rsidRPr="002D126B" w:rsidRDefault="002752FE" w:rsidP="002752FE">
            <w:pPr>
              <w:jc w:val="center"/>
              <w:rPr>
                <w:rFonts w:ascii="GHEA Grapalat" w:hAnsi="GHEA Grapalat" w:cs="Sylfaen"/>
                <w:sz w:val="14"/>
                <w:szCs w:val="14"/>
                <w:lang w:val="hy-AM"/>
              </w:rPr>
            </w:pPr>
            <w:r w:rsidRPr="002D126B">
              <w:rPr>
                <w:rFonts w:ascii="GHEA Grapalat" w:hAnsi="GHEA Grapalat" w:cs="Sylfaen"/>
                <w:sz w:val="14"/>
                <w:szCs w:val="14"/>
                <w:lang w:val="hy-AM"/>
              </w:rPr>
              <w:t xml:space="preserve">լրացվում է &lt;ակցեպտավորված վճարում&gt; բառերը, </w:t>
            </w:r>
          </w:p>
          <w:p w14:paraId="736AB3CB"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880" w:type="dxa"/>
            <w:tcBorders>
              <w:top w:val="single" w:sz="4" w:space="0" w:color="auto"/>
              <w:left w:val="single" w:sz="4" w:space="0" w:color="auto"/>
              <w:bottom w:val="single" w:sz="4" w:space="0" w:color="auto"/>
              <w:right w:val="single" w:sz="4" w:space="0" w:color="auto"/>
            </w:tcBorders>
          </w:tcPr>
          <w:p w14:paraId="5F8068C2"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 xml:space="preserve">նախապես լրացվում է շահառուի կողմից </w:t>
            </w:r>
          </w:p>
        </w:tc>
      </w:tr>
      <w:tr w:rsidR="002752FE" w:rsidRPr="002D126B" w14:paraId="6387E9A3" w14:textId="77777777" w:rsidTr="001865B4">
        <w:tc>
          <w:tcPr>
            <w:tcW w:w="720" w:type="dxa"/>
            <w:tcBorders>
              <w:top w:val="single" w:sz="4" w:space="0" w:color="auto"/>
              <w:left w:val="single" w:sz="4" w:space="0" w:color="auto"/>
              <w:bottom w:val="single" w:sz="4" w:space="0" w:color="auto"/>
              <w:right w:val="single" w:sz="4" w:space="0" w:color="auto"/>
            </w:tcBorders>
          </w:tcPr>
          <w:p w14:paraId="1373D369"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20.</w:t>
            </w:r>
          </w:p>
        </w:tc>
        <w:tc>
          <w:tcPr>
            <w:tcW w:w="1728" w:type="dxa"/>
            <w:tcBorders>
              <w:top w:val="single" w:sz="4" w:space="0" w:color="auto"/>
              <w:left w:val="single" w:sz="4" w:space="0" w:color="auto"/>
              <w:bottom w:val="single" w:sz="4" w:space="0" w:color="auto"/>
              <w:right w:val="single" w:sz="4" w:space="0" w:color="auto"/>
            </w:tcBorders>
          </w:tcPr>
          <w:p w14:paraId="5D8220A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42BD21A"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0028201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1E62DFE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պահանջագրին կից ներկայացված փաստաթղթերի էջերի քանակը, որոնք պետք է տրամադրվեն վճարողին</w:t>
            </w:r>
            <w:r w:rsidRPr="002D126B">
              <w:rPr>
                <w:rFonts w:ascii="GHEA Grapalat" w:hAnsi="GHEA Grapalat"/>
                <w:sz w:val="14"/>
                <w:szCs w:val="14"/>
                <w:lang w:val="hy-AM"/>
              </w:rPr>
              <w:t xml:space="preserve"> </w:t>
            </w:r>
            <w:r w:rsidRPr="002D126B">
              <w:rPr>
                <w:rFonts w:ascii="GHEA Grapalat" w:hAnsi="GHEA Grapalat"/>
                <w:sz w:val="14"/>
                <w:szCs w:val="14"/>
              </w:rPr>
              <w:t>(</w:t>
            </w:r>
            <w:r w:rsidRPr="002D126B">
              <w:rPr>
                <w:rFonts w:ascii="GHEA Grapalat" w:hAnsi="GHEA Grapalat"/>
                <w:sz w:val="14"/>
                <w:szCs w:val="14"/>
                <w:lang w:val="hy-AM"/>
              </w:rPr>
              <w:t>վճարողի բանկին</w:t>
            </w:r>
            <w:r w:rsidRPr="002D126B">
              <w:rPr>
                <w:rFonts w:ascii="GHEA Grapalat" w:hAnsi="GHEA Grapalat"/>
                <w:sz w:val="14"/>
                <w:szCs w:val="14"/>
              </w:rPr>
              <w:t>)</w:t>
            </w:r>
          </w:p>
          <w:p w14:paraId="52337AF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Եթ ե լրացվել է &lt;</w:t>
            </w:r>
            <w:r w:rsidRPr="002D126B">
              <w:rPr>
                <w:rFonts w:ascii="GHEA Grapalat" w:hAnsi="GHEA Grapalat" w:cs="Sylfaen"/>
                <w:sz w:val="14"/>
                <w:szCs w:val="14"/>
                <w:lang w:val="hy-AM"/>
              </w:rPr>
              <w:t>Վճարման կատարման հիմքեր&gt; դաշտը ապա այս տվյալը պարտադիր լրացվում է</w:t>
            </w:r>
            <w:r w:rsidRPr="002D126B">
              <w:rPr>
                <w:rFonts w:ascii="GHEA Grapalat" w:hAnsi="GHEA Grapalat" w:cs="Sylfaen"/>
                <w:sz w:val="14"/>
                <w:szCs w:val="14"/>
              </w:rPr>
              <w:t>:</w:t>
            </w:r>
          </w:p>
        </w:tc>
        <w:tc>
          <w:tcPr>
            <w:tcW w:w="2880" w:type="dxa"/>
            <w:tcBorders>
              <w:top w:val="single" w:sz="4" w:space="0" w:color="auto"/>
              <w:left w:val="single" w:sz="4" w:space="0" w:color="auto"/>
              <w:bottom w:val="single" w:sz="4" w:space="0" w:color="auto"/>
              <w:right w:val="single" w:sz="4" w:space="0" w:color="auto"/>
            </w:tcBorders>
          </w:tcPr>
          <w:p w14:paraId="1C00BE0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շահառուի</w:t>
            </w:r>
            <w:r w:rsidRPr="002D126B">
              <w:rPr>
                <w:rFonts w:ascii="GHEA Grapalat" w:hAnsi="GHEA Grapalat"/>
                <w:sz w:val="14"/>
                <w:szCs w:val="14"/>
                <w:lang w:val="hy-AM"/>
              </w:rPr>
              <w:t xml:space="preserve"> </w:t>
            </w:r>
            <w:r w:rsidRPr="002D126B">
              <w:rPr>
                <w:rFonts w:ascii="GHEA Grapalat" w:hAnsi="GHEA Grapalat"/>
                <w:sz w:val="14"/>
                <w:szCs w:val="14"/>
              </w:rPr>
              <w:t>կողմից</w:t>
            </w:r>
          </w:p>
        </w:tc>
      </w:tr>
      <w:tr w:rsidR="002752FE" w:rsidRPr="00F42521" w14:paraId="7B6D2502" w14:textId="77777777" w:rsidTr="001865B4">
        <w:tc>
          <w:tcPr>
            <w:tcW w:w="720" w:type="dxa"/>
            <w:tcBorders>
              <w:top w:val="single" w:sz="4" w:space="0" w:color="auto"/>
              <w:left w:val="single" w:sz="4" w:space="0" w:color="auto"/>
              <w:bottom w:val="single" w:sz="4" w:space="0" w:color="auto"/>
              <w:right w:val="single" w:sz="4" w:space="0" w:color="auto"/>
            </w:tcBorders>
          </w:tcPr>
          <w:p w14:paraId="701B082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2</w:t>
            </w:r>
            <w:r w:rsidRPr="002D126B">
              <w:rPr>
                <w:rFonts w:ascii="GHEA Grapalat" w:hAnsi="GHEA Grapalat"/>
                <w:sz w:val="14"/>
                <w:szCs w:val="14"/>
              </w:rPr>
              <w:t>1.ա.</w:t>
            </w:r>
          </w:p>
        </w:tc>
        <w:tc>
          <w:tcPr>
            <w:tcW w:w="1728" w:type="dxa"/>
            <w:tcBorders>
              <w:top w:val="single" w:sz="4" w:space="0" w:color="auto"/>
              <w:left w:val="single" w:sz="4" w:space="0" w:color="auto"/>
              <w:bottom w:val="single" w:sz="4" w:space="0" w:color="auto"/>
              <w:right w:val="single" w:sz="4" w:space="0" w:color="auto"/>
            </w:tcBorders>
          </w:tcPr>
          <w:p w14:paraId="5814964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D556F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B7523C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77EA8D63"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այս դաշտը լրացվում</w:t>
            </w:r>
            <w:r w:rsidRPr="002D126B">
              <w:rPr>
                <w:rFonts w:ascii="GHEA Grapalat" w:hAnsi="GHEA Grapalat"/>
                <w:sz w:val="14"/>
                <w:szCs w:val="14"/>
                <w:lang w:val="hy-AM"/>
              </w:rPr>
              <w:t xml:space="preserve"> է վճարողի կողմից պահանջագրի ներկայացման դեպքում: Ընդ որում</w:t>
            </w:r>
            <w:r w:rsidRPr="002D126B">
              <w:rPr>
                <w:rFonts w:ascii="GHEA Grapalat" w:hAnsi="GHEA Grapalat"/>
                <w:sz w:val="14"/>
                <w:szCs w:val="14"/>
              </w:rPr>
              <w:t xml:space="preserve"> եթե </w:t>
            </w:r>
            <w:r w:rsidRPr="002D126B">
              <w:rPr>
                <w:rFonts w:ascii="GHEA Grapalat" w:hAnsi="GHEA Grapalat" w:cs="Sylfaen"/>
                <w:sz w:val="14"/>
                <w:szCs w:val="14"/>
                <w:lang w:val="hy-AM"/>
              </w:rPr>
              <w:t xml:space="preserve">Վճարման պայմաններ դաշտում </w:t>
            </w:r>
            <w:r w:rsidRPr="002D126B">
              <w:rPr>
                <w:rFonts w:ascii="GHEA Grapalat" w:hAnsi="GHEA Grapalat"/>
                <w:sz w:val="14"/>
                <w:szCs w:val="14"/>
                <w:lang w:val="hy-AM"/>
              </w:rPr>
              <w:t>նշված է &lt;ակցեպտավորված վճարում&gt; ապա</w:t>
            </w:r>
            <w:r w:rsidRPr="002D126B">
              <w:rPr>
                <w:rFonts w:ascii="GHEA Grapalat" w:hAnsi="GHEA Grapalat" w:cs="Sylfaen"/>
                <w:sz w:val="14"/>
                <w:szCs w:val="14"/>
                <w:lang w:val="hy-AM"/>
              </w:rPr>
              <w:t xml:space="preserve"> </w:t>
            </w:r>
            <w:r w:rsidRPr="002D126B">
              <w:rPr>
                <w:rFonts w:ascii="GHEA Grapalat" w:hAnsi="GHEA Grapalat"/>
                <w:sz w:val="14"/>
                <w:szCs w:val="14"/>
              </w:rPr>
              <w:t>վճարող</w:t>
            </w:r>
            <w:r w:rsidRPr="002D126B">
              <w:rPr>
                <w:rFonts w:ascii="GHEA Grapalat" w:hAnsi="GHEA Grapalat"/>
                <w:sz w:val="14"/>
                <w:szCs w:val="14"/>
                <w:lang w:val="hy-AM"/>
              </w:rPr>
              <w:t xml:space="preserve">ը ստորագրելով՝ </w:t>
            </w:r>
            <w:r w:rsidRPr="002D126B">
              <w:rPr>
                <w:rFonts w:ascii="GHEA Grapalat" w:hAnsi="GHEA Grapalat" w:cs="Sylfaen"/>
                <w:sz w:val="14"/>
                <w:szCs w:val="14"/>
                <w:lang w:val="hy-AM"/>
              </w:rPr>
              <w:t xml:space="preserve">նախապես </w:t>
            </w:r>
            <w:r w:rsidRPr="002D126B">
              <w:rPr>
                <w:rFonts w:ascii="GHEA Grapalat" w:hAnsi="GHEA Grapalat"/>
                <w:sz w:val="14"/>
                <w:szCs w:val="14"/>
                <w:lang w:val="hy-AM"/>
              </w:rPr>
              <w:t xml:space="preserve">համաձայնվում  </w:t>
            </w:r>
            <w:r w:rsidRPr="002D126B">
              <w:rPr>
                <w:rFonts w:ascii="GHEA Grapalat" w:hAnsi="GHEA Grapalat" w:cs="Sylfaen"/>
                <w:sz w:val="14"/>
                <w:szCs w:val="14"/>
                <w:lang w:val="hy-AM"/>
              </w:rPr>
              <w:t xml:space="preserve">  </w:t>
            </w:r>
            <w:r w:rsidRPr="002D126B">
              <w:rPr>
                <w:rFonts w:ascii="GHEA Grapalat" w:hAnsi="GHEA Grapalat"/>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C3F1815" w14:textId="77777777" w:rsidR="002752FE" w:rsidRPr="002D126B" w:rsidRDefault="002752FE" w:rsidP="002752FE">
            <w:pPr>
              <w:jc w:val="center"/>
              <w:rPr>
                <w:rFonts w:ascii="GHEA Grapalat" w:hAnsi="GHEA Grapalat"/>
                <w:sz w:val="14"/>
                <w:szCs w:val="14"/>
                <w:lang w:val="hy-AM"/>
              </w:rPr>
            </w:pPr>
          </w:p>
        </w:tc>
        <w:tc>
          <w:tcPr>
            <w:tcW w:w="2880" w:type="dxa"/>
            <w:tcBorders>
              <w:top w:val="single" w:sz="4" w:space="0" w:color="auto"/>
              <w:left w:val="single" w:sz="4" w:space="0" w:color="auto"/>
              <w:bottom w:val="single" w:sz="4" w:space="0" w:color="auto"/>
              <w:right w:val="single" w:sz="4" w:space="0" w:color="auto"/>
            </w:tcBorders>
          </w:tcPr>
          <w:p w14:paraId="1B8BC70E"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 xml:space="preserve">ստորագրվում է վճարողի կողմից կամ </w:t>
            </w:r>
          </w:p>
          <w:p w14:paraId="5C602D70"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դրվում է վճարողի էլեկտրոնային ստորագրությունը</w:t>
            </w:r>
          </w:p>
          <w:p w14:paraId="70BC1B38" w14:textId="77777777" w:rsidR="002752FE" w:rsidRPr="002D126B" w:rsidRDefault="002752FE" w:rsidP="002752FE">
            <w:pPr>
              <w:jc w:val="center"/>
              <w:rPr>
                <w:rFonts w:ascii="GHEA Grapalat" w:hAnsi="GHEA Grapalat"/>
                <w:sz w:val="14"/>
                <w:szCs w:val="14"/>
                <w:lang w:val="hy-AM"/>
              </w:rPr>
            </w:pPr>
          </w:p>
        </w:tc>
      </w:tr>
      <w:tr w:rsidR="002752FE" w:rsidRPr="00F42521" w14:paraId="60A097C5"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2531ACB3" w14:textId="77777777" w:rsidR="002752FE" w:rsidRPr="002D126B" w:rsidRDefault="002752FE" w:rsidP="002752FE">
            <w:pPr>
              <w:rPr>
                <w:rFonts w:ascii="GHEA Grapalat" w:hAnsi="GHEA Grapalat"/>
                <w:sz w:val="14"/>
                <w:szCs w:val="14"/>
              </w:rPr>
            </w:pPr>
            <w:r w:rsidRPr="002D126B">
              <w:rPr>
                <w:rFonts w:ascii="GHEA Grapalat" w:hAnsi="GHEA Grapalat"/>
                <w:sz w:val="14"/>
                <w:szCs w:val="14"/>
                <w:lang w:val="hy-AM"/>
              </w:rPr>
              <w:t>2</w:t>
            </w:r>
            <w:r w:rsidRPr="002D126B">
              <w:rPr>
                <w:rFonts w:ascii="GHEA Grapalat" w:hAnsi="GHEA Grapalat"/>
                <w:sz w:val="14"/>
                <w:szCs w:val="14"/>
              </w:rPr>
              <w:t>1.բ.</w:t>
            </w:r>
          </w:p>
        </w:tc>
        <w:tc>
          <w:tcPr>
            <w:tcW w:w="1728" w:type="dxa"/>
            <w:tcBorders>
              <w:top w:val="single" w:sz="4" w:space="0" w:color="auto"/>
              <w:left w:val="single" w:sz="4" w:space="0" w:color="auto"/>
              <w:bottom w:val="single" w:sz="4" w:space="0" w:color="auto"/>
              <w:right w:val="single" w:sz="4" w:space="0" w:color="auto"/>
            </w:tcBorders>
          </w:tcPr>
          <w:p w14:paraId="7DBB02F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A6D1FC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7683C8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պարտադիր` </w:t>
            </w:r>
          </w:p>
          <w:p w14:paraId="14E5F157"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կնիքի առկայության դեպքում</w:t>
            </w:r>
            <w:r w:rsidRPr="002D126B">
              <w:rPr>
                <w:rFonts w:ascii="GHEA Grapalat" w:hAnsi="GHEA Grapalat"/>
                <w:sz w:val="14"/>
                <w:szCs w:val="14"/>
                <w:lang w:val="hy-AM"/>
              </w:rPr>
              <w:t>, երբ վճարողը պահանջագիրը ներկայացնում է թղթային եղանակով</w:t>
            </w:r>
          </w:p>
        </w:tc>
        <w:tc>
          <w:tcPr>
            <w:tcW w:w="2880" w:type="dxa"/>
            <w:tcBorders>
              <w:top w:val="single" w:sz="4" w:space="0" w:color="auto"/>
              <w:left w:val="single" w:sz="4" w:space="0" w:color="auto"/>
              <w:bottom w:val="single" w:sz="4" w:space="0" w:color="auto"/>
              <w:right w:val="single" w:sz="4" w:space="0" w:color="auto"/>
            </w:tcBorders>
          </w:tcPr>
          <w:p w14:paraId="54684D3A"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 xml:space="preserve">կնքվում է վճարողի կողմից </w:t>
            </w:r>
          </w:p>
          <w:p w14:paraId="406793DF"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թղթային եղանակով ներկայացնելիս</w:t>
            </w:r>
          </w:p>
        </w:tc>
      </w:tr>
      <w:tr w:rsidR="002752FE" w:rsidRPr="002D126B" w14:paraId="1EBD84E6" w14:textId="77777777" w:rsidTr="001865B4">
        <w:tc>
          <w:tcPr>
            <w:tcW w:w="720" w:type="dxa"/>
            <w:tcBorders>
              <w:top w:val="single" w:sz="4" w:space="0" w:color="auto"/>
              <w:left w:val="single" w:sz="4" w:space="0" w:color="auto"/>
              <w:bottom w:val="single" w:sz="4" w:space="0" w:color="auto"/>
              <w:right w:val="single" w:sz="4" w:space="0" w:color="auto"/>
            </w:tcBorders>
          </w:tcPr>
          <w:p w14:paraId="0BEB3E88"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22</w:t>
            </w:r>
            <w:r w:rsidRPr="002D126B">
              <w:rPr>
                <w:rFonts w:ascii="GHEA Grapalat" w:hAnsi="GHEA Grapalat"/>
                <w:sz w:val="14"/>
                <w:szCs w:val="14"/>
              </w:rPr>
              <w:t>.ա.</w:t>
            </w:r>
          </w:p>
        </w:tc>
        <w:tc>
          <w:tcPr>
            <w:tcW w:w="1728" w:type="dxa"/>
            <w:tcBorders>
              <w:top w:val="single" w:sz="4" w:space="0" w:color="auto"/>
              <w:left w:val="single" w:sz="4" w:space="0" w:color="auto"/>
              <w:bottom w:val="single" w:sz="4" w:space="0" w:color="auto"/>
              <w:right w:val="single" w:sz="4" w:space="0" w:color="auto"/>
            </w:tcBorders>
          </w:tcPr>
          <w:p w14:paraId="5ACA925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5CF08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083DAC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r w:rsidRPr="002D126B">
              <w:rPr>
                <w:rFonts w:ascii="GHEA Grapalat" w:hAnsi="GHEA Grapalat"/>
                <w:sz w:val="14"/>
                <w:szCs w:val="14"/>
                <w:lang w:val="hy-AM"/>
              </w:rPr>
              <w:t>՝</w:t>
            </w:r>
            <w:r w:rsidRPr="002D126B">
              <w:rPr>
                <w:rFonts w:ascii="GHEA Grapalat" w:hAnsi="GHEA Grapalat"/>
                <w:sz w:val="14"/>
                <w:szCs w:val="14"/>
              </w:rPr>
              <w:t xml:space="preserve"> </w:t>
            </w:r>
          </w:p>
          <w:p w14:paraId="2D6D1AE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լրացվում է բանկ ներկայացնելիս</w:t>
            </w:r>
          </w:p>
        </w:tc>
        <w:tc>
          <w:tcPr>
            <w:tcW w:w="2880" w:type="dxa"/>
            <w:tcBorders>
              <w:top w:val="single" w:sz="4" w:space="0" w:color="auto"/>
              <w:left w:val="single" w:sz="4" w:space="0" w:color="auto"/>
              <w:bottom w:val="single" w:sz="4" w:space="0" w:color="auto"/>
              <w:right w:val="single" w:sz="4" w:space="0" w:color="auto"/>
            </w:tcBorders>
          </w:tcPr>
          <w:p w14:paraId="4DADC72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ստորագրվում է շահառուի կողմից</w:t>
            </w:r>
          </w:p>
        </w:tc>
      </w:tr>
      <w:tr w:rsidR="002752FE" w:rsidRPr="002D126B" w14:paraId="2548EE87"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67A036B5" w14:textId="77777777" w:rsidR="002752FE" w:rsidRPr="002D126B" w:rsidRDefault="002752FE" w:rsidP="002752FE">
            <w:pPr>
              <w:rPr>
                <w:rFonts w:ascii="GHEA Grapalat" w:hAnsi="GHEA Grapalat"/>
                <w:sz w:val="14"/>
                <w:szCs w:val="14"/>
              </w:rPr>
            </w:pPr>
            <w:r w:rsidRPr="002D126B">
              <w:rPr>
                <w:rFonts w:ascii="GHEA Grapalat" w:hAnsi="GHEA Grapalat"/>
                <w:sz w:val="14"/>
                <w:szCs w:val="14"/>
                <w:lang w:val="hy-AM"/>
              </w:rPr>
              <w:t>22</w:t>
            </w:r>
            <w:r w:rsidRPr="002D126B">
              <w:rPr>
                <w:rFonts w:ascii="GHEA Grapalat" w:hAnsi="GHEA Grapalat"/>
                <w:sz w:val="14"/>
                <w:szCs w:val="14"/>
              </w:rPr>
              <w:t>.բ.</w:t>
            </w:r>
          </w:p>
        </w:tc>
        <w:tc>
          <w:tcPr>
            <w:tcW w:w="1728" w:type="dxa"/>
            <w:tcBorders>
              <w:top w:val="single" w:sz="4" w:space="0" w:color="auto"/>
              <w:left w:val="single" w:sz="4" w:space="0" w:color="auto"/>
              <w:bottom w:val="single" w:sz="4" w:space="0" w:color="auto"/>
              <w:right w:val="single" w:sz="4" w:space="0" w:color="auto"/>
            </w:tcBorders>
          </w:tcPr>
          <w:p w14:paraId="085F9EB7"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758879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7A5716D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պարտադիր` </w:t>
            </w:r>
          </w:p>
          <w:p w14:paraId="7A13B4D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կնիքի առկայության դեպքում</w:t>
            </w:r>
          </w:p>
        </w:tc>
        <w:tc>
          <w:tcPr>
            <w:tcW w:w="2880" w:type="dxa"/>
            <w:tcBorders>
              <w:top w:val="single" w:sz="4" w:space="0" w:color="auto"/>
              <w:left w:val="single" w:sz="4" w:space="0" w:color="auto"/>
              <w:bottom w:val="single" w:sz="4" w:space="0" w:color="auto"/>
              <w:right w:val="single" w:sz="4" w:space="0" w:color="auto"/>
            </w:tcBorders>
          </w:tcPr>
          <w:p w14:paraId="610D25EB"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կնքվում է շահառուի կողմից</w:t>
            </w:r>
            <w:r w:rsidRPr="002D126B">
              <w:rPr>
                <w:rFonts w:ascii="GHEA Grapalat" w:hAnsi="GHEA Grapalat"/>
                <w:sz w:val="14"/>
                <w:szCs w:val="14"/>
                <w:lang w:val="hy-AM"/>
              </w:rPr>
              <w:t xml:space="preserve"> </w:t>
            </w:r>
          </w:p>
          <w:p w14:paraId="5074A0C8"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թղթային եղանակով բանկ ներկայացնելիս</w:t>
            </w:r>
          </w:p>
        </w:tc>
      </w:tr>
      <w:tr w:rsidR="002752FE" w:rsidRPr="002D126B" w14:paraId="78028CE4" w14:textId="77777777" w:rsidTr="001865B4">
        <w:tc>
          <w:tcPr>
            <w:tcW w:w="720" w:type="dxa"/>
            <w:tcBorders>
              <w:top w:val="single" w:sz="4" w:space="0" w:color="auto"/>
              <w:left w:val="single" w:sz="4" w:space="0" w:color="auto"/>
              <w:bottom w:val="single" w:sz="4" w:space="0" w:color="auto"/>
              <w:right w:val="single" w:sz="4" w:space="0" w:color="auto"/>
            </w:tcBorders>
          </w:tcPr>
          <w:p w14:paraId="79F36AA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2</w:t>
            </w:r>
            <w:r w:rsidRPr="002D126B">
              <w:rPr>
                <w:rFonts w:ascii="GHEA Grapalat" w:hAnsi="GHEA Grapalat"/>
                <w:sz w:val="14"/>
                <w:szCs w:val="14"/>
                <w:lang w:val="hy-AM"/>
              </w:rPr>
              <w:t>3</w:t>
            </w:r>
            <w:r w:rsidRPr="002D126B">
              <w:rPr>
                <w:rFonts w:ascii="GHEA Grapalat" w:hAnsi="GHEA Grapalat"/>
                <w:sz w:val="14"/>
                <w:szCs w:val="14"/>
              </w:rPr>
              <w:t>.ա.</w:t>
            </w:r>
          </w:p>
        </w:tc>
        <w:tc>
          <w:tcPr>
            <w:tcW w:w="1728" w:type="dxa"/>
            <w:tcBorders>
              <w:top w:val="single" w:sz="4" w:space="0" w:color="auto"/>
              <w:left w:val="single" w:sz="4" w:space="0" w:color="auto"/>
              <w:bottom w:val="single" w:sz="4" w:space="0" w:color="auto"/>
              <w:right w:val="single" w:sz="4" w:space="0" w:color="auto"/>
            </w:tcBorders>
          </w:tcPr>
          <w:p w14:paraId="0A4FC96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ED955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0286CAD4"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081FDE8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վճարման պահանջագիրը վճարողին սպասարկող ֆինանսական կազմակերպության</w:t>
            </w:r>
            <w:r w:rsidRPr="002D126B">
              <w:rPr>
                <w:rFonts w:ascii="GHEA Grapalat" w:hAnsi="GHEA Grapalat"/>
                <w:sz w:val="14"/>
                <w:szCs w:val="14"/>
                <w:lang w:val="hy-AM"/>
              </w:rPr>
              <w:t>ը</w:t>
            </w:r>
            <w:r w:rsidRPr="002D126B">
              <w:rPr>
                <w:rFonts w:ascii="GHEA Grapalat" w:hAnsi="GHEA Grapalat"/>
                <w:sz w:val="14"/>
                <w:szCs w:val="14"/>
              </w:rPr>
              <w:t xml:space="preserve"> թղթային եղանակով </w:t>
            </w:r>
            <w:r w:rsidRPr="002D126B">
              <w:rPr>
                <w:rFonts w:ascii="GHEA Grapalat" w:hAnsi="GHEA Grapalat"/>
                <w:sz w:val="14"/>
                <w:szCs w:val="14"/>
                <w:lang w:val="hy-AM"/>
              </w:rPr>
              <w:t xml:space="preserve"> </w:t>
            </w:r>
            <w:r w:rsidRPr="002D126B">
              <w:rPr>
                <w:rFonts w:ascii="GHEA Grapalat" w:hAnsi="GHEA Grapalat"/>
                <w:sz w:val="14"/>
                <w:szCs w:val="14"/>
              </w:rPr>
              <w:t>ներկայաց</w:t>
            </w:r>
            <w:r w:rsidRPr="002D126B">
              <w:rPr>
                <w:rFonts w:ascii="GHEA Grapalat" w:hAnsi="GHEA Grapalat"/>
                <w:sz w:val="14"/>
                <w:szCs w:val="14"/>
                <w:lang w:val="hy-AM"/>
              </w:rPr>
              <w:t>ված լի</w:t>
            </w:r>
            <w:r w:rsidRPr="002D126B">
              <w:rPr>
                <w:rFonts w:ascii="GHEA Grapalat" w:hAnsi="GHEA Grapalat"/>
                <w:sz w:val="14"/>
                <w:szCs w:val="14"/>
              </w:rPr>
              <w:t>նելու դեպքում</w:t>
            </w:r>
          </w:p>
        </w:tc>
        <w:tc>
          <w:tcPr>
            <w:tcW w:w="2880" w:type="dxa"/>
            <w:tcBorders>
              <w:top w:val="single" w:sz="4" w:space="0" w:color="auto"/>
              <w:left w:val="single" w:sz="4" w:space="0" w:color="auto"/>
              <w:bottom w:val="single" w:sz="4" w:space="0" w:color="auto"/>
              <w:right w:val="single" w:sz="4" w:space="0" w:color="auto"/>
            </w:tcBorders>
          </w:tcPr>
          <w:p w14:paraId="49A91E77" w14:textId="77777777" w:rsidR="002752FE" w:rsidRPr="002D126B" w:rsidRDefault="002752FE" w:rsidP="002752FE">
            <w:pPr>
              <w:jc w:val="center"/>
              <w:rPr>
                <w:rFonts w:ascii="GHEA Grapalat" w:hAnsi="GHEA Grapalat"/>
                <w:sz w:val="14"/>
                <w:szCs w:val="14"/>
              </w:rPr>
            </w:pPr>
          </w:p>
        </w:tc>
      </w:tr>
      <w:tr w:rsidR="002752FE" w:rsidRPr="002D126B" w14:paraId="5456DA7F"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14E3F74C" w14:textId="77777777" w:rsidR="002752FE" w:rsidRPr="002D126B" w:rsidRDefault="002752FE" w:rsidP="002752FE">
            <w:pPr>
              <w:rPr>
                <w:rFonts w:ascii="GHEA Grapalat" w:hAnsi="GHEA Grapalat"/>
                <w:sz w:val="14"/>
                <w:szCs w:val="14"/>
              </w:rPr>
            </w:pPr>
            <w:r w:rsidRPr="002D126B">
              <w:rPr>
                <w:rFonts w:ascii="GHEA Grapalat" w:hAnsi="GHEA Grapalat"/>
                <w:sz w:val="14"/>
                <w:szCs w:val="14"/>
              </w:rPr>
              <w:t>2</w:t>
            </w:r>
            <w:r w:rsidRPr="002D126B">
              <w:rPr>
                <w:rFonts w:ascii="GHEA Grapalat" w:hAnsi="GHEA Grapalat"/>
                <w:sz w:val="14"/>
                <w:szCs w:val="14"/>
                <w:lang w:val="hy-AM"/>
              </w:rPr>
              <w:t>3</w:t>
            </w:r>
            <w:r w:rsidRPr="002D126B">
              <w:rPr>
                <w:rFonts w:ascii="GHEA Grapalat" w:hAnsi="GHEA Grapalat"/>
                <w:sz w:val="14"/>
                <w:szCs w:val="14"/>
              </w:rPr>
              <w:t>.բ.</w:t>
            </w:r>
          </w:p>
        </w:tc>
        <w:tc>
          <w:tcPr>
            <w:tcW w:w="1728" w:type="dxa"/>
            <w:tcBorders>
              <w:top w:val="single" w:sz="4" w:space="0" w:color="auto"/>
              <w:left w:val="single" w:sz="4" w:space="0" w:color="auto"/>
              <w:bottom w:val="single" w:sz="4" w:space="0" w:color="auto"/>
              <w:right w:val="single" w:sz="4" w:space="0" w:color="auto"/>
            </w:tcBorders>
          </w:tcPr>
          <w:p w14:paraId="0892EAD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վճարողին սպասարկող ֆինանսական կազմակերպության (մասնաճյուղի) </w:t>
            </w:r>
            <w:r w:rsidRPr="002D126B">
              <w:rPr>
                <w:rFonts w:ascii="GHEA Grapalat" w:hAnsi="GHEA Grapalat"/>
                <w:sz w:val="14"/>
                <w:szCs w:val="14"/>
                <w:lang w:val="hy-AM"/>
              </w:rPr>
              <w:t>դրոշմա</w:t>
            </w:r>
            <w:r w:rsidRPr="002D126B">
              <w:rPr>
                <w:rFonts w:ascii="GHEA Grapalat" w:hAnsi="GHEA Grapalat"/>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46FCF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49643E11"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25ADE8F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վճարման պահանջագիրը վճարողին սպասարկող ֆինանսական կազմակերպության</w:t>
            </w:r>
            <w:r w:rsidRPr="002D126B">
              <w:rPr>
                <w:rFonts w:ascii="GHEA Grapalat" w:hAnsi="GHEA Grapalat"/>
                <w:sz w:val="14"/>
                <w:szCs w:val="14"/>
                <w:lang w:val="hy-AM"/>
              </w:rPr>
              <w:t>ը</w:t>
            </w:r>
            <w:r w:rsidRPr="002D126B">
              <w:rPr>
                <w:rFonts w:ascii="GHEA Grapalat" w:hAnsi="GHEA Grapalat"/>
                <w:sz w:val="14"/>
                <w:szCs w:val="14"/>
              </w:rPr>
              <w:t xml:space="preserve"> թղթային եղանակով ներկայաց</w:t>
            </w:r>
            <w:r w:rsidRPr="002D126B">
              <w:rPr>
                <w:rFonts w:ascii="GHEA Grapalat" w:hAnsi="GHEA Grapalat"/>
                <w:sz w:val="14"/>
                <w:szCs w:val="14"/>
                <w:lang w:val="hy-AM"/>
              </w:rPr>
              <w:t>ված լի</w:t>
            </w:r>
            <w:r w:rsidRPr="002D126B">
              <w:rPr>
                <w:rFonts w:ascii="GHEA Grapalat" w:hAnsi="GHEA Grapalat"/>
                <w:sz w:val="14"/>
                <w:szCs w:val="14"/>
              </w:rPr>
              <w:t>նելու դեպքում</w:t>
            </w:r>
          </w:p>
        </w:tc>
        <w:tc>
          <w:tcPr>
            <w:tcW w:w="2880" w:type="dxa"/>
            <w:tcBorders>
              <w:top w:val="single" w:sz="4" w:space="0" w:color="auto"/>
              <w:left w:val="single" w:sz="4" w:space="0" w:color="auto"/>
              <w:bottom w:val="single" w:sz="4" w:space="0" w:color="auto"/>
              <w:right w:val="single" w:sz="4" w:space="0" w:color="auto"/>
            </w:tcBorders>
          </w:tcPr>
          <w:p w14:paraId="1BCE4C6E" w14:textId="77777777" w:rsidR="002752FE" w:rsidRPr="002D126B" w:rsidRDefault="002752FE" w:rsidP="002752FE">
            <w:pPr>
              <w:jc w:val="center"/>
              <w:rPr>
                <w:rFonts w:ascii="GHEA Grapalat" w:hAnsi="GHEA Grapalat"/>
                <w:sz w:val="14"/>
                <w:szCs w:val="14"/>
              </w:rPr>
            </w:pPr>
          </w:p>
        </w:tc>
      </w:tr>
      <w:tr w:rsidR="002752FE" w:rsidRPr="002D126B" w14:paraId="25253324" w14:textId="77777777" w:rsidTr="001865B4">
        <w:tc>
          <w:tcPr>
            <w:tcW w:w="720" w:type="dxa"/>
            <w:tcBorders>
              <w:top w:val="single" w:sz="4" w:space="0" w:color="auto"/>
              <w:left w:val="single" w:sz="4" w:space="0" w:color="auto"/>
              <w:bottom w:val="single" w:sz="4" w:space="0" w:color="auto"/>
              <w:right w:val="single" w:sz="4" w:space="0" w:color="auto"/>
            </w:tcBorders>
          </w:tcPr>
          <w:p w14:paraId="23091F5E"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rPr>
              <w:t>2</w:t>
            </w:r>
            <w:r w:rsidRPr="002D126B">
              <w:rPr>
                <w:rFonts w:ascii="GHEA Grapalat" w:hAnsi="GHEA Grapalat"/>
                <w:sz w:val="14"/>
                <w:szCs w:val="14"/>
                <w:lang w:val="hy-AM"/>
              </w:rPr>
              <w:t>3</w:t>
            </w:r>
            <w:r w:rsidRPr="002D126B">
              <w:rPr>
                <w:rFonts w:ascii="GHEA Grapalat" w:hAnsi="GHEA Grapalat"/>
                <w:sz w:val="14"/>
                <w:szCs w:val="14"/>
              </w:rPr>
              <w:t>.</w:t>
            </w:r>
            <w:r w:rsidRPr="002D126B">
              <w:rPr>
                <w:rFonts w:ascii="GHEA Grapalat" w:hAnsi="GHEA Grapalat"/>
                <w:sz w:val="14"/>
                <w:szCs w:val="14"/>
                <w:lang w:val="hy-AM"/>
              </w:rPr>
              <w:t>գ</w:t>
            </w:r>
          </w:p>
        </w:tc>
        <w:tc>
          <w:tcPr>
            <w:tcW w:w="1728" w:type="dxa"/>
            <w:tcBorders>
              <w:top w:val="single" w:sz="4" w:space="0" w:color="auto"/>
              <w:left w:val="single" w:sz="4" w:space="0" w:color="auto"/>
              <w:bottom w:val="single" w:sz="4" w:space="0" w:color="auto"/>
              <w:right w:val="single" w:sz="4" w:space="0" w:color="auto"/>
            </w:tcBorders>
          </w:tcPr>
          <w:p w14:paraId="30051BD6" w14:textId="77777777" w:rsidR="002752FE" w:rsidRPr="002D126B" w:rsidRDefault="002752FE" w:rsidP="002752FE">
            <w:pPr>
              <w:jc w:val="center"/>
              <w:rPr>
                <w:rFonts w:ascii="GHEA Grapalat" w:hAnsi="GHEA Grapalat"/>
                <w:sz w:val="14"/>
                <w:szCs w:val="14"/>
                <w:lang w:val="hy-AM"/>
              </w:rPr>
            </w:pPr>
            <w:r w:rsidRPr="002D126B">
              <w:rPr>
                <w:rFonts w:ascii="GHEA Grapalat" w:hAnsi="GHEA Grapalat"/>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F09AD8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41538E4E"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p w14:paraId="3D8713E3"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880" w:type="dxa"/>
            <w:tcBorders>
              <w:top w:val="single" w:sz="4" w:space="0" w:color="auto"/>
              <w:left w:val="single" w:sz="4" w:space="0" w:color="auto"/>
              <w:bottom w:val="single" w:sz="4" w:space="0" w:color="auto"/>
              <w:right w:val="single" w:sz="4" w:space="0" w:color="auto"/>
            </w:tcBorders>
          </w:tcPr>
          <w:p w14:paraId="0212C53C" w14:textId="77777777" w:rsidR="002752FE" w:rsidRPr="002D126B" w:rsidRDefault="002752FE" w:rsidP="002752FE">
            <w:pPr>
              <w:jc w:val="center"/>
              <w:rPr>
                <w:rFonts w:ascii="GHEA Grapalat" w:hAnsi="GHEA Grapalat"/>
                <w:sz w:val="14"/>
                <w:szCs w:val="14"/>
              </w:rPr>
            </w:pPr>
          </w:p>
        </w:tc>
      </w:tr>
      <w:tr w:rsidR="002752FE" w:rsidRPr="002D126B" w14:paraId="56B8E0D4" w14:textId="77777777" w:rsidTr="001865B4">
        <w:tc>
          <w:tcPr>
            <w:tcW w:w="720" w:type="dxa"/>
            <w:tcBorders>
              <w:top w:val="single" w:sz="4" w:space="0" w:color="auto"/>
              <w:left w:val="single" w:sz="4" w:space="0" w:color="auto"/>
              <w:bottom w:val="single" w:sz="4" w:space="0" w:color="auto"/>
              <w:right w:val="single" w:sz="4" w:space="0" w:color="auto"/>
            </w:tcBorders>
          </w:tcPr>
          <w:p w14:paraId="1F27A33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2</w:t>
            </w:r>
            <w:r w:rsidRPr="002D126B">
              <w:rPr>
                <w:rFonts w:ascii="GHEA Grapalat" w:hAnsi="GHEA Grapalat"/>
                <w:sz w:val="14"/>
                <w:szCs w:val="14"/>
                <w:lang w:val="hy-AM"/>
              </w:rPr>
              <w:t>4</w:t>
            </w:r>
            <w:r w:rsidRPr="002D126B">
              <w:rPr>
                <w:rFonts w:ascii="GHEA Grapalat" w:hAnsi="GHEA Grapalat"/>
                <w:sz w:val="14"/>
                <w:szCs w:val="14"/>
              </w:rPr>
              <w:t>.ա.</w:t>
            </w:r>
          </w:p>
        </w:tc>
        <w:tc>
          <w:tcPr>
            <w:tcW w:w="1728" w:type="dxa"/>
            <w:tcBorders>
              <w:top w:val="single" w:sz="4" w:space="0" w:color="auto"/>
              <w:left w:val="single" w:sz="4" w:space="0" w:color="auto"/>
              <w:bottom w:val="single" w:sz="4" w:space="0" w:color="auto"/>
              <w:right w:val="single" w:sz="4" w:space="0" w:color="auto"/>
            </w:tcBorders>
          </w:tcPr>
          <w:p w14:paraId="4EADCCE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9B664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70B09FB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ոչ պարտադիր</w:t>
            </w:r>
          </w:p>
          <w:p w14:paraId="42ED1AF5"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 xml:space="preserve">լրացվում է </w:t>
            </w:r>
            <w:r w:rsidRPr="002D126B">
              <w:rPr>
                <w:rFonts w:ascii="GHEA Grapalat" w:hAnsi="GHEA Grapalat"/>
                <w:sz w:val="14"/>
                <w:szCs w:val="14"/>
              </w:rPr>
              <w:t>վճարման պահանջագիրը շահառուին սպասարկող ֆինանսական կազմակերպության</w:t>
            </w:r>
            <w:r w:rsidRPr="002D126B">
              <w:rPr>
                <w:rFonts w:ascii="GHEA Grapalat" w:hAnsi="GHEA Grapalat"/>
                <w:sz w:val="14"/>
                <w:szCs w:val="14"/>
                <w:lang w:val="hy-AM"/>
              </w:rPr>
              <w:t xml:space="preserve">ը </w:t>
            </w:r>
            <w:r w:rsidRPr="002D126B">
              <w:rPr>
                <w:rFonts w:ascii="GHEA Grapalat" w:hAnsi="GHEA Grapalat"/>
                <w:sz w:val="14"/>
                <w:szCs w:val="14"/>
              </w:rPr>
              <w:t xml:space="preserve"> ներկայաց</w:t>
            </w:r>
            <w:r w:rsidRPr="002D126B">
              <w:rPr>
                <w:rFonts w:ascii="GHEA Grapalat" w:hAnsi="GHEA Grapalat"/>
                <w:sz w:val="14"/>
                <w:szCs w:val="14"/>
                <w:lang w:val="hy-AM"/>
              </w:rPr>
              <w:t>վ</w:t>
            </w:r>
            <w:r w:rsidRPr="002D126B">
              <w:rPr>
                <w:rFonts w:ascii="GHEA Grapalat" w:hAnsi="GHEA Grapalat"/>
                <w:sz w:val="14"/>
                <w:szCs w:val="14"/>
              </w:rPr>
              <w:t>ելու դեպքում</w:t>
            </w:r>
            <w:r w:rsidRPr="002D126B">
              <w:rPr>
                <w:rFonts w:ascii="GHEA Grapalat" w:hAnsi="GHEA Grapalat"/>
                <w:sz w:val="14"/>
                <w:szCs w:val="14"/>
                <w:lang w:val="hy-AM"/>
              </w:rPr>
              <w:t xml:space="preserve">, որտեղ </w:t>
            </w:r>
            <w:r w:rsidRPr="002D126B" w:rsidDel="00DF049B">
              <w:rPr>
                <w:rFonts w:ascii="GHEA Grapalat" w:hAnsi="GHEA Grapalat"/>
                <w:sz w:val="14"/>
                <w:szCs w:val="14"/>
                <w:lang w:val="hy-AM"/>
              </w:rPr>
              <w:t xml:space="preserve"> </w:t>
            </w:r>
            <w:r w:rsidRPr="002D126B">
              <w:rPr>
                <w:rFonts w:ascii="GHEA Grapalat" w:hAnsi="GHEA Grapalat"/>
                <w:sz w:val="14"/>
                <w:szCs w:val="14"/>
                <w:lang w:val="hy-AM"/>
              </w:rPr>
              <w:t xml:space="preserve"> </w:t>
            </w:r>
            <w:r w:rsidRPr="002D126B">
              <w:rPr>
                <w:rFonts w:ascii="GHEA Grapalat" w:hAnsi="GHEA Grapalat"/>
                <w:sz w:val="14"/>
                <w:szCs w:val="14"/>
              </w:rPr>
              <w:t xml:space="preserve">աշխատակցի ստորագրությունը </w:t>
            </w:r>
            <w:r w:rsidRPr="002D126B">
              <w:rPr>
                <w:rFonts w:ascii="GHEA Grapalat" w:hAnsi="GHEA Grapalat"/>
                <w:sz w:val="14"/>
                <w:szCs w:val="14"/>
                <w:lang w:val="hy-AM"/>
              </w:rPr>
              <w:t xml:space="preserve">դրվում է </w:t>
            </w:r>
            <w:r w:rsidRPr="002D126B">
              <w:rPr>
                <w:rFonts w:ascii="GHEA Grapalat" w:hAnsi="GHEA Grapalat"/>
                <w:sz w:val="14"/>
                <w:szCs w:val="14"/>
              </w:rPr>
              <w:t>թղթային եղանակով ներկայաց</w:t>
            </w:r>
            <w:r w:rsidRPr="002D126B">
              <w:rPr>
                <w:rFonts w:ascii="GHEA Grapalat" w:hAnsi="GHEA Grapalat"/>
                <w:sz w:val="14"/>
                <w:szCs w:val="14"/>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1D30083D" w14:textId="77777777" w:rsidR="002752FE" w:rsidRPr="002D126B" w:rsidRDefault="002752FE" w:rsidP="002752FE">
            <w:pPr>
              <w:jc w:val="center"/>
              <w:rPr>
                <w:rFonts w:ascii="GHEA Grapalat" w:hAnsi="GHEA Grapalat"/>
                <w:sz w:val="14"/>
                <w:szCs w:val="14"/>
              </w:rPr>
            </w:pPr>
          </w:p>
        </w:tc>
      </w:tr>
      <w:tr w:rsidR="002752FE" w:rsidRPr="002D126B" w14:paraId="4ADB6FB6" w14:textId="77777777" w:rsidTr="001865B4">
        <w:tc>
          <w:tcPr>
            <w:tcW w:w="720" w:type="dxa"/>
            <w:tcBorders>
              <w:top w:val="single" w:sz="4" w:space="0" w:color="auto"/>
              <w:left w:val="single" w:sz="4" w:space="0" w:color="auto"/>
              <w:bottom w:val="single" w:sz="4" w:space="0" w:color="auto"/>
              <w:right w:val="single" w:sz="4" w:space="0" w:color="auto"/>
            </w:tcBorders>
          </w:tcPr>
          <w:p w14:paraId="0D96089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2</w:t>
            </w:r>
            <w:r w:rsidRPr="002D126B">
              <w:rPr>
                <w:rFonts w:ascii="GHEA Grapalat" w:hAnsi="GHEA Grapalat"/>
                <w:sz w:val="14"/>
                <w:szCs w:val="14"/>
                <w:lang w:val="hy-AM"/>
              </w:rPr>
              <w:t>4</w:t>
            </w:r>
            <w:r w:rsidRPr="002D126B">
              <w:rPr>
                <w:rFonts w:ascii="GHEA Grapalat" w:hAnsi="GHEA Grapalat"/>
                <w:sz w:val="14"/>
                <w:szCs w:val="14"/>
              </w:rPr>
              <w:t>.բ.</w:t>
            </w:r>
          </w:p>
        </w:tc>
        <w:tc>
          <w:tcPr>
            <w:tcW w:w="1728" w:type="dxa"/>
            <w:tcBorders>
              <w:top w:val="single" w:sz="4" w:space="0" w:color="auto"/>
              <w:left w:val="single" w:sz="4" w:space="0" w:color="auto"/>
              <w:bottom w:val="single" w:sz="4" w:space="0" w:color="auto"/>
              <w:right w:val="single" w:sz="4" w:space="0" w:color="auto"/>
            </w:tcBorders>
          </w:tcPr>
          <w:p w14:paraId="4FD4986B"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 xml:space="preserve">շահառռւին սպասարկող ֆինանսական կազմակերպության (մասնաճյուղի) </w:t>
            </w:r>
            <w:r w:rsidRPr="002D126B">
              <w:rPr>
                <w:rFonts w:ascii="GHEA Grapalat" w:hAnsi="GHEA Grapalat"/>
                <w:sz w:val="14"/>
                <w:szCs w:val="14"/>
                <w:lang w:val="hy-AM"/>
              </w:rPr>
              <w:t>դրոշմա</w:t>
            </w:r>
            <w:r w:rsidRPr="002D126B">
              <w:rPr>
                <w:rFonts w:ascii="GHEA Grapalat" w:hAnsi="GHEA Grapalat"/>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29E81B9C"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4878083D"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 xml:space="preserve">ոչ </w:t>
            </w:r>
            <w:r w:rsidRPr="002D126B">
              <w:rPr>
                <w:rFonts w:ascii="GHEA Grapalat" w:hAnsi="GHEA Grapalat"/>
                <w:sz w:val="14"/>
                <w:szCs w:val="14"/>
              </w:rPr>
              <w:t>պարտադիր</w:t>
            </w:r>
          </w:p>
          <w:p w14:paraId="3FE0DA7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 xml:space="preserve">լրացվում է </w:t>
            </w:r>
            <w:r w:rsidRPr="002D126B">
              <w:rPr>
                <w:rFonts w:ascii="GHEA Grapalat" w:hAnsi="GHEA Grapalat"/>
                <w:sz w:val="14"/>
                <w:szCs w:val="14"/>
              </w:rPr>
              <w:t xml:space="preserve">վճարման պահանջագիրը </w:t>
            </w:r>
            <w:r w:rsidRPr="002D126B">
              <w:rPr>
                <w:rFonts w:ascii="GHEA Grapalat" w:hAnsi="GHEA Grapalat"/>
                <w:sz w:val="14"/>
                <w:szCs w:val="14"/>
                <w:lang w:val="hy-AM"/>
              </w:rPr>
              <w:t xml:space="preserve">վերջինիս </w:t>
            </w:r>
            <w:r w:rsidRPr="002D126B">
              <w:rPr>
                <w:rFonts w:ascii="GHEA Grapalat" w:hAnsi="GHEA Grapalat"/>
                <w:sz w:val="14"/>
                <w:szCs w:val="14"/>
              </w:rPr>
              <w:t>ներկայաց</w:t>
            </w:r>
            <w:r w:rsidRPr="002D126B">
              <w:rPr>
                <w:rFonts w:ascii="GHEA Grapalat" w:hAnsi="GHEA Grapalat"/>
                <w:sz w:val="14"/>
                <w:szCs w:val="14"/>
                <w:lang w:val="hy-AM"/>
              </w:rPr>
              <w:t>վ</w:t>
            </w:r>
            <w:r w:rsidRPr="002D126B">
              <w:rPr>
                <w:rFonts w:ascii="GHEA Grapalat" w:hAnsi="GHEA Grapalat"/>
                <w:sz w:val="14"/>
                <w:szCs w:val="14"/>
              </w:rPr>
              <w:t>ելու դեպքում</w:t>
            </w:r>
            <w:r w:rsidRPr="002D126B">
              <w:rPr>
                <w:rFonts w:ascii="GHEA Grapalat" w:hAnsi="GHEA Grapalat"/>
                <w:sz w:val="14"/>
                <w:szCs w:val="14"/>
                <w:lang w:val="hy-AM"/>
              </w:rPr>
              <w:t xml:space="preserve">, որտեղ </w:t>
            </w:r>
            <w:r w:rsidRPr="002D126B" w:rsidDel="00DF049B">
              <w:rPr>
                <w:rFonts w:ascii="GHEA Grapalat" w:hAnsi="GHEA Grapalat"/>
                <w:sz w:val="14"/>
                <w:szCs w:val="14"/>
                <w:lang w:val="hy-AM"/>
              </w:rPr>
              <w:t xml:space="preserve"> </w:t>
            </w:r>
            <w:r w:rsidRPr="002D126B">
              <w:rPr>
                <w:rFonts w:ascii="GHEA Grapalat" w:hAnsi="GHEA Grapalat"/>
                <w:sz w:val="14"/>
                <w:szCs w:val="14"/>
                <w:lang w:val="hy-AM"/>
              </w:rPr>
              <w:t xml:space="preserve"> դրոշմակնիքը</w:t>
            </w:r>
            <w:r w:rsidRPr="002D126B">
              <w:rPr>
                <w:rFonts w:ascii="GHEA Grapalat" w:hAnsi="GHEA Grapalat"/>
                <w:sz w:val="14"/>
                <w:szCs w:val="14"/>
              </w:rPr>
              <w:t xml:space="preserve"> </w:t>
            </w:r>
            <w:r w:rsidRPr="002D126B">
              <w:rPr>
                <w:rFonts w:ascii="GHEA Grapalat" w:hAnsi="GHEA Grapalat"/>
                <w:sz w:val="14"/>
                <w:szCs w:val="14"/>
                <w:lang w:val="hy-AM"/>
              </w:rPr>
              <w:t xml:space="preserve">դրվում է </w:t>
            </w:r>
            <w:r w:rsidRPr="002D126B">
              <w:rPr>
                <w:rFonts w:ascii="GHEA Grapalat" w:hAnsi="GHEA Grapalat"/>
                <w:sz w:val="14"/>
                <w:szCs w:val="14"/>
              </w:rPr>
              <w:t>թղթային եղանակով ներկայաց</w:t>
            </w:r>
            <w:r w:rsidRPr="002D126B">
              <w:rPr>
                <w:rFonts w:ascii="GHEA Grapalat" w:hAnsi="GHEA Grapalat"/>
                <w:sz w:val="14"/>
                <w:szCs w:val="14"/>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3029B397" w14:textId="77777777" w:rsidR="002752FE" w:rsidRPr="002D126B" w:rsidRDefault="002752FE" w:rsidP="002752FE">
            <w:pPr>
              <w:jc w:val="center"/>
              <w:rPr>
                <w:rFonts w:ascii="GHEA Grapalat" w:hAnsi="GHEA Grapalat"/>
                <w:sz w:val="14"/>
                <w:szCs w:val="14"/>
              </w:rPr>
            </w:pPr>
          </w:p>
        </w:tc>
      </w:tr>
      <w:tr w:rsidR="002752FE" w:rsidRPr="002D126B" w14:paraId="258C0B5B" w14:textId="77777777" w:rsidTr="001865B4">
        <w:tc>
          <w:tcPr>
            <w:tcW w:w="720" w:type="dxa"/>
            <w:tcBorders>
              <w:top w:val="single" w:sz="4" w:space="0" w:color="auto"/>
              <w:left w:val="single" w:sz="4" w:space="0" w:color="auto"/>
              <w:bottom w:val="single" w:sz="4" w:space="0" w:color="auto"/>
              <w:right w:val="single" w:sz="4" w:space="0" w:color="auto"/>
            </w:tcBorders>
          </w:tcPr>
          <w:p w14:paraId="5F597A5F"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2</w:t>
            </w:r>
            <w:r w:rsidRPr="002D126B">
              <w:rPr>
                <w:rFonts w:ascii="GHEA Grapalat" w:hAnsi="GHEA Grapalat"/>
                <w:sz w:val="14"/>
                <w:szCs w:val="14"/>
                <w:lang w:val="hy-AM"/>
              </w:rPr>
              <w:t>4</w:t>
            </w:r>
            <w:r w:rsidRPr="002D126B">
              <w:rPr>
                <w:rFonts w:ascii="GHEA Grapalat" w:hAnsi="GHEA Grapalat"/>
                <w:sz w:val="14"/>
                <w:szCs w:val="14"/>
              </w:rPr>
              <w:t>.գ</w:t>
            </w:r>
          </w:p>
        </w:tc>
        <w:tc>
          <w:tcPr>
            <w:tcW w:w="1728" w:type="dxa"/>
            <w:tcBorders>
              <w:top w:val="single" w:sz="4" w:space="0" w:color="auto"/>
              <w:left w:val="single" w:sz="4" w:space="0" w:color="auto"/>
              <w:bottom w:val="single" w:sz="4" w:space="0" w:color="auto"/>
              <w:right w:val="single" w:sz="4" w:space="0" w:color="auto"/>
            </w:tcBorders>
          </w:tcPr>
          <w:p w14:paraId="06B885E0"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FF4A369"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rPr>
              <w:t>Պարտադիր</w:t>
            </w:r>
          </w:p>
        </w:tc>
        <w:tc>
          <w:tcPr>
            <w:tcW w:w="3669" w:type="dxa"/>
            <w:tcBorders>
              <w:top w:val="single" w:sz="4" w:space="0" w:color="auto"/>
              <w:left w:val="single" w:sz="4" w:space="0" w:color="auto"/>
              <w:bottom w:val="single" w:sz="4" w:space="0" w:color="auto"/>
              <w:right w:val="single" w:sz="4" w:space="0" w:color="auto"/>
            </w:tcBorders>
          </w:tcPr>
          <w:p w14:paraId="172DE676"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 xml:space="preserve">ոչ </w:t>
            </w:r>
            <w:r w:rsidRPr="002D126B">
              <w:rPr>
                <w:rFonts w:ascii="GHEA Grapalat" w:hAnsi="GHEA Grapalat"/>
                <w:sz w:val="14"/>
                <w:szCs w:val="14"/>
              </w:rPr>
              <w:t>պարտադիր</w:t>
            </w:r>
          </w:p>
          <w:p w14:paraId="56EF0552" w14:textId="77777777" w:rsidR="002752FE" w:rsidRPr="002D126B" w:rsidRDefault="002752FE" w:rsidP="002752FE">
            <w:pPr>
              <w:jc w:val="center"/>
              <w:rPr>
                <w:rFonts w:ascii="GHEA Grapalat" w:hAnsi="GHEA Grapalat"/>
                <w:sz w:val="14"/>
                <w:szCs w:val="14"/>
              </w:rPr>
            </w:pPr>
            <w:r w:rsidRPr="002D126B">
              <w:rPr>
                <w:rFonts w:ascii="GHEA Grapalat" w:hAnsi="GHEA Grapalat"/>
                <w:sz w:val="14"/>
                <w:szCs w:val="14"/>
                <w:lang w:val="hy-AM"/>
              </w:rPr>
              <w:t xml:space="preserve">լրացվում է </w:t>
            </w:r>
            <w:r w:rsidRPr="002D126B">
              <w:rPr>
                <w:rFonts w:ascii="GHEA Grapalat" w:hAnsi="GHEA Grapalat"/>
                <w:sz w:val="14"/>
                <w:szCs w:val="14"/>
              </w:rPr>
              <w:t xml:space="preserve">վճարման պահանջագիրը </w:t>
            </w:r>
            <w:r w:rsidRPr="002D126B">
              <w:rPr>
                <w:rFonts w:ascii="GHEA Grapalat" w:hAnsi="GHEA Grapalat"/>
                <w:sz w:val="14"/>
                <w:szCs w:val="14"/>
                <w:lang w:val="hy-AM"/>
              </w:rPr>
              <w:t xml:space="preserve">վերջինիս </w:t>
            </w:r>
            <w:r w:rsidRPr="002D126B">
              <w:rPr>
                <w:rFonts w:ascii="GHEA Grapalat" w:hAnsi="GHEA Grapalat"/>
                <w:sz w:val="14"/>
                <w:szCs w:val="14"/>
              </w:rPr>
              <w:t>ներկայաց</w:t>
            </w:r>
            <w:r w:rsidRPr="002D126B">
              <w:rPr>
                <w:rFonts w:ascii="GHEA Grapalat" w:hAnsi="GHEA Grapalat"/>
                <w:sz w:val="14"/>
                <w:szCs w:val="14"/>
                <w:lang w:val="hy-AM"/>
              </w:rPr>
              <w:t>վ</w:t>
            </w:r>
            <w:r w:rsidRPr="002D126B">
              <w:rPr>
                <w:rFonts w:ascii="GHEA Grapalat" w:hAnsi="GHEA Grapalat"/>
                <w:sz w:val="14"/>
                <w:szCs w:val="14"/>
              </w:rPr>
              <w:t>ելու դեպքում</w:t>
            </w:r>
            <w:r w:rsidRPr="002D126B">
              <w:rPr>
                <w:rFonts w:ascii="GHEA Grapalat" w:hAnsi="GHEA Grapalat"/>
                <w:sz w:val="14"/>
                <w:szCs w:val="14"/>
                <w:lang w:val="hy-AM"/>
              </w:rPr>
              <w:t xml:space="preserve">,   որտեղ </w:t>
            </w:r>
            <w:r w:rsidRPr="002D126B" w:rsidDel="00DF049B">
              <w:rPr>
                <w:rFonts w:ascii="GHEA Grapalat" w:hAnsi="GHEA Grapalat"/>
                <w:sz w:val="14"/>
                <w:szCs w:val="14"/>
                <w:lang w:val="hy-AM"/>
              </w:rPr>
              <w:t xml:space="preserve"> </w:t>
            </w:r>
            <w:r w:rsidRPr="002D126B">
              <w:rPr>
                <w:rFonts w:ascii="GHEA Grapalat" w:hAnsi="GHEA Grapalat"/>
                <w:sz w:val="14"/>
                <w:szCs w:val="14"/>
                <w:lang w:val="hy-AM"/>
              </w:rPr>
              <w:t xml:space="preserve"> սույն տվյալները</w:t>
            </w:r>
            <w:r w:rsidRPr="002D126B">
              <w:rPr>
                <w:rFonts w:ascii="GHEA Grapalat" w:hAnsi="GHEA Grapalat"/>
                <w:sz w:val="14"/>
                <w:szCs w:val="14"/>
              </w:rPr>
              <w:t xml:space="preserve"> </w:t>
            </w:r>
            <w:r w:rsidRPr="002D126B">
              <w:rPr>
                <w:rFonts w:ascii="GHEA Grapalat" w:hAnsi="GHEA Grapalat"/>
                <w:sz w:val="14"/>
                <w:szCs w:val="14"/>
                <w:lang w:val="hy-AM"/>
              </w:rPr>
              <w:t xml:space="preserve">դրվում են </w:t>
            </w:r>
            <w:r w:rsidRPr="002D126B">
              <w:rPr>
                <w:rFonts w:ascii="GHEA Grapalat" w:hAnsi="GHEA Grapalat"/>
                <w:sz w:val="14"/>
                <w:szCs w:val="14"/>
              </w:rPr>
              <w:t>թղթային եղանակով ներկայաց</w:t>
            </w:r>
            <w:r w:rsidRPr="002D126B">
              <w:rPr>
                <w:rFonts w:ascii="GHEA Grapalat" w:hAnsi="GHEA Grapalat"/>
                <w:sz w:val="14"/>
                <w:szCs w:val="14"/>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2AAC0D6E" w14:textId="77777777" w:rsidR="002752FE" w:rsidRPr="002D126B" w:rsidRDefault="002752FE" w:rsidP="002752FE">
            <w:pPr>
              <w:jc w:val="center"/>
              <w:rPr>
                <w:rFonts w:ascii="GHEA Grapalat" w:hAnsi="GHEA Grapalat"/>
                <w:sz w:val="14"/>
                <w:szCs w:val="14"/>
              </w:rPr>
            </w:pPr>
          </w:p>
        </w:tc>
      </w:tr>
    </w:tbl>
    <w:p w14:paraId="089C6619" w14:textId="77777777" w:rsidR="002752FE" w:rsidRPr="00E6597C" w:rsidRDefault="002752FE" w:rsidP="002752FE">
      <w:pPr>
        <w:pStyle w:val="a3"/>
        <w:spacing w:line="240" w:lineRule="auto"/>
        <w:jc w:val="right"/>
        <w:rPr>
          <w:rFonts w:ascii="GHEA Grapalat" w:hAnsi="GHEA Grapalat" w:cs="Sylfaen"/>
          <w:i w:val="0"/>
          <w:lang w:val="en-US"/>
        </w:rPr>
      </w:pPr>
    </w:p>
    <w:p w14:paraId="73057DDC" w14:textId="77777777" w:rsidR="002752FE" w:rsidRPr="00E6597C" w:rsidRDefault="002752FE" w:rsidP="002752FE">
      <w:pPr>
        <w:pStyle w:val="a3"/>
        <w:spacing w:line="240" w:lineRule="auto"/>
        <w:jc w:val="right"/>
        <w:rPr>
          <w:rFonts w:ascii="GHEA Grapalat" w:hAnsi="GHEA Grapalat" w:cs="Sylfaen"/>
          <w:i w:val="0"/>
          <w:lang w:val="en-US"/>
        </w:rPr>
      </w:pPr>
    </w:p>
    <w:p w14:paraId="34BA4447" w14:textId="77777777" w:rsidR="002752FE" w:rsidRPr="00E6597C" w:rsidRDefault="002752FE" w:rsidP="002752FE">
      <w:pPr>
        <w:pStyle w:val="a3"/>
        <w:spacing w:line="240" w:lineRule="auto"/>
        <w:jc w:val="right"/>
        <w:rPr>
          <w:rFonts w:ascii="GHEA Grapalat" w:hAnsi="GHEA Grapalat" w:cs="Sylfaen"/>
          <w:i w:val="0"/>
          <w:lang w:val="en-US"/>
        </w:rPr>
      </w:pPr>
    </w:p>
    <w:p w14:paraId="68DA2C3C" w14:textId="77777777" w:rsidR="002752FE" w:rsidRPr="00E6597C" w:rsidRDefault="002752FE" w:rsidP="002752FE">
      <w:pPr>
        <w:pStyle w:val="a3"/>
        <w:spacing w:line="240" w:lineRule="auto"/>
        <w:jc w:val="right"/>
        <w:rPr>
          <w:rFonts w:ascii="GHEA Grapalat" w:hAnsi="GHEA Grapalat" w:cs="Sylfaen"/>
          <w:i w:val="0"/>
          <w:lang w:val="en-US"/>
        </w:rPr>
      </w:pPr>
    </w:p>
    <w:p w14:paraId="14DFEED6" w14:textId="77777777" w:rsidR="002752FE" w:rsidRPr="00E6597C" w:rsidRDefault="002752FE" w:rsidP="002752FE">
      <w:pPr>
        <w:pStyle w:val="a3"/>
        <w:spacing w:line="240" w:lineRule="auto"/>
        <w:jc w:val="right"/>
        <w:rPr>
          <w:rFonts w:ascii="GHEA Grapalat" w:hAnsi="GHEA Grapalat" w:cs="Sylfaen"/>
          <w:i w:val="0"/>
          <w:lang w:val="en-US"/>
        </w:rPr>
      </w:pPr>
    </w:p>
    <w:p w14:paraId="6DDA56F0" w14:textId="5C6802C9" w:rsidR="002752FE" w:rsidRPr="004605D7" w:rsidRDefault="002D126B" w:rsidP="002D126B">
      <w:pPr>
        <w:pStyle w:val="31"/>
        <w:spacing w:line="240" w:lineRule="auto"/>
        <w:ind w:firstLine="0"/>
        <w:rPr>
          <w:rFonts w:ascii="GHEA Grapalat" w:hAnsi="GHEA Grapalat" w:cs="Arial"/>
          <w:b/>
          <w:lang w:val="hy-AM"/>
        </w:rPr>
      </w:pPr>
      <w:r>
        <w:rPr>
          <w:rFonts w:ascii="GHEA Grapalat" w:hAnsi="GHEA Grapalat"/>
          <w:b/>
          <w:lang w:val="hy-AM"/>
        </w:rPr>
        <w:t xml:space="preserve">                                                                                                                                                          </w:t>
      </w:r>
      <w:r w:rsidR="002752FE" w:rsidRPr="00E6597C">
        <w:rPr>
          <w:rFonts w:ascii="GHEA Grapalat" w:hAnsi="GHEA Grapalat" w:cs="Sylfaen"/>
          <w:b/>
          <w:lang w:val="hy-AM"/>
        </w:rPr>
        <w:t>Հավելված</w:t>
      </w:r>
      <w:r w:rsidR="002752FE" w:rsidRPr="00E6597C">
        <w:rPr>
          <w:rFonts w:ascii="GHEA Grapalat" w:hAnsi="GHEA Grapalat" w:cs="Arial"/>
          <w:b/>
          <w:lang w:val="hy-AM"/>
        </w:rPr>
        <w:t xml:space="preserve"> </w:t>
      </w:r>
      <w:r w:rsidR="002752FE" w:rsidRPr="004605D7">
        <w:rPr>
          <w:rFonts w:ascii="GHEA Grapalat" w:hAnsi="GHEA Grapalat" w:cs="Arial"/>
          <w:b/>
          <w:lang w:val="hy-AM"/>
        </w:rPr>
        <w:t>5</w:t>
      </w:r>
    </w:p>
    <w:p w14:paraId="6C46352A" w14:textId="588E0976" w:rsidR="002752FE" w:rsidRPr="00E6597C" w:rsidRDefault="00EB668E" w:rsidP="002752FE">
      <w:pPr>
        <w:pStyle w:val="31"/>
        <w:spacing w:line="240" w:lineRule="auto"/>
        <w:jc w:val="right"/>
        <w:rPr>
          <w:rFonts w:ascii="GHEA Grapalat" w:hAnsi="GHEA Grapalat" w:cs="Arial"/>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es-ES"/>
        </w:rPr>
        <w:t>*</w:t>
      </w:r>
      <w:r w:rsidR="002752FE" w:rsidRPr="00E6597C">
        <w:rPr>
          <w:rFonts w:ascii="GHEA Grapalat" w:hAnsi="GHEA Grapalat"/>
          <w:b/>
          <w:lang w:val="hy-AM"/>
        </w:rPr>
        <w:t xml:space="preserve">  </w:t>
      </w:r>
      <w:r w:rsidR="002752FE" w:rsidRPr="00E6597C">
        <w:rPr>
          <w:rFonts w:ascii="GHEA Grapalat" w:hAnsi="GHEA Grapalat" w:cs="Sylfaen"/>
          <w:b/>
          <w:lang w:val="hy-AM"/>
        </w:rPr>
        <w:t>ծածկագրով</w:t>
      </w:r>
    </w:p>
    <w:p w14:paraId="5C726F63" w14:textId="3F7D2E39" w:rsidR="002752FE" w:rsidRPr="00E6597C" w:rsidRDefault="00FB248B" w:rsidP="002752FE">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w:t>
      </w:r>
      <w:r w:rsidR="002752FE" w:rsidRPr="00E6597C">
        <w:rPr>
          <w:rFonts w:ascii="GHEA Grapalat" w:hAnsi="GHEA Grapalat" w:cs="Arial"/>
          <w:b/>
          <w:lang w:val="hy-AM"/>
        </w:rPr>
        <w:t xml:space="preserve"> մրցույթի </w:t>
      </w:r>
      <w:r w:rsidR="002752FE" w:rsidRPr="00E6597C">
        <w:rPr>
          <w:rFonts w:ascii="GHEA Grapalat" w:hAnsi="GHEA Grapalat" w:cs="Sylfaen"/>
          <w:b/>
          <w:lang w:val="hy-AM"/>
        </w:rPr>
        <w:t>հրավերի</w:t>
      </w:r>
    </w:p>
    <w:p w14:paraId="2D280ECB" w14:textId="77777777" w:rsidR="002752FE" w:rsidRPr="00E6597C" w:rsidRDefault="002752FE" w:rsidP="002752FE">
      <w:pPr>
        <w:pStyle w:val="31"/>
        <w:spacing w:line="240" w:lineRule="auto"/>
        <w:jc w:val="right"/>
        <w:rPr>
          <w:rFonts w:ascii="GHEA Grapalat" w:hAnsi="GHEA Grapalat" w:cs="Sylfaen"/>
          <w:b/>
          <w:lang w:val="hy-AM"/>
        </w:rPr>
      </w:pPr>
    </w:p>
    <w:p w14:paraId="74CC55D0" w14:textId="77777777" w:rsidR="002752FE" w:rsidRPr="004605D7" w:rsidRDefault="002752FE" w:rsidP="002752F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5E05051F" w14:textId="77777777" w:rsidR="002752FE" w:rsidRPr="00E6597C" w:rsidRDefault="002752FE" w:rsidP="002752FE">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01A25A25" w14:textId="77777777" w:rsidR="002752FE" w:rsidRPr="004605D7" w:rsidRDefault="002752FE" w:rsidP="002752FE">
      <w:pPr>
        <w:pStyle w:val="af4"/>
        <w:shd w:val="clear" w:color="auto" w:fill="FFFFFF"/>
        <w:spacing w:before="0" w:beforeAutospacing="0" w:after="0" w:afterAutospacing="0"/>
        <w:ind w:firstLine="375"/>
        <w:rPr>
          <w:rStyle w:val="af5"/>
          <w:lang w:val="hy-AM"/>
        </w:rPr>
      </w:pPr>
    </w:p>
    <w:p w14:paraId="4C68F5C9"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71AA10A3" w14:textId="77777777" w:rsidR="002752FE" w:rsidRPr="004605D7" w:rsidRDefault="002752FE" w:rsidP="002752FE">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244D22BF"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 xml:space="preserve"> </w:t>
      </w:r>
      <w:r w:rsidRPr="000B4CF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3E3AB1A9"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6CBE63AE"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5F02E865"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0D9A50F9" w14:textId="77777777" w:rsidR="002752FE" w:rsidRPr="004605D7" w:rsidRDefault="002752FE" w:rsidP="002752FE">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421119B" w14:textId="77777777" w:rsidR="002752FE" w:rsidRPr="004605D7" w:rsidRDefault="002752FE" w:rsidP="002752FE">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33AD6D82" w14:textId="77777777" w:rsidR="002752FE" w:rsidRPr="004605D7" w:rsidRDefault="002752FE" w:rsidP="002752FE">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1F4ED3FE" w14:textId="77777777" w:rsidR="002752FE" w:rsidRPr="004605D7" w:rsidRDefault="002752FE" w:rsidP="002752FE">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2E2780DB" w14:textId="0665CCD5" w:rsidR="002752FE" w:rsidRPr="00A808AC"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w:t>
      </w:r>
      <w:r w:rsidRPr="00A808AC">
        <w:rPr>
          <w:rStyle w:val="af5"/>
          <w:rFonts w:ascii="GHEA Grapalat" w:hAnsi="GHEA Grapalat"/>
          <w:b w:val="0"/>
          <w:bCs w:val="0"/>
          <w:sz w:val="20"/>
          <w:szCs w:val="20"/>
          <w:lang w:val="hy-AM"/>
        </w:rPr>
        <w:t xml:space="preserve">երաշխիքի գումար)՝ պահանջն ստանալուց հինգ աշխատանքային օրվա ընթացքում:   Վճարումը  կատարվում է բենեֆիցիարի </w:t>
      </w:r>
      <w:r w:rsidR="002D126B" w:rsidRPr="002D126B">
        <w:rPr>
          <w:rFonts w:ascii="GHEA Grapalat" w:eastAsia="Calibri" w:hAnsi="GHEA Grapalat"/>
          <w:b/>
          <w:color w:val="FF0000"/>
          <w:sz w:val="20"/>
          <w:szCs w:val="20"/>
          <w:lang w:val="hy-AM"/>
        </w:rPr>
        <w:t>Հ/Հ 9001052023062</w:t>
      </w:r>
      <w:r w:rsidR="002D126B">
        <w:rPr>
          <w:rFonts w:ascii="GHEA Grapalat" w:eastAsia="Calibri" w:hAnsi="GHEA Grapalat"/>
          <w:b/>
          <w:color w:val="FF0000"/>
          <w:sz w:val="20"/>
          <w:szCs w:val="20"/>
          <w:lang w:val="hy-AM"/>
        </w:rPr>
        <w:t xml:space="preserve"> </w:t>
      </w:r>
      <w:r w:rsidRPr="00A808AC">
        <w:rPr>
          <w:rStyle w:val="af5"/>
          <w:rFonts w:ascii="GHEA Grapalat" w:hAnsi="GHEA Grapalat"/>
          <w:b w:val="0"/>
          <w:bCs w:val="0"/>
          <w:sz w:val="20"/>
          <w:szCs w:val="20"/>
          <w:lang w:val="hy-AM"/>
        </w:rPr>
        <w:t>հաշվեհամարին փոխանցման միջոցով:</w:t>
      </w:r>
    </w:p>
    <w:p w14:paraId="3C871345" w14:textId="77777777" w:rsidR="002752FE" w:rsidRPr="00A808AC" w:rsidRDefault="002752FE" w:rsidP="002752FE">
      <w:pPr>
        <w:pStyle w:val="af4"/>
        <w:shd w:val="clear" w:color="auto" w:fill="FFFFFF"/>
        <w:spacing w:before="0" w:beforeAutospacing="0" w:after="0" w:afterAutospacing="0"/>
        <w:rPr>
          <w:rStyle w:val="af5"/>
          <w:rFonts w:ascii="GHEA Grapalat" w:hAnsi="GHEA Grapalat"/>
          <w:b w:val="0"/>
          <w:bCs w:val="0"/>
          <w:sz w:val="20"/>
          <w:szCs w:val="20"/>
          <w:lang w:val="hy-AM"/>
        </w:rPr>
      </w:pPr>
      <w:r w:rsidRPr="00A808AC">
        <w:rPr>
          <w:rFonts w:ascii="GHEA Grapalat" w:hAnsi="GHEA Grapalat" w:cs="Sylfaen"/>
          <w:vertAlign w:val="superscript"/>
          <w:lang w:val="hy-AM"/>
        </w:rPr>
        <w:t xml:space="preserve">                                                                                      հաշվեհամարը</w:t>
      </w:r>
    </w:p>
    <w:p w14:paraId="24FB235F" w14:textId="77777777" w:rsidR="002752FE" w:rsidRPr="00A808AC"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A808AC">
        <w:rPr>
          <w:rFonts w:ascii="GHEA Grapalat" w:hAnsi="GHEA Grapalat"/>
          <w:color w:val="000000"/>
          <w:sz w:val="20"/>
          <w:szCs w:val="20"/>
          <w:lang w:val="hy-AM"/>
        </w:rPr>
        <w:t>3. Սույն երաշխիքն անհետկանչելի է:</w:t>
      </w:r>
    </w:p>
    <w:p w14:paraId="5188BD2A" w14:textId="77777777" w:rsidR="002752FE" w:rsidRPr="00A808AC"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A808AC">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CDE34E" w14:textId="77777777" w:rsidR="002752FE"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808AC">
        <w:rPr>
          <w:rFonts w:ascii="GHEA Grapalat" w:hAnsi="GHEA Grapalat"/>
          <w:color w:val="000000"/>
          <w:sz w:val="20"/>
          <w:szCs w:val="20"/>
          <w:lang w:val="hy-AM"/>
        </w:rPr>
        <w:t>5. Երաշխիքը գործում է թողարկման պահից և ուժի մեջ է բենեֆիցիարի և պրիցիպալի միջև կնքվելիք</w:t>
      </w:r>
    </w:p>
    <w:p w14:paraId="4695E228" w14:textId="77777777" w:rsidR="002752FE"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808AC">
        <w:rPr>
          <w:rFonts w:ascii="GHEA Grapalat" w:hAnsi="GHEA Grapalat"/>
          <w:color w:val="000000"/>
          <w:sz w:val="20"/>
          <w:szCs w:val="20"/>
          <w:lang w:val="hy-AM"/>
        </w:rPr>
        <w:t xml:space="preserve">N </w:t>
      </w:r>
      <w:r w:rsidRPr="00A808AC">
        <w:rPr>
          <w:rFonts w:ascii="GHEA Grapalat" w:hAnsi="GHEA Grapalat"/>
          <w:color w:val="000000"/>
          <w:sz w:val="20"/>
          <w:szCs w:val="20"/>
          <w:u w:val="single"/>
          <w:lang w:val="hy-AM"/>
        </w:rPr>
        <w:tab/>
      </w:r>
      <w:r w:rsidRPr="00A808AC">
        <w:rPr>
          <w:rFonts w:ascii="GHEA Grapalat" w:hAnsi="GHEA Grapalat"/>
          <w:color w:val="000000"/>
          <w:sz w:val="20"/>
          <w:szCs w:val="20"/>
          <w:u w:val="single"/>
          <w:lang w:val="hy-AM"/>
        </w:rPr>
        <w:tab/>
      </w:r>
      <w:r w:rsidRPr="00A808AC">
        <w:rPr>
          <w:rFonts w:ascii="GHEA Grapalat" w:hAnsi="GHEA Grapalat"/>
          <w:color w:val="000000"/>
          <w:sz w:val="20"/>
          <w:szCs w:val="20"/>
          <w:u w:val="single"/>
          <w:lang w:val="hy-AM"/>
        </w:rPr>
        <w:tab/>
      </w:r>
      <w:r w:rsidRPr="00A808AC">
        <w:rPr>
          <w:rFonts w:ascii="GHEA Grapalat" w:hAnsi="GHEA Grapalat"/>
          <w:color w:val="000000"/>
          <w:sz w:val="20"/>
          <w:szCs w:val="20"/>
          <w:u w:val="single"/>
          <w:lang w:val="hy-AM"/>
        </w:rPr>
        <w:tab/>
      </w:r>
      <w:r w:rsidRPr="00842CF6">
        <w:rPr>
          <w:rFonts w:ascii="GHEA Grapalat" w:hAnsi="GHEA Grapalat"/>
          <w:color w:val="000000"/>
          <w:sz w:val="20"/>
          <w:szCs w:val="20"/>
          <w:lang w:val="hy-AM"/>
        </w:rPr>
        <w:t>պայմանագիրն ուժի մեջ մտնելու օրվանից մինչև</w:t>
      </w:r>
    </w:p>
    <w:p w14:paraId="7F11E28F" w14:textId="77777777" w:rsidR="002752FE" w:rsidRPr="00842CF6" w:rsidRDefault="002752FE" w:rsidP="002752FE">
      <w:pPr>
        <w:pStyle w:val="af4"/>
        <w:shd w:val="clear" w:color="auto" w:fill="FFFFFF"/>
        <w:spacing w:before="0" w:beforeAutospacing="0" w:after="0" w:afterAutospacing="0"/>
        <w:ind w:firstLine="375"/>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6C2D7378" w14:textId="77777777" w:rsidR="002752FE" w:rsidRDefault="002752FE" w:rsidP="002752FE">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6B3B59C" w14:textId="77777777" w:rsidR="002752FE" w:rsidRPr="00A808AC" w:rsidRDefault="002752FE" w:rsidP="002752FE">
      <w:pPr>
        <w:pStyle w:val="aff3"/>
        <w:tabs>
          <w:tab w:val="left" w:pos="0"/>
        </w:tabs>
        <w:ind w:left="0"/>
        <w:mirrorIndents/>
        <w:jc w:val="both"/>
        <w:rPr>
          <w:rFonts w:ascii="GHEA Grapalat" w:hAnsi="GHEA Grapalat"/>
          <w:color w:val="000000"/>
          <w:sz w:val="20"/>
          <w:szCs w:val="20"/>
          <w:u w:val="single"/>
          <w:lang w:val="hy-AM"/>
        </w:rPr>
      </w:pPr>
      <w:r w:rsidRPr="00A808AC">
        <w:rPr>
          <w:rFonts w:ascii="GHEA Grapalat" w:hAnsi="GHEA Grapalat"/>
          <w:color w:val="000000"/>
          <w:sz w:val="20"/>
          <w:szCs w:val="20"/>
          <w:lang w:val="hy-AM"/>
        </w:rPr>
        <w:t xml:space="preserve">                    </w:t>
      </w:r>
      <w:r w:rsidRPr="00A808AC">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74AF49E" w14:textId="00473A62" w:rsidR="002752FE" w:rsidRPr="00A808AC" w:rsidRDefault="002752FE" w:rsidP="002752FE">
      <w:pPr>
        <w:pStyle w:val="a3"/>
        <w:spacing w:line="240" w:lineRule="auto"/>
        <w:ind w:firstLine="0"/>
        <w:rPr>
          <w:rFonts w:ascii="GHEA Grapalat" w:hAnsi="GHEA Grapalat"/>
          <w:i w:val="0"/>
          <w:sz w:val="22"/>
          <w:szCs w:val="22"/>
          <w:lang w:val="af-ZA"/>
        </w:rPr>
      </w:pPr>
      <w:r w:rsidRPr="00A808AC">
        <w:rPr>
          <w:rFonts w:ascii="GHEA Grapalat" w:hAnsi="GHEA Grapalat"/>
          <w:i w:val="0"/>
          <w:color w:val="00000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hyperlink r:id="rId14" w:history="1">
        <w:r w:rsidR="002D126B" w:rsidRPr="00E17A7D">
          <w:rPr>
            <w:rStyle w:val="a9"/>
            <w:rFonts w:ascii="GHEA Grapalat" w:hAnsi="GHEA Grapalat" w:cs="Verdana"/>
            <w:b/>
            <w:i w:val="0"/>
            <w:lang w:val="af-ZA"/>
          </w:rPr>
          <w:t>akunq.hamaynq@gmail.com</w:t>
        </w:r>
      </w:hyperlink>
      <w:r w:rsidR="002D126B" w:rsidRPr="00E17A7D">
        <w:rPr>
          <w:rFonts w:ascii="GHEA Grapalat" w:hAnsi="GHEA Grapalat" w:cs="Verdana"/>
          <w:b/>
          <w:i w:val="0"/>
          <w:lang w:val="hy-AM"/>
        </w:rPr>
        <w:t xml:space="preserve">, </w:t>
      </w:r>
      <w:hyperlink r:id="rId15" w:history="1">
        <w:r w:rsidR="002D126B" w:rsidRPr="00B92744">
          <w:rPr>
            <w:rStyle w:val="a9"/>
            <w:rFonts w:ascii="GHEA Grapalat" w:hAnsi="GHEA Grapalat" w:cs="Verdana"/>
            <w:b/>
            <w:lang w:val="hy-AM"/>
          </w:rPr>
          <w:t>garsevanyan_anush@mail.ru</w:t>
        </w:r>
      </w:hyperlink>
      <w:r>
        <w:rPr>
          <w:rFonts w:ascii="GHEA Grapalat" w:hAnsi="GHEA Grapalat"/>
          <w:b/>
          <w:i w:val="0"/>
          <w:lang w:val="hy-AM"/>
        </w:rPr>
        <w:t xml:space="preserve"> </w:t>
      </w:r>
      <w:r w:rsidRPr="00A808AC">
        <w:rPr>
          <w:rFonts w:ascii="GHEA Grapalat" w:hAnsi="GHEA Grapalat"/>
          <w:i w:val="0"/>
          <w:lang w:val="af-ZA"/>
        </w:rPr>
        <w:t xml:space="preserve"> </w:t>
      </w:r>
    </w:p>
    <w:p w14:paraId="71972E28" w14:textId="7FE42CAB" w:rsidR="002752FE" w:rsidRPr="00A808AC" w:rsidRDefault="001865B4" w:rsidP="002752FE">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2752FE" w:rsidRPr="00A808AC">
        <w:rPr>
          <w:rFonts w:ascii="GHEA Grapalat" w:hAnsi="GHEA Grapalat" w:cs="Sylfaen"/>
          <w:vertAlign w:val="superscript"/>
          <w:lang w:val="hy-AM"/>
        </w:rPr>
        <w:t>քարտուղարի էլ. փոստի հասցեն</w:t>
      </w:r>
    </w:p>
    <w:p w14:paraId="4FD2AFCA" w14:textId="77777777" w:rsidR="002752FE" w:rsidRPr="00A808AC" w:rsidRDefault="002752FE" w:rsidP="002752FE">
      <w:pPr>
        <w:pStyle w:val="a3"/>
        <w:spacing w:line="276" w:lineRule="auto"/>
        <w:ind w:firstLine="0"/>
        <w:rPr>
          <w:rFonts w:ascii="GHEA Grapalat" w:hAnsi="GHEA Grapalat"/>
          <w:i w:val="0"/>
          <w:sz w:val="22"/>
          <w:szCs w:val="22"/>
          <w:lang w:val="af-ZA"/>
        </w:rPr>
      </w:pPr>
      <w:r w:rsidRPr="00A808AC">
        <w:rPr>
          <w:rFonts w:ascii="GHEA Grapalat" w:hAnsi="GHEA Grapalat"/>
          <w:i w:val="0"/>
          <w:color w:val="000000"/>
          <w:lang w:val="hy-AM"/>
        </w:rPr>
        <w:t xml:space="preserve"> էլեկտրոնային փոստի հասցեին։     </w:t>
      </w:r>
      <w:bookmarkStart w:id="9" w:name="_Hlk159318180"/>
    </w:p>
    <w:bookmarkEnd w:id="9"/>
    <w:p w14:paraId="60AEAA94"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7D2D392"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14:paraId="5E0B5FC7"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75664A07" w14:textId="77777777" w:rsidR="002752FE" w:rsidRPr="004605D7" w:rsidRDefault="002752FE" w:rsidP="002752FE">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7032EE98" w14:textId="77777777" w:rsidR="002752FE" w:rsidRPr="00CB242F"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6"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14:paraId="6CF82764"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0C1002"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74CEC6C2"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BABFCDC" w14:textId="77777777" w:rsidR="002752FE" w:rsidRPr="004605D7" w:rsidRDefault="002752FE" w:rsidP="002752F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50104B7A"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C2C7312"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04734A8" w14:textId="77777777" w:rsidR="002752FE"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6BBF6EE" w14:textId="77777777" w:rsidR="002752FE"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3FD09DD"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D703170"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4255A7A"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80CA40D"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FE8D99" w14:textId="77777777" w:rsidR="002752FE" w:rsidRPr="004605D7" w:rsidRDefault="002752FE" w:rsidP="002752F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B8AD843" w14:textId="77777777" w:rsidR="002752FE" w:rsidRPr="00E6597C" w:rsidRDefault="002752FE" w:rsidP="002752FE">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3897463A" w14:textId="77777777" w:rsidR="002752FE" w:rsidRPr="00E6597C" w:rsidRDefault="002752FE" w:rsidP="002752FE">
      <w:pPr>
        <w:pStyle w:val="31"/>
        <w:spacing w:line="240" w:lineRule="auto"/>
        <w:jc w:val="center"/>
        <w:rPr>
          <w:rFonts w:ascii="GHEA Grapalat" w:hAnsi="GHEA Grapalat" w:cs="Arial"/>
          <w:b/>
          <w:lang w:val="hy-AM"/>
        </w:rPr>
      </w:pPr>
    </w:p>
    <w:p w14:paraId="1E6DE847" w14:textId="77777777" w:rsidR="002752FE" w:rsidRPr="00E6597C" w:rsidRDefault="002752FE" w:rsidP="002752FE">
      <w:pPr>
        <w:pStyle w:val="31"/>
        <w:spacing w:line="240" w:lineRule="auto"/>
        <w:jc w:val="right"/>
        <w:rPr>
          <w:rFonts w:ascii="GHEA Grapalat" w:hAnsi="GHEA Grapalat"/>
          <w:szCs w:val="24"/>
          <w:lang w:val="hy-AM"/>
        </w:rPr>
      </w:pPr>
    </w:p>
    <w:p w14:paraId="7974B106" w14:textId="77777777" w:rsidR="002752FE" w:rsidRPr="00F6523E" w:rsidRDefault="002752FE" w:rsidP="002752F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CB82D17" w14:textId="77777777" w:rsidR="002752FE" w:rsidRPr="00E6597C" w:rsidRDefault="002752FE" w:rsidP="002752FE">
      <w:pPr>
        <w:jc w:val="right"/>
        <w:rPr>
          <w:rFonts w:ascii="GHEA Grapalat" w:hAnsi="GHEA Grapalat" w:cs="GHEA Grapalat"/>
          <w:i/>
          <w:sz w:val="18"/>
          <w:szCs w:val="18"/>
          <w:lang w:val="hy-AM"/>
        </w:rPr>
      </w:pPr>
      <w:r w:rsidRPr="00E6597C">
        <w:rPr>
          <w:rFonts w:ascii="GHEA Grapalat" w:hAnsi="GHEA Grapalat"/>
          <w:b/>
          <w:lang w:val="hy-AM"/>
        </w:rPr>
        <w:br w:type="page"/>
      </w:r>
    </w:p>
    <w:p w14:paraId="10A69337" w14:textId="77777777" w:rsidR="002752FE" w:rsidRPr="00E6597C" w:rsidRDefault="002752FE" w:rsidP="002752FE">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616A5FDF" w14:textId="48EB94BE" w:rsidR="002752FE" w:rsidRPr="00E6597C" w:rsidRDefault="00EB668E" w:rsidP="002752FE">
      <w:pPr>
        <w:pStyle w:val="31"/>
        <w:spacing w:line="240" w:lineRule="auto"/>
        <w:jc w:val="right"/>
        <w:rPr>
          <w:rFonts w:ascii="GHEA Grapalat" w:hAnsi="GHEA Grapalat" w:cs="Sylfaen"/>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hy-AM"/>
        </w:rPr>
        <w:t>*  ծածկագրով</w:t>
      </w:r>
    </w:p>
    <w:p w14:paraId="48ECE55F" w14:textId="4D201D07" w:rsidR="002752FE" w:rsidRPr="00E6597C" w:rsidRDefault="00FB248B" w:rsidP="00FB248B">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 մրցույթի հրավերի</w:t>
      </w:r>
    </w:p>
    <w:p w14:paraId="432854EA" w14:textId="77777777" w:rsidR="002752FE" w:rsidRPr="00E6597C" w:rsidRDefault="002752FE" w:rsidP="002752FE">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7D4E61F5" w14:textId="77777777" w:rsidR="002752FE" w:rsidRPr="00E6597C" w:rsidRDefault="002752FE" w:rsidP="002752FE">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4310E2C0" w14:textId="77777777" w:rsidR="002752FE" w:rsidRPr="00E6597C" w:rsidRDefault="002752FE" w:rsidP="002752FE">
      <w:pPr>
        <w:rPr>
          <w:rFonts w:ascii="GHEA Grapalat" w:hAnsi="GHEA Grapalat" w:cs="GHEA Grapalat"/>
          <w:b/>
          <w:sz w:val="20"/>
          <w:szCs w:val="20"/>
          <w:lang w:val="hy-AM"/>
        </w:rPr>
      </w:pPr>
    </w:p>
    <w:p w14:paraId="79D7A535" w14:textId="77777777" w:rsidR="002752FE" w:rsidRPr="00E6597C" w:rsidRDefault="002752FE" w:rsidP="002752FE">
      <w:pPr>
        <w:jc w:val="center"/>
        <w:rPr>
          <w:rFonts w:ascii="GHEA Grapalat" w:hAnsi="GHEA Grapalat" w:cs="GHEA Grapalat"/>
          <w:sz w:val="20"/>
          <w:szCs w:val="20"/>
          <w:lang w:val="hy-AM"/>
        </w:rPr>
      </w:pPr>
      <w:r>
        <w:rPr>
          <w:rFonts w:ascii="GHEA Grapalat" w:hAnsi="GHEA Grapalat" w:cs="GHEA Grapalat"/>
          <w:sz w:val="20"/>
          <w:szCs w:val="20"/>
          <w:lang w:val="hy-AM"/>
        </w:rPr>
        <w:t>ք</w:t>
      </w:r>
      <w:r>
        <w:rPr>
          <w:rFonts w:ascii="Cambria Math" w:hAnsi="Cambria Math" w:cs="GHEA Grapalat"/>
          <w:sz w:val="20"/>
          <w:szCs w:val="20"/>
          <w:lang w:val="hy-AM"/>
        </w:rPr>
        <w:t>․</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Pr>
          <w:rFonts w:ascii="GHEA Grapalat" w:hAnsi="GHEA Grapalat" w:cs="GHEA Grapalat"/>
          <w:sz w:val="20"/>
          <w:szCs w:val="20"/>
          <w:lang w:val="hy-AM"/>
        </w:rPr>
        <w:t xml:space="preserve">                           </w:t>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60E9CAB4" w14:textId="77777777" w:rsidR="002752FE" w:rsidRPr="00E6597C" w:rsidRDefault="002752FE" w:rsidP="002752FE">
      <w:pPr>
        <w:rPr>
          <w:rFonts w:ascii="GHEA Grapalat" w:hAnsi="GHEA Grapalat" w:cs="GHEA Grapalat"/>
          <w:sz w:val="20"/>
          <w:szCs w:val="20"/>
          <w:lang w:val="hy-AM"/>
        </w:rPr>
      </w:pPr>
    </w:p>
    <w:p w14:paraId="04123D53" w14:textId="77777777" w:rsidR="002752FE" w:rsidRPr="00E6597C" w:rsidRDefault="002752FE" w:rsidP="002752FE">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4AC75C23" w14:textId="77777777" w:rsidR="002752FE"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p>
    <w:p w14:paraId="5D269363" w14:textId="77777777" w:rsidR="002752FE" w:rsidRPr="00E6597C" w:rsidRDefault="002752FE" w:rsidP="002752FE">
      <w:pPr>
        <w:jc w:val="both"/>
        <w:rPr>
          <w:rFonts w:ascii="GHEA Grapalat" w:hAnsi="GHEA Grapalat" w:cs="GHEA Grapalat"/>
          <w:sz w:val="20"/>
          <w:szCs w:val="20"/>
          <w:lang w:val="hy-AM"/>
        </w:rPr>
      </w:pP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BF133A7" w14:textId="77777777" w:rsidR="002752FE" w:rsidRPr="00E6597C" w:rsidRDefault="002752FE" w:rsidP="002752FE">
      <w:pPr>
        <w:ind w:firstLine="708"/>
        <w:jc w:val="both"/>
        <w:rPr>
          <w:rFonts w:ascii="GHEA Grapalat" w:hAnsi="GHEA Grapalat" w:cs="GHEA Grapalat"/>
          <w:sz w:val="20"/>
          <w:szCs w:val="20"/>
          <w:lang w:val="hy-AM"/>
        </w:rPr>
      </w:pPr>
    </w:p>
    <w:p w14:paraId="5F575CB7" w14:textId="77777777" w:rsidR="002752FE" w:rsidRPr="00E6597C" w:rsidRDefault="002752FE" w:rsidP="002752FE">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358CCA86" w14:textId="77777777" w:rsidR="002752FE" w:rsidRPr="00E6597C" w:rsidRDefault="002752FE" w:rsidP="002752FE">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75423BB0" w14:textId="700995CD" w:rsidR="002752FE" w:rsidRDefault="002752FE" w:rsidP="002752FE">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w:t>
      </w:r>
      <w:r w:rsidRPr="00180210">
        <w:rPr>
          <w:rFonts w:ascii="GHEA Grapalat" w:hAnsi="GHEA Grapalat" w:cs="GHEA Grapalat"/>
          <w:sz w:val="20"/>
          <w:szCs w:val="20"/>
          <w:lang w:val="pt-BR"/>
        </w:rPr>
        <w:tab/>
        <w:t xml:space="preserve">Ընկերությունը մասնակցում է </w:t>
      </w:r>
      <w:r w:rsidRPr="00A808AC">
        <w:rPr>
          <w:rFonts w:ascii="GHEA Grapalat" w:hAnsi="GHEA Grapalat" w:cs="GHEA Grapalat"/>
          <w:b/>
          <w:bCs/>
          <w:sz w:val="20"/>
          <w:szCs w:val="20"/>
          <w:lang w:val="pt-BR"/>
        </w:rPr>
        <w:tab/>
        <w:t xml:space="preserve">ՀՀ </w:t>
      </w:r>
      <w:r w:rsidR="00EB668E">
        <w:rPr>
          <w:rFonts w:ascii="GHEA Grapalat" w:hAnsi="GHEA Grapalat" w:cs="GHEA Grapalat"/>
          <w:b/>
          <w:bCs/>
          <w:sz w:val="20"/>
          <w:szCs w:val="20"/>
          <w:lang w:val="hy-AM"/>
        </w:rPr>
        <w:t>Կոտայքի</w:t>
      </w:r>
      <w:r w:rsidRPr="00A808AC">
        <w:rPr>
          <w:rFonts w:ascii="GHEA Grapalat" w:hAnsi="GHEA Grapalat" w:cs="GHEA Grapalat"/>
          <w:b/>
          <w:bCs/>
          <w:sz w:val="20"/>
          <w:szCs w:val="20"/>
          <w:lang w:val="pt-BR"/>
        </w:rPr>
        <w:t xml:space="preserve"> մարզի </w:t>
      </w:r>
      <w:r w:rsidR="00EB668E">
        <w:rPr>
          <w:rFonts w:ascii="GHEA Grapalat" w:hAnsi="GHEA Grapalat" w:cs="GHEA Grapalat"/>
          <w:b/>
          <w:bCs/>
          <w:sz w:val="20"/>
          <w:szCs w:val="20"/>
          <w:lang w:val="hy-AM"/>
        </w:rPr>
        <w:t>Ակունքի</w:t>
      </w:r>
      <w:r w:rsidRPr="00A808AC">
        <w:rPr>
          <w:rFonts w:ascii="GHEA Grapalat" w:hAnsi="GHEA Grapalat" w:cs="GHEA Grapalat"/>
          <w:b/>
          <w:bCs/>
          <w:sz w:val="20"/>
          <w:szCs w:val="20"/>
          <w:lang w:val="pt-BR"/>
        </w:rPr>
        <w:t xml:space="preserve"> համայնքապետարանի</w:t>
      </w:r>
      <w:r w:rsidRPr="00180210">
        <w:rPr>
          <w:rFonts w:ascii="GHEA Grapalat" w:hAnsi="GHEA Grapalat" w:cs="GHEA Grapalat"/>
          <w:sz w:val="20"/>
          <w:szCs w:val="20"/>
          <w:lang w:val="pt-BR"/>
        </w:rPr>
        <w:t>*</w:t>
      </w:r>
      <w:r>
        <w:rPr>
          <w:rFonts w:ascii="GHEA Grapalat" w:hAnsi="GHEA Grapalat" w:cs="GHEA Grapalat"/>
          <w:sz w:val="20"/>
          <w:szCs w:val="20"/>
          <w:lang w:val="hy-AM"/>
        </w:rPr>
        <w:t xml:space="preserve"> </w:t>
      </w:r>
      <w:r w:rsidRPr="00180210">
        <w:rPr>
          <w:rFonts w:ascii="GHEA Grapalat" w:hAnsi="GHEA Grapalat" w:cs="GHEA Grapalat"/>
          <w:sz w:val="20"/>
          <w:szCs w:val="20"/>
          <w:lang w:val="pt-BR"/>
        </w:rPr>
        <w:t>(այսուհետ` պատվիրատուի անվանումը</w:t>
      </w:r>
      <w:r w:rsidRPr="00A83554">
        <w:rPr>
          <w:rFonts w:ascii="GHEA Grapalat" w:hAnsi="GHEA Grapalat" w:cs="GHEA Grapalat"/>
          <w:sz w:val="20"/>
          <w:szCs w:val="20"/>
          <w:lang w:val="pt-BR"/>
        </w:rPr>
        <w:t xml:space="preserve"> </w:t>
      </w:r>
      <w:r w:rsidRPr="00180210">
        <w:rPr>
          <w:rFonts w:ascii="GHEA Grapalat" w:hAnsi="GHEA Grapalat" w:cs="GHEA Grapalat"/>
          <w:sz w:val="20"/>
          <w:szCs w:val="20"/>
          <w:lang w:val="pt-BR"/>
        </w:rPr>
        <w:t xml:space="preserve">Պատվիրատու) կողմից կազմակերպված`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Pr="00180210">
        <w:rPr>
          <w:rFonts w:ascii="GHEA Grapalat" w:hAnsi="GHEA Grapalat" w:cs="GHEA Grapalat"/>
          <w:sz w:val="20"/>
          <w:szCs w:val="20"/>
          <w:lang w:val="pt-BR"/>
        </w:rPr>
        <w:t>* ծածկագրով գնման ընթացակարգին:</w:t>
      </w:r>
    </w:p>
    <w:p w14:paraId="08F8B3F2" w14:textId="77777777" w:rsidR="002752FE" w:rsidRPr="00E6597C" w:rsidRDefault="002752FE" w:rsidP="002752FE">
      <w:pPr>
        <w:ind w:left="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1BF8B2" w14:textId="77777777" w:rsidR="002752FE" w:rsidRPr="00E6597C" w:rsidRDefault="002752FE" w:rsidP="002752FE">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74209DD3"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253ADB4"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7F3B8437" w14:textId="77777777" w:rsidR="002752FE" w:rsidRPr="00E6597C" w:rsidRDefault="002752FE" w:rsidP="002752FE">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4C2A2B" w14:textId="77777777" w:rsidR="002752FE" w:rsidRPr="00E6597C" w:rsidRDefault="002752FE" w:rsidP="002752FE">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9FA7495" w14:textId="77777777" w:rsidR="002752FE" w:rsidRPr="00E6597C" w:rsidRDefault="002752FE" w:rsidP="002752FE">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857647A" w14:textId="77777777" w:rsidR="002752FE" w:rsidRPr="00E6597C" w:rsidRDefault="002752FE" w:rsidP="002752FE">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5BB668D2" w14:textId="77777777" w:rsidR="002752FE" w:rsidRPr="00E6597C" w:rsidRDefault="002752FE" w:rsidP="002752FE">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FE02B95" w14:textId="77777777" w:rsidR="002752FE" w:rsidRPr="00E6597C" w:rsidRDefault="002752FE" w:rsidP="002752FE">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5F4F787" w14:textId="77777777" w:rsidR="002752FE" w:rsidRPr="00E6597C" w:rsidRDefault="002752FE" w:rsidP="002752FE">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31C8CE62" w14:textId="77777777" w:rsidR="002752FE" w:rsidRPr="00E6597C" w:rsidRDefault="002752FE" w:rsidP="002752FE">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A2655B" w14:textId="77777777" w:rsidR="002752FE" w:rsidRPr="00E6597C" w:rsidRDefault="002752FE" w:rsidP="002752FE">
      <w:pPr>
        <w:jc w:val="both"/>
        <w:rPr>
          <w:rFonts w:ascii="GHEA Grapalat" w:hAnsi="GHEA Grapalat" w:cs="GHEA Grapalat"/>
          <w:sz w:val="20"/>
          <w:szCs w:val="20"/>
          <w:lang w:val="hy-AM"/>
        </w:rPr>
      </w:pPr>
    </w:p>
    <w:p w14:paraId="14175982" w14:textId="77777777" w:rsidR="002752FE" w:rsidRPr="00015CC3" w:rsidRDefault="002752FE" w:rsidP="002752FE">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015CC3">
        <w:rPr>
          <w:rFonts w:ascii="GHEA Grapalat" w:hAnsi="GHEA Grapalat" w:cs="GHEA Grapalat"/>
          <w:b/>
          <w:bCs/>
          <w:sz w:val="20"/>
          <w:szCs w:val="20"/>
          <w:lang w:val="hy-AM"/>
        </w:rPr>
        <w:t>Այլ պայմաններ</w:t>
      </w:r>
    </w:p>
    <w:p w14:paraId="5ED19708" w14:textId="77777777" w:rsidR="002752FE" w:rsidRPr="00015CC3" w:rsidRDefault="002752FE" w:rsidP="002752FE">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99C00B3"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0D390FE"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F6E426E" w14:textId="77777777" w:rsidR="002752FE" w:rsidRPr="00E6597C" w:rsidDel="00A13215"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3F74DDA" w14:textId="77777777" w:rsidR="002752FE" w:rsidRPr="00E6597C" w:rsidRDefault="002752FE" w:rsidP="002752FE">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1728082" w14:textId="77777777" w:rsidR="002752FE" w:rsidRPr="00E6597C" w:rsidRDefault="002752FE" w:rsidP="002752FE">
      <w:pPr>
        <w:ind w:firstLine="567"/>
        <w:jc w:val="both"/>
        <w:rPr>
          <w:rFonts w:ascii="GHEA Grapalat" w:hAnsi="GHEA Grapalat" w:cs="GHEA Grapalat"/>
          <w:sz w:val="20"/>
          <w:szCs w:val="20"/>
          <w:lang w:val="hy-AM"/>
        </w:rPr>
      </w:pPr>
    </w:p>
    <w:p w14:paraId="10B8CCAD" w14:textId="77777777" w:rsidR="002752FE" w:rsidRPr="00E6597C" w:rsidRDefault="002752FE" w:rsidP="002752FE">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1C90CD56" w14:textId="77777777" w:rsidR="002752FE" w:rsidRPr="00E6597C" w:rsidRDefault="002752FE" w:rsidP="002752FE">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A221077"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7DE963A" w14:textId="77777777" w:rsidR="002752FE" w:rsidRPr="00E6597C" w:rsidRDefault="002752FE" w:rsidP="002752FE">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0135DF41"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0AC26C3A" w14:textId="77777777" w:rsidR="002752FE" w:rsidRPr="00E6597C" w:rsidRDefault="002752FE" w:rsidP="002752FE">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FBE959B"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2D7E4AEA"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10CCEDE"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43690F03"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071C34D"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175E3951" w14:textId="77777777" w:rsidR="002752FE" w:rsidRPr="00E6597C" w:rsidRDefault="002752FE" w:rsidP="002752FE">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4C991D3" w14:textId="77777777" w:rsidR="002752FE" w:rsidRPr="00E6597C" w:rsidRDefault="002752FE" w:rsidP="002752FE">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13EC0460" w14:textId="77777777" w:rsidR="002752FE" w:rsidRPr="00E6597C" w:rsidRDefault="002752FE" w:rsidP="002752FE">
      <w:pPr>
        <w:jc w:val="both"/>
        <w:rPr>
          <w:rFonts w:ascii="GHEA Grapalat" w:hAnsi="GHEA Grapalat"/>
          <w:sz w:val="20"/>
          <w:szCs w:val="20"/>
          <w:lang w:val="hy-AM"/>
        </w:rPr>
      </w:pPr>
      <w:r w:rsidRPr="00E6597C">
        <w:rPr>
          <w:rFonts w:ascii="GHEA Grapalat" w:hAnsi="GHEA Grapalat"/>
          <w:sz w:val="20"/>
          <w:szCs w:val="20"/>
          <w:lang w:val="hy-AM"/>
        </w:rPr>
        <w:t>Կ.Տ</w:t>
      </w:r>
    </w:p>
    <w:p w14:paraId="60709D9B" w14:textId="77777777" w:rsidR="002752FE" w:rsidRPr="00E6597C" w:rsidRDefault="002752FE" w:rsidP="002752FE">
      <w:pPr>
        <w:jc w:val="both"/>
        <w:rPr>
          <w:rFonts w:ascii="GHEA Grapalat" w:hAnsi="GHEA Grapalat"/>
          <w:sz w:val="20"/>
          <w:szCs w:val="20"/>
          <w:lang w:val="hy-AM"/>
        </w:rPr>
      </w:pPr>
    </w:p>
    <w:p w14:paraId="5B5B2F21" w14:textId="77777777" w:rsidR="002752FE" w:rsidRPr="00E6597C" w:rsidRDefault="002752FE" w:rsidP="002752FE">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42BED70" w14:textId="77777777" w:rsidR="002752FE" w:rsidRPr="00E6597C" w:rsidRDefault="002752FE" w:rsidP="002752FE">
      <w:pPr>
        <w:jc w:val="center"/>
        <w:rPr>
          <w:rFonts w:ascii="GHEA Grapalat" w:hAnsi="GHEA Grapalat" w:cs="GHEA Grapalat"/>
          <w:sz w:val="20"/>
          <w:szCs w:val="20"/>
          <w:lang w:val="hy-AM"/>
        </w:rPr>
      </w:pPr>
    </w:p>
    <w:p w14:paraId="3440C378"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3397AE02"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CFB4D47"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FD092BB" w14:textId="77777777" w:rsidR="002752FE" w:rsidRPr="00E6597C" w:rsidRDefault="002752FE" w:rsidP="002752FE">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752FE" w:rsidRPr="00E6597C" w14:paraId="563D98CD"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9E606" w14:textId="77777777" w:rsidR="002752FE" w:rsidRPr="00E6597C" w:rsidRDefault="002752FE" w:rsidP="002752F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7E1A6910" w14:textId="77777777" w:rsidR="002752FE" w:rsidRPr="00E6597C" w:rsidRDefault="002752FE" w:rsidP="002752FE">
            <w:pPr>
              <w:jc w:val="center"/>
              <w:rPr>
                <w:rFonts w:ascii="GHEA Grapalat" w:hAnsi="GHEA Grapalat" w:cs="Arial"/>
                <w:bCs/>
                <w:i/>
                <w:sz w:val="20"/>
                <w:szCs w:val="20"/>
              </w:rPr>
            </w:pPr>
          </w:p>
        </w:tc>
      </w:tr>
      <w:tr w:rsidR="002752FE" w:rsidRPr="00E6597C" w14:paraId="0A63A2C5"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BD268" w14:textId="77777777" w:rsidR="002752FE" w:rsidRPr="00E6597C" w:rsidRDefault="002752FE" w:rsidP="002752F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2752FE" w:rsidRPr="00E6597C" w14:paraId="54E8850F" w14:textId="77777777" w:rsidTr="002752F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821E1"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2752FE" w:rsidRPr="00E6597C" w14:paraId="412D3AF7" w14:textId="77777777" w:rsidTr="002752F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585DC"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2752FE" w:rsidRPr="00E6597C" w14:paraId="36492968" w14:textId="77777777" w:rsidTr="002752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3BDAE3"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2752FE" w:rsidRPr="00E6597C" w14:paraId="6498413A" w14:textId="77777777" w:rsidTr="002752F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C646D6"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2752FE" w:rsidRPr="00E6597C" w14:paraId="0B5C7566"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B44D5"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2752FE" w:rsidRPr="00E6597C" w14:paraId="17AEF96C" w14:textId="77777777" w:rsidTr="002752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10919C"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D126B" w:rsidRPr="00E6597C" w14:paraId="4C93A557"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A35F81" w14:textId="30D074B0" w:rsidR="002D126B" w:rsidRPr="00E6597C" w:rsidRDefault="002D126B" w:rsidP="002D126B">
            <w:pPr>
              <w:rPr>
                <w:rFonts w:ascii="GHEA Grapalat" w:hAnsi="GHEA Grapalat" w:cs="Arial"/>
                <w:sz w:val="20"/>
                <w:szCs w:val="20"/>
              </w:rPr>
            </w:pPr>
            <w:r w:rsidRPr="002D126B">
              <w:rPr>
                <w:rFonts w:ascii="GHEA Grapalat" w:hAnsi="GHEA Grapalat" w:cs="Sylfaen"/>
                <w:sz w:val="20"/>
                <w:szCs w:val="20"/>
                <w:lang w:val="hy-AM"/>
              </w:rPr>
              <w:t>9</w:t>
            </w:r>
            <w:r w:rsidRPr="002D126B">
              <w:rPr>
                <w:rFonts w:ascii="GHEA Grapalat" w:hAnsi="GHEA Grapalat" w:cs="Sylfaen"/>
                <w:sz w:val="20"/>
                <w:szCs w:val="20"/>
              </w:rPr>
              <w:t>. Շահառու</w:t>
            </w:r>
            <w:r w:rsidRPr="002D126B">
              <w:rPr>
                <w:rFonts w:ascii="GHEA Grapalat" w:hAnsi="GHEA Grapalat" w:cs="Sylfaen"/>
                <w:sz w:val="20"/>
                <w:szCs w:val="20"/>
                <w:lang w:val="hy-AM"/>
              </w:rPr>
              <w:t>ի  անվանումը</w:t>
            </w:r>
            <w:r w:rsidRPr="002D126B">
              <w:rPr>
                <w:rFonts w:ascii="GHEA Grapalat" w:hAnsi="GHEA Grapalat" w:cs="Sylfaen"/>
                <w:sz w:val="20"/>
                <w:szCs w:val="20"/>
              </w:rPr>
              <w:t>,</w:t>
            </w:r>
            <w:r w:rsidRPr="002D126B">
              <w:rPr>
                <w:rFonts w:ascii="GHEA Grapalat" w:hAnsi="GHEA Grapalat" w:cs="Sylfaen"/>
                <w:sz w:val="20"/>
                <w:szCs w:val="20"/>
                <w:lang w:val="hy-AM"/>
              </w:rPr>
              <w:t xml:space="preserve"> կամ անուն ազգանուն </w:t>
            </w:r>
            <w:r w:rsidRPr="002D126B">
              <w:rPr>
                <w:rFonts w:ascii="GHEA Grapalat" w:hAnsi="GHEA Grapalat" w:cs="Arial"/>
                <w:sz w:val="20"/>
                <w:szCs w:val="20"/>
              </w:rPr>
              <w:t>`</w:t>
            </w:r>
            <w:r w:rsidRPr="002D126B">
              <w:rPr>
                <w:rFonts w:ascii="GHEA Grapalat" w:hAnsi="GHEA Grapalat" w:cs="Arial"/>
                <w:sz w:val="20"/>
                <w:szCs w:val="20"/>
                <w:lang w:val="hy-AM"/>
              </w:rPr>
              <w:t xml:space="preserve"> </w:t>
            </w:r>
            <w:r w:rsidRPr="002D126B">
              <w:rPr>
                <w:rFonts w:ascii="GHEA Grapalat" w:hAnsi="GHEA Grapalat" w:cs="Arial"/>
                <w:b/>
                <w:sz w:val="20"/>
                <w:szCs w:val="20"/>
                <w:lang w:val="hy-AM"/>
              </w:rPr>
              <w:t>ՀՀ Կոտայքի մարզի Ակունքի համայնքապետարան</w:t>
            </w:r>
          </w:p>
        </w:tc>
      </w:tr>
      <w:tr w:rsidR="002D126B" w:rsidRPr="00E6597C" w14:paraId="05E6B73F" w14:textId="77777777" w:rsidTr="002752F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ACD66" w14:textId="0FC511C1" w:rsidR="002D126B" w:rsidRPr="00A808AC" w:rsidRDefault="002D126B" w:rsidP="002D126B">
            <w:pPr>
              <w:rPr>
                <w:rFonts w:ascii="GHEA Grapalat" w:hAnsi="GHEA Grapalat" w:cs="Sylfaen"/>
                <w:sz w:val="20"/>
                <w:szCs w:val="20"/>
                <w:lang w:val="ru-RU"/>
              </w:rPr>
            </w:pPr>
            <w:r w:rsidRPr="002D126B">
              <w:rPr>
                <w:rFonts w:ascii="GHEA Grapalat" w:hAnsi="GHEA Grapalat" w:cs="Sylfaen"/>
                <w:sz w:val="20"/>
                <w:szCs w:val="20"/>
                <w:lang w:val="ru-RU"/>
              </w:rPr>
              <w:t xml:space="preserve">10. </w:t>
            </w:r>
            <w:r w:rsidRPr="002D126B">
              <w:rPr>
                <w:rFonts w:ascii="GHEA Grapalat" w:hAnsi="GHEA Grapalat" w:cs="Sylfaen"/>
                <w:sz w:val="20"/>
                <w:szCs w:val="20"/>
              </w:rPr>
              <w:t xml:space="preserve"> Շահառուի</w:t>
            </w:r>
            <w:r w:rsidRPr="002D126B">
              <w:rPr>
                <w:rFonts w:ascii="GHEA Grapalat" w:hAnsi="GHEA Grapalat" w:cs="Arial"/>
                <w:sz w:val="20"/>
                <w:szCs w:val="20"/>
              </w:rPr>
              <w:t xml:space="preserve"> </w:t>
            </w:r>
            <w:r w:rsidRPr="002D126B">
              <w:rPr>
                <w:rFonts w:ascii="GHEA Grapalat" w:hAnsi="GHEA Grapalat" w:cs="Sylfaen"/>
                <w:sz w:val="20"/>
                <w:szCs w:val="20"/>
              </w:rPr>
              <w:t xml:space="preserve"> ՀԾՀ</w:t>
            </w:r>
            <w:r w:rsidRPr="002D126B">
              <w:rPr>
                <w:rFonts w:ascii="GHEA Grapalat" w:hAnsi="GHEA Grapalat" w:cs="Sylfaen"/>
                <w:sz w:val="20"/>
                <w:szCs w:val="20"/>
                <w:lang w:val="ru-RU"/>
              </w:rPr>
              <w:t xml:space="preserve"> (</w:t>
            </w:r>
            <w:r w:rsidRPr="002D126B">
              <w:rPr>
                <w:rFonts w:ascii="GHEA Grapalat" w:hAnsi="GHEA Grapalat" w:cs="Sylfaen"/>
                <w:sz w:val="20"/>
                <w:szCs w:val="20"/>
                <w:lang w:val="hy-AM"/>
              </w:rPr>
              <w:t>չի լրացվում</w:t>
            </w:r>
            <w:r w:rsidRPr="002D126B">
              <w:rPr>
                <w:rFonts w:ascii="GHEA Grapalat" w:hAnsi="GHEA Grapalat" w:cs="Sylfaen"/>
                <w:sz w:val="20"/>
                <w:szCs w:val="20"/>
                <w:lang w:val="ru-RU"/>
              </w:rPr>
              <w:t>)</w:t>
            </w:r>
          </w:p>
        </w:tc>
      </w:tr>
      <w:tr w:rsidR="002D126B" w:rsidRPr="00E6597C" w14:paraId="3C3CFEC4" w14:textId="77777777" w:rsidTr="002752F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0A2A8" w14:textId="34ECF0FC" w:rsidR="002D126B" w:rsidRPr="00A808AC" w:rsidRDefault="002D126B" w:rsidP="002D126B">
            <w:pPr>
              <w:rPr>
                <w:rFonts w:ascii="GHEA Grapalat" w:hAnsi="GHEA Grapalat" w:cs="Arial"/>
                <w:sz w:val="20"/>
                <w:szCs w:val="20"/>
              </w:rPr>
            </w:pPr>
            <w:r w:rsidRPr="002D126B">
              <w:rPr>
                <w:rFonts w:ascii="GHEA Grapalat" w:hAnsi="GHEA Grapalat" w:cs="Sylfaen"/>
                <w:sz w:val="20"/>
                <w:szCs w:val="20"/>
                <w:lang w:val="hy-AM"/>
              </w:rPr>
              <w:t>11</w:t>
            </w:r>
            <w:r w:rsidRPr="002D126B">
              <w:rPr>
                <w:rFonts w:ascii="GHEA Grapalat" w:hAnsi="GHEA Grapalat" w:cs="Sylfaen"/>
                <w:sz w:val="20"/>
                <w:szCs w:val="20"/>
              </w:rPr>
              <w:t>. Շահառուի</w:t>
            </w:r>
            <w:r w:rsidRPr="002D126B">
              <w:rPr>
                <w:rFonts w:ascii="GHEA Grapalat" w:hAnsi="GHEA Grapalat" w:cs="Arial"/>
                <w:sz w:val="20"/>
                <w:szCs w:val="20"/>
              </w:rPr>
              <w:t xml:space="preserve"> </w:t>
            </w:r>
            <w:r w:rsidRPr="002D126B">
              <w:rPr>
                <w:rFonts w:ascii="GHEA Grapalat" w:hAnsi="GHEA Grapalat" w:cs="Sylfaen"/>
                <w:sz w:val="20"/>
                <w:szCs w:val="20"/>
              </w:rPr>
              <w:t>ՀՎՀՀ</w:t>
            </w:r>
            <w:r w:rsidRPr="002D126B">
              <w:rPr>
                <w:rFonts w:ascii="GHEA Grapalat" w:hAnsi="GHEA Grapalat" w:cs="Sylfaen"/>
                <w:sz w:val="20"/>
                <w:szCs w:val="20"/>
                <w:lang w:val="hy-AM"/>
              </w:rPr>
              <w:t xml:space="preserve">  </w:t>
            </w:r>
            <w:r w:rsidRPr="002D126B">
              <w:rPr>
                <w:rFonts w:ascii="GHEA Grapalat" w:hAnsi="GHEA Grapalat" w:cs="Arial"/>
                <w:b/>
                <w:sz w:val="20"/>
                <w:szCs w:val="20"/>
              </w:rPr>
              <w:t xml:space="preserve">` </w:t>
            </w:r>
            <w:r w:rsidRPr="002D126B">
              <w:rPr>
                <w:rFonts w:ascii="Sylfaen" w:hAnsi="Sylfaen"/>
                <w:b/>
                <w:sz w:val="20"/>
                <w:szCs w:val="20"/>
                <w:lang w:val="hy-AM"/>
              </w:rPr>
              <w:t>03546083</w:t>
            </w:r>
          </w:p>
        </w:tc>
      </w:tr>
      <w:tr w:rsidR="002D126B" w:rsidRPr="00E6597C" w14:paraId="14CB8915" w14:textId="77777777" w:rsidTr="002752F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06893C" w14:textId="0B303EB3" w:rsidR="002D126B" w:rsidRPr="00A808AC" w:rsidRDefault="002D126B" w:rsidP="002D126B">
            <w:pPr>
              <w:rPr>
                <w:rFonts w:ascii="GHEA Grapalat" w:hAnsi="GHEA Grapalat" w:cs="Arial"/>
                <w:sz w:val="20"/>
                <w:szCs w:val="20"/>
              </w:rPr>
            </w:pPr>
            <w:r w:rsidRPr="002D126B">
              <w:rPr>
                <w:rFonts w:ascii="GHEA Grapalat" w:hAnsi="GHEA Grapalat" w:cs="Sylfaen"/>
                <w:sz w:val="20"/>
                <w:szCs w:val="20"/>
              </w:rPr>
              <w:t>1</w:t>
            </w:r>
            <w:r w:rsidRPr="002D126B">
              <w:rPr>
                <w:rFonts w:ascii="GHEA Grapalat" w:hAnsi="GHEA Grapalat" w:cs="Sylfaen"/>
                <w:sz w:val="20"/>
                <w:szCs w:val="20"/>
                <w:lang w:val="hy-AM"/>
              </w:rPr>
              <w:t>2</w:t>
            </w:r>
            <w:r w:rsidRPr="002D126B">
              <w:rPr>
                <w:rFonts w:ascii="GHEA Grapalat" w:hAnsi="GHEA Grapalat" w:cs="Sylfaen"/>
                <w:sz w:val="20"/>
                <w:szCs w:val="20"/>
              </w:rPr>
              <w:t>.Շահառուի</w:t>
            </w:r>
            <w:r w:rsidRPr="002D126B">
              <w:rPr>
                <w:rFonts w:ascii="GHEA Grapalat" w:hAnsi="GHEA Grapalat" w:cs="Sylfaen"/>
                <w:sz w:val="20"/>
                <w:szCs w:val="20"/>
                <w:lang w:val="hy-AM"/>
              </w:rPr>
              <w:t>ն</w:t>
            </w:r>
            <w:r w:rsidRPr="002D126B">
              <w:rPr>
                <w:rFonts w:ascii="GHEA Grapalat" w:hAnsi="GHEA Grapalat" w:cs="Arial"/>
                <w:sz w:val="20"/>
                <w:szCs w:val="20"/>
              </w:rPr>
              <w:t xml:space="preserve"> </w:t>
            </w:r>
            <w:r w:rsidRPr="002D126B">
              <w:rPr>
                <w:rFonts w:ascii="GHEA Grapalat" w:hAnsi="GHEA Grapalat" w:cs="Sylfaen"/>
                <w:sz w:val="20"/>
                <w:szCs w:val="20"/>
                <w:lang w:val="hy-AM"/>
              </w:rPr>
              <w:t xml:space="preserve"> սպասարկող Ֆինանսական կազմակերպություն</w:t>
            </w:r>
            <w:r w:rsidRPr="002D126B">
              <w:rPr>
                <w:rFonts w:ascii="GHEA Grapalat" w:hAnsi="GHEA Grapalat" w:cs="Sylfaen"/>
                <w:sz w:val="20"/>
                <w:szCs w:val="20"/>
              </w:rPr>
              <w:t xml:space="preserve"> (բանկ)</w:t>
            </w:r>
            <w:r w:rsidRPr="002D126B">
              <w:rPr>
                <w:rFonts w:ascii="GHEA Grapalat" w:hAnsi="GHEA Grapalat" w:cs="Arial"/>
                <w:sz w:val="20"/>
                <w:szCs w:val="20"/>
              </w:rPr>
              <w:t>`</w:t>
            </w:r>
            <w:r w:rsidRPr="002D126B">
              <w:rPr>
                <w:rFonts w:ascii="Sylfaen" w:hAnsi="Sylfaen"/>
                <w:sz w:val="20"/>
                <w:szCs w:val="20"/>
                <w:lang w:val="hy-AM"/>
              </w:rPr>
              <w:t xml:space="preserve"> </w:t>
            </w:r>
            <w:r w:rsidRPr="002D126B">
              <w:rPr>
                <w:rFonts w:ascii="GHEA Grapalat" w:hAnsi="GHEA Grapalat"/>
                <w:b/>
                <w:sz w:val="20"/>
                <w:szCs w:val="20"/>
                <w:lang w:val="hy-AM"/>
              </w:rPr>
              <w:t>ՀՀ ՖՆ Կենտրոնական գանձապետարան</w:t>
            </w:r>
          </w:p>
        </w:tc>
      </w:tr>
      <w:tr w:rsidR="002D126B" w:rsidRPr="00E6597C" w14:paraId="1B29EA65" w14:textId="77777777" w:rsidTr="002752FE">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15515" w14:textId="77777777" w:rsidR="002D126B" w:rsidRPr="002D126B" w:rsidRDefault="002D126B" w:rsidP="002D126B">
            <w:pPr>
              <w:rPr>
                <w:rFonts w:ascii="GHEA Grapalat" w:eastAsia="Calibri" w:hAnsi="GHEA Grapalat"/>
                <w:sz w:val="20"/>
                <w:szCs w:val="20"/>
                <w:lang w:val="hy-AM"/>
              </w:rPr>
            </w:pPr>
            <w:r w:rsidRPr="002D126B">
              <w:rPr>
                <w:rFonts w:ascii="GHEA Grapalat" w:hAnsi="GHEA Grapalat" w:cs="Sylfaen"/>
                <w:sz w:val="20"/>
                <w:szCs w:val="20"/>
              </w:rPr>
              <w:t>1</w:t>
            </w:r>
            <w:r w:rsidRPr="002D126B">
              <w:rPr>
                <w:rFonts w:ascii="GHEA Grapalat" w:hAnsi="GHEA Grapalat" w:cs="Sylfaen"/>
                <w:sz w:val="20"/>
                <w:szCs w:val="20"/>
                <w:lang w:val="hy-AM"/>
              </w:rPr>
              <w:t>3</w:t>
            </w:r>
            <w:r w:rsidRPr="002D126B">
              <w:rPr>
                <w:rFonts w:ascii="GHEA Grapalat" w:hAnsi="GHEA Grapalat" w:cs="Sylfaen"/>
                <w:sz w:val="20"/>
                <w:szCs w:val="20"/>
              </w:rPr>
              <w:t>.Շահառուի</w:t>
            </w:r>
            <w:r w:rsidRPr="002D126B">
              <w:rPr>
                <w:rFonts w:ascii="GHEA Grapalat" w:hAnsi="GHEA Grapalat" w:cs="Arial"/>
                <w:sz w:val="20"/>
                <w:szCs w:val="20"/>
              </w:rPr>
              <w:t xml:space="preserve"> </w:t>
            </w:r>
            <w:r w:rsidRPr="002D126B">
              <w:rPr>
                <w:rFonts w:ascii="GHEA Grapalat" w:hAnsi="GHEA Grapalat" w:cs="Sylfaen"/>
                <w:sz w:val="20"/>
                <w:szCs w:val="20"/>
              </w:rPr>
              <w:t>հաշվի</w:t>
            </w:r>
            <w:r w:rsidRPr="002D126B">
              <w:rPr>
                <w:rFonts w:ascii="GHEA Grapalat" w:hAnsi="GHEA Grapalat" w:cs="Arial"/>
                <w:sz w:val="20"/>
                <w:szCs w:val="20"/>
              </w:rPr>
              <w:t xml:space="preserve"> </w:t>
            </w:r>
            <w:r w:rsidRPr="002D126B">
              <w:rPr>
                <w:rFonts w:ascii="GHEA Grapalat" w:hAnsi="GHEA Grapalat" w:cs="Sylfaen"/>
                <w:sz w:val="20"/>
                <w:szCs w:val="20"/>
              </w:rPr>
              <w:t>համարը</w:t>
            </w:r>
            <w:r w:rsidRPr="002D126B">
              <w:rPr>
                <w:rFonts w:ascii="GHEA Grapalat" w:hAnsi="GHEA Grapalat" w:cs="Arial"/>
                <w:sz w:val="20"/>
                <w:szCs w:val="20"/>
              </w:rPr>
              <w:t xml:space="preserve"> (</w:t>
            </w:r>
            <w:r w:rsidRPr="002D126B">
              <w:rPr>
                <w:rFonts w:ascii="GHEA Grapalat" w:hAnsi="GHEA Grapalat" w:cs="Sylfaen"/>
                <w:sz w:val="20"/>
                <w:szCs w:val="20"/>
              </w:rPr>
              <w:t>հշ</w:t>
            </w:r>
            <w:r w:rsidRPr="002D126B">
              <w:rPr>
                <w:rFonts w:ascii="GHEA Grapalat" w:hAnsi="GHEA Grapalat" w:cs="Arial"/>
                <w:sz w:val="20"/>
                <w:szCs w:val="20"/>
              </w:rPr>
              <w:t xml:space="preserve">.N) </w:t>
            </w:r>
            <w:r w:rsidRPr="002D126B">
              <w:rPr>
                <w:rFonts w:ascii="GHEA Grapalat" w:eastAsia="Calibri" w:hAnsi="GHEA Grapalat"/>
                <w:sz w:val="20"/>
                <w:szCs w:val="20"/>
                <w:lang w:val="hy-AM"/>
              </w:rPr>
              <w:t xml:space="preserve"> </w:t>
            </w:r>
            <w:r w:rsidRPr="002D126B">
              <w:rPr>
                <w:rStyle w:val="af5"/>
                <w:rFonts w:ascii="GHEA Grapalat" w:hAnsi="GHEA Grapalat"/>
                <w:bCs w:val="0"/>
                <w:sz w:val="20"/>
                <w:szCs w:val="20"/>
                <w:u w:val="single"/>
                <w:lang w:val="hy-AM"/>
              </w:rPr>
              <w:t xml:space="preserve"> </w:t>
            </w:r>
            <w:r w:rsidRPr="002D126B">
              <w:rPr>
                <w:rFonts w:ascii="GHEA Grapalat" w:eastAsia="Calibri" w:hAnsi="GHEA Grapalat"/>
                <w:b/>
                <w:sz w:val="20"/>
                <w:szCs w:val="20"/>
                <w:lang w:val="hy-AM"/>
              </w:rPr>
              <w:t xml:space="preserve"> </w:t>
            </w:r>
            <w:r w:rsidRPr="002D126B">
              <w:rPr>
                <w:rFonts w:ascii="GHEA Grapalat" w:eastAsia="Calibri" w:hAnsi="GHEA Grapalat"/>
                <w:b/>
                <w:color w:val="FF0000"/>
                <w:sz w:val="20"/>
                <w:szCs w:val="20"/>
                <w:lang w:val="hy-AM"/>
              </w:rPr>
              <w:t>Հ/Հ 9001052023062</w:t>
            </w:r>
          </w:p>
          <w:p w14:paraId="5F56ACA4" w14:textId="54E21AF7" w:rsidR="002D126B" w:rsidRPr="00A808AC" w:rsidRDefault="002D126B" w:rsidP="002D126B">
            <w:pPr>
              <w:rPr>
                <w:rFonts w:ascii="GHEA Grapalat" w:hAnsi="GHEA Grapalat" w:cs="Arial"/>
                <w:sz w:val="20"/>
                <w:szCs w:val="20"/>
              </w:rPr>
            </w:pPr>
          </w:p>
        </w:tc>
      </w:tr>
      <w:tr w:rsidR="002752FE" w:rsidRPr="00E6597C" w14:paraId="72793176"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11DDDD" w14:textId="77777777" w:rsidR="002752FE" w:rsidRPr="00A808AC" w:rsidRDefault="002752FE" w:rsidP="002752F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4</w:t>
            </w:r>
            <w:r w:rsidRPr="00A808AC">
              <w:rPr>
                <w:rFonts w:ascii="GHEA Grapalat" w:hAnsi="GHEA Grapalat" w:cs="Sylfaen"/>
                <w:sz w:val="20"/>
                <w:szCs w:val="20"/>
              </w:rPr>
              <w:t>.Գումարը</w:t>
            </w:r>
            <w:r w:rsidRPr="00A808AC">
              <w:rPr>
                <w:rFonts w:ascii="GHEA Grapalat" w:hAnsi="GHEA Grapalat" w:cs="Arial"/>
                <w:sz w:val="20"/>
                <w:szCs w:val="20"/>
              </w:rPr>
              <w:t xml:space="preserve"> </w:t>
            </w:r>
            <w:r w:rsidRPr="00A808AC">
              <w:rPr>
                <w:rFonts w:ascii="GHEA Grapalat" w:hAnsi="GHEA Grapalat" w:cs="Arial"/>
                <w:sz w:val="20"/>
                <w:szCs w:val="20"/>
                <w:lang w:val="ru-RU"/>
              </w:rPr>
              <w:t>(</w:t>
            </w:r>
            <w:r w:rsidRPr="00A808AC">
              <w:rPr>
                <w:rFonts w:ascii="GHEA Grapalat" w:hAnsi="GHEA Grapalat" w:cs="Sylfaen"/>
                <w:sz w:val="20"/>
                <w:szCs w:val="20"/>
              </w:rPr>
              <w:t>թվերով</w:t>
            </w:r>
            <w:r w:rsidRPr="00A808AC">
              <w:rPr>
                <w:rFonts w:ascii="GHEA Grapalat" w:hAnsi="GHEA Grapalat" w:cs="Arial"/>
                <w:sz w:val="20"/>
                <w:szCs w:val="20"/>
              </w:rPr>
              <w:t xml:space="preserve"> </w:t>
            </w:r>
            <w:r w:rsidRPr="00A808AC">
              <w:rPr>
                <w:rFonts w:ascii="GHEA Grapalat" w:hAnsi="GHEA Grapalat" w:cs="Sylfaen"/>
                <w:sz w:val="20"/>
                <w:szCs w:val="20"/>
              </w:rPr>
              <w:t>և</w:t>
            </w:r>
            <w:r w:rsidRPr="00A808AC">
              <w:rPr>
                <w:rFonts w:ascii="GHEA Grapalat" w:hAnsi="GHEA Grapalat" w:cs="Arial"/>
                <w:sz w:val="20"/>
                <w:szCs w:val="20"/>
              </w:rPr>
              <w:t xml:space="preserve"> </w:t>
            </w:r>
            <w:r w:rsidRPr="00A808AC">
              <w:rPr>
                <w:rFonts w:ascii="GHEA Grapalat" w:hAnsi="GHEA Grapalat" w:cs="Sylfaen"/>
                <w:sz w:val="20"/>
                <w:szCs w:val="20"/>
              </w:rPr>
              <w:t>բառերով</w:t>
            </w:r>
            <w:r w:rsidRPr="00A808AC">
              <w:rPr>
                <w:rFonts w:ascii="GHEA Grapalat" w:hAnsi="GHEA Grapalat" w:cs="Sylfaen"/>
                <w:sz w:val="20"/>
                <w:szCs w:val="20"/>
                <w:lang w:val="ru-RU"/>
              </w:rPr>
              <w:t>)</w:t>
            </w:r>
            <w:r w:rsidRPr="00A808AC">
              <w:rPr>
                <w:rFonts w:ascii="GHEA Grapalat" w:hAnsi="GHEA Grapalat" w:cs="Arial"/>
                <w:sz w:val="20"/>
                <w:szCs w:val="20"/>
              </w:rPr>
              <w:t>`</w:t>
            </w:r>
          </w:p>
        </w:tc>
      </w:tr>
      <w:tr w:rsidR="002752FE" w:rsidRPr="00E6597C" w14:paraId="6B80DBEC" w14:textId="77777777" w:rsidTr="002752F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6B7554" w14:textId="77777777" w:rsidR="002752FE" w:rsidRPr="00A808AC" w:rsidRDefault="002752FE" w:rsidP="002752FE">
            <w:pPr>
              <w:rPr>
                <w:rFonts w:ascii="GHEA Grapalat" w:hAnsi="GHEA Grapalat" w:cs="Sylfaen"/>
                <w:sz w:val="20"/>
                <w:szCs w:val="20"/>
              </w:rPr>
            </w:pPr>
            <w:r w:rsidRPr="00A808AC">
              <w:rPr>
                <w:rFonts w:ascii="GHEA Grapalat" w:hAnsi="GHEA Grapalat" w:cs="Sylfaen"/>
                <w:sz w:val="20"/>
                <w:szCs w:val="20"/>
              </w:rPr>
              <w:t xml:space="preserve">15. </w:t>
            </w:r>
            <w:r w:rsidRPr="00A808AC">
              <w:rPr>
                <w:rFonts w:ascii="GHEA Grapalat" w:hAnsi="GHEA Grapalat" w:cs="Sylfaen"/>
                <w:sz w:val="20"/>
                <w:szCs w:val="20"/>
                <w:lang w:val="hy-AM"/>
              </w:rPr>
              <w:t xml:space="preserve">Ակցեպտավորված գումարը՝ </w:t>
            </w:r>
            <w:r w:rsidRPr="00A808AC">
              <w:rPr>
                <w:rFonts w:ascii="GHEA Grapalat" w:hAnsi="GHEA Grapalat" w:cs="Sylfaen"/>
                <w:sz w:val="20"/>
                <w:szCs w:val="20"/>
              </w:rPr>
              <w:t xml:space="preserve"> (թվերով</w:t>
            </w:r>
            <w:r w:rsidRPr="00A808AC">
              <w:rPr>
                <w:rFonts w:ascii="GHEA Grapalat" w:hAnsi="GHEA Grapalat" w:cs="Arial"/>
                <w:sz w:val="20"/>
                <w:szCs w:val="20"/>
              </w:rPr>
              <w:t xml:space="preserve"> </w:t>
            </w:r>
            <w:r w:rsidRPr="00A808AC">
              <w:rPr>
                <w:rFonts w:ascii="GHEA Grapalat" w:hAnsi="GHEA Grapalat" w:cs="Sylfaen"/>
                <w:sz w:val="20"/>
                <w:szCs w:val="20"/>
              </w:rPr>
              <w:t>և</w:t>
            </w:r>
            <w:r w:rsidRPr="00A808AC">
              <w:rPr>
                <w:rFonts w:ascii="GHEA Grapalat" w:hAnsi="GHEA Grapalat" w:cs="Arial"/>
                <w:sz w:val="20"/>
                <w:szCs w:val="20"/>
              </w:rPr>
              <w:t xml:space="preserve"> </w:t>
            </w:r>
            <w:r w:rsidRPr="00A808AC">
              <w:rPr>
                <w:rFonts w:ascii="GHEA Grapalat" w:hAnsi="GHEA Grapalat" w:cs="Sylfaen"/>
                <w:sz w:val="20"/>
                <w:szCs w:val="20"/>
              </w:rPr>
              <w:t>բառերով)</w:t>
            </w:r>
            <w:r w:rsidRPr="00A808AC">
              <w:rPr>
                <w:rFonts w:ascii="GHEA Grapalat" w:hAnsi="GHEA Grapalat" w:cs="Sylfaen"/>
                <w:sz w:val="20"/>
                <w:szCs w:val="20"/>
                <w:lang w:val="hy-AM"/>
              </w:rPr>
              <w:t xml:space="preserve">  </w:t>
            </w:r>
            <w:r w:rsidRPr="00A808AC">
              <w:rPr>
                <w:rFonts w:ascii="GHEA Grapalat" w:hAnsi="GHEA Grapalat" w:cs="Sylfaen"/>
                <w:sz w:val="20"/>
                <w:szCs w:val="20"/>
              </w:rPr>
              <w:t>(</w:t>
            </w:r>
            <w:r w:rsidRPr="00A808AC">
              <w:rPr>
                <w:rFonts w:ascii="GHEA Grapalat" w:hAnsi="GHEA Grapalat" w:cs="Sylfaen"/>
                <w:sz w:val="20"/>
                <w:szCs w:val="20"/>
                <w:lang w:val="hy-AM"/>
              </w:rPr>
              <w:t>նախատեսված է նշված գումարի մասնակի ակցեպտի համար, որը չի կիրառվում</w:t>
            </w:r>
            <w:r w:rsidRPr="00A808AC">
              <w:rPr>
                <w:rFonts w:ascii="GHEA Grapalat" w:hAnsi="GHEA Grapalat" w:cs="Sylfaen"/>
                <w:sz w:val="20"/>
                <w:szCs w:val="20"/>
              </w:rPr>
              <w:t>)</w:t>
            </w:r>
          </w:p>
        </w:tc>
      </w:tr>
      <w:tr w:rsidR="002752FE" w:rsidRPr="00E6597C" w14:paraId="177CEF99" w14:textId="77777777" w:rsidTr="002752FE">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1E6B8" w14:textId="77777777" w:rsidR="002752FE" w:rsidRPr="00A808AC" w:rsidRDefault="002752FE" w:rsidP="002752F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ru-RU"/>
              </w:rPr>
              <w:t>6</w:t>
            </w:r>
            <w:r w:rsidRPr="00A808AC">
              <w:rPr>
                <w:rFonts w:ascii="GHEA Grapalat" w:hAnsi="GHEA Grapalat" w:cs="Sylfaen"/>
                <w:sz w:val="20"/>
                <w:szCs w:val="20"/>
              </w:rPr>
              <w:t>.Արժույթը</w:t>
            </w:r>
            <w:r w:rsidRPr="00A808AC">
              <w:rPr>
                <w:rFonts w:ascii="GHEA Grapalat" w:hAnsi="GHEA Grapalat" w:cs="Arial"/>
                <w:sz w:val="20"/>
                <w:szCs w:val="20"/>
              </w:rPr>
              <w:t xml:space="preserve"> (</w:t>
            </w:r>
            <w:r w:rsidRPr="00A808AC">
              <w:rPr>
                <w:rFonts w:ascii="GHEA Grapalat" w:hAnsi="GHEA Grapalat" w:cs="Sylfaen"/>
                <w:sz w:val="20"/>
                <w:szCs w:val="20"/>
              </w:rPr>
              <w:t>բառերով</w:t>
            </w:r>
            <w:r w:rsidRPr="00A808AC">
              <w:rPr>
                <w:rFonts w:ascii="GHEA Grapalat" w:hAnsi="GHEA Grapalat" w:cs="Arial"/>
                <w:sz w:val="20"/>
                <w:szCs w:val="20"/>
              </w:rPr>
              <w:t xml:space="preserve"> </w:t>
            </w:r>
            <w:r w:rsidRPr="00A808AC">
              <w:rPr>
                <w:rFonts w:ascii="GHEA Grapalat" w:hAnsi="GHEA Grapalat" w:cs="Sylfaen"/>
                <w:sz w:val="20"/>
                <w:szCs w:val="20"/>
              </w:rPr>
              <w:t>և</w:t>
            </w:r>
            <w:r w:rsidRPr="00A808AC">
              <w:rPr>
                <w:rFonts w:ascii="GHEA Grapalat" w:hAnsi="GHEA Grapalat" w:cs="Arial"/>
                <w:sz w:val="20"/>
                <w:szCs w:val="20"/>
              </w:rPr>
              <w:t xml:space="preserve"> </w:t>
            </w:r>
            <w:r w:rsidRPr="00A808AC">
              <w:rPr>
                <w:rFonts w:ascii="GHEA Grapalat" w:hAnsi="GHEA Grapalat" w:cs="Sylfaen"/>
                <w:sz w:val="20"/>
                <w:szCs w:val="20"/>
              </w:rPr>
              <w:t>կոդով</w:t>
            </w:r>
            <w:r w:rsidRPr="00A808AC">
              <w:rPr>
                <w:rFonts w:ascii="GHEA Grapalat" w:hAnsi="GHEA Grapalat" w:cs="Arial"/>
                <w:sz w:val="20"/>
                <w:szCs w:val="20"/>
              </w:rPr>
              <w:t>)`</w:t>
            </w:r>
          </w:p>
        </w:tc>
      </w:tr>
      <w:tr w:rsidR="002752FE" w:rsidRPr="00E6597C" w14:paraId="3EE45B75"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07063" w14:textId="77777777" w:rsidR="002752FE" w:rsidRPr="00A808AC" w:rsidRDefault="002752FE" w:rsidP="002752FE">
            <w:pPr>
              <w:rPr>
                <w:rFonts w:ascii="GHEA Grapalat" w:hAnsi="GHEA Grapalat" w:cs="Arial"/>
                <w:sz w:val="20"/>
                <w:szCs w:val="20"/>
                <w:lang w:val="hy-AM"/>
              </w:rPr>
            </w:pPr>
            <w:r w:rsidRPr="00A808AC">
              <w:rPr>
                <w:rFonts w:ascii="GHEA Grapalat" w:hAnsi="GHEA Grapalat" w:cs="Sylfaen"/>
                <w:sz w:val="20"/>
                <w:szCs w:val="20"/>
              </w:rPr>
              <w:t>1</w:t>
            </w:r>
            <w:r w:rsidRPr="00A808AC">
              <w:rPr>
                <w:rFonts w:ascii="GHEA Grapalat" w:hAnsi="GHEA Grapalat" w:cs="Sylfaen"/>
                <w:sz w:val="20"/>
                <w:szCs w:val="20"/>
                <w:lang w:val="hy-AM"/>
              </w:rPr>
              <w:t>7</w:t>
            </w:r>
            <w:r w:rsidRPr="00A808AC">
              <w:rPr>
                <w:rFonts w:ascii="GHEA Grapalat" w:hAnsi="GHEA Grapalat" w:cs="Sylfaen"/>
                <w:sz w:val="20"/>
                <w:szCs w:val="20"/>
              </w:rPr>
              <w:t>.Գործարքի</w:t>
            </w:r>
            <w:r w:rsidRPr="00A808AC">
              <w:rPr>
                <w:rFonts w:ascii="GHEA Grapalat" w:hAnsi="GHEA Grapalat" w:cs="Arial"/>
                <w:sz w:val="20"/>
                <w:szCs w:val="20"/>
              </w:rPr>
              <w:t xml:space="preserve"> (</w:t>
            </w:r>
            <w:r w:rsidRPr="00A808AC">
              <w:rPr>
                <w:rFonts w:ascii="GHEA Grapalat" w:hAnsi="GHEA Grapalat" w:cs="Sylfaen"/>
                <w:sz w:val="20"/>
                <w:szCs w:val="20"/>
              </w:rPr>
              <w:t>վճարման</w:t>
            </w:r>
            <w:r w:rsidRPr="00A808AC">
              <w:rPr>
                <w:rFonts w:ascii="GHEA Grapalat" w:hAnsi="GHEA Grapalat" w:cs="Arial"/>
                <w:sz w:val="20"/>
                <w:szCs w:val="20"/>
              </w:rPr>
              <w:t xml:space="preserve">) </w:t>
            </w:r>
            <w:r w:rsidRPr="00A808AC">
              <w:rPr>
                <w:rFonts w:ascii="GHEA Grapalat" w:hAnsi="GHEA Grapalat" w:cs="Sylfaen"/>
                <w:sz w:val="20"/>
                <w:szCs w:val="20"/>
              </w:rPr>
              <w:t>նպատակը</w:t>
            </w:r>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Fonts w:ascii="GHEA Grapalat" w:hAnsi="GHEA Grapalat" w:cs="Sylfaen"/>
                <w:bCs/>
                <w:i/>
                <w:sz w:val="20"/>
                <w:szCs w:val="20"/>
              </w:rPr>
              <w:t>(</w:t>
            </w:r>
            <w:r w:rsidRPr="00A808AC">
              <w:rPr>
                <w:rFonts w:ascii="GHEA Grapalat" w:hAnsi="GHEA Grapalat" w:cs="Sylfaen"/>
                <w:bCs/>
                <w:i/>
                <w:sz w:val="20"/>
                <w:szCs w:val="20"/>
                <w:lang w:val="hy-AM"/>
              </w:rPr>
              <w:t>պայմանագրի կատարման</w:t>
            </w:r>
            <w:r w:rsidRPr="00A808AC">
              <w:rPr>
                <w:rFonts w:ascii="GHEA Grapalat" w:hAnsi="GHEA Grapalat" w:cs="Sylfaen"/>
                <w:bCs/>
                <w:i/>
                <w:sz w:val="20"/>
                <w:szCs w:val="20"/>
              </w:rPr>
              <w:t xml:space="preserve"> ապահովմ</w:t>
            </w:r>
            <w:r w:rsidRPr="00A808AC">
              <w:rPr>
                <w:rFonts w:ascii="GHEA Grapalat" w:hAnsi="GHEA Grapalat" w:cs="Sylfaen"/>
                <w:bCs/>
                <w:i/>
                <w:sz w:val="20"/>
                <w:szCs w:val="20"/>
                <w:lang w:val="hy-AM"/>
              </w:rPr>
              <w:t>ան համար</w:t>
            </w:r>
            <w:r w:rsidRPr="00A808AC">
              <w:rPr>
                <w:rFonts w:ascii="GHEA Grapalat" w:hAnsi="GHEA Grapalat" w:cs="Sylfaen"/>
                <w:bCs/>
                <w:i/>
                <w:sz w:val="20"/>
                <w:szCs w:val="20"/>
              </w:rPr>
              <w:t>)</w:t>
            </w:r>
          </w:p>
        </w:tc>
      </w:tr>
      <w:tr w:rsidR="002752FE" w:rsidRPr="00E6597C" w14:paraId="569CDDF5" w14:textId="77777777" w:rsidTr="002752FE">
        <w:trPr>
          <w:trHeight w:val="424"/>
        </w:trPr>
        <w:tc>
          <w:tcPr>
            <w:tcW w:w="10980" w:type="dxa"/>
            <w:gridSpan w:val="2"/>
            <w:tcBorders>
              <w:top w:val="single" w:sz="4" w:space="0" w:color="auto"/>
              <w:left w:val="single" w:sz="4" w:space="0" w:color="auto"/>
              <w:right w:val="single" w:sz="4" w:space="0" w:color="000000"/>
            </w:tcBorders>
            <w:noWrap/>
            <w:vAlign w:val="bottom"/>
          </w:tcPr>
          <w:p w14:paraId="59957B02" w14:textId="77777777" w:rsidR="002752FE" w:rsidRPr="00E6597C" w:rsidRDefault="002752FE" w:rsidP="002752F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2752FE" w:rsidRPr="00E6597C" w14:paraId="0BA19C7B"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BDEDD" w14:textId="77777777" w:rsidR="002752FE" w:rsidRPr="00A808AC" w:rsidRDefault="002752FE" w:rsidP="002752F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2752FE" w:rsidRPr="00E6597C" w14:paraId="694A3A67" w14:textId="77777777" w:rsidTr="002752F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FCC624" w14:textId="77777777" w:rsidR="002752FE" w:rsidRPr="00A808AC" w:rsidRDefault="002752FE" w:rsidP="002752F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2752FE" w:rsidRPr="00E6597C" w14:paraId="5DA8A293" w14:textId="77777777" w:rsidTr="0007080B">
        <w:trPr>
          <w:trHeight w:val="1892"/>
        </w:trPr>
        <w:tc>
          <w:tcPr>
            <w:tcW w:w="5616" w:type="dxa"/>
            <w:tcBorders>
              <w:top w:val="nil"/>
              <w:left w:val="single" w:sz="4" w:space="0" w:color="auto"/>
              <w:bottom w:val="single" w:sz="4" w:space="0" w:color="auto"/>
              <w:right w:val="single" w:sz="4" w:space="0" w:color="auto"/>
            </w:tcBorders>
            <w:noWrap/>
            <w:vAlign w:val="bottom"/>
          </w:tcPr>
          <w:p w14:paraId="5FAF6DC3" w14:textId="77777777" w:rsidR="002752FE" w:rsidRPr="00E6597C" w:rsidRDefault="002752FE" w:rsidP="002752F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6812C4B4" w14:textId="77777777" w:rsidR="002752FE" w:rsidRPr="00E6597C" w:rsidRDefault="002752FE" w:rsidP="002752FE">
            <w:pPr>
              <w:rPr>
                <w:rFonts w:ascii="GHEA Grapalat" w:hAnsi="GHEA Grapalat" w:cs="Sylfaen"/>
                <w:sz w:val="20"/>
                <w:szCs w:val="20"/>
              </w:rPr>
            </w:pPr>
          </w:p>
          <w:p w14:paraId="331118B0" w14:textId="77777777" w:rsidR="002752FE" w:rsidRPr="00E6597C" w:rsidRDefault="002752FE" w:rsidP="002752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1ECF5F9" w14:textId="77777777" w:rsidR="002752FE" w:rsidRPr="00E6597C" w:rsidRDefault="002752FE" w:rsidP="002752FE">
            <w:pPr>
              <w:rPr>
                <w:rFonts w:ascii="GHEA Grapalat" w:hAnsi="GHEA Grapalat" w:cs="Tahoma"/>
                <w:color w:val="000000"/>
                <w:sz w:val="20"/>
                <w:szCs w:val="20"/>
              </w:rPr>
            </w:pPr>
          </w:p>
          <w:p w14:paraId="6AA529B8" w14:textId="77777777" w:rsidR="002752FE" w:rsidRPr="00E6597C" w:rsidRDefault="002752FE" w:rsidP="002752FE">
            <w:pPr>
              <w:rPr>
                <w:rFonts w:ascii="GHEA Grapalat" w:hAnsi="GHEA Grapalat" w:cs="Sylfaen"/>
                <w:sz w:val="20"/>
                <w:szCs w:val="20"/>
              </w:rPr>
            </w:pPr>
          </w:p>
          <w:p w14:paraId="5D3E76FF" w14:textId="77777777" w:rsidR="002752FE" w:rsidRPr="00E6597C" w:rsidRDefault="002752FE" w:rsidP="002752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67F7D8" w14:textId="77777777" w:rsidR="002752FE" w:rsidRPr="00E6597C" w:rsidRDefault="002752FE" w:rsidP="002752FE">
            <w:pPr>
              <w:rPr>
                <w:rFonts w:ascii="GHEA Grapalat" w:hAnsi="GHEA Grapalat" w:cs="Sylfaen"/>
                <w:sz w:val="20"/>
                <w:szCs w:val="20"/>
              </w:rPr>
            </w:pPr>
          </w:p>
          <w:p w14:paraId="6F9BDFD3"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2D555D7B" w14:textId="0A326A73"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3EEFFF2A" w14:textId="77777777" w:rsidR="002752FE" w:rsidRPr="00E6597C" w:rsidRDefault="002752FE" w:rsidP="002752F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181CD30A" w14:textId="77777777" w:rsidR="002752FE" w:rsidRPr="00E6597C" w:rsidRDefault="002752FE" w:rsidP="002752FE">
            <w:pPr>
              <w:jc w:val="right"/>
              <w:rPr>
                <w:rFonts w:ascii="GHEA Grapalat" w:hAnsi="GHEA Grapalat" w:cs="Sylfaen"/>
                <w:sz w:val="20"/>
                <w:szCs w:val="20"/>
              </w:rPr>
            </w:pPr>
          </w:p>
          <w:p w14:paraId="24D8E5E0" w14:textId="77777777" w:rsidR="002752FE" w:rsidRPr="00E6597C" w:rsidRDefault="002752FE" w:rsidP="002752F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2FF7818A" w14:textId="77777777" w:rsidR="002752FE" w:rsidRPr="00E6597C" w:rsidRDefault="002752FE" w:rsidP="002752FE">
            <w:pPr>
              <w:jc w:val="right"/>
              <w:rPr>
                <w:rFonts w:ascii="GHEA Grapalat" w:hAnsi="GHEA Grapalat" w:cs="Tahoma"/>
                <w:color w:val="000000"/>
                <w:sz w:val="20"/>
                <w:szCs w:val="20"/>
              </w:rPr>
            </w:pPr>
          </w:p>
          <w:p w14:paraId="453169B1" w14:textId="77777777" w:rsidR="002752FE" w:rsidRPr="00E6597C" w:rsidRDefault="002752FE" w:rsidP="002752FE">
            <w:pPr>
              <w:jc w:val="right"/>
              <w:rPr>
                <w:rFonts w:ascii="GHEA Grapalat" w:hAnsi="GHEA Grapalat" w:cs="Tahoma"/>
                <w:color w:val="000000"/>
                <w:sz w:val="20"/>
                <w:szCs w:val="20"/>
              </w:rPr>
            </w:pPr>
          </w:p>
          <w:p w14:paraId="13B08DFC" w14:textId="77777777" w:rsidR="002752FE" w:rsidRPr="00E6597C" w:rsidRDefault="002752FE" w:rsidP="002752F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7743B87D" w14:textId="77777777" w:rsidR="002752FE" w:rsidRPr="00E6597C" w:rsidRDefault="002752FE" w:rsidP="002752FE">
            <w:pPr>
              <w:jc w:val="right"/>
              <w:rPr>
                <w:rFonts w:ascii="GHEA Grapalat" w:hAnsi="GHEA Grapalat" w:cs="Sylfaen"/>
                <w:sz w:val="20"/>
                <w:szCs w:val="20"/>
              </w:rPr>
            </w:pPr>
          </w:p>
          <w:p w14:paraId="127CED4F" w14:textId="4B2A76CC" w:rsidR="002752FE" w:rsidRPr="00E6597C" w:rsidRDefault="002752FE" w:rsidP="0007080B">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2752FE" w:rsidRPr="00E6597C" w14:paraId="168EC280" w14:textId="77777777" w:rsidTr="002752FE">
        <w:trPr>
          <w:trHeight w:val="1442"/>
        </w:trPr>
        <w:tc>
          <w:tcPr>
            <w:tcW w:w="5616" w:type="dxa"/>
            <w:tcBorders>
              <w:top w:val="single" w:sz="4" w:space="0" w:color="auto"/>
              <w:left w:val="single" w:sz="4" w:space="0" w:color="auto"/>
              <w:right w:val="single" w:sz="4" w:space="0" w:color="auto"/>
            </w:tcBorders>
            <w:noWrap/>
            <w:vAlign w:val="bottom"/>
          </w:tcPr>
          <w:p w14:paraId="2971C80E"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D149516" w14:textId="77777777" w:rsidR="002752FE" w:rsidRPr="00E6597C" w:rsidRDefault="002752FE" w:rsidP="002752F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69A811DB"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6FC1E67B"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w:t>
            </w:r>
          </w:p>
          <w:p w14:paraId="7CB3FA69" w14:textId="77777777" w:rsidR="002752FE" w:rsidRPr="00A808AC" w:rsidRDefault="002752FE" w:rsidP="002752FE">
            <w:pPr>
              <w:rPr>
                <w:rFonts w:ascii="GHEA Grapalat" w:hAnsi="GHEA Grapalat" w:cs="Sylfaen"/>
                <w:sz w:val="20"/>
                <w:szCs w:val="20"/>
              </w:rPr>
            </w:pPr>
            <w:r w:rsidRPr="00E6597C">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1F9A868E" w14:textId="77777777" w:rsidR="002752FE" w:rsidRPr="00E6597C" w:rsidRDefault="002752FE" w:rsidP="002752F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0628CB88" w14:textId="77777777" w:rsidR="002752FE" w:rsidRPr="00E6597C" w:rsidRDefault="002752FE" w:rsidP="002752FE">
            <w:pPr>
              <w:jc w:val="right"/>
              <w:rPr>
                <w:rFonts w:ascii="GHEA Grapalat" w:hAnsi="GHEA Grapalat" w:cs="Tahoma"/>
                <w:color w:val="000000"/>
                <w:sz w:val="20"/>
                <w:szCs w:val="20"/>
              </w:rPr>
            </w:pPr>
          </w:p>
          <w:p w14:paraId="6614E0FE" w14:textId="77777777" w:rsidR="002752FE" w:rsidRPr="00E6597C" w:rsidRDefault="002752FE" w:rsidP="002752FE">
            <w:pPr>
              <w:jc w:val="right"/>
              <w:rPr>
                <w:rFonts w:ascii="GHEA Grapalat" w:hAnsi="GHEA Grapalat" w:cs="Tahoma"/>
                <w:color w:val="000000"/>
                <w:sz w:val="20"/>
                <w:szCs w:val="20"/>
              </w:rPr>
            </w:pPr>
          </w:p>
          <w:p w14:paraId="4A086024" w14:textId="77777777" w:rsidR="002752FE" w:rsidRPr="00E6597C" w:rsidRDefault="002752FE" w:rsidP="002752F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3E5D2630" w14:textId="77777777" w:rsidR="002752FE" w:rsidRPr="00A808AC" w:rsidRDefault="002752FE" w:rsidP="002752F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tc>
      </w:tr>
      <w:tr w:rsidR="002752FE" w:rsidRPr="00E6597C" w14:paraId="7DD1D1F9" w14:textId="77777777" w:rsidTr="0007080B">
        <w:trPr>
          <w:trHeight w:val="1362"/>
        </w:trPr>
        <w:tc>
          <w:tcPr>
            <w:tcW w:w="5616" w:type="dxa"/>
            <w:tcBorders>
              <w:top w:val="nil"/>
              <w:left w:val="single" w:sz="4" w:space="0" w:color="auto"/>
              <w:bottom w:val="single" w:sz="4" w:space="0" w:color="auto"/>
              <w:right w:val="single" w:sz="4" w:space="0" w:color="auto"/>
            </w:tcBorders>
            <w:noWrap/>
            <w:vAlign w:val="bottom"/>
          </w:tcPr>
          <w:p w14:paraId="7DC871C7"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24.բ.                                                       Կ.Տ.</w:t>
            </w:r>
          </w:p>
          <w:p w14:paraId="0DC1D1DD" w14:textId="77777777" w:rsidR="002752FE" w:rsidRPr="00E6597C" w:rsidRDefault="002752FE" w:rsidP="002752FE">
            <w:pPr>
              <w:rPr>
                <w:rFonts w:ascii="GHEA Grapalat" w:hAnsi="GHEA Grapalat" w:cs="Sylfaen"/>
                <w:sz w:val="20"/>
                <w:szCs w:val="20"/>
              </w:rPr>
            </w:pPr>
          </w:p>
          <w:p w14:paraId="5F9CB46B" w14:textId="77777777" w:rsidR="002752FE" w:rsidRPr="00E6597C" w:rsidRDefault="002752FE" w:rsidP="002752FE">
            <w:pPr>
              <w:rPr>
                <w:rFonts w:ascii="GHEA Grapalat" w:hAnsi="GHEA Grapalat" w:cs="Sylfaen"/>
                <w:sz w:val="20"/>
                <w:szCs w:val="20"/>
              </w:rPr>
            </w:pPr>
          </w:p>
          <w:p w14:paraId="19C2625C" w14:textId="77777777" w:rsidR="002752FE" w:rsidRPr="00E6597C" w:rsidRDefault="002752FE" w:rsidP="002752F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2F3867FA" w14:textId="26B410AD" w:rsidR="002752FE" w:rsidRPr="0007080B" w:rsidRDefault="002752FE" w:rsidP="002752F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1F9B272"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23.բ.                                                                 Կ.Տ.    </w:t>
            </w:r>
          </w:p>
          <w:p w14:paraId="033F83FA" w14:textId="77777777" w:rsidR="002752FE" w:rsidRPr="00E6597C" w:rsidRDefault="002752FE" w:rsidP="002752FE">
            <w:pPr>
              <w:rPr>
                <w:rFonts w:ascii="GHEA Grapalat" w:hAnsi="GHEA Grapalat" w:cs="Sylfaen"/>
                <w:sz w:val="20"/>
                <w:szCs w:val="20"/>
              </w:rPr>
            </w:pPr>
          </w:p>
          <w:p w14:paraId="36B6C904" w14:textId="77777777" w:rsidR="002752FE" w:rsidRPr="00E6597C" w:rsidRDefault="002752FE" w:rsidP="002752FE">
            <w:pPr>
              <w:rPr>
                <w:rFonts w:ascii="GHEA Grapalat" w:hAnsi="GHEA Grapalat" w:cs="Sylfaen"/>
                <w:sz w:val="20"/>
                <w:szCs w:val="20"/>
              </w:rPr>
            </w:pPr>
            <w:r w:rsidRPr="00E6597C">
              <w:rPr>
                <w:rFonts w:ascii="GHEA Grapalat" w:hAnsi="GHEA Grapalat" w:cs="Sylfaen"/>
                <w:sz w:val="20"/>
                <w:szCs w:val="20"/>
              </w:rPr>
              <w:t xml:space="preserve">                     </w:t>
            </w:r>
          </w:p>
          <w:p w14:paraId="1D4A64F7" w14:textId="77777777" w:rsidR="002752FE" w:rsidRPr="00E6597C" w:rsidRDefault="002752FE" w:rsidP="002752F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2BF55530" w14:textId="77777777" w:rsidR="002752FE" w:rsidRPr="00E6597C" w:rsidRDefault="002752FE" w:rsidP="0007080B">
            <w:pPr>
              <w:rPr>
                <w:rFonts w:ascii="GHEA Grapalat" w:hAnsi="GHEA Grapalat" w:cs="Arial"/>
                <w:sz w:val="20"/>
                <w:szCs w:val="20"/>
              </w:rPr>
            </w:pPr>
          </w:p>
        </w:tc>
      </w:tr>
    </w:tbl>
    <w:p w14:paraId="75713EDB"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854C13"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C439C3"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E8C4E7"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D6D4AB" w14:textId="77777777" w:rsidR="002752FE" w:rsidRPr="00E6597C"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A97C9D" w14:textId="77777777" w:rsidR="002752FE" w:rsidRPr="004605D7" w:rsidRDefault="002752FE" w:rsidP="002752F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B1E5A5E" w14:textId="77777777" w:rsidR="002752FE" w:rsidRPr="00E6597C" w:rsidRDefault="002752FE" w:rsidP="002752FE">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67D9EFE" w14:textId="77777777" w:rsidR="002752FE" w:rsidRPr="00E6597C" w:rsidRDefault="002752FE" w:rsidP="002752FE">
      <w:pPr>
        <w:jc w:val="center"/>
        <w:rPr>
          <w:rFonts w:ascii="GHEA Grapalat" w:hAnsi="GHEA Grapalat"/>
          <w:b/>
          <w:sz w:val="22"/>
          <w:szCs w:val="22"/>
          <w:lang w:val="nl-NL"/>
        </w:rPr>
      </w:pPr>
    </w:p>
    <w:tbl>
      <w:tblPr>
        <w:tblW w:w="1113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728"/>
        <w:gridCol w:w="2209"/>
        <w:gridCol w:w="3600"/>
        <w:gridCol w:w="2880"/>
      </w:tblGrid>
      <w:tr w:rsidR="002752FE" w:rsidRPr="00E6597C" w14:paraId="45D47F3A" w14:textId="77777777" w:rsidTr="001865B4">
        <w:tc>
          <w:tcPr>
            <w:tcW w:w="720" w:type="dxa"/>
            <w:tcBorders>
              <w:top w:val="single" w:sz="4" w:space="0" w:color="auto"/>
              <w:left w:val="single" w:sz="4" w:space="0" w:color="auto"/>
              <w:bottom w:val="single" w:sz="4" w:space="0" w:color="auto"/>
              <w:right w:val="single" w:sz="4" w:space="0" w:color="auto"/>
            </w:tcBorders>
          </w:tcPr>
          <w:p w14:paraId="0C493DC2" w14:textId="77777777" w:rsidR="002752FE" w:rsidRPr="00A808AC" w:rsidRDefault="002752FE" w:rsidP="002752FE">
            <w:pPr>
              <w:jc w:val="both"/>
              <w:rPr>
                <w:rFonts w:ascii="GHEA Grapalat" w:hAnsi="GHEA Grapalat"/>
                <w:sz w:val="18"/>
                <w:szCs w:val="18"/>
              </w:rPr>
            </w:pPr>
            <w:r w:rsidRPr="00A808AC">
              <w:rPr>
                <w:rFonts w:ascii="GHEA Grapalat" w:hAnsi="GHEA Grapalat"/>
                <w:sz w:val="18"/>
                <w:szCs w:val="18"/>
              </w:rPr>
              <w:t>Հ/Հ</w:t>
            </w:r>
          </w:p>
        </w:tc>
        <w:tc>
          <w:tcPr>
            <w:tcW w:w="1728" w:type="dxa"/>
            <w:tcBorders>
              <w:top w:val="single" w:sz="4" w:space="0" w:color="auto"/>
              <w:left w:val="single" w:sz="4" w:space="0" w:color="auto"/>
              <w:bottom w:val="single" w:sz="4" w:space="0" w:color="auto"/>
              <w:right w:val="single" w:sz="4" w:space="0" w:color="auto"/>
            </w:tcBorders>
          </w:tcPr>
          <w:p w14:paraId="70D2F9E4"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&lt;&lt;Վճարման պահանջագիր&gt;&gt; փաստաթղթի վավերապայմանները</w:t>
            </w:r>
          </w:p>
        </w:tc>
        <w:tc>
          <w:tcPr>
            <w:tcW w:w="2209" w:type="dxa"/>
            <w:tcBorders>
              <w:top w:val="single" w:sz="4" w:space="0" w:color="auto"/>
              <w:left w:val="single" w:sz="4" w:space="0" w:color="auto"/>
              <w:bottom w:val="single" w:sz="4" w:space="0" w:color="auto"/>
              <w:right w:val="single" w:sz="4" w:space="0" w:color="auto"/>
            </w:tcBorders>
          </w:tcPr>
          <w:p w14:paraId="68C9856E"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Նշված դաշտի/</w:t>
            </w:r>
          </w:p>
          <w:p w14:paraId="1610B27E"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վավերապայմանի առկայությունը փաստաթղթում</w:t>
            </w:r>
          </w:p>
        </w:tc>
        <w:tc>
          <w:tcPr>
            <w:tcW w:w="3600" w:type="dxa"/>
            <w:tcBorders>
              <w:top w:val="single" w:sz="4" w:space="0" w:color="auto"/>
              <w:left w:val="single" w:sz="4" w:space="0" w:color="auto"/>
              <w:bottom w:val="single" w:sz="4" w:space="0" w:color="auto"/>
              <w:right w:val="single" w:sz="4" w:space="0" w:color="auto"/>
            </w:tcBorders>
          </w:tcPr>
          <w:p w14:paraId="199C43F9" w14:textId="77777777" w:rsidR="002752FE" w:rsidRPr="00A808AC" w:rsidRDefault="002752FE" w:rsidP="002752FE">
            <w:pPr>
              <w:jc w:val="center"/>
              <w:rPr>
                <w:rFonts w:ascii="GHEA Grapalat" w:hAnsi="GHEA Grapalat"/>
                <w:b/>
                <w:sz w:val="18"/>
                <w:szCs w:val="18"/>
                <w:lang w:val="hy-AM"/>
              </w:rPr>
            </w:pPr>
            <w:r w:rsidRPr="00A808AC">
              <w:rPr>
                <w:rFonts w:ascii="GHEA Grapalat" w:hAnsi="GHEA Grapalat"/>
                <w:b/>
                <w:sz w:val="18"/>
                <w:szCs w:val="18"/>
              </w:rPr>
              <w:t>Վավերապայմանի լրացման պահանջը</w:t>
            </w:r>
            <w:r w:rsidRPr="00A808AC">
              <w:rPr>
                <w:rFonts w:ascii="GHEA Grapalat" w:hAnsi="GHEA Grapalat"/>
                <w:b/>
                <w:sz w:val="18"/>
                <w:szCs w:val="18"/>
                <w:lang w:val="hy-AM"/>
              </w:rPr>
              <w:t xml:space="preserve"> </w:t>
            </w:r>
          </w:p>
          <w:p w14:paraId="1AE863C7"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w:t>
            </w:r>
            <w:r w:rsidRPr="00A808AC">
              <w:rPr>
                <w:rFonts w:ascii="GHEA Grapalat" w:hAnsi="GHEA Grapalat"/>
                <w:b/>
                <w:sz w:val="18"/>
                <w:szCs w:val="18"/>
                <w:lang w:val="hy-AM"/>
              </w:rPr>
              <w:t>գնումների գործընթացի հետ կապված</w:t>
            </w:r>
            <w:r w:rsidRPr="00A808AC">
              <w:rPr>
                <w:rFonts w:ascii="GHEA Grapalat" w:hAnsi="GHEA Grapalat"/>
                <w:b/>
                <w:sz w:val="18"/>
                <w:szCs w:val="18"/>
              </w:rPr>
              <w:t>)</w:t>
            </w:r>
          </w:p>
        </w:tc>
        <w:tc>
          <w:tcPr>
            <w:tcW w:w="2880" w:type="dxa"/>
            <w:tcBorders>
              <w:top w:val="single" w:sz="4" w:space="0" w:color="auto"/>
              <w:left w:val="single" w:sz="4" w:space="0" w:color="auto"/>
              <w:bottom w:val="single" w:sz="4" w:space="0" w:color="auto"/>
              <w:right w:val="single" w:sz="4" w:space="0" w:color="auto"/>
            </w:tcBorders>
          </w:tcPr>
          <w:p w14:paraId="6048853C" w14:textId="77777777" w:rsidR="002752FE" w:rsidRPr="00A808AC" w:rsidRDefault="002752FE" w:rsidP="002752FE">
            <w:pPr>
              <w:ind w:left="-588" w:firstLine="588"/>
              <w:jc w:val="center"/>
              <w:rPr>
                <w:rFonts w:ascii="GHEA Grapalat" w:hAnsi="GHEA Grapalat"/>
                <w:b/>
                <w:sz w:val="18"/>
                <w:szCs w:val="18"/>
              </w:rPr>
            </w:pPr>
            <w:r w:rsidRPr="00A808AC">
              <w:rPr>
                <w:rFonts w:ascii="GHEA Grapalat" w:hAnsi="GHEA Grapalat"/>
                <w:b/>
                <w:sz w:val="18"/>
                <w:szCs w:val="18"/>
              </w:rPr>
              <w:t>Վավերապայմանը</w:t>
            </w:r>
          </w:p>
          <w:p w14:paraId="592C34A0" w14:textId="77777777" w:rsidR="002752FE" w:rsidRPr="00A808AC" w:rsidRDefault="002752FE" w:rsidP="002752FE">
            <w:pPr>
              <w:ind w:left="-588" w:firstLine="588"/>
              <w:jc w:val="center"/>
              <w:rPr>
                <w:rFonts w:ascii="GHEA Grapalat" w:hAnsi="GHEA Grapalat"/>
                <w:b/>
                <w:sz w:val="18"/>
                <w:szCs w:val="18"/>
              </w:rPr>
            </w:pPr>
            <w:r w:rsidRPr="00A808AC">
              <w:rPr>
                <w:rFonts w:ascii="GHEA Grapalat" w:hAnsi="GHEA Grapalat"/>
                <w:b/>
                <w:sz w:val="18"/>
                <w:szCs w:val="18"/>
              </w:rPr>
              <w:t xml:space="preserve">լրացնող կողմը` </w:t>
            </w:r>
          </w:p>
          <w:p w14:paraId="0FEBB233" w14:textId="77777777" w:rsidR="002752FE" w:rsidRPr="00A808AC" w:rsidRDefault="002752FE" w:rsidP="002752FE">
            <w:pPr>
              <w:ind w:left="-588" w:firstLine="588"/>
              <w:jc w:val="center"/>
              <w:rPr>
                <w:rFonts w:ascii="GHEA Grapalat" w:hAnsi="GHEA Grapalat"/>
                <w:b/>
                <w:sz w:val="18"/>
                <w:szCs w:val="18"/>
              </w:rPr>
            </w:pPr>
            <w:r w:rsidRPr="00A808AC">
              <w:rPr>
                <w:rFonts w:ascii="GHEA Grapalat" w:hAnsi="GHEA Grapalat"/>
                <w:b/>
                <w:sz w:val="18"/>
                <w:szCs w:val="18"/>
              </w:rPr>
              <w:t>շահառուն կամ վճարողը</w:t>
            </w:r>
          </w:p>
          <w:p w14:paraId="601FFA5C" w14:textId="77777777" w:rsidR="002752FE" w:rsidRPr="00A808AC" w:rsidRDefault="002752FE" w:rsidP="002752FE">
            <w:pPr>
              <w:ind w:left="-588" w:firstLine="588"/>
              <w:jc w:val="center"/>
              <w:rPr>
                <w:rFonts w:ascii="GHEA Grapalat" w:hAnsi="GHEA Grapalat"/>
                <w:b/>
                <w:sz w:val="18"/>
                <w:szCs w:val="18"/>
              </w:rPr>
            </w:pPr>
            <w:r w:rsidRPr="00A808AC">
              <w:rPr>
                <w:rFonts w:ascii="GHEA Grapalat" w:hAnsi="GHEA Grapalat"/>
                <w:b/>
                <w:sz w:val="18"/>
                <w:szCs w:val="18"/>
              </w:rPr>
              <w:t>(</w:t>
            </w:r>
            <w:r w:rsidRPr="00A808AC">
              <w:rPr>
                <w:rFonts w:ascii="GHEA Grapalat" w:hAnsi="GHEA Grapalat"/>
                <w:b/>
                <w:sz w:val="18"/>
                <w:szCs w:val="18"/>
                <w:lang w:val="hy-AM"/>
              </w:rPr>
              <w:t>գնումների գործընթացի հետ կապված</w:t>
            </w:r>
            <w:r w:rsidRPr="00A808AC">
              <w:rPr>
                <w:rFonts w:ascii="GHEA Grapalat" w:hAnsi="GHEA Grapalat"/>
                <w:b/>
                <w:sz w:val="18"/>
                <w:szCs w:val="18"/>
              </w:rPr>
              <w:t>)</w:t>
            </w:r>
          </w:p>
        </w:tc>
      </w:tr>
      <w:tr w:rsidR="002752FE" w:rsidRPr="00E6597C" w14:paraId="5E6FC054" w14:textId="77777777" w:rsidTr="001865B4">
        <w:tc>
          <w:tcPr>
            <w:tcW w:w="720" w:type="dxa"/>
            <w:tcBorders>
              <w:top w:val="single" w:sz="4" w:space="0" w:color="auto"/>
              <w:left w:val="single" w:sz="4" w:space="0" w:color="auto"/>
              <w:bottom w:val="single" w:sz="4" w:space="0" w:color="auto"/>
              <w:right w:val="single" w:sz="4" w:space="0" w:color="auto"/>
            </w:tcBorders>
          </w:tcPr>
          <w:p w14:paraId="0421ABD1"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1</w:t>
            </w:r>
          </w:p>
        </w:tc>
        <w:tc>
          <w:tcPr>
            <w:tcW w:w="1728" w:type="dxa"/>
            <w:tcBorders>
              <w:top w:val="single" w:sz="4" w:space="0" w:color="auto"/>
              <w:left w:val="single" w:sz="4" w:space="0" w:color="auto"/>
              <w:bottom w:val="single" w:sz="4" w:space="0" w:color="auto"/>
              <w:right w:val="single" w:sz="4" w:space="0" w:color="auto"/>
            </w:tcBorders>
          </w:tcPr>
          <w:p w14:paraId="1AC918F1"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2</w:t>
            </w:r>
          </w:p>
        </w:tc>
        <w:tc>
          <w:tcPr>
            <w:tcW w:w="2209" w:type="dxa"/>
            <w:tcBorders>
              <w:top w:val="single" w:sz="4" w:space="0" w:color="auto"/>
              <w:left w:val="single" w:sz="4" w:space="0" w:color="auto"/>
              <w:bottom w:val="single" w:sz="4" w:space="0" w:color="auto"/>
              <w:right w:val="single" w:sz="4" w:space="0" w:color="auto"/>
            </w:tcBorders>
          </w:tcPr>
          <w:p w14:paraId="2FCE88E1"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3</w:t>
            </w:r>
          </w:p>
        </w:tc>
        <w:tc>
          <w:tcPr>
            <w:tcW w:w="3600" w:type="dxa"/>
            <w:tcBorders>
              <w:top w:val="single" w:sz="4" w:space="0" w:color="auto"/>
              <w:left w:val="single" w:sz="4" w:space="0" w:color="auto"/>
              <w:bottom w:val="single" w:sz="4" w:space="0" w:color="auto"/>
              <w:right w:val="single" w:sz="4" w:space="0" w:color="auto"/>
            </w:tcBorders>
          </w:tcPr>
          <w:p w14:paraId="2165E37A"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4</w:t>
            </w:r>
          </w:p>
        </w:tc>
        <w:tc>
          <w:tcPr>
            <w:tcW w:w="2880" w:type="dxa"/>
            <w:tcBorders>
              <w:top w:val="single" w:sz="4" w:space="0" w:color="auto"/>
              <w:left w:val="single" w:sz="4" w:space="0" w:color="auto"/>
              <w:bottom w:val="single" w:sz="4" w:space="0" w:color="auto"/>
              <w:right w:val="single" w:sz="4" w:space="0" w:color="auto"/>
            </w:tcBorders>
          </w:tcPr>
          <w:p w14:paraId="5CD47A96" w14:textId="77777777" w:rsidR="002752FE" w:rsidRPr="00A808AC" w:rsidRDefault="002752FE" w:rsidP="002752FE">
            <w:pPr>
              <w:jc w:val="center"/>
              <w:rPr>
                <w:rFonts w:ascii="GHEA Grapalat" w:hAnsi="GHEA Grapalat"/>
                <w:b/>
                <w:sz w:val="18"/>
                <w:szCs w:val="18"/>
              </w:rPr>
            </w:pPr>
            <w:r w:rsidRPr="00A808AC">
              <w:rPr>
                <w:rFonts w:ascii="GHEA Grapalat" w:hAnsi="GHEA Grapalat"/>
                <w:b/>
                <w:sz w:val="18"/>
                <w:szCs w:val="18"/>
              </w:rPr>
              <w:t>5</w:t>
            </w:r>
          </w:p>
        </w:tc>
      </w:tr>
      <w:tr w:rsidR="002752FE" w:rsidRPr="00E6597C" w14:paraId="4BFDF6E4" w14:textId="77777777" w:rsidTr="001865B4">
        <w:tc>
          <w:tcPr>
            <w:tcW w:w="720" w:type="dxa"/>
            <w:tcBorders>
              <w:top w:val="single" w:sz="4" w:space="0" w:color="auto"/>
              <w:left w:val="single" w:sz="4" w:space="0" w:color="auto"/>
              <w:bottom w:val="single" w:sz="4" w:space="0" w:color="auto"/>
              <w:right w:val="single" w:sz="4" w:space="0" w:color="auto"/>
            </w:tcBorders>
          </w:tcPr>
          <w:p w14:paraId="00324FAE"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1.</w:t>
            </w:r>
          </w:p>
        </w:tc>
        <w:tc>
          <w:tcPr>
            <w:tcW w:w="1728" w:type="dxa"/>
            <w:tcBorders>
              <w:top w:val="single" w:sz="4" w:space="0" w:color="auto"/>
              <w:left w:val="single" w:sz="4" w:space="0" w:color="auto"/>
              <w:bottom w:val="single" w:sz="4" w:space="0" w:color="auto"/>
              <w:right w:val="single" w:sz="4" w:space="0" w:color="auto"/>
            </w:tcBorders>
          </w:tcPr>
          <w:p w14:paraId="25276EAD"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Փաստաթղթի անվանումը</w:t>
            </w:r>
          </w:p>
        </w:tc>
        <w:tc>
          <w:tcPr>
            <w:tcW w:w="2209" w:type="dxa"/>
            <w:tcBorders>
              <w:top w:val="single" w:sz="4" w:space="0" w:color="auto"/>
              <w:left w:val="single" w:sz="4" w:space="0" w:color="auto"/>
              <w:bottom w:val="single" w:sz="4" w:space="0" w:color="auto"/>
              <w:right w:val="single" w:sz="4" w:space="0" w:color="auto"/>
            </w:tcBorders>
          </w:tcPr>
          <w:p w14:paraId="74CD999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0E8B488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2880" w:type="dxa"/>
            <w:tcBorders>
              <w:top w:val="single" w:sz="4" w:space="0" w:color="auto"/>
              <w:left w:val="single" w:sz="4" w:space="0" w:color="auto"/>
              <w:bottom w:val="single" w:sz="4" w:space="0" w:color="auto"/>
              <w:right w:val="single" w:sz="4" w:space="0" w:color="auto"/>
            </w:tcBorders>
          </w:tcPr>
          <w:p w14:paraId="1069F58E"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Փաստաթղթի վրա նախապես լրացված է &lt;Վճարման պահանջագիր&gt;</w:t>
            </w:r>
          </w:p>
        </w:tc>
      </w:tr>
      <w:tr w:rsidR="002752FE" w:rsidRPr="00E6597C" w14:paraId="7C25DB26" w14:textId="77777777" w:rsidTr="001865B4">
        <w:tc>
          <w:tcPr>
            <w:tcW w:w="720" w:type="dxa"/>
            <w:tcBorders>
              <w:top w:val="single" w:sz="4" w:space="0" w:color="auto"/>
              <w:left w:val="single" w:sz="4" w:space="0" w:color="auto"/>
              <w:bottom w:val="single" w:sz="4" w:space="0" w:color="auto"/>
              <w:right w:val="single" w:sz="4" w:space="0" w:color="auto"/>
            </w:tcBorders>
          </w:tcPr>
          <w:p w14:paraId="68F56C68" w14:textId="77777777" w:rsidR="002752FE" w:rsidRPr="00A808AC" w:rsidRDefault="002752FE" w:rsidP="002752FE">
            <w:pPr>
              <w:pStyle w:val="aff3"/>
              <w:numPr>
                <w:ilvl w:val="0"/>
                <w:numId w:val="26"/>
              </w:numPr>
              <w:contextualSpacing/>
              <w:rPr>
                <w:rFonts w:ascii="GHEA Grapalat" w:hAnsi="GHEA Grapalat" w:cs="Times Armenian"/>
                <w:sz w:val="18"/>
                <w:szCs w:val="18"/>
                <w:lang w:val="en-US"/>
              </w:rPr>
            </w:pPr>
          </w:p>
        </w:tc>
        <w:tc>
          <w:tcPr>
            <w:tcW w:w="1728" w:type="dxa"/>
            <w:tcBorders>
              <w:top w:val="single" w:sz="4" w:space="0" w:color="auto"/>
              <w:left w:val="single" w:sz="4" w:space="0" w:color="auto"/>
              <w:bottom w:val="single" w:sz="4" w:space="0" w:color="auto"/>
              <w:right w:val="single" w:sz="4" w:space="0" w:color="auto"/>
            </w:tcBorders>
          </w:tcPr>
          <w:p w14:paraId="2A4CBAFB" w14:textId="77777777" w:rsidR="002752FE" w:rsidRPr="00A808AC" w:rsidRDefault="002752FE" w:rsidP="002752FE">
            <w:pPr>
              <w:jc w:val="both"/>
              <w:rPr>
                <w:rFonts w:ascii="GHEA Grapalat" w:hAnsi="GHEA Grapalat"/>
                <w:sz w:val="18"/>
                <w:szCs w:val="18"/>
              </w:rPr>
            </w:pPr>
            <w:r w:rsidRPr="00A808AC">
              <w:rPr>
                <w:rFonts w:ascii="GHEA Grapalat" w:hAnsi="GHEA Grapalat"/>
                <w:sz w:val="18"/>
                <w:szCs w:val="18"/>
              </w:rPr>
              <w:t>վճարման պահանջագրի համարը</w:t>
            </w:r>
          </w:p>
        </w:tc>
        <w:tc>
          <w:tcPr>
            <w:tcW w:w="2209" w:type="dxa"/>
            <w:tcBorders>
              <w:top w:val="single" w:sz="4" w:space="0" w:color="auto"/>
              <w:left w:val="single" w:sz="4" w:space="0" w:color="auto"/>
              <w:bottom w:val="single" w:sz="4" w:space="0" w:color="auto"/>
              <w:right w:val="single" w:sz="4" w:space="0" w:color="auto"/>
            </w:tcBorders>
          </w:tcPr>
          <w:p w14:paraId="5CAE09E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BBF7B4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2880" w:type="dxa"/>
            <w:tcBorders>
              <w:top w:val="single" w:sz="4" w:space="0" w:color="auto"/>
              <w:left w:val="single" w:sz="4" w:space="0" w:color="auto"/>
              <w:bottom w:val="single" w:sz="4" w:space="0" w:color="auto"/>
              <w:right w:val="single" w:sz="4" w:space="0" w:color="auto"/>
            </w:tcBorders>
          </w:tcPr>
          <w:p w14:paraId="1BEA074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շահառուի կողմից` վճարողի բանկին վճարման պահանջագիրը ներկայացնելիս</w:t>
            </w:r>
          </w:p>
        </w:tc>
      </w:tr>
      <w:tr w:rsidR="002752FE" w:rsidRPr="00E6597C" w14:paraId="56F41F47" w14:textId="77777777" w:rsidTr="001865B4">
        <w:tc>
          <w:tcPr>
            <w:tcW w:w="720" w:type="dxa"/>
            <w:tcBorders>
              <w:top w:val="single" w:sz="4" w:space="0" w:color="auto"/>
              <w:left w:val="single" w:sz="4" w:space="0" w:color="auto"/>
              <w:bottom w:val="single" w:sz="4" w:space="0" w:color="auto"/>
              <w:right w:val="single" w:sz="4" w:space="0" w:color="auto"/>
            </w:tcBorders>
          </w:tcPr>
          <w:p w14:paraId="53552F06" w14:textId="77777777" w:rsidR="002752FE" w:rsidRPr="00A808AC" w:rsidRDefault="002752FE" w:rsidP="002752FE">
            <w:pPr>
              <w:pStyle w:val="aff3"/>
              <w:numPr>
                <w:ilvl w:val="0"/>
                <w:numId w:val="26"/>
              </w:numPr>
              <w:ind w:hanging="436"/>
              <w:contextualSpacing/>
              <w:jc w:val="both"/>
              <w:rPr>
                <w:rFonts w:ascii="GHEA Grapalat" w:hAnsi="GHEA Grapalat" w:cs="Times Armenian"/>
                <w:sz w:val="18"/>
                <w:szCs w:val="18"/>
                <w:lang w:val="en-US"/>
              </w:rPr>
            </w:pPr>
          </w:p>
        </w:tc>
        <w:tc>
          <w:tcPr>
            <w:tcW w:w="1728" w:type="dxa"/>
            <w:tcBorders>
              <w:top w:val="single" w:sz="4" w:space="0" w:color="auto"/>
              <w:left w:val="single" w:sz="4" w:space="0" w:color="auto"/>
              <w:bottom w:val="single" w:sz="4" w:space="0" w:color="auto"/>
              <w:right w:val="single" w:sz="4" w:space="0" w:color="auto"/>
            </w:tcBorders>
          </w:tcPr>
          <w:p w14:paraId="05F9DA84" w14:textId="77777777" w:rsidR="002752FE" w:rsidRPr="00A808AC" w:rsidRDefault="002752FE" w:rsidP="002752FE">
            <w:pPr>
              <w:jc w:val="both"/>
              <w:rPr>
                <w:rFonts w:ascii="GHEA Grapalat" w:hAnsi="GHEA Grapalat"/>
                <w:sz w:val="18"/>
                <w:szCs w:val="18"/>
              </w:rPr>
            </w:pPr>
            <w:r w:rsidRPr="00A808AC">
              <w:rPr>
                <w:rFonts w:ascii="GHEA Grapalat" w:hAnsi="GHEA Grapalat"/>
                <w:sz w:val="18"/>
                <w:szCs w:val="18"/>
              </w:rPr>
              <w:t>ներկայացման ամսաթիվը</w:t>
            </w:r>
          </w:p>
        </w:tc>
        <w:tc>
          <w:tcPr>
            <w:tcW w:w="2209" w:type="dxa"/>
            <w:tcBorders>
              <w:top w:val="single" w:sz="4" w:space="0" w:color="auto"/>
              <w:left w:val="single" w:sz="4" w:space="0" w:color="auto"/>
              <w:bottom w:val="single" w:sz="4" w:space="0" w:color="auto"/>
              <w:right w:val="single" w:sz="4" w:space="0" w:color="auto"/>
            </w:tcBorders>
          </w:tcPr>
          <w:p w14:paraId="5D40AB8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50249D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13D896FA" w14:textId="77777777" w:rsidR="002752FE" w:rsidRPr="00A808AC" w:rsidRDefault="002752FE" w:rsidP="002752FE">
            <w:pPr>
              <w:jc w:val="center"/>
              <w:rPr>
                <w:rFonts w:ascii="GHEA Grapalat" w:hAnsi="GHEA Grapalat"/>
                <w:sz w:val="18"/>
                <w:szCs w:val="18"/>
              </w:rPr>
            </w:pPr>
          </w:p>
        </w:tc>
        <w:tc>
          <w:tcPr>
            <w:tcW w:w="2880" w:type="dxa"/>
            <w:tcBorders>
              <w:top w:val="single" w:sz="4" w:space="0" w:color="auto"/>
              <w:left w:val="single" w:sz="4" w:space="0" w:color="auto"/>
              <w:bottom w:val="single" w:sz="4" w:space="0" w:color="auto"/>
              <w:right w:val="single" w:sz="4" w:space="0" w:color="auto"/>
            </w:tcBorders>
          </w:tcPr>
          <w:p w14:paraId="7724B9AD" w14:textId="77777777" w:rsidR="002752FE" w:rsidRPr="00A808AC" w:rsidRDefault="002752FE" w:rsidP="002752FE">
            <w:pPr>
              <w:ind w:left="132" w:hanging="132"/>
              <w:jc w:val="center"/>
              <w:rPr>
                <w:rFonts w:ascii="GHEA Grapalat" w:hAnsi="GHEA Grapalat"/>
                <w:sz w:val="18"/>
                <w:szCs w:val="18"/>
                <w:lang w:val="hy-AM"/>
              </w:rPr>
            </w:pPr>
            <w:r w:rsidRPr="00A808AC">
              <w:rPr>
                <w:rFonts w:ascii="GHEA Grapalat" w:hAnsi="GHEA Grapalat"/>
                <w:sz w:val="18"/>
                <w:szCs w:val="18"/>
              </w:rPr>
              <w:t>լրացվում է շահառուի կողմից` վճարողի բանկին վճարման պահանջագրի ներկայացման օրը</w:t>
            </w:r>
            <w:r w:rsidRPr="00A808AC">
              <w:rPr>
                <w:rFonts w:ascii="GHEA Grapalat" w:hAnsi="GHEA Grapalat"/>
                <w:sz w:val="18"/>
                <w:szCs w:val="18"/>
                <w:lang w:val="hy-AM"/>
              </w:rPr>
              <w:t xml:space="preserve">: </w:t>
            </w:r>
          </w:p>
        </w:tc>
      </w:tr>
      <w:tr w:rsidR="002752FE" w:rsidRPr="00E6597C" w14:paraId="18202C5E" w14:textId="77777777" w:rsidTr="001865B4">
        <w:tc>
          <w:tcPr>
            <w:tcW w:w="720" w:type="dxa"/>
            <w:tcBorders>
              <w:top w:val="single" w:sz="4" w:space="0" w:color="auto"/>
              <w:left w:val="single" w:sz="4" w:space="0" w:color="auto"/>
              <w:bottom w:val="single" w:sz="4" w:space="0" w:color="auto"/>
              <w:right w:val="single" w:sz="4" w:space="0" w:color="auto"/>
            </w:tcBorders>
          </w:tcPr>
          <w:p w14:paraId="6E60C354" w14:textId="77777777" w:rsidR="002752FE" w:rsidRPr="00A808AC" w:rsidRDefault="002752FE" w:rsidP="002752FE">
            <w:pPr>
              <w:pStyle w:val="aff3"/>
              <w:numPr>
                <w:ilvl w:val="0"/>
                <w:numId w:val="26"/>
              </w:numPr>
              <w:ind w:hanging="436"/>
              <w:contextualSpacing/>
              <w:jc w:val="both"/>
              <w:rPr>
                <w:rFonts w:ascii="GHEA Grapalat" w:hAnsi="GHEA Grapalat" w:cs="Times Armenian"/>
                <w:sz w:val="18"/>
                <w:szCs w:val="18"/>
                <w:lang w:val="en-US"/>
              </w:rPr>
            </w:pPr>
          </w:p>
        </w:tc>
        <w:tc>
          <w:tcPr>
            <w:tcW w:w="1728" w:type="dxa"/>
            <w:tcBorders>
              <w:top w:val="single" w:sz="4" w:space="0" w:color="auto"/>
              <w:left w:val="single" w:sz="4" w:space="0" w:color="auto"/>
              <w:bottom w:val="single" w:sz="4" w:space="0" w:color="auto"/>
              <w:right w:val="single" w:sz="4" w:space="0" w:color="auto"/>
            </w:tcBorders>
          </w:tcPr>
          <w:p w14:paraId="113253DF" w14:textId="77777777" w:rsidR="002752FE" w:rsidRPr="00A808AC" w:rsidRDefault="002752FE" w:rsidP="002752FE">
            <w:pPr>
              <w:jc w:val="both"/>
              <w:rPr>
                <w:rFonts w:ascii="GHEA Grapalat" w:hAnsi="GHEA Grapalat"/>
                <w:sz w:val="18"/>
                <w:szCs w:val="18"/>
              </w:rPr>
            </w:pPr>
            <w:r w:rsidRPr="00A808AC">
              <w:rPr>
                <w:rFonts w:ascii="GHEA Grapalat" w:hAnsi="GHEA Grapalat" w:cs="Sylfaen"/>
                <w:sz w:val="18"/>
                <w:szCs w:val="18"/>
                <w:lang w:val="hy-AM"/>
              </w:rPr>
              <w:t>Վճարողի անվանումը</w:t>
            </w:r>
            <w:r w:rsidRPr="00A808AC">
              <w:rPr>
                <w:rFonts w:ascii="GHEA Grapalat" w:hAnsi="GHEA Grapalat" w:cs="Sylfaen"/>
                <w:sz w:val="18"/>
                <w:szCs w:val="18"/>
              </w:rPr>
              <w:t>,</w:t>
            </w:r>
            <w:r w:rsidRPr="00A808AC">
              <w:rPr>
                <w:rFonts w:ascii="GHEA Grapalat" w:hAnsi="GHEA Grapalat" w:cs="Sylfaen"/>
                <w:sz w:val="18"/>
                <w:szCs w:val="18"/>
                <w:lang w:val="hy-AM"/>
              </w:rPr>
              <w:t xml:space="preserve"> կամ անուն ազգանուն</w:t>
            </w:r>
          </w:p>
        </w:tc>
        <w:tc>
          <w:tcPr>
            <w:tcW w:w="2209" w:type="dxa"/>
            <w:tcBorders>
              <w:top w:val="single" w:sz="4" w:space="0" w:color="auto"/>
              <w:left w:val="single" w:sz="4" w:space="0" w:color="auto"/>
              <w:bottom w:val="single" w:sz="4" w:space="0" w:color="auto"/>
              <w:right w:val="single" w:sz="4" w:space="0" w:color="auto"/>
            </w:tcBorders>
          </w:tcPr>
          <w:p w14:paraId="52C84A4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68D695C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0B3DDE0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808AC">
              <w:rPr>
                <w:rFonts w:ascii="GHEA Grapalat" w:hAnsi="GHEA Grapalat"/>
                <w:sz w:val="18"/>
                <w:szCs w:val="18"/>
                <w:lang w:val="hy-AM"/>
              </w:rPr>
              <w:t xml:space="preserve"> </w:t>
            </w:r>
            <w:r w:rsidRPr="00A808AC">
              <w:rPr>
                <w:rFonts w:ascii="GHEA Grapalat" w:hAnsi="GHEA Grapalat"/>
                <w:sz w:val="18"/>
                <w:szCs w:val="18"/>
              </w:rPr>
              <w:t>Լրացվում է վճարողի կողմից</w:t>
            </w:r>
          </w:p>
        </w:tc>
        <w:tc>
          <w:tcPr>
            <w:tcW w:w="2880" w:type="dxa"/>
            <w:tcBorders>
              <w:top w:val="single" w:sz="4" w:space="0" w:color="auto"/>
              <w:left w:val="single" w:sz="4" w:space="0" w:color="auto"/>
              <w:bottom w:val="single" w:sz="4" w:space="0" w:color="auto"/>
              <w:right w:val="single" w:sz="4" w:space="0" w:color="auto"/>
            </w:tcBorders>
          </w:tcPr>
          <w:p w14:paraId="5F7B4C04" w14:textId="77777777" w:rsidR="002752FE" w:rsidRPr="00A808AC" w:rsidRDefault="002752FE" w:rsidP="002752FE">
            <w:pPr>
              <w:ind w:left="252" w:hanging="252"/>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E6597C" w14:paraId="54CE925E" w14:textId="77777777" w:rsidTr="001865B4">
        <w:tc>
          <w:tcPr>
            <w:tcW w:w="720" w:type="dxa"/>
            <w:tcBorders>
              <w:top w:val="single" w:sz="4" w:space="0" w:color="auto"/>
              <w:left w:val="single" w:sz="4" w:space="0" w:color="auto"/>
              <w:bottom w:val="single" w:sz="4" w:space="0" w:color="auto"/>
              <w:right w:val="single" w:sz="4" w:space="0" w:color="auto"/>
            </w:tcBorders>
          </w:tcPr>
          <w:p w14:paraId="2552CFB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5.</w:t>
            </w:r>
          </w:p>
        </w:tc>
        <w:tc>
          <w:tcPr>
            <w:tcW w:w="1728" w:type="dxa"/>
            <w:tcBorders>
              <w:top w:val="single" w:sz="4" w:space="0" w:color="auto"/>
              <w:left w:val="single" w:sz="4" w:space="0" w:color="auto"/>
              <w:bottom w:val="single" w:sz="4" w:space="0" w:color="auto"/>
              <w:right w:val="single" w:sz="4" w:space="0" w:color="auto"/>
            </w:tcBorders>
          </w:tcPr>
          <w:p w14:paraId="74F86B5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վճարողին սպասարկող ֆինանսական կազմակերպության (մասնաճյուղի) անվանումը (վճարողի բանկը)</w:t>
            </w:r>
          </w:p>
        </w:tc>
        <w:tc>
          <w:tcPr>
            <w:tcW w:w="2209" w:type="dxa"/>
            <w:tcBorders>
              <w:top w:val="single" w:sz="4" w:space="0" w:color="auto"/>
              <w:left w:val="single" w:sz="4" w:space="0" w:color="auto"/>
              <w:bottom w:val="single" w:sz="4" w:space="0" w:color="auto"/>
              <w:right w:val="single" w:sz="4" w:space="0" w:color="auto"/>
            </w:tcBorders>
          </w:tcPr>
          <w:p w14:paraId="793AAEB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B4E631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պարտադիր </w:t>
            </w:r>
          </w:p>
        </w:tc>
        <w:tc>
          <w:tcPr>
            <w:tcW w:w="2880" w:type="dxa"/>
            <w:tcBorders>
              <w:top w:val="single" w:sz="4" w:space="0" w:color="auto"/>
              <w:left w:val="single" w:sz="4" w:space="0" w:color="auto"/>
              <w:bottom w:val="single" w:sz="4" w:space="0" w:color="auto"/>
              <w:right w:val="single" w:sz="4" w:space="0" w:color="auto"/>
            </w:tcBorders>
          </w:tcPr>
          <w:p w14:paraId="693C993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E6597C" w14:paraId="23E806FB" w14:textId="77777777" w:rsidTr="001865B4">
        <w:tc>
          <w:tcPr>
            <w:tcW w:w="720" w:type="dxa"/>
            <w:tcBorders>
              <w:top w:val="single" w:sz="4" w:space="0" w:color="auto"/>
              <w:left w:val="single" w:sz="4" w:space="0" w:color="auto"/>
              <w:bottom w:val="single" w:sz="4" w:space="0" w:color="auto"/>
              <w:right w:val="single" w:sz="4" w:space="0" w:color="auto"/>
            </w:tcBorders>
          </w:tcPr>
          <w:p w14:paraId="13D2139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6.</w:t>
            </w:r>
          </w:p>
        </w:tc>
        <w:tc>
          <w:tcPr>
            <w:tcW w:w="1728" w:type="dxa"/>
            <w:tcBorders>
              <w:top w:val="single" w:sz="4" w:space="0" w:color="auto"/>
              <w:left w:val="single" w:sz="4" w:space="0" w:color="auto"/>
              <w:bottom w:val="single" w:sz="4" w:space="0" w:color="auto"/>
              <w:right w:val="single" w:sz="4" w:space="0" w:color="auto"/>
            </w:tcBorders>
          </w:tcPr>
          <w:p w14:paraId="7D47445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 հաշվի համարը</w:t>
            </w:r>
          </w:p>
        </w:tc>
        <w:tc>
          <w:tcPr>
            <w:tcW w:w="2209" w:type="dxa"/>
            <w:tcBorders>
              <w:top w:val="single" w:sz="4" w:space="0" w:color="auto"/>
              <w:left w:val="single" w:sz="4" w:space="0" w:color="auto"/>
              <w:bottom w:val="single" w:sz="4" w:space="0" w:color="auto"/>
              <w:right w:val="single" w:sz="4" w:space="0" w:color="auto"/>
            </w:tcBorders>
          </w:tcPr>
          <w:p w14:paraId="3216142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40EEAF7"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1B58C951"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880" w:type="dxa"/>
            <w:tcBorders>
              <w:top w:val="single" w:sz="4" w:space="0" w:color="auto"/>
              <w:left w:val="single" w:sz="4" w:space="0" w:color="auto"/>
              <w:bottom w:val="single" w:sz="4" w:space="0" w:color="auto"/>
              <w:right w:val="single" w:sz="4" w:space="0" w:color="auto"/>
            </w:tcBorders>
          </w:tcPr>
          <w:p w14:paraId="382FFC1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E6597C" w14:paraId="6F9AAFDC" w14:textId="77777777" w:rsidTr="001865B4">
        <w:tc>
          <w:tcPr>
            <w:tcW w:w="720" w:type="dxa"/>
            <w:tcBorders>
              <w:top w:val="single" w:sz="4" w:space="0" w:color="auto"/>
              <w:left w:val="single" w:sz="4" w:space="0" w:color="auto"/>
              <w:bottom w:val="single" w:sz="4" w:space="0" w:color="auto"/>
              <w:right w:val="single" w:sz="4" w:space="0" w:color="auto"/>
            </w:tcBorders>
          </w:tcPr>
          <w:p w14:paraId="17609D3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7.</w:t>
            </w:r>
          </w:p>
        </w:tc>
        <w:tc>
          <w:tcPr>
            <w:tcW w:w="1728" w:type="dxa"/>
            <w:tcBorders>
              <w:top w:val="single" w:sz="4" w:space="0" w:color="auto"/>
              <w:left w:val="single" w:sz="4" w:space="0" w:color="auto"/>
              <w:bottom w:val="single" w:sz="4" w:space="0" w:color="auto"/>
              <w:right w:val="single" w:sz="4" w:space="0" w:color="auto"/>
            </w:tcBorders>
          </w:tcPr>
          <w:p w14:paraId="707CB64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 ՀՎՀՀ</w:t>
            </w:r>
          </w:p>
        </w:tc>
        <w:tc>
          <w:tcPr>
            <w:tcW w:w="2209" w:type="dxa"/>
            <w:tcBorders>
              <w:top w:val="single" w:sz="4" w:space="0" w:color="auto"/>
              <w:left w:val="single" w:sz="4" w:space="0" w:color="auto"/>
              <w:bottom w:val="single" w:sz="4" w:space="0" w:color="auto"/>
              <w:right w:val="single" w:sz="4" w:space="0" w:color="auto"/>
            </w:tcBorders>
          </w:tcPr>
          <w:p w14:paraId="7B6A87F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40EE8FB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1B0BD42B"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880" w:type="dxa"/>
            <w:tcBorders>
              <w:top w:val="single" w:sz="4" w:space="0" w:color="auto"/>
              <w:left w:val="single" w:sz="4" w:space="0" w:color="auto"/>
              <w:bottom w:val="single" w:sz="4" w:space="0" w:color="auto"/>
              <w:right w:val="single" w:sz="4" w:space="0" w:color="auto"/>
            </w:tcBorders>
          </w:tcPr>
          <w:p w14:paraId="2FD73F0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E6597C" w14:paraId="52D93DB9" w14:textId="77777777" w:rsidTr="001865B4">
        <w:tc>
          <w:tcPr>
            <w:tcW w:w="720" w:type="dxa"/>
            <w:tcBorders>
              <w:top w:val="single" w:sz="4" w:space="0" w:color="auto"/>
              <w:left w:val="single" w:sz="4" w:space="0" w:color="auto"/>
              <w:bottom w:val="single" w:sz="4" w:space="0" w:color="auto"/>
              <w:right w:val="single" w:sz="4" w:space="0" w:color="auto"/>
            </w:tcBorders>
          </w:tcPr>
          <w:p w14:paraId="1C59787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8.</w:t>
            </w:r>
          </w:p>
        </w:tc>
        <w:tc>
          <w:tcPr>
            <w:tcW w:w="1728" w:type="dxa"/>
            <w:tcBorders>
              <w:top w:val="single" w:sz="4" w:space="0" w:color="auto"/>
              <w:left w:val="single" w:sz="4" w:space="0" w:color="auto"/>
              <w:bottom w:val="single" w:sz="4" w:space="0" w:color="auto"/>
              <w:right w:val="single" w:sz="4" w:space="0" w:color="auto"/>
            </w:tcBorders>
          </w:tcPr>
          <w:p w14:paraId="2F6F5CA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 ՀԾՀ</w:t>
            </w:r>
          </w:p>
        </w:tc>
        <w:tc>
          <w:tcPr>
            <w:tcW w:w="2209" w:type="dxa"/>
            <w:tcBorders>
              <w:top w:val="single" w:sz="4" w:space="0" w:color="auto"/>
              <w:left w:val="single" w:sz="4" w:space="0" w:color="auto"/>
              <w:bottom w:val="single" w:sz="4" w:space="0" w:color="auto"/>
              <w:right w:val="single" w:sz="4" w:space="0" w:color="auto"/>
            </w:tcBorders>
          </w:tcPr>
          <w:p w14:paraId="5E4229F7"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2B50C48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548FE95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880" w:type="dxa"/>
            <w:tcBorders>
              <w:top w:val="single" w:sz="4" w:space="0" w:color="auto"/>
              <w:left w:val="single" w:sz="4" w:space="0" w:color="auto"/>
              <w:bottom w:val="single" w:sz="4" w:space="0" w:color="auto"/>
              <w:right w:val="single" w:sz="4" w:space="0" w:color="auto"/>
            </w:tcBorders>
          </w:tcPr>
          <w:p w14:paraId="2FF7DCAA"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E6597C" w14:paraId="1AED72FA" w14:textId="77777777" w:rsidTr="001865B4">
        <w:tc>
          <w:tcPr>
            <w:tcW w:w="720" w:type="dxa"/>
            <w:tcBorders>
              <w:top w:val="single" w:sz="4" w:space="0" w:color="auto"/>
              <w:left w:val="single" w:sz="4" w:space="0" w:color="auto"/>
              <w:bottom w:val="single" w:sz="4" w:space="0" w:color="auto"/>
              <w:right w:val="single" w:sz="4" w:space="0" w:color="auto"/>
            </w:tcBorders>
          </w:tcPr>
          <w:p w14:paraId="7321C57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9.</w:t>
            </w:r>
          </w:p>
        </w:tc>
        <w:tc>
          <w:tcPr>
            <w:tcW w:w="1728" w:type="dxa"/>
            <w:tcBorders>
              <w:top w:val="single" w:sz="4" w:space="0" w:color="auto"/>
              <w:left w:val="single" w:sz="4" w:space="0" w:color="auto"/>
              <w:bottom w:val="single" w:sz="4" w:space="0" w:color="auto"/>
              <w:right w:val="single" w:sz="4" w:space="0" w:color="auto"/>
            </w:tcBorders>
          </w:tcPr>
          <w:p w14:paraId="71A219B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w:t>
            </w:r>
            <w:r w:rsidRPr="00A808AC">
              <w:rPr>
                <w:rFonts w:ascii="GHEA Grapalat" w:hAnsi="GHEA Grapalat" w:cs="Sylfaen"/>
                <w:sz w:val="18"/>
                <w:szCs w:val="18"/>
                <w:lang w:val="hy-AM"/>
              </w:rPr>
              <w:t>ի  անվանումը</w:t>
            </w:r>
            <w:r w:rsidRPr="00A808AC">
              <w:rPr>
                <w:rFonts w:ascii="GHEA Grapalat" w:hAnsi="GHEA Grapalat" w:cs="Sylfaen"/>
                <w:sz w:val="18"/>
                <w:szCs w:val="18"/>
              </w:rPr>
              <w:t>,</w:t>
            </w:r>
            <w:r w:rsidRPr="00A808AC">
              <w:rPr>
                <w:rFonts w:ascii="GHEA Grapalat" w:hAnsi="GHEA Grapalat" w:cs="Sylfaen"/>
                <w:sz w:val="18"/>
                <w:szCs w:val="18"/>
                <w:lang w:val="hy-AM"/>
              </w:rPr>
              <w:t xml:space="preserve"> կամ անուն ազգանուն</w:t>
            </w:r>
          </w:p>
        </w:tc>
        <w:tc>
          <w:tcPr>
            <w:tcW w:w="2209" w:type="dxa"/>
            <w:tcBorders>
              <w:top w:val="single" w:sz="4" w:space="0" w:color="auto"/>
              <w:left w:val="single" w:sz="4" w:space="0" w:color="auto"/>
              <w:bottom w:val="single" w:sz="4" w:space="0" w:color="auto"/>
              <w:right w:val="single" w:sz="4" w:space="0" w:color="auto"/>
            </w:tcBorders>
          </w:tcPr>
          <w:p w14:paraId="72C22C8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E32C17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1C3488F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880" w:type="dxa"/>
            <w:tcBorders>
              <w:top w:val="single" w:sz="4" w:space="0" w:color="auto"/>
              <w:left w:val="single" w:sz="4" w:space="0" w:color="auto"/>
              <w:bottom w:val="single" w:sz="4" w:space="0" w:color="auto"/>
              <w:right w:val="single" w:sz="4" w:space="0" w:color="auto"/>
            </w:tcBorders>
          </w:tcPr>
          <w:p w14:paraId="26761417"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նախապես լրացվում է շահառուի կողմից` հրավերով</w:t>
            </w:r>
          </w:p>
        </w:tc>
      </w:tr>
      <w:tr w:rsidR="002752FE" w:rsidRPr="00E6597C" w14:paraId="26A39FE8" w14:textId="77777777" w:rsidTr="001865B4">
        <w:tc>
          <w:tcPr>
            <w:tcW w:w="720" w:type="dxa"/>
            <w:tcBorders>
              <w:top w:val="single" w:sz="4" w:space="0" w:color="auto"/>
              <w:left w:val="single" w:sz="4" w:space="0" w:color="auto"/>
              <w:bottom w:val="single" w:sz="4" w:space="0" w:color="auto"/>
              <w:right w:val="single" w:sz="4" w:space="0" w:color="auto"/>
            </w:tcBorders>
          </w:tcPr>
          <w:p w14:paraId="22609246"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10.</w:t>
            </w:r>
          </w:p>
        </w:tc>
        <w:tc>
          <w:tcPr>
            <w:tcW w:w="1728" w:type="dxa"/>
            <w:tcBorders>
              <w:top w:val="single" w:sz="4" w:space="0" w:color="auto"/>
              <w:left w:val="single" w:sz="4" w:space="0" w:color="auto"/>
              <w:bottom w:val="single" w:sz="4" w:space="0" w:color="auto"/>
              <w:right w:val="single" w:sz="4" w:space="0" w:color="auto"/>
            </w:tcBorders>
          </w:tcPr>
          <w:p w14:paraId="6DD85CC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 Հ</w:t>
            </w:r>
            <w:r w:rsidRPr="00A808AC">
              <w:rPr>
                <w:rFonts w:ascii="GHEA Grapalat" w:hAnsi="GHEA Grapalat"/>
                <w:sz w:val="18"/>
                <w:szCs w:val="18"/>
                <w:lang w:val="hy-AM"/>
              </w:rPr>
              <w:t>ԾՀ</w:t>
            </w:r>
          </w:p>
        </w:tc>
        <w:tc>
          <w:tcPr>
            <w:tcW w:w="2209" w:type="dxa"/>
            <w:tcBorders>
              <w:top w:val="single" w:sz="4" w:space="0" w:color="auto"/>
              <w:left w:val="single" w:sz="4" w:space="0" w:color="auto"/>
              <w:bottom w:val="single" w:sz="4" w:space="0" w:color="auto"/>
              <w:right w:val="single" w:sz="4" w:space="0" w:color="auto"/>
            </w:tcBorders>
          </w:tcPr>
          <w:p w14:paraId="206BED8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67830BC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2966FD86" w14:textId="77777777" w:rsidR="002752FE" w:rsidRPr="00A808AC" w:rsidRDefault="002752FE" w:rsidP="002752FE">
            <w:pPr>
              <w:jc w:val="center"/>
              <w:rPr>
                <w:rFonts w:ascii="GHEA Grapalat" w:hAnsi="GHEA Grapalat"/>
                <w:sz w:val="18"/>
                <w:szCs w:val="18"/>
              </w:rPr>
            </w:pPr>
            <w:r w:rsidRPr="00A808AC">
              <w:rPr>
                <w:rFonts w:ascii="GHEA Grapalat" w:hAnsi="GHEA Grapalat" w:cs="Sylfaen"/>
                <w:sz w:val="18"/>
                <w:szCs w:val="18"/>
              </w:rPr>
              <w:t xml:space="preserve"> (</w:t>
            </w:r>
            <w:r w:rsidRPr="00A808AC">
              <w:rPr>
                <w:rFonts w:ascii="GHEA Grapalat" w:hAnsi="GHEA Grapalat" w:cs="Sylfaen"/>
                <w:sz w:val="18"/>
                <w:szCs w:val="18"/>
                <w:lang w:val="hy-AM"/>
              </w:rPr>
              <w:t>գնումների հետ կապված գործընթացում չի լրացվում</w:t>
            </w:r>
            <w:r w:rsidRPr="00A808AC">
              <w:rPr>
                <w:rFonts w:ascii="GHEA Grapalat" w:hAnsi="GHEA Grapalat" w:cs="Sylfaen"/>
                <w:sz w:val="18"/>
                <w:szCs w:val="18"/>
              </w:rPr>
              <w:t>)</w:t>
            </w:r>
          </w:p>
        </w:tc>
        <w:tc>
          <w:tcPr>
            <w:tcW w:w="2880" w:type="dxa"/>
            <w:tcBorders>
              <w:top w:val="single" w:sz="4" w:space="0" w:color="auto"/>
              <w:left w:val="single" w:sz="4" w:space="0" w:color="auto"/>
              <w:bottom w:val="single" w:sz="4" w:space="0" w:color="auto"/>
              <w:right w:val="single" w:sz="4" w:space="0" w:color="auto"/>
            </w:tcBorders>
          </w:tcPr>
          <w:p w14:paraId="6F18D4AB" w14:textId="77777777" w:rsidR="002752FE" w:rsidRPr="00A808AC" w:rsidRDefault="002752FE" w:rsidP="002752FE">
            <w:pPr>
              <w:jc w:val="center"/>
              <w:rPr>
                <w:rFonts w:ascii="GHEA Grapalat" w:hAnsi="GHEA Grapalat"/>
                <w:sz w:val="18"/>
                <w:szCs w:val="18"/>
              </w:rPr>
            </w:pPr>
            <w:r w:rsidRPr="00A808AC">
              <w:rPr>
                <w:rFonts w:ascii="GHEA Grapalat" w:hAnsi="GHEA Grapalat" w:cs="Sylfaen"/>
                <w:sz w:val="18"/>
                <w:szCs w:val="18"/>
                <w:lang w:val="ru-RU"/>
              </w:rPr>
              <w:t>(</w:t>
            </w:r>
            <w:r w:rsidRPr="00A808AC">
              <w:rPr>
                <w:rFonts w:ascii="GHEA Grapalat" w:hAnsi="GHEA Grapalat" w:cs="Sylfaen"/>
                <w:sz w:val="18"/>
                <w:szCs w:val="18"/>
                <w:lang w:val="hy-AM"/>
              </w:rPr>
              <w:t>չի լրացվում</w:t>
            </w:r>
            <w:r w:rsidRPr="00A808AC">
              <w:rPr>
                <w:rFonts w:ascii="GHEA Grapalat" w:hAnsi="GHEA Grapalat" w:cs="Sylfaen"/>
                <w:sz w:val="18"/>
                <w:szCs w:val="18"/>
                <w:lang w:val="ru-RU"/>
              </w:rPr>
              <w:t>)</w:t>
            </w:r>
          </w:p>
        </w:tc>
      </w:tr>
      <w:tr w:rsidR="002752FE" w:rsidRPr="00E6597C" w14:paraId="3BF4A572" w14:textId="77777777" w:rsidTr="001865B4">
        <w:tc>
          <w:tcPr>
            <w:tcW w:w="720" w:type="dxa"/>
            <w:tcBorders>
              <w:top w:val="single" w:sz="4" w:space="0" w:color="auto"/>
              <w:left w:val="single" w:sz="4" w:space="0" w:color="auto"/>
              <w:bottom w:val="single" w:sz="4" w:space="0" w:color="auto"/>
              <w:right w:val="single" w:sz="4" w:space="0" w:color="auto"/>
            </w:tcBorders>
          </w:tcPr>
          <w:p w14:paraId="6E3A3D7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11.</w:t>
            </w:r>
          </w:p>
        </w:tc>
        <w:tc>
          <w:tcPr>
            <w:tcW w:w="1728" w:type="dxa"/>
            <w:tcBorders>
              <w:top w:val="single" w:sz="4" w:space="0" w:color="auto"/>
              <w:left w:val="single" w:sz="4" w:space="0" w:color="auto"/>
              <w:bottom w:val="single" w:sz="4" w:space="0" w:color="auto"/>
              <w:right w:val="single" w:sz="4" w:space="0" w:color="auto"/>
            </w:tcBorders>
          </w:tcPr>
          <w:p w14:paraId="4B54717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 ՀՎՀՀ</w:t>
            </w:r>
          </w:p>
        </w:tc>
        <w:tc>
          <w:tcPr>
            <w:tcW w:w="2209" w:type="dxa"/>
            <w:tcBorders>
              <w:top w:val="single" w:sz="4" w:space="0" w:color="auto"/>
              <w:left w:val="single" w:sz="4" w:space="0" w:color="auto"/>
              <w:bottom w:val="single" w:sz="4" w:space="0" w:color="auto"/>
              <w:right w:val="single" w:sz="4" w:space="0" w:color="auto"/>
            </w:tcBorders>
          </w:tcPr>
          <w:p w14:paraId="0192CD6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77DEF86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3FED722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լրացվում է Հայաստանի Հանրապետության նորմատիվ </w:t>
            </w:r>
            <w:r w:rsidRPr="00A808AC">
              <w:rPr>
                <w:rFonts w:ascii="GHEA Grapalat" w:hAnsi="GHEA Grapalat"/>
                <w:sz w:val="18"/>
                <w:szCs w:val="18"/>
              </w:rPr>
              <w:lastRenderedPageBreak/>
              <w:t xml:space="preserve">իրավական ակտերով սահմանված դեպքերում, երբ շահառուն հանդիսանում է հաշվառված հարկատու </w:t>
            </w:r>
          </w:p>
        </w:tc>
        <w:tc>
          <w:tcPr>
            <w:tcW w:w="2880" w:type="dxa"/>
            <w:tcBorders>
              <w:top w:val="single" w:sz="4" w:space="0" w:color="auto"/>
              <w:left w:val="single" w:sz="4" w:space="0" w:color="auto"/>
              <w:bottom w:val="single" w:sz="4" w:space="0" w:color="auto"/>
              <w:right w:val="single" w:sz="4" w:space="0" w:color="auto"/>
            </w:tcBorders>
          </w:tcPr>
          <w:p w14:paraId="1340E743"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lastRenderedPageBreak/>
              <w:t>նախապես լրացվում է շահառուի կողմից` հրավերով</w:t>
            </w:r>
          </w:p>
        </w:tc>
      </w:tr>
      <w:tr w:rsidR="002752FE" w:rsidRPr="00E6597C" w14:paraId="6DD0A4B5" w14:textId="77777777" w:rsidTr="001865B4">
        <w:tc>
          <w:tcPr>
            <w:tcW w:w="720" w:type="dxa"/>
            <w:tcBorders>
              <w:top w:val="single" w:sz="4" w:space="0" w:color="auto"/>
              <w:left w:val="single" w:sz="4" w:space="0" w:color="auto"/>
              <w:bottom w:val="single" w:sz="4" w:space="0" w:color="auto"/>
              <w:right w:val="single" w:sz="4" w:space="0" w:color="auto"/>
            </w:tcBorders>
          </w:tcPr>
          <w:p w14:paraId="337BD16B"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12.</w:t>
            </w:r>
          </w:p>
        </w:tc>
        <w:tc>
          <w:tcPr>
            <w:tcW w:w="1728" w:type="dxa"/>
            <w:tcBorders>
              <w:top w:val="single" w:sz="4" w:space="0" w:color="auto"/>
              <w:left w:val="single" w:sz="4" w:space="0" w:color="auto"/>
              <w:bottom w:val="single" w:sz="4" w:space="0" w:color="auto"/>
              <w:right w:val="single" w:sz="4" w:space="0" w:color="auto"/>
            </w:tcBorders>
          </w:tcPr>
          <w:p w14:paraId="301DC8E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շահառուին սպասարկող ֆինանսական կազմակերպության (մասնաճյուղի) անվանումը </w:t>
            </w:r>
          </w:p>
        </w:tc>
        <w:tc>
          <w:tcPr>
            <w:tcW w:w="2209" w:type="dxa"/>
            <w:tcBorders>
              <w:top w:val="single" w:sz="4" w:space="0" w:color="auto"/>
              <w:left w:val="single" w:sz="4" w:space="0" w:color="auto"/>
              <w:bottom w:val="single" w:sz="4" w:space="0" w:color="auto"/>
              <w:right w:val="single" w:sz="4" w:space="0" w:color="auto"/>
            </w:tcBorders>
          </w:tcPr>
          <w:p w14:paraId="01B0B69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73585CB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2880" w:type="dxa"/>
            <w:tcBorders>
              <w:top w:val="single" w:sz="4" w:space="0" w:color="auto"/>
              <w:left w:val="single" w:sz="4" w:space="0" w:color="auto"/>
              <w:bottom w:val="single" w:sz="4" w:space="0" w:color="auto"/>
              <w:right w:val="single" w:sz="4" w:space="0" w:color="auto"/>
            </w:tcBorders>
          </w:tcPr>
          <w:p w14:paraId="1FE9F7B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նախապես լրացվում է շահառուի կողմից` հրավերով</w:t>
            </w:r>
          </w:p>
        </w:tc>
      </w:tr>
      <w:tr w:rsidR="002752FE" w:rsidRPr="00E6597C" w14:paraId="563C0F5C" w14:textId="77777777" w:rsidTr="001865B4">
        <w:tc>
          <w:tcPr>
            <w:tcW w:w="720" w:type="dxa"/>
            <w:tcBorders>
              <w:top w:val="single" w:sz="4" w:space="0" w:color="auto"/>
              <w:left w:val="single" w:sz="4" w:space="0" w:color="auto"/>
              <w:bottom w:val="single" w:sz="4" w:space="0" w:color="auto"/>
              <w:right w:val="single" w:sz="4" w:space="0" w:color="auto"/>
            </w:tcBorders>
          </w:tcPr>
          <w:p w14:paraId="784B984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13.</w:t>
            </w:r>
          </w:p>
        </w:tc>
        <w:tc>
          <w:tcPr>
            <w:tcW w:w="1728" w:type="dxa"/>
            <w:tcBorders>
              <w:top w:val="single" w:sz="4" w:space="0" w:color="auto"/>
              <w:left w:val="single" w:sz="4" w:space="0" w:color="auto"/>
              <w:bottom w:val="single" w:sz="4" w:space="0" w:color="auto"/>
              <w:right w:val="single" w:sz="4" w:space="0" w:color="auto"/>
            </w:tcBorders>
          </w:tcPr>
          <w:p w14:paraId="071EDF8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 հաշվի համարը</w:t>
            </w:r>
          </w:p>
        </w:tc>
        <w:tc>
          <w:tcPr>
            <w:tcW w:w="2209" w:type="dxa"/>
            <w:tcBorders>
              <w:top w:val="single" w:sz="4" w:space="0" w:color="auto"/>
              <w:left w:val="single" w:sz="4" w:space="0" w:color="auto"/>
              <w:bottom w:val="single" w:sz="4" w:space="0" w:color="auto"/>
              <w:right w:val="single" w:sz="4" w:space="0" w:color="auto"/>
            </w:tcBorders>
          </w:tcPr>
          <w:p w14:paraId="4672D76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3EBE403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23B267DB"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շահառուի այն բանկային (</w:t>
            </w:r>
            <w:r w:rsidRPr="00A808AC">
              <w:rPr>
                <w:rFonts w:ascii="GHEA Grapalat" w:hAnsi="GHEA Grapalat"/>
                <w:sz w:val="18"/>
                <w:szCs w:val="18"/>
                <w:lang w:val="hy-AM"/>
              </w:rPr>
              <w:t>գանձապետական</w:t>
            </w:r>
            <w:r w:rsidRPr="00A808AC">
              <w:rPr>
                <w:rFonts w:ascii="GHEA Grapalat" w:hAnsi="GHEA Grapalat"/>
                <w:sz w:val="18"/>
                <w:szCs w:val="18"/>
              </w:rPr>
              <w:t>) հաշվի համարը, որի վրա պետք է փոխանցվեն վճարողից գանձված միջոցները</w:t>
            </w:r>
          </w:p>
        </w:tc>
        <w:tc>
          <w:tcPr>
            <w:tcW w:w="2880" w:type="dxa"/>
            <w:tcBorders>
              <w:top w:val="single" w:sz="4" w:space="0" w:color="auto"/>
              <w:left w:val="single" w:sz="4" w:space="0" w:color="auto"/>
              <w:bottom w:val="single" w:sz="4" w:space="0" w:color="auto"/>
              <w:right w:val="single" w:sz="4" w:space="0" w:color="auto"/>
            </w:tcBorders>
          </w:tcPr>
          <w:p w14:paraId="0E47094A"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նախապես լրացվում է շահառուի կողմից` հրավերով</w:t>
            </w:r>
          </w:p>
        </w:tc>
      </w:tr>
      <w:tr w:rsidR="002752FE" w:rsidRPr="00E6597C" w14:paraId="5FA093B1" w14:textId="77777777" w:rsidTr="001865B4">
        <w:tc>
          <w:tcPr>
            <w:tcW w:w="720" w:type="dxa"/>
            <w:tcBorders>
              <w:top w:val="single" w:sz="4" w:space="0" w:color="auto"/>
              <w:left w:val="single" w:sz="4" w:space="0" w:color="auto"/>
              <w:bottom w:val="single" w:sz="4" w:space="0" w:color="auto"/>
              <w:right w:val="single" w:sz="4" w:space="0" w:color="auto"/>
            </w:tcBorders>
          </w:tcPr>
          <w:p w14:paraId="59260E1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14.</w:t>
            </w:r>
          </w:p>
        </w:tc>
        <w:tc>
          <w:tcPr>
            <w:tcW w:w="1728" w:type="dxa"/>
            <w:tcBorders>
              <w:top w:val="single" w:sz="4" w:space="0" w:color="auto"/>
              <w:left w:val="single" w:sz="4" w:space="0" w:color="auto"/>
              <w:bottom w:val="single" w:sz="4" w:space="0" w:color="auto"/>
              <w:right w:val="single" w:sz="4" w:space="0" w:color="auto"/>
            </w:tcBorders>
          </w:tcPr>
          <w:p w14:paraId="23F7881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գումարը (թվերով և բառերով)</w:t>
            </w:r>
          </w:p>
        </w:tc>
        <w:tc>
          <w:tcPr>
            <w:tcW w:w="2209" w:type="dxa"/>
            <w:tcBorders>
              <w:top w:val="single" w:sz="4" w:space="0" w:color="auto"/>
              <w:left w:val="single" w:sz="4" w:space="0" w:color="auto"/>
              <w:bottom w:val="single" w:sz="4" w:space="0" w:color="auto"/>
              <w:right w:val="single" w:sz="4" w:space="0" w:color="auto"/>
            </w:tcBorders>
          </w:tcPr>
          <w:p w14:paraId="6A2D686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6B0ADCC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1AC5BD2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շահառուին վճարման ենթակա գումարը</w:t>
            </w:r>
          </w:p>
        </w:tc>
        <w:tc>
          <w:tcPr>
            <w:tcW w:w="2880" w:type="dxa"/>
            <w:tcBorders>
              <w:top w:val="single" w:sz="4" w:space="0" w:color="auto"/>
              <w:left w:val="single" w:sz="4" w:space="0" w:color="auto"/>
              <w:bottom w:val="single" w:sz="4" w:space="0" w:color="auto"/>
              <w:right w:val="single" w:sz="4" w:space="0" w:color="auto"/>
            </w:tcBorders>
          </w:tcPr>
          <w:p w14:paraId="2EF74862"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լրացվում է վճարողի կողմից</w:t>
            </w:r>
            <w:r w:rsidRPr="00A808AC">
              <w:rPr>
                <w:rFonts w:ascii="GHEA Grapalat" w:hAnsi="GHEA Grapalat"/>
                <w:sz w:val="18"/>
                <w:szCs w:val="18"/>
                <w:lang w:val="hy-AM"/>
              </w:rPr>
              <w:t xml:space="preserve"> </w:t>
            </w:r>
          </w:p>
        </w:tc>
      </w:tr>
      <w:tr w:rsidR="002752FE" w:rsidRPr="00F42521" w14:paraId="33117034" w14:textId="77777777" w:rsidTr="001865B4">
        <w:tc>
          <w:tcPr>
            <w:tcW w:w="720" w:type="dxa"/>
            <w:tcBorders>
              <w:top w:val="single" w:sz="4" w:space="0" w:color="auto"/>
              <w:left w:val="single" w:sz="4" w:space="0" w:color="auto"/>
              <w:bottom w:val="single" w:sz="4" w:space="0" w:color="auto"/>
              <w:right w:val="single" w:sz="4" w:space="0" w:color="auto"/>
            </w:tcBorders>
          </w:tcPr>
          <w:p w14:paraId="2E4EE111"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15.</w:t>
            </w:r>
          </w:p>
        </w:tc>
        <w:tc>
          <w:tcPr>
            <w:tcW w:w="1728" w:type="dxa"/>
            <w:tcBorders>
              <w:top w:val="single" w:sz="4" w:space="0" w:color="auto"/>
              <w:left w:val="single" w:sz="4" w:space="0" w:color="auto"/>
              <w:bottom w:val="single" w:sz="4" w:space="0" w:color="auto"/>
              <w:right w:val="single" w:sz="4" w:space="0" w:color="auto"/>
            </w:tcBorders>
          </w:tcPr>
          <w:p w14:paraId="231D1501"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cs="Sylfaen"/>
                <w:sz w:val="18"/>
                <w:szCs w:val="18"/>
                <w:lang w:val="hy-AM"/>
              </w:rPr>
              <w:t>Ակցեպտավորված գումարը՝  (թվերով</w:t>
            </w:r>
            <w:r w:rsidRPr="00A808AC">
              <w:rPr>
                <w:rFonts w:ascii="GHEA Grapalat" w:hAnsi="GHEA Grapalat" w:cs="Arial"/>
                <w:sz w:val="18"/>
                <w:szCs w:val="18"/>
                <w:lang w:val="hy-AM"/>
              </w:rPr>
              <w:t xml:space="preserve"> </w:t>
            </w:r>
            <w:r w:rsidRPr="00A808AC">
              <w:rPr>
                <w:rFonts w:ascii="GHEA Grapalat" w:hAnsi="GHEA Grapalat" w:cs="Sylfaen"/>
                <w:sz w:val="18"/>
                <w:szCs w:val="18"/>
                <w:lang w:val="hy-AM"/>
              </w:rPr>
              <w:t>և</w:t>
            </w:r>
            <w:r w:rsidRPr="00A808AC">
              <w:rPr>
                <w:rFonts w:ascii="GHEA Grapalat" w:hAnsi="GHEA Grapalat" w:cs="Arial"/>
                <w:sz w:val="18"/>
                <w:szCs w:val="18"/>
                <w:lang w:val="hy-AM"/>
              </w:rPr>
              <w:t xml:space="preserve"> </w:t>
            </w:r>
            <w:r w:rsidRPr="00A808AC">
              <w:rPr>
                <w:rFonts w:ascii="GHEA Grapalat" w:hAnsi="GHEA Grapalat" w:cs="Sylfaen"/>
                <w:sz w:val="18"/>
                <w:szCs w:val="18"/>
                <w:lang w:val="hy-AM"/>
              </w:rPr>
              <w:t xml:space="preserve">բառերով)  </w:t>
            </w:r>
          </w:p>
        </w:tc>
        <w:tc>
          <w:tcPr>
            <w:tcW w:w="2209" w:type="dxa"/>
            <w:tcBorders>
              <w:top w:val="single" w:sz="4" w:space="0" w:color="auto"/>
              <w:left w:val="single" w:sz="4" w:space="0" w:color="auto"/>
              <w:bottom w:val="single" w:sz="4" w:space="0" w:color="auto"/>
              <w:right w:val="single" w:sz="4" w:space="0" w:color="auto"/>
            </w:tcBorders>
          </w:tcPr>
          <w:p w14:paraId="2DBB9A4F"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11BA577"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ոչ պարտադիր</w:t>
            </w:r>
          </w:p>
          <w:p w14:paraId="6CA774C2"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880" w:type="dxa"/>
            <w:tcBorders>
              <w:top w:val="single" w:sz="4" w:space="0" w:color="auto"/>
              <w:left w:val="single" w:sz="4" w:space="0" w:color="auto"/>
              <w:bottom w:val="single" w:sz="4" w:space="0" w:color="auto"/>
              <w:right w:val="single" w:sz="4" w:space="0" w:color="auto"/>
            </w:tcBorders>
          </w:tcPr>
          <w:p w14:paraId="6F372EF5"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cs="Sylfaen"/>
                <w:sz w:val="18"/>
                <w:szCs w:val="18"/>
                <w:lang w:val="hy-AM"/>
              </w:rPr>
              <w:t>(չի լրացվում եւ չի կիրառվում)</w:t>
            </w:r>
          </w:p>
        </w:tc>
      </w:tr>
      <w:tr w:rsidR="002752FE" w:rsidRPr="00E6597C" w14:paraId="4D6F0B81" w14:textId="77777777" w:rsidTr="001865B4">
        <w:tc>
          <w:tcPr>
            <w:tcW w:w="720" w:type="dxa"/>
            <w:tcBorders>
              <w:top w:val="single" w:sz="4" w:space="0" w:color="auto"/>
              <w:left w:val="single" w:sz="4" w:space="0" w:color="auto"/>
              <w:bottom w:val="single" w:sz="4" w:space="0" w:color="auto"/>
              <w:right w:val="single" w:sz="4" w:space="0" w:color="auto"/>
            </w:tcBorders>
          </w:tcPr>
          <w:p w14:paraId="3F0A56D4"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16.</w:t>
            </w:r>
          </w:p>
        </w:tc>
        <w:tc>
          <w:tcPr>
            <w:tcW w:w="1728" w:type="dxa"/>
            <w:tcBorders>
              <w:top w:val="single" w:sz="4" w:space="0" w:color="auto"/>
              <w:left w:val="single" w:sz="4" w:space="0" w:color="auto"/>
              <w:bottom w:val="single" w:sz="4" w:space="0" w:color="auto"/>
              <w:right w:val="single" w:sz="4" w:space="0" w:color="auto"/>
            </w:tcBorders>
          </w:tcPr>
          <w:p w14:paraId="0AB1D7F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արժույթը (բառերով և կոդով)</w:t>
            </w:r>
          </w:p>
        </w:tc>
        <w:tc>
          <w:tcPr>
            <w:tcW w:w="2209" w:type="dxa"/>
            <w:tcBorders>
              <w:top w:val="single" w:sz="4" w:space="0" w:color="auto"/>
              <w:left w:val="single" w:sz="4" w:space="0" w:color="auto"/>
              <w:bottom w:val="single" w:sz="4" w:space="0" w:color="auto"/>
              <w:right w:val="single" w:sz="4" w:space="0" w:color="auto"/>
            </w:tcBorders>
          </w:tcPr>
          <w:p w14:paraId="63B7B7A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A0CC0E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2880" w:type="dxa"/>
            <w:tcBorders>
              <w:top w:val="single" w:sz="4" w:space="0" w:color="auto"/>
              <w:left w:val="single" w:sz="4" w:space="0" w:color="auto"/>
              <w:bottom w:val="single" w:sz="4" w:space="0" w:color="auto"/>
              <w:right w:val="single" w:sz="4" w:space="0" w:color="auto"/>
            </w:tcBorders>
          </w:tcPr>
          <w:p w14:paraId="765246B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վճարողի կողմից</w:t>
            </w:r>
          </w:p>
        </w:tc>
      </w:tr>
      <w:tr w:rsidR="002752FE" w:rsidRPr="00F42521" w14:paraId="6005AE13" w14:textId="77777777" w:rsidTr="001865B4">
        <w:tc>
          <w:tcPr>
            <w:tcW w:w="720" w:type="dxa"/>
            <w:tcBorders>
              <w:top w:val="single" w:sz="4" w:space="0" w:color="auto"/>
              <w:left w:val="single" w:sz="4" w:space="0" w:color="auto"/>
              <w:bottom w:val="single" w:sz="4" w:space="0" w:color="auto"/>
              <w:right w:val="single" w:sz="4" w:space="0" w:color="auto"/>
            </w:tcBorders>
          </w:tcPr>
          <w:p w14:paraId="381942F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17.</w:t>
            </w:r>
          </w:p>
        </w:tc>
        <w:tc>
          <w:tcPr>
            <w:tcW w:w="1728" w:type="dxa"/>
            <w:tcBorders>
              <w:top w:val="single" w:sz="4" w:space="0" w:color="auto"/>
              <w:left w:val="single" w:sz="4" w:space="0" w:color="auto"/>
              <w:bottom w:val="single" w:sz="4" w:space="0" w:color="auto"/>
              <w:right w:val="single" w:sz="4" w:space="0" w:color="auto"/>
            </w:tcBorders>
          </w:tcPr>
          <w:p w14:paraId="3C2B7F5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գործարքի նպատակը</w:t>
            </w:r>
          </w:p>
        </w:tc>
        <w:tc>
          <w:tcPr>
            <w:tcW w:w="2209" w:type="dxa"/>
            <w:tcBorders>
              <w:top w:val="single" w:sz="4" w:space="0" w:color="auto"/>
              <w:left w:val="single" w:sz="4" w:space="0" w:color="auto"/>
              <w:bottom w:val="single" w:sz="4" w:space="0" w:color="auto"/>
              <w:right w:val="single" w:sz="4" w:space="0" w:color="auto"/>
            </w:tcBorders>
          </w:tcPr>
          <w:p w14:paraId="6BC0CC2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E64B9B3"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 xml:space="preserve">Պարտադիր </w:t>
            </w:r>
            <w:r w:rsidRPr="00A808AC">
              <w:rPr>
                <w:rFonts w:ascii="GHEA Grapalat" w:hAnsi="GHEA Grapalat"/>
                <w:sz w:val="18"/>
                <w:szCs w:val="18"/>
                <w:lang w:val="hy-AM"/>
              </w:rPr>
              <w:t xml:space="preserve">լրացվում է </w:t>
            </w:r>
            <w:r w:rsidRPr="00A808AC">
              <w:rPr>
                <w:rFonts w:ascii="GHEA Grapalat" w:hAnsi="GHEA Grapalat"/>
                <w:sz w:val="18"/>
                <w:szCs w:val="18"/>
              </w:rPr>
              <w:t>«</w:t>
            </w:r>
            <w:r w:rsidRPr="00A808AC">
              <w:rPr>
                <w:rFonts w:ascii="GHEA Grapalat" w:hAnsi="GHEA Grapalat"/>
                <w:sz w:val="18"/>
                <w:szCs w:val="18"/>
                <w:lang w:val="hy-AM"/>
              </w:rPr>
              <w:t>պայմանագրի կատարման ապահովման համար</w:t>
            </w:r>
            <w:r w:rsidRPr="00A808AC">
              <w:rPr>
                <w:rFonts w:ascii="GHEA Grapalat" w:hAnsi="GHEA Grapalat"/>
                <w:sz w:val="18"/>
                <w:szCs w:val="18"/>
              </w:rPr>
              <w:t>»</w:t>
            </w:r>
            <w:r w:rsidRPr="00A808AC">
              <w:rPr>
                <w:rFonts w:ascii="GHEA Grapalat" w:hAnsi="GHEA Grapalat"/>
                <w:sz w:val="18"/>
                <w:szCs w:val="18"/>
                <w:lang w:val="hy-AM"/>
              </w:rPr>
              <w:t xml:space="preserve"> բառերը</w:t>
            </w:r>
          </w:p>
        </w:tc>
        <w:tc>
          <w:tcPr>
            <w:tcW w:w="2880" w:type="dxa"/>
            <w:tcBorders>
              <w:top w:val="single" w:sz="4" w:space="0" w:color="auto"/>
              <w:left w:val="single" w:sz="4" w:space="0" w:color="auto"/>
              <w:bottom w:val="single" w:sz="4" w:space="0" w:color="auto"/>
              <w:right w:val="single" w:sz="4" w:space="0" w:color="auto"/>
            </w:tcBorders>
          </w:tcPr>
          <w:p w14:paraId="5934F772"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նախապես լրացվում է շահառուի կողմից` հրավերով</w:t>
            </w:r>
          </w:p>
        </w:tc>
      </w:tr>
      <w:tr w:rsidR="002752FE" w:rsidRPr="00E6597C" w14:paraId="7790A6D0" w14:textId="77777777" w:rsidTr="001865B4">
        <w:tc>
          <w:tcPr>
            <w:tcW w:w="720" w:type="dxa"/>
            <w:tcBorders>
              <w:top w:val="single" w:sz="4" w:space="0" w:color="auto"/>
              <w:left w:val="single" w:sz="4" w:space="0" w:color="auto"/>
              <w:bottom w:val="single" w:sz="4" w:space="0" w:color="auto"/>
              <w:right w:val="single" w:sz="4" w:space="0" w:color="auto"/>
            </w:tcBorders>
          </w:tcPr>
          <w:p w14:paraId="54F3EAB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18.</w:t>
            </w:r>
          </w:p>
        </w:tc>
        <w:tc>
          <w:tcPr>
            <w:tcW w:w="1728" w:type="dxa"/>
            <w:tcBorders>
              <w:top w:val="single" w:sz="4" w:space="0" w:color="auto"/>
              <w:left w:val="single" w:sz="4" w:space="0" w:color="auto"/>
              <w:bottom w:val="single" w:sz="4" w:space="0" w:color="auto"/>
              <w:right w:val="single" w:sz="4" w:space="0" w:color="auto"/>
            </w:tcBorders>
          </w:tcPr>
          <w:p w14:paraId="2C7F4F56" w14:textId="77777777" w:rsidR="002752FE" w:rsidRPr="00A808AC" w:rsidRDefault="002752FE" w:rsidP="002752FE">
            <w:pPr>
              <w:jc w:val="center"/>
              <w:rPr>
                <w:rFonts w:ascii="GHEA Grapalat" w:hAnsi="GHEA Grapalat"/>
                <w:sz w:val="18"/>
                <w:szCs w:val="18"/>
              </w:rPr>
            </w:pPr>
            <w:r w:rsidRPr="00A808AC">
              <w:rPr>
                <w:rFonts w:ascii="GHEA Grapalat" w:hAnsi="GHEA Grapalat" w:cs="Sylfaen"/>
                <w:sz w:val="18"/>
                <w:szCs w:val="18"/>
                <w:lang w:val="hy-AM"/>
              </w:rPr>
              <w:t xml:space="preserve">Վճարման կատարման հիմքերը՝ </w:t>
            </w:r>
          </w:p>
        </w:tc>
        <w:tc>
          <w:tcPr>
            <w:tcW w:w="2209" w:type="dxa"/>
            <w:tcBorders>
              <w:top w:val="single" w:sz="4" w:space="0" w:color="auto"/>
              <w:left w:val="single" w:sz="4" w:space="0" w:color="auto"/>
              <w:bottom w:val="single" w:sz="4" w:space="0" w:color="auto"/>
              <w:right w:val="single" w:sz="4" w:space="0" w:color="auto"/>
            </w:tcBorders>
          </w:tcPr>
          <w:p w14:paraId="2B13513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F1F5C9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112FA36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808AC">
              <w:rPr>
                <w:rFonts w:ascii="GHEA Grapalat" w:hAnsi="GHEA Grapalat"/>
                <w:sz w:val="18"/>
                <w:szCs w:val="18"/>
                <w:lang w:val="hy-AM"/>
              </w:rPr>
              <w:t>,</w:t>
            </w:r>
            <w:r w:rsidRPr="00A808AC">
              <w:rPr>
                <w:rFonts w:ascii="GHEA Grapalat" w:hAnsi="GHEA Grapalat" w:cs="Arial"/>
                <w:sz w:val="18"/>
                <w:szCs w:val="18"/>
                <w:lang w:val="hy-AM"/>
              </w:rPr>
              <w:t xml:space="preserve"> </w:t>
            </w:r>
            <w:r w:rsidRPr="00A808AC">
              <w:rPr>
                <w:rFonts w:ascii="GHEA Grapalat" w:hAnsi="GHEA Grapalat"/>
                <w:sz w:val="18"/>
                <w:szCs w:val="18"/>
              </w:rPr>
              <w:t xml:space="preserve"> գնման ընթացակարգի ծածկագիրը</w:t>
            </w:r>
            <w:r w:rsidRPr="00A808AC">
              <w:rPr>
                <w:rFonts w:ascii="GHEA Grapalat" w:hAnsi="GHEA Grapalat" w:cs="Arial"/>
                <w:sz w:val="18"/>
                <w:szCs w:val="18"/>
                <w:lang w:val="hy-AM"/>
              </w:rPr>
              <w:t xml:space="preserve"> ըստ տուժանքի մասին համաձայնագրի,</w:t>
            </w:r>
          </w:p>
        </w:tc>
        <w:tc>
          <w:tcPr>
            <w:tcW w:w="2880" w:type="dxa"/>
            <w:tcBorders>
              <w:top w:val="single" w:sz="4" w:space="0" w:color="auto"/>
              <w:left w:val="single" w:sz="4" w:space="0" w:color="auto"/>
              <w:bottom w:val="single" w:sz="4" w:space="0" w:color="auto"/>
              <w:right w:val="single" w:sz="4" w:space="0" w:color="auto"/>
            </w:tcBorders>
          </w:tcPr>
          <w:p w14:paraId="6B9CC078"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 xml:space="preserve">լրացվում է </w:t>
            </w:r>
            <w:r w:rsidRPr="00A808AC">
              <w:rPr>
                <w:rFonts w:ascii="GHEA Grapalat" w:hAnsi="GHEA Grapalat"/>
                <w:sz w:val="18"/>
                <w:szCs w:val="18"/>
                <w:lang w:val="hy-AM"/>
              </w:rPr>
              <w:t>շահառու</w:t>
            </w:r>
            <w:r w:rsidRPr="00A808AC">
              <w:rPr>
                <w:rFonts w:ascii="GHEA Grapalat" w:hAnsi="GHEA Grapalat"/>
                <w:sz w:val="18"/>
                <w:szCs w:val="18"/>
              </w:rPr>
              <w:t>ի կողմից</w:t>
            </w:r>
          </w:p>
        </w:tc>
      </w:tr>
      <w:tr w:rsidR="002752FE" w:rsidRPr="00F42521" w14:paraId="5CFA1568" w14:textId="77777777" w:rsidTr="001865B4">
        <w:tc>
          <w:tcPr>
            <w:tcW w:w="720" w:type="dxa"/>
            <w:tcBorders>
              <w:top w:val="single" w:sz="4" w:space="0" w:color="auto"/>
              <w:left w:val="single" w:sz="4" w:space="0" w:color="auto"/>
              <w:bottom w:val="single" w:sz="4" w:space="0" w:color="auto"/>
              <w:right w:val="single" w:sz="4" w:space="0" w:color="auto"/>
            </w:tcBorders>
          </w:tcPr>
          <w:p w14:paraId="035C7712" w14:textId="77777777" w:rsidR="002752FE" w:rsidRPr="00A808AC" w:rsidDel="0010680B" w:rsidRDefault="002752FE" w:rsidP="002752FE">
            <w:pPr>
              <w:jc w:val="center"/>
              <w:rPr>
                <w:rFonts w:ascii="GHEA Grapalat" w:hAnsi="GHEA Grapalat"/>
                <w:sz w:val="18"/>
                <w:szCs w:val="18"/>
                <w:lang w:val="hy-AM"/>
              </w:rPr>
            </w:pPr>
            <w:r w:rsidRPr="00A808AC">
              <w:rPr>
                <w:rFonts w:ascii="GHEA Grapalat" w:hAnsi="GHEA Grapalat"/>
                <w:sz w:val="18"/>
                <w:szCs w:val="18"/>
                <w:lang w:val="hy-AM"/>
              </w:rPr>
              <w:t>19.</w:t>
            </w:r>
          </w:p>
        </w:tc>
        <w:tc>
          <w:tcPr>
            <w:tcW w:w="1728" w:type="dxa"/>
            <w:tcBorders>
              <w:top w:val="single" w:sz="4" w:space="0" w:color="auto"/>
              <w:left w:val="single" w:sz="4" w:space="0" w:color="auto"/>
              <w:bottom w:val="single" w:sz="4" w:space="0" w:color="auto"/>
              <w:right w:val="single" w:sz="4" w:space="0" w:color="auto"/>
            </w:tcBorders>
          </w:tcPr>
          <w:p w14:paraId="0D50AA9C" w14:textId="77777777" w:rsidR="002752FE" w:rsidRPr="00A808AC" w:rsidRDefault="002752FE" w:rsidP="002752FE">
            <w:pPr>
              <w:jc w:val="center"/>
              <w:rPr>
                <w:rFonts w:ascii="GHEA Grapalat" w:hAnsi="GHEA Grapalat"/>
                <w:sz w:val="18"/>
                <w:szCs w:val="18"/>
              </w:rPr>
            </w:pPr>
            <w:r w:rsidRPr="00A808AC">
              <w:rPr>
                <w:rFonts w:ascii="GHEA Grapalat" w:hAnsi="GHEA Grapalat" w:cs="Sylfaen"/>
                <w:sz w:val="18"/>
                <w:szCs w:val="18"/>
                <w:lang w:val="hy-AM"/>
              </w:rPr>
              <w:t xml:space="preserve">Վճարման պայմանները՝                                </w:t>
            </w:r>
          </w:p>
        </w:tc>
        <w:tc>
          <w:tcPr>
            <w:tcW w:w="2209" w:type="dxa"/>
            <w:tcBorders>
              <w:top w:val="single" w:sz="4" w:space="0" w:color="auto"/>
              <w:left w:val="single" w:sz="4" w:space="0" w:color="auto"/>
              <w:bottom w:val="single" w:sz="4" w:space="0" w:color="auto"/>
              <w:right w:val="single" w:sz="4" w:space="0" w:color="auto"/>
            </w:tcBorders>
          </w:tcPr>
          <w:p w14:paraId="6AADD79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2A33DF05" w14:textId="77777777" w:rsidR="002752FE" w:rsidRPr="00A808AC" w:rsidRDefault="002752FE" w:rsidP="002752FE">
            <w:pPr>
              <w:jc w:val="center"/>
              <w:rPr>
                <w:rFonts w:ascii="GHEA Grapalat" w:hAnsi="GHEA Grapalat" w:cs="Sylfaen"/>
                <w:sz w:val="18"/>
                <w:szCs w:val="18"/>
                <w:lang w:val="hy-AM"/>
              </w:rPr>
            </w:pPr>
            <w:r w:rsidRPr="00A808AC">
              <w:rPr>
                <w:rFonts w:ascii="GHEA Grapalat" w:hAnsi="GHEA Grapalat"/>
                <w:sz w:val="18"/>
                <w:szCs w:val="18"/>
              </w:rPr>
              <w:t>պարտադիր</w:t>
            </w:r>
            <w:r w:rsidRPr="00A808AC">
              <w:rPr>
                <w:rFonts w:ascii="GHEA Grapalat" w:hAnsi="GHEA Grapalat" w:cs="Sylfaen"/>
                <w:sz w:val="18"/>
                <w:szCs w:val="18"/>
                <w:lang w:val="hy-AM"/>
              </w:rPr>
              <w:t xml:space="preserve"> </w:t>
            </w:r>
          </w:p>
          <w:p w14:paraId="22FF9AA2" w14:textId="77777777" w:rsidR="002752FE" w:rsidRPr="00A808AC" w:rsidRDefault="002752FE" w:rsidP="002752FE">
            <w:pPr>
              <w:jc w:val="center"/>
              <w:rPr>
                <w:rFonts w:ascii="GHEA Grapalat" w:hAnsi="GHEA Grapalat" w:cs="Sylfaen"/>
                <w:sz w:val="18"/>
                <w:szCs w:val="18"/>
                <w:lang w:val="hy-AM"/>
              </w:rPr>
            </w:pPr>
            <w:r w:rsidRPr="00A808AC">
              <w:rPr>
                <w:rFonts w:ascii="GHEA Grapalat" w:hAnsi="GHEA Grapalat" w:cs="Sylfaen"/>
                <w:sz w:val="18"/>
                <w:szCs w:val="18"/>
                <w:lang w:val="hy-AM"/>
              </w:rPr>
              <w:t xml:space="preserve">լրացվում է &lt;ակցեպտավորված վճարում&gt; բառերը, </w:t>
            </w:r>
          </w:p>
          <w:p w14:paraId="42DC0E32"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880" w:type="dxa"/>
            <w:tcBorders>
              <w:top w:val="single" w:sz="4" w:space="0" w:color="auto"/>
              <w:left w:val="single" w:sz="4" w:space="0" w:color="auto"/>
              <w:bottom w:val="single" w:sz="4" w:space="0" w:color="auto"/>
              <w:right w:val="single" w:sz="4" w:space="0" w:color="auto"/>
            </w:tcBorders>
          </w:tcPr>
          <w:p w14:paraId="0F1969BC"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 xml:space="preserve">նախապես լրացվում է շահառուի կողմից </w:t>
            </w:r>
          </w:p>
        </w:tc>
      </w:tr>
      <w:tr w:rsidR="002752FE" w:rsidRPr="00E6597C" w14:paraId="78027EAB" w14:textId="77777777" w:rsidTr="001865B4">
        <w:tc>
          <w:tcPr>
            <w:tcW w:w="720" w:type="dxa"/>
            <w:tcBorders>
              <w:top w:val="single" w:sz="4" w:space="0" w:color="auto"/>
              <w:left w:val="single" w:sz="4" w:space="0" w:color="auto"/>
              <w:bottom w:val="single" w:sz="4" w:space="0" w:color="auto"/>
              <w:right w:val="single" w:sz="4" w:space="0" w:color="auto"/>
            </w:tcBorders>
          </w:tcPr>
          <w:p w14:paraId="011414E5"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20.</w:t>
            </w:r>
          </w:p>
        </w:tc>
        <w:tc>
          <w:tcPr>
            <w:tcW w:w="1728" w:type="dxa"/>
            <w:tcBorders>
              <w:top w:val="single" w:sz="4" w:space="0" w:color="auto"/>
              <w:left w:val="single" w:sz="4" w:space="0" w:color="auto"/>
              <w:bottom w:val="single" w:sz="4" w:space="0" w:color="auto"/>
              <w:right w:val="single" w:sz="4" w:space="0" w:color="auto"/>
            </w:tcBorders>
          </w:tcPr>
          <w:p w14:paraId="7A724E0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առդիր էջերի քանակը</w:t>
            </w:r>
          </w:p>
        </w:tc>
        <w:tc>
          <w:tcPr>
            <w:tcW w:w="2209" w:type="dxa"/>
            <w:tcBorders>
              <w:top w:val="single" w:sz="4" w:space="0" w:color="auto"/>
              <w:left w:val="single" w:sz="4" w:space="0" w:color="auto"/>
              <w:bottom w:val="single" w:sz="4" w:space="0" w:color="auto"/>
              <w:right w:val="single" w:sz="4" w:space="0" w:color="auto"/>
            </w:tcBorders>
          </w:tcPr>
          <w:p w14:paraId="0E29907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6B98ADC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5B50799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A808AC">
              <w:rPr>
                <w:rFonts w:ascii="GHEA Grapalat" w:hAnsi="GHEA Grapalat"/>
                <w:sz w:val="18"/>
                <w:szCs w:val="18"/>
                <w:lang w:val="hy-AM"/>
              </w:rPr>
              <w:t xml:space="preserve"> </w:t>
            </w:r>
            <w:r w:rsidRPr="00A808AC">
              <w:rPr>
                <w:rFonts w:ascii="GHEA Grapalat" w:hAnsi="GHEA Grapalat"/>
                <w:sz w:val="18"/>
                <w:szCs w:val="18"/>
              </w:rPr>
              <w:t>(</w:t>
            </w:r>
            <w:r w:rsidRPr="00A808AC">
              <w:rPr>
                <w:rFonts w:ascii="GHEA Grapalat" w:hAnsi="GHEA Grapalat"/>
                <w:sz w:val="18"/>
                <w:szCs w:val="18"/>
                <w:lang w:val="hy-AM"/>
              </w:rPr>
              <w:t>վճարողի բանկին</w:t>
            </w:r>
            <w:r w:rsidRPr="00A808AC">
              <w:rPr>
                <w:rFonts w:ascii="GHEA Grapalat" w:hAnsi="GHEA Grapalat"/>
                <w:sz w:val="18"/>
                <w:szCs w:val="18"/>
              </w:rPr>
              <w:t>)</w:t>
            </w:r>
          </w:p>
          <w:p w14:paraId="3956B52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Եթ ե լրացվել է &lt;</w:t>
            </w:r>
            <w:r w:rsidRPr="00A808AC">
              <w:rPr>
                <w:rFonts w:ascii="GHEA Grapalat" w:hAnsi="GHEA Grapalat" w:cs="Sylfaen"/>
                <w:sz w:val="18"/>
                <w:szCs w:val="18"/>
                <w:lang w:val="hy-AM"/>
              </w:rPr>
              <w:t>Վճարման կատարման հիմքեր&gt; դաշտը ապա այս տվյալը պարտադիր լրացվում է</w:t>
            </w:r>
            <w:r w:rsidRPr="00A808AC">
              <w:rPr>
                <w:rFonts w:ascii="GHEA Grapalat" w:hAnsi="GHEA Grapalat" w:cs="Sylfaen"/>
                <w:sz w:val="18"/>
                <w:szCs w:val="18"/>
              </w:rPr>
              <w:t>:</w:t>
            </w:r>
          </w:p>
        </w:tc>
        <w:tc>
          <w:tcPr>
            <w:tcW w:w="2880" w:type="dxa"/>
            <w:tcBorders>
              <w:top w:val="single" w:sz="4" w:space="0" w:color="auto"/>
              <w:left w:val="single" w:sz="4" w:space="0" w:color="auto"/>
              <w:bottom w:val="single" w:sz="4" w:space="0" w:color="auto"/>
              <w:right w:val="single" w:sz="4" w:space="0" w:color="auto"/>
            </w:tcBorders>
          </w:tcPr>
          <w:p w14:paraId="4E719F8B"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շահառուի</w:t>
            </w:r>
            <w:r w:rsidRPr="00A808AC">
              <w:rPr>
                <w:rFonts w:ascii="GHEA Grapalat" w:hAnsi="GHEA Grapalat"/>
                <w:sz w:val="18"/>
                <w:szCs w:val="18"/>
                <w:lang w:val="hy-AM"/>
              </w:rPr>
              <w:t xml:space="preserve"> </w:t>
            </w:r>
            <w:r w:rsidRPr="00A808AC">
              <w:rPr>
                <w:rFonts w:ascii="GHEA Grapalat" w:hAnsi="GHEA Grapalat"/>
                <w:sz w:val="18"/>
                <w:szCs w:val="18"/>
              </w:rPr>
              <w:t>կողմից</w:t>
            </w:r>
          </w:p>
        </w:tc>
      </w:tr>
      <w:tr w:rsidR="002752FE" w:rsidRPr="00F42521" w14:paraId="71489C67" w14:textId="77777777" w:rsidTr="001865B4">
        <w:tc>
          <w:tcPr>
            <w:tcW w:w="720" w:type="dxa"/>
            <w:tcBorders>
              <w:top w:val="single" w:sz="4" w:space="0" w:color="auto"/>
              <w:left w:val="single" w:sz="4" w:space="0" w:color="auto"/>
              <w:bottom w:val="single" w:sz="4" w:space="0" w:color="auto"/>
              <w:right w:val="single" w:sz="4" w:space="0" w:color="auto"/>
            </w:tcBorders>
          </w:tcPr>
          <w:p w14:paraId="12C26AE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2</w:t>
            </w:r>
            <w:r w:rsidRPr="00A808AC">
              <w:rPr>
                <w:rFonts w:ascii="GHEA Grapalat" w:hAnsi="GHEA Grapalat"/>
                <w:sz w:val="18"/>
                <w:szCs w:val="18"/>
              </w:rPr>
              <w:t>1.ա.</w:t>
            </w:r>
          </w:p>
        </w:tc>
        <w:tc>
          <w:tcPr>
            <w:tcW w:w="1728" w:type="dxa"/>
            <w:tcBorders>
              <w:top w:val="single" w:sz="4" w:space="0" w:color="auto"/>
              <w:left w:val="single" w:sz="4" w:space="0" w:color="auto"/>
              <w:bottom w:val="single" w:sz="4" w:space="0" w:color="auto"/>
              <w:right w:val="single" w:sz="4" w:space="0" w:color="auto"/>
            </w:tcBorders>
          </w:tcPr>
          <w:p w14:paraId="478BA7E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 ստորագրությունը</w:t>
            </w:r>
          </w:p>
        </w:tc>
        <w:tc>
          <w:tcPr>
            <w:tcW w:w="2209" w:type="dxa"/>
            <w:tcBorders>
              <w:top w:val="single" w:sz="4" w:space="0" w:color="auto"/>
              <w:left w:val="single" w:sz="4" w:space="0" w:color="auto"/>
              <w:bottom w:val="single" w:sz="4" w:space="0" w:color="auto"/>
              <w:right w:val="single" w:sz="4" w:space="0" w:color="auto"/>
            </w:tcBorders>
          </w:tcPr>
          <w:p w14:paraId="53B6665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17822F9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78688EF7"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այս դաշտը լրացվում</w:t>
            </w:r>
            <w:r w:rsidRPr="00A808AC">
              <w:rPr>
                <w:rFonts w:ascii="GHEA Grapalat" w:hAnsi="GHEA Grapalat"/>
                <w:sz w:val="18"/>
                <w:szCs w:val="18"/>
                <w:lang w:val="hy-AM"/>
              </w:rPr>
              <w:t xml:space="preserve"> է վճարողի կողմից պահանջագրի ներկայացման դեպքում: Ընդ որում</w:t>
            </w:r>
            <w:r w:rsidRPr="00A808AC">
              <w:rPr>
                <w:rFonts w:ascii="GHEA Grapalat" w:hAnsi="GHEA Grapalat"/>
                <w:sz w:val="18"/>
                <w:szCs w:val="18"/>
              </w:rPr>
              <w:t xml:space="preserve"> եթե </w:t>
            </w:r>
            <w:r w:rsidRPr="00A808AC">
              <w:rPr>
                <w:rFonts w:ascii="GHEA Grapalat" w:hAnsi="GHEA Grapalat" w:cs="Sylfaen"/>
                <w:sz w:val="18"/>
                <w:szCs w:val="18"/>
                <w:lang w:val="hy-AM"/>
              </w:rPr>
              <w:t xml:space="preserve">Վճարման պայմաններ դաշտում </w:t>
            </w:r>
            <w:r w:rsidRPr="00A808AC">
              <w:rPr>
                <w:rFonts w:ascii="GHEA Grapalat" w:hAnsi="GHEA Grapalat"/>
                <w:sz w:val="18"/>
                <w:szCs w:val="18"/>
                <w:lang w:val="hy-AM"/>
              </w:rPr>
              <w:t>նշված է &lt;ակցեպտավորված վճարում&gt; ապա</w:t>
            </w:r>
            <w:r w:rsidRPr="00A808AC">
              <w:rPr>
                <w:rFonts w:ascii="GHEA Grapalat" w:hAnsi="GHEA Grapalat" w:cs="Sylfaen"/>
                <w:sz w:val="18"/>
                <w:szCs w:val="18"/>
                <w:lang w:val="hy-AM"/>
              </w:rPr>
              <w:t xml:space="preserve"> </w:t>
            </w:r>
            <w:r w:rsidRPr="00A808AC">
              <w:rPr>
                <w:rFonts w:ascii="GHEA Grapalat" w:hAnsi="GHEA Grapalat"/>
                <w:sz w:val="18"/>
                <w:szCs w:val="18"/>
              </w:rPr>
              <w:t>վճարող</w:t>
            </w:r>
            <w:r w:rsidRPr="00A808AC">
              <w:rPr>
                <w:rFonts w:ascii="GHEA Grapalat" w:hAnsi="GHEA Grapalat"/>
                <w:sz w:val="18"/>
                <w:szCs w:val="18"/>
                <w:lang w:val="hy-AM"/>
              </w:rPr>
              <w:t xml:space="preserve">ը ստորագրելով՝ </w:t>
            </w:r>
            <w:r w:rsidRPr="00A808AC">
              <w:rPr>
                <w:rFonts w:ascii="GHEA Grapalat" w:hAnsi="GHEA Grapalat" w:cs="Sylfaen"/>
                <w:sz w:val="18"/>
                <w:szCs w:val="18"/>
                <w:lang w:val="hy-AM"/>
              </w:rPr>
              <w:t xml:space="preserve">նախապես </w:t>
            </w:r>
            <w:r w:rsidRPr="00A808AC">
              <w:rPr>
                <w:rFonts w:ascii="GHEA Grapalat" w:hAnsi="GHEA Grapalat"/>
                <w:sz w:val="18"/>
                <w:szCs w:val="18"/>
                <w:lang w:val="hy-AM"/>
              </w:rPr>
              <w:t xml:space="preserve">համաձայնվում  </w:t>
            </w:r>
            <w:r w:rsidRPr="00A808AC">
              <w:rPr>
                <w:rFonts w:ascii="GHEA Grapalat" w:hAnsi="GHEA Grapalat" w:cs="Sylfaen"/>
                <w:sz w:val="18"/>
                <w:szCs w:val="18"/>
                <w:lang w:val="hy-AM"/>
              </w:rPr>
              <w:t xml:space="preserve">  </w:t>
            </w:r>
            <w:r w:rsidRPr="00A808AC">
              <w:rPr>
                <w:rFonts w:ascii="GHEA Grapalat" w:hAnsi="GHEA Grapalat"/>
                <w:sz w:val="18"/>
                <w:szCs w:val="18"/>
                <w:lang w:val="hy-AM"/>
              </w:rPr>
              <w:t xml:space="preserve"> նշված գումարը իր հաշվից գանձելու համար: Վճարողի կողմից էլեկտրոնային </w:t>
            </w:r>
            <w:r w:rsidRPr="00A808AC">
              <w:rPr>
                <w:rFonts w:ascii="GHEA Grapalat" w:hAnsi="GHEA Grapalat"/>
                <w:sz w:val="18"/>
                <w:szCs w:val="18"/>
                <w:lang w:val="hy-AM"/>
              </w:rPr>
              <w:lastRenderedPageBreak/>
              <w:t>եղանակով պահանջագրի ներկայացման դեպքում այս դաշտում դրվում է վճարողի էլեկտրոնային ստորագրությունը:</w:t>
            </w:r>
          </w:p>
          <w:p w14:paraId="5E419523" w14:textId="77777777" w:rsidR="002752FE" w:rsidRPr="00A808AC" w:rsidRDefault="002752FE" w:rsidP="002752FE">
            <w:pPr>
              <w:jc w:val="center"/>
              <w:rPr>
                <w:rFonts w:ascii="GHEA Grapalat" w:hAnsi="GHEA Grapalat"/>
                <w:sz w:val="18"/>
                <w:szCs w:val="18"/>
                <w:lang w:val="hy-AM"/>
              </w:rPr>
            </w:pPr>
          </w:p>
        </w:tc>
        <w:tc>
          <w:tcPr>
            <w:tcW w:w="2880" w:type="dxa"/>
            <w:tcBorders>
              <w:top w:val="single" w:sz="4" w:space="0" w:color="auto"/>
              <w:left w:val="single" w:sz="4" w:space="0" w:color="auto"/>
              <w:bottom w:val="single" w:sz="4" w:space="0" w:color="auto"/>
              <w:right w:val="single" w:sz="4" w:space="0" w:color="auto"/>
            </w:tcBorders>
          </w:tcPr>
          <w:p w14:paraId="15033FDA"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lastRenderedPageBreak/>
              <w:t xml:space="preserve">ստորագրվում է վճարողի կողմից կամ </w:t>
            </w:r>
          </w:p>
          <w:p w14:paraId="38B54365"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դրվում է վճարողի էլեկտրոնային ստորագրությունը</w:t>
            </w:r>
          </w:p>
          <w:p w14:paraId="1CE7522F" w14:textId="77777777" w:rsidR="002752FE" w:rsidRPr="00A808AC" w:rsidRDefault="002752FE" w:rsidP="002752FE">
            <w:pPr>
              <w:jc w:val="center"/>
              <w:rPr>
                <w:rFonts w:ascii="GHEA Grapalat" w:hAnsi="GHEA Grapalat"/>
                <w:sz w:val="18"/>
                <w:szCs w:val="18"/>
                <w:lang w:val="hy-AM"/>
              </w:rPr>
            </w:pPr>
          </w:p>
        </w:tc>
      </w:tr>
      <w:tr w:rsidR="002752FE" w:rsidRPr="00F42521" w14:paraId="1F233DAE"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09A518A0" w14:textId="77777777" w:rsidR="002752FE" w:rsidRPr="00A808AC" w:rsidRDefault="002752FE" w:rsidP="002752FE">
            <w:pPr>
              <w:rPr>
                <w:rFonts w:ascii="GHEA Grapalat" w:hAnsi="GHEA Grapalat"/>
                <w:sz w:val="18"/>
                <w:szCs w:val="18"/>
              </w:rPr>
            </w:pPr>
            <w:r w:rsidRPr="00A808AC">
              <w:rPr>
                <w:rFonts w:ascii="GHEA Grapalat" w:hAnsi="GHEA Grapalat"/>
                <w:sz w:val="18"/>
                <w:szCs w:val="18"/>
                <w:lang w:val="hy-AM"/>
              </w:rPr>
              <w:t>2</w:t>
            </w:r>
            <w:r w:rsidRPr="00A808AC">
              <w:rPr>
                <w:rFonts w:ascii="GHEA Grapalat" w:hAnsi="GHEA Grapalat"/>
                <w:sz w:val="18"/>
                <w:szCs w:val="18"/>
              </w:rPr>
              <w:t>1.բ.</w:t>
            </w:r>
          </w:p>
        </w:tc>
        <w:tc>
          <w:tcPr>
            <w:tcW w:w="1728" w:type="dxa"/>
            <w:tcBorders>
              <w:top w:val="single" w:sz="4" w:space="0" w:color="auto"/>
              <w:left w:val="single" w:sz="4" w:space="0" w:color="auto"/>
              <w:bottom w:val="single" w:sz="4" w:space="0" w:color="auto"/>
              <w:right w:val="single" w:sz="4" w:space="0" w:color="auto"/>
            </w:tcBorders>
          </w:tcPr>
          <w:p w14:paraId="1DAE79A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 կնիքը</w:t>
            </w:r>
          </w:p>
        </w:tc>
        <w:tc>
          <w:tcPr>
            <w:tcW w:w="2209" w:type="dxa"/>
            <w:tcBorders>
              <w:top w:val="single" w:sz="4" w:space="0" w:color="auto"/>
              <w:left w:val="single" w:sz="4" w:space="0" w:color="auto"/>
              <w:bottom w:val="single" w:sz="4" w:space="0" w:color="auto"/>
              <w:right w:val="single" w:sz="4" w:space="0" w:color="auto"/>
            </w:tcBorders>
          </w:tcPr>
          <w:p w14:paraId="497EF3F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2661DF7D"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պարտադիր` </w:t>
            </w:r>
          </w:p>
          <w:p w14:paraId="13C77DF4"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կնիքի առկայության դեպքում</w:t>
            </w:r>
            <w:r w:rsidRPr="00A808AC">
              <w:rPr>
                <w:rFonts w:ascii="GHEA Grapalat" w:hAnsi="GHEA Grapalat"/>
                <w:sz w:val="18"/>
                <w:szCs w:val="18"/>
                <w:lang w:val="hy-AM"/>
              </w:rPr>
              <w:t>, երբ վճարողը պահանջագիրը ներկայացնում է թղթային եղանակով</w:t>
            </w:r>
          </w:p>
        </w:tc>
        <w:tc>
          <w:tcPr>
            <w:tcW w:w="2880" w:type="dxa"/>
            <w:tcBorders>
              <w:top w:val="single" w:sz="4" w:space="0" w:color="auto"/>
              <w:left w:val="single" w:sz="4" w:space="0" w:color="auto"/>
              <w:bottom w:val="single" w:sz="4" w:space="0" w:color="auto"/>
              <w:right w:val="single" w:sz="4" w:space="0" w:color="auto"/>
            </w:tcBorders>
          </w:tcPr>
          <w:p w14:paraId="6737AE50"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 xml:space="preserve">կնքվում է վճարողի կողմից </w:t>
            </w:r>
          </w:p>
          <w:p w14:paraId="5E272780"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թղթային եղանակով ներկայացնելիս</w:t>
            </w:r>
          </w:p>
        </w:tc>
      </w:tr>
      <w:tr w:rsidR="002752FE" w:rsidRPr="00E6597C" w14:paraId="559E73EE" w14:textId="77777777" w:rsidTr="001865B4">
        <w:tc>
          <w:tcPr>
            <w:tcW w:w="720" w:type="dxa"/>
            <w:tcBorders>
              <w:top w:val="single" w:sz="4" w:space="0" w:color="auto"/>
              <w:left w:val="single" w:sz="4" w:space="0" w:color="auto"/>
              <w:bottom w:val="single" w:sz="4" w:space="0" w:color="auto"/>
              <w:right w:val="single" w:sz="4" w:space="0" w:color="auto"/>
            </w:tcBorders>
          </w:tcPr>
          <w:p w14:paraId="2602106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22</w:t>
            </w:r>
            <w:r w:rsidRPr="00A808AC">
              <w:rPr>
                <w:rFonts w:ascii="GHEA Grapalat" w:hAnsi="GHEA Grapalat"/>
                <w:sz w:val="18"/>
                <w:szCs w:val="18"/>
              </w:rPr>
              <w:t>.ա.</w:t>
            </w:r>
          </w:p>
        </w:tc>
        <w:tc>
          <w:tcPr>
            <w:tcW w:w="1728" w:type="dxa"/>
            <w:tcBorders>
              <w:top w:val="single" w:sz="4" w:space="0" w:color="auto"/>
              <w:left w:val="single" w:sz="4" w:space="0" w:color="auto"/>
              <w:bottom w:val="single" w:sz="4" w:space="0" w:color="auto"/>
              <w:right w:val="single" w:sz="4" w:space="0" w:color="auto"/>
            </w:tcBorders>
          </w:tcPr>
          <w:p w14:paraId="383D2C1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 ստորագրությունը</w:t>
            </w:r>
          </w:p>
        </w:tc>
        <w:tc>
          <w:tcPr>
            <w:tcW w:w="2209" w:type="dxa"/>
            <w:tcBorders>
              <w:top w:val="single" w:sz="4" w:space="0" w:color="auto"/>
              <w:left w:val="single" w:sz="4" w:space="0" w:color="auto"/>
              <w:bottom w:val="single" w:sz="4" w:space="0" w:color="auto"/>
              <w:right w:val="single" w:sz="4" w:space="0" w:color="auto"/>
            </w:tcBorders>
          </w:tcPr>
          <w:p w14:paraId="1DD17049"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06CD52A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r w:rsidRPr="00A808AC">
              <w:rPr>
                <w:rFonts w:ascii="GHEA Grapalat" w:hAnsi="GHEA Grapalat"/>
                <w:sz w:val="18"/>
                <w:szCs w:val="18"/>
                <w:lang w:val="hy-AM"/>
              </w:rPr>
              <w:t>՝</w:t>
            </w:r>
            <w:r w:rsidRPr="00A808AC">
              <w:rPr>
                <w:rFonts w:ascii="GHEA Grapalat" w:hAnsi="GHEA Grapalat"/>
                <w:sz w:val="18"/>
                <w:szCs w:val="18"/>
              </w:rPr>
              <w:t xml:space="preserve"> </w:t>
            </w:r>
          </w:p>
          <w:p w14:paraId="0DE871A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լրացվում է բանկ ներկայացնելիս</w:t>
            </w:r>
          </w:p>
        </w:tc>
        <w:tc>
          <w:tcPr>
            <w:tcW w:w="2880" w:type="dxa"/>
            <w:tcBorders>
              <w:top w:val="single" w:sz="4" w:space="0" w:color="auto"/>
              <w:left w:val="single" w:sz="4" w:space="0" w:color="auto"/>
              <w:bottom w:val="single" w:sz="4" w:space="0" w:color="auto"/>
              <w:right w:val="single" w:sz="4" w:space="0" w:color="auto"/>
            </w:tcBorders>
          </w:tcPr>
          <w:p w14:paraId="295C510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ստորագրվում է շահառուի կողմից</w:t>
            </w:r>
          </w:p>
        </w:tc>
      </w:tr>
      <w:tr w:rsidR="002752FE" w:rsidRPr="00E6597C" w14:paraId="5CDDBC7E"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3AD2563D" w14:textId="77777777" w:rsidR="002752FE" w:rsidRPr="00A808AC" w:rsidRDefault="002752FE" w:rsidP="002752FE">
            <w:pPr>
              <w:rPr>
                <w:rFonts w:ascii="GHEA Grapalat" w:hAnsi="GHEA Grapalat"/>
                <w:sz w:val="18"/>
                <w:szCs w:val="18"/>
              </w:rPr>
            </w:pPr>
            <w:r w:rsidRPr="00A808AC">
              <w:rPr>
                <w:rFonts w:ascii="GHEA Grapalat" w:hAnsi="GHEA Grapalat"/>
                <w:sz w:val="18"/>
                <w:szCs w:val="18"/>
                <w:lang w:val="hy-AM"/>
              </w:rPr>
              <w:t>22</w:t>
            </w:r>
            <w:r w:rsidRPr="00A808AC">
              <w:rPr>
                <w:rFonts w:ascii="GHEA Grapalat" w:hAnsi="GHEA Grapalat"/>
                <w:sz w:val="18"/>
                <w:szCs w:val="18"/>
              </w:rPr>
              <w:t>.բ.</w:t>
            </w:r>
          </w:p>
        </w:tc>
        <w:tc>
          <w:tcPr>
            <w:tcW w:w="1728" w:type="dxa"/>
            <w:tcBorders>
              <w:top w:val="single" w:sz="4" w:space="0" w:color="auto"/>
              <w:left w:val="single" w:sz="4" w:space="0" w:color="auto"/>
              <w:bottom w:val="single" w:sz="4" w:space="0" w:color="auto"/>
              <w:right w:val="single" w:sz="4" w:space="0" w:color="auto"/>
            </w:tcBorders>
          </w:tcPr>
          <w:p w14:paraId="324347C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 կնիքը</w:t>
            </w:r>
          </w:p>
        </w:tc>
        <w:tc>
          <w:tcPr>
            <w:tcW w:w="2209" w:type="dxa"/>
            <w:tcBorders>
              <w:top w:val="single" w:sz="4" w:space="0" w:color="auto"/>
              <w:left w:val="single" w:sz="4" w:space="0" w:color="auto"/>
              <w:bottom w:val="single" w:sz="4" w:space="0" w:color="auto"/>
              <w:right w:val="single" w:sz="4" w:space="0" w:color="auto"/>
            </w:tcBorders>
          </w:tcPr>
          <w:p w14:paraId="5A24E95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51999B5"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պարտադիր` </w:t>
            </w:r>
          </w:p>
          <w:p w14:paraId="522A976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կնիքի առկայության դեպքում</w:t>
            </w:r>
          </w:p>
        </w:tc>
        <w:tc>
          <w:tcPr>
            <w:tcW w:w="2880" w:type="dxa"/>
            <w:tcBorders>
              <w:top w:val="single" w:sz="4" w:space="0" w:color="auto"/>
              <w:left w:val="single" w:sz="4" w:space="0" w:color="auto"/>
              <w:bottom w:val="single" w:sz="4" w:space="0" w:color="auto"/>
              <w:right w:val="single" w:sz="4" w:space="0" w:color="auto"/>
            </w:tcBorders>
          </w:tcPr>
          <w:p w14:paraId="47005FA1"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կնքվում է շահառուի կողմից</w:t>
            </w:r>
            <w:r w:rsidRPr="00A808AC">
              <w:rPr>
                <w:rFonts w:ascii="GHEA Grapalat" w:hAnsi="GHEA Grapalat"/>
                <w:sz w:val="18"/>
                <w:szCs w:val="18"/>
                <w:lang w:val="hy-AM"/>
              </w:rPr>
              <w:t xml:space="preserve"> </w:t>
            </w:r>
          </w:p>
          <w:p w14:paraId="74618950"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թղթային եղանակով բանկ ներկայացնելիս</w:t>
            </w:r>
          </w:p>
        </w:tc>
      </w:tr>
      <w:tr w:rsidR="002752FE" w:rsidRPr="00E6597C" w14:paraId="4F897615" w14:textId="77777777" w:rsidTr="001865B4">
        <w:tc>
          <w:tcPr>
            <w:tcW w:w="720" w:type="dxa"/>
            <w:tcBorders>
              <w:top w:val="single" w:sz="4" w:space="0" w:color="auto"/>
              <w:left w:val="single" w:sz="4" w:space="0" w:color="auto"/>
              <w:bottom w:val="single" w:sz="4" w:space="0" w:color="auto"/>
              <w:right w:val="single" w:sz="4" w:space="0" w:color="auto"/>
            </w:tcBorders>
          </w:tcPr>
          <w:p w14:paraId="4195267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2</w:t>
            </w:r>
            <w:r w:rsidRPr="00A808AC">
              <w:rPr>
                <w:rFonts w:ascii="GHEA Grapalat" w:hAnsi="GHEA Grapalat"/>
                <w:sz w:val="18"/>
                <w:szCs w:val="18"/>
                <w:lang w:val="hy-AM"/>
              </w:rPr>
              <w:t>3</w:t>
            </w:r>
            <w:r w:rsidRPr="00A808AC">
              <w:rPr>
                <w:rFonts w:ascii="GHEA Grapalat" w:hAnsi="GHEA Grapalat"/>
                <w:sz w:val="18"/>
                <w:szCs w:val="18"/>
              </w:rPr>
              <w:t>.ա.</w:t>
            </w:r>
          </w:p>
        </w:tc>
        <w:tc>
          <w:tcPr>
            <w:tcW w:w="1728" w:type="dxa"/>
            <w:tcBorders>
              <w:top w:val="single" w:sz="4" w:space="0" w:color="auto"/>
              <w:left w:val="single" w:sz="4" w:space="0" w:color="auto"/>
              <w:bottom w:val="single" w:sz="4" w:space="0" w:color="auto"/>
              <w:right w:val="single" w:sz="4" w:space="0" w:color="auto"/>
            </w:tcBorders>
          </w:tcPr>
          <w:p w14:paraId="11F22E6E"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վճարողին սպասարկող ֆինանսական կազմակերպության (մասնաճյուղի) աշխատակցի ստորագրությունը</w:t>
            </w:r>
          </w:p>
        </w:tc>
        <w:tc>
          <w:tcPr>
            <w:tcW w:w="2209" w:type="dxa"/>
            <w:tcBorders>
              <w:top w:val="single" w:sz="4" w:space="0" w:color="auto"/>
              <w:left w:val="single" w:sz="4" w:space="0" w:color="auto"/>
              <w:bottom w:val="single" w:sz="4" w:space="0" w:color="auto"/>
              <w:right w:val="single" w:sz="4" w:space="0" w:color="auto"/>
            </w:tcBorders>
          </w:tcPr>
          <w:p w14:paraId="12EBDB1A"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7D411D3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460A4CE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վճարման պահանջագիրը վճարողին սպասարկող ֆինանսական կազմակերպության</w:t>
            </w:r>
            <w:r w:rsidRPr="00A808AC">
              <w:rPr>
                <w:rFonts w:ascii="GHEA Grapalat" w:hAnsi="GHEA Grapalat"/>
                <w:sz w:val="18"/>
                <w:szCs w:val="18"/>
                <w:lang w:val="hy-AM"/>
              </w:rPr>
              <w:t>ը</w:t>
            </w:r>
            <w:r w:rsidRPr="00A808AC">
              <w:rPr>
                <w:rFonts w:ascii="GHEA Grapalat" w:hAnsi="GHEA Grapalat"/>
                <w:sz w:val="18"/>
                <w:szCs w:val="18"/>
              </w:rPr>
              <w:t xml:space="preserve"> թղթային եղանակով </w:t>
            </w:r>
            <w:r w:rsidRPr="00A808AC">
              <w:rPr>
                <w:rFonts w:ascii="GHEA Grapalat" w:hAnsi="GHEA Grapalat"/>
                <w:sz w:val="18"/>
                <w:szCs w:val="18"/>
                <w:lang w:val="hy-AM"/>
              </w:rPr>
              <w:t xml:space="preserve"> </w:t>
            </w:r>
            <w:r w:rsidRPr="00A808AC">
              <w:rPr>
                <w:rFonts w:ascii="GHEA Grapalat" w:hAnsi="GHEA Grapalat"/>
                <w:sz w:val="18"/>
                <w:szCs w:val="18"/>
              </w:rPr>
              <w:t>ներկայաց</w:t>
            </w:r>
            <w:r w:rsidRPr="00A808AC">
              <w:rPr>
                <w:rFonts w:ascii="GHEA Grapalat" w:hAnsi="GHEA Grapalat"/>
                <w:sz w:val="18"/>
                <w:szCs w:val="18"/>
                <w:lang w:val="hy-AM"/>
              </w:rPr>
              <w:t>ված լի</w:t>
            </w:r>
            <w:r w:rsidRPr="00A808AC">
              <w:rPr>
                <w:rFonts w:ascii="GHEA Grapalat" w:hAnsi="GHEA Grapalat"/>
                <w:sz w:val="18"/>
                <w:szCs w:val="18"/>
              </w:rPr>
              <w:t>նելու դեպքում</w:t>
            </w:r>
          </w:p>
        </w:tc>
        <w:tc>
          <w:tcPr>
            <w:tcW w:w="2880" w:type="dxa"/>
            <w:tcBorders>
              <w:top w:val="single" w:sz="4" w:space="0" w:color="auto"/>
              <w:left w:val="single" w:sz="4" w:space="0" w:color="auto"/>
              <w:bottom w:val="single" w:sz="4" w:space="0" w:color="auto"/>
              <w:right w:val="single" w:sz="4" w:space="0" w:color="auto"/>
            </w:tcBorders>
          </w:tcPr>
          <w:p w14:paraId="1434FAE2" w14:textId="77777777" w:rsidR="002752FE" w:rsidRPr="00A808AC" w:rsidRDefault="002752FE" w:rsidP="002752FE">
            <w:pPr>
              <w:jc w:val="center"/>
              <w:rPr>
                <w:rFonts w:ascii="GHEA Grapalat" w:hAnsi="GHEA Grapalat"/>
                <w:sz w:val="18"/>
                <w:szCs w:val="18"/>
              </w:rPr>
            </w:pPr>
          </w:p>
        </w:tc>
      </w:tr>
      <w:tr w:rsidR="002752FE" w:rsidRPr="00E6597C" w14:paraId="0C9CB057" w14:textId="77777777" w:rsidTr="001865B4">
        <w:tc>
          <w:tcPr>
            <w:tcW w:w="720" w:type="dxa"/>
            <w:tcBorders>
              <w:top w:val="single" w:sz="4" w:space="0" w:color="auto"/>
              <w:left w:val="single" w:sz="4" w:space="0" w:color="auto"/>
              <w:bottom w:val="single" w:sz="4" w:space="0" w:color="auto"/>
              <w:right w:val="single" w:sz="4" w:space="0" w:color="auto"/>
            </w:tcBorders>
            <w:vAlign w:val="center"/>
          </w:tcPr>
          <w:p w14:paraId="6783F67E" w14:textId="77777777" w:rsidR="002752FE" w:rsidRPr="00A808AC" w:rsidRDefault="002752FE" w:rsidP="002752FE">
            <w:pPr>
              <w:rPr>
                <w:rFonts w:ascii="GHEA Grapalat" w:hAnsi="GHEA Grapalat"/>
                <w:sz w:val="18"/>
                <w:szCs w:val="18"/>
              </w:rPr>
            </w:pPr>
            <w:r w:rsidRPr="00A808AC">
              <w:rPr>
                <w:rFonts w:ascii="GHEA Grapalat" w:hAnsi="GHEA Grapalat"/>
                <w:sz w:val="18"/>
                <w:szCs w:val="18"/>
              </w:rPr>
              <w:t>2</w:t>
            </w:r>
            <w:r w:rsidRPr="00A808AC">
              <w:rPr>
                <w:rFonts w:ascii="GHEA Grapalat" w:hAnsi="GHEA Grapalat"/>
                <w:sz w:val="18"/>
                <w:szCs w:val="18"/>
                <w:lang w:val="hy-AM"/>
              </w:rPr>
              <w:t>3</w:t>
            </w:r>
            <w:r w:rsidRPr="00A808AC">
              <w:rPr>
                <w:rFonts w:ascii="GHEA Grapalat" w:hAnsi="GHEA Grapalat"/>
                <w:sz w:val="18"/>
                <w:szCs w:val="18"/>
              </w:rPr>
              <w:t>.բ.</w:t>
            </w:r>
          </w:p>
        </w:tc>
        <w:tc>
          <w:tcPr>
            <w:tcW w:w="1728" w:type="dxa"/>
            <w:tcBorders>
              <w:top w:val="single" w:sz="4" w:space="0" w:color="auto"/>
              <w:left w:val="single" w:sz="4" w:space="0" w:color="auto"/>
              <w:bottom w:val="single" w:sz="4" w:space="0" w:color="auto"/>
              <w:right w:val="single" w:sz="4" w:space="0" w:color="auto"/>
            </w:tcBorders>
          </w:tcPr>
          <w:p w14:paraId="4C942B1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վճարողին սպասարկող ֆինանսական կազմակերպության (մասնաճյուղի) </w:t>
            </w:r>
            <w:r w:rsidRPr="00A808AC">
              <w:rPr>
                <w:rFonts w:ascii="GHEA Grapalat" w:hAnsi="GHEA Grapalat"/>
                <w:sz w:val="18"/>
                <w:szCs w:val="18"/>
                <w:lang w:val="hy-AM"/>
              </w:rPr>
              <w:t>դրոշմա</w:t>
            </w:r>
            <w:r w:rsidRPr="00A808AC">
              <w:rPr>
                <w:rFonts w:ascii="GHEA Grapalat" w:hAnsi="GHEA Grapalat"/>
                <w:sz w:val="18"/>
                <w:szCs w:val="18"/>
              </w:rPr>
              <w:t xml:space="preserve">կնիքը </w:t>
            </w:r>
          </w:p>
        </w:tc>
        <w:tc>
          <w:tcPr>
            <w:tcW w:w="2209" w:type="dxa"/>
            <w:tcBorders>
              <w:top w:val="single" w:sz="4" w:space="0" w:color="auto"/>
              <w:left w:val="single" w:sz="4" w:space="0" w:color="auto"/>
              <w:bottom w:val="single" w:sz="4" w:space="0" w:color="auto"/>
              <w:right w:val="single" w:sz="4" w:space="0" w:color="auto"/>
            </w:tcBorders>
          </w:tcPr>
          <w:p w14:paraId="6B452F92"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83EF2AB"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01F06311"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վճարման պահանջագիրը վճարողին սպասարկող ֆինանսական կազմակերպության</w:t>
            </w:r>
            <w:r w:rsidRPr="00A808AC">
              <w:rPr>
                <w:rFonts w:ascii="GHEA Grapalat" w:hAnsi="GHEA Grapalat"/>
                <w:sz w:val="18"/>
                <w:szCs w:val="18"/>
                <w:lang w:val="hy-AM"/>
              </w:rPr>
              <w:t>ը</w:t>
            </w:r>
            <w:r w:rsidRPr="00A808AC">
              <w:rPr>
                <w:rFonts w:ascii="GHEA Grapalat" w:hAnsi="GHEA Grapalat"/>
                <w:sz w:val="18"/>
                <w:szCs w:val="18"/>
              </w:rPr>
              <w:t xml:space="preserve"> թղթային եղանակով ներկայաց</w:t>
            </w:r>
            <w:r w:rsidRPr="00A808AC">
              <w:rPr>
                <w:rFonts w:ascii="GHEA Grapalat" w:hAnsi="GHEA Grapalat"/>
                <w:sz w:val="18"/>
                <w:szCs w:val="18"/>
                <w:lang w:val="hy-AM"/>
              </w:rPr>
              <w:t>ված լի</w:t>
            </w:r>
            <w:r w:rsidRPr="00A808AC">
              <w:rPr>
                <w:rFonts w:ascii="GHEA Grapalat" w:hAnsi="GHEA Grapalat"/>
                <w:sz w:val="18"/>
                <w:szCs w:val="18"/>
              </w:rPr>
              <w:t>նելու դեպքում</w:t>
            </w:r>
          </w:p>
        </w:tc>
        <w:tc>
          <w:tcPr>
            <w:tcW w:w="2880" w:type="dxa"/>
            <w:tcBorders>
              <w:top w:val="single" w:sz="4" w:space="0" w:color="auto"/>
              <w:left w:val="single" w:sz="4" w:space="0" w:color="auto"/>
              <w:bottom w:val="single" w:sz="4" w:space="0" w:color="auto"/>
              <w:right w:val="single" w:sz="4" w:space="0" w:color="auto"/>
            </w:tcBorders>
          </w:tcPr>
          <w:p w14:paraId="7E152796" w14:textId="77777777" w:rsidR="002752FE" w:rsidRPr="00A808AC" w:rsidRDefault="002752FE" w:rsidP="002752FE">
            <w:pPr>
              <w:jc w:val="center"/>
              <w:rPr>
                <w:rFonts w:ascii="GHEA Grapalat" w:hAnsi="GHEA Grapalat"/>
                <w:sz w:val="18"/>
                <w:szCs w:val="18"/>
              </w:rPr>
            </w:pPr>
          </w:p>
        </w:tc>
      </w:tr>
      <w:tr w:rsidR="002752FE" w:rsidRPr="00E6597C" w14:paraId="3B4E9007" w14:textId="77777777" w:rsidTr="001865B4">
        <w:tc>
          <w:tcPr>
            <w:tcW w:w="720" w:type="dxa"/>
            <w:tcBorders>
              <w:top w:val="single" w:sz="4" w:space="0" w:color="auto"/>
              <w:left w:val="single" w:sz="4" w:space="0" w:color="auto"/>
              <w:bottom w:val="single" w:sz="4" w:space="0" w:color="auto"/>
              <w:right w:val="single" w:sz="4" w:space="0" w:color="auto"/>
            </w:tcBorders>
          </w:tcPr>
          <w:p w14:paraId="7225B3F9"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rPr>
              <w:t>2</w:t>
            </w:r>
            <w:r w:rsidRPr="00A808AC">
              <w:rPr>
                <w:rFonts w:ascii="GHEA Grapalat" w:hAnsi="GHEA Grapalat"/>
                <w:sz w:val="18"/>
                <w:szCs w:val="18"/>
                <w:lang w:val="hy-AM"/>
              </w:rPr>
              <w:t>3</w:t>
            </w:r>
            <w:r w:rsidRPr="00A808AC">
              <w:rPr>
                <w:rFonts w:ascii="GHEA Grapalat" w:hAnsi="GHEA Grapalat"/>
                <w:sz w:val="18"/>
                <w:szCs w:val="18"/>
              </w:rPr>
              <w:t>.</w:t>
            </w:r>
            <w:r w:rsidRPr="00A808AC">
              <w:rPr>
                <w:rFonts w:ascii="GHEA Grapalat" w:hAnsi="GHEA Grapalat"/>
                <w:sz w:val="18"/>
                <w:szCs w:val="18"/>
                <w:lang w:val="hy-AM"/>
              </w:rPr>
              <w:t>գ</w:t>
            </w:r>
          </w:p>
        </w:tc>
        <w:tc>
          <w:tcPr>
            <w:tcW w:w="1728" w:type="dxa"/>
            <w:tcBorders>
              <w:top w:val="single" w:sz="4" w:space="0" w:color="auto"/>
              <w:left w:val="single" w:sz="4" w:space="0" w:color="auto"/>
              <w:bottom w:val="single" w:sz="4" w:space="0" w:color="auto"/>
              <w:right w:val="single" w:sz="4" w:space="0" w:color="auto"/>
            </w:tcBorders>
          </w:tcPr>
          <w:p w14:paraId="2B764468" w14:textId="77777777" w:rsidR="002752FE" w:rsidRPr="00A808AC" w:rsidRDefault="002752FE" w:rsidP="002752FE">
            <w:pPr>
              <w:jc w:val="center"/>
              <w:rPr>
                <w:rFonts w:ascii="GHEA Grapalat" w:hAnsi="GHEA Grapalat"/>
                <w:sz w:val="18"/>
                <w:szCs w:val="18"/>
                <w:lang w:val="hy-AM"/>
              </w:rPr>
            </w:pPr>
            <w:r w:rsidRPr="00A808AC">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209" w:type="dxa"/>
            <w:tcBorders>
              <w:top w:val="single" w:sz="4" w:space="0" w:color="auto"/>
              <w:left w:val="single" w:sz="4" w:space="0" w:color="auto"/>
              <w:bottom w:val="single" w:sz="4" w:space="0" w:color="auto"/>
              <w:right w:val="single" w:sz="4" w:space="0" w:color="auto"/>
            </w:tcBorders>
          </w:tcPr>
          <w:p w14:paraId="732B0173"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3E3976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p w14:paraId="5D3449B8"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880" w:type="dxa"/>
            <w:tcBorders>
              <w:top w:val="single" w:sz="4" w:space="0" w:color="auto"/>
              <w:left w:val="single" w:sz="4" w:space="0" w:color="auto"/>
              <w:bottom w:val="single" w:sz="4" w:space="0" w:color="auto"/>
              <w:right w:val="single" w:sz="4" w:space="0" w:color="auto"/>
            </w:tcBorders>
          </w:tcPr>
          <w:p w14:paraId="39FD08FC" w14:textId="77777777" w:rsidR="002752FE" w:rsidRPr="00A808AC" w:rsidRDefault="002752FE" w:rsidP="002752FE">
            <w:pPr>
              <w:jc w:val="center"/>
              <w:rPr>
                <w:rFonts w:ascii="GHEA Grapalat" w:hAnsi="GHEA Grapalat"/>
                <w:sz w:val="18"/>
                <w:szCs w:val="18"/>
              </w:rPr>
            </w:pPr>
          </w:p>
        </w:tc>
      </w:tr>
      <w:tr w:rsidR="002752FE" w:rsidRPr="00E6597C" w14:paraId="285AF6C2" w14:textId="77777777" w:rsidTr="001865B4">
        <w:tc>
          <w:tcPr>
            <w:tcW w:w="720" w:type="dxa"/>
            <w:tcBorders>
              <w:top w:val="single" w:sz="4" w:space="0" w:color="auto"/>
              <w:left w:val="single" w:sz="4" w:space="0" w:color="auto"/>
              <w:bottom w:val="single" w:sz="4" w:space="0" w:color="auto"/>
              <w:right w:val="single" w:sz="4" w:space="0" w:color="auto"/>
            </w:tcBorders>
          </w:tcPr>
          <w:p w14:paraId="4FF8264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2</w:t>
            </w:r>
            <w:r w:rsidRPr="00A808AC">
              <w:rPr>
                <w:rFonts w:ascii="GHEA Grapalat" w:hAnsi="GHEA Grapalat"/>
                <w:sz w:val="18"/>
                <w:szCs w:val="18"/>
                <w:lang w:val="hy-AM"/>
              </w:rPr>
              <w:t>4</w:t>
            </w:r>
            <w:r w:rsidRPr="00A808AC">
              <w:rPr>
                <w:rFonts w:ascii="GHEA Grapalat" w:hAnsi="GHEA Grapalat"/>
                <w:sz w:val="18"/>
                <w:szCs w:val="18"/>
              </w:rPr>
              <w:t>.ա.</w:t>
            </w:r>
          </w:p>
        </w:tc>
        <w:tc>
          <w:tcPr>
            <w:tcW w:w="1728" w:type="dxa"/>
            <w:tcBorders>
              <w:top w:val="single" w:sz="4" w:space="0" w:color="auto"/>
              <w:left w:val="single" w:sz="4" w:space="0" w:color="auto"/>
              <w:bottom w:val="single" w:sz="4" w:space="0" w:color="auto"/>
              <w:right w:val="single" w:sz="4" w:space="0" w:color="auto"/>
            </w:tcBorders>
          </w:tcPr>
          <w:p w14:paraId="7DE11B13"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շահառուին սպասարկող ֆինանսական կազմակերպության (մասնաճյուղի) աշխատակցի ստորագրությունը</w:t>
            </w:r>
          </w:p>
        </w:tc>
        <w:tc>
          <w:tcPr>
            <w:tcW w:w="2209" w:type="dxa"/>
            <w:tcBorders>
              <w:top w:val="single" w:sz="4" w:space="0" w:color="auto"/>
              <w:left w:val="single" w:sz="4" w:space="0" w:color="auto"/>
              <w:bottom w:val="single" w:sz="4" w:space="0" w:color="auto"/>
              <w:right w:val="single" w:sz="4" w:space="0" w:color="auto"/>
            </w:tcBorders>
          </w:tcPr>
          <w:p w14:paraId="3FD8AB5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76318011"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ոչ պարտադիր</w:t>
            </w:r>
          </w:p>
          <w:p w14:paraId="640B021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 xml:space="preserve">լրացվում է </w:t>
            </w:r>
            <w:r w:rsidRPr="00A808AC">
              <w:rPr>
                <w:rFonts w:ascii="GHEA Grapalat" w:hAnsi="GHEA Grapalat"/>
                <w:sz w:val="18"/>
                <w:szCs w:val="18"/>
              </w:rPr>
              <w:t>վճարման պահանջագիրը շահառուին սպասարկող ֆինանսական կազմակերպության</w:t>
            </w:r>
            <w:r w:rsidRPr="00A808AC">
              <w:rPr>
                <w:rFonts w:ascii="GHEA Grapalat" w:hAnsi="GHEA Grapalat"/>
                <w:sz w:val="18"/>
                <w:szCs w:val="18"/>
                <w:lang w:val="hy-AM"/>
              </w:rPr>
              <w:t xml:space="preserve">ը </w:t>
            </w:r>
            <w:r w:rsidRPr="00A808AC">
              <w:rPr>
                <w:rFonts w:ascii="GHEA Grapalat" w:hAnsi="GHEA Grapalat"/>
                <w:sz w:val="18"/>
                <w:szCs w:val="18"/>
              </w:rPr>
              <w:t xml:space="preserve"> ներկայաց</w:t>
            </w:r>
            <w:r w:rsidRPr="00A808AC">
              <w:rPr>
                <w:rFonts w:ascii="GHEA Grapalat" w:hAnsi="GHEA Grapalat"/>
                <w:sz w:val="18"/>
                <w:szCs w:val="18"/>
                <w:lang w:val="hy-AM"/>
              </w:rPr>
              <w:t>վ</w:t>
            </w:r>
            <w:r w:rsidRPr="00A808AC">
              <w:rPr>
                <w:rFonts w:ascii="GHEA Grapalat" w:hAnsi="GHEA Grapalat"/>
                <w:sz w:val="18"/>
                <w:szCs w:val="18"/>
              </w:rPr>
              <w:t>ելու դեպքում</w:t>
            </w:r>
            <w:r w:rsidRPr="00A808AC">
              <w:rPr>
                <w:rFonts w:ascii="GHEA Grapalat" w:hAnsi="GHEA Grapalat"/>
                <w:sz w:val="18"/>
                <w:szCs w:val="18"/>
                <w:lang w:val="hy-AM"/>
              </w:rPr>
              <w:t xml:space="preserve">, որտեղ </w:t>
            </w:r>
            <w:r w:rsidRPr="00A808AC" w:rsidDel="00DF049B">
              <w:rPr>
                <w:rFonts w:ascii="GHEA Grapalat" w:hAnsi="GHEA Grapalat"/>
                <w:sz w:val="18"/>
                <w:szCs w:val="18"/>
                <w:lang w:val="hy-AM"/>
              </w:rPr>
              <w:t xml:space="preserve"> </w:t>
            </w:r>
            <w:r w:rsidRPr="00A808AC">
              <w:rPr>
                <w:rFonts w:ascii="GHEA Grapalat" w:hAnsi="GHEA Grapalat"/>
                <w:sz w:val="18"/>
                <w:szCs w:val="18"/>
                <w:lang w:val="hy-AM"/>
              </w:rPr>
              <w:t xml:space="preserve"> </w:t>
            </w:r>
            <w:r w:rsidRPr="00A808AC">
              <w:rPr>
                <w:rFonts w:ascii="GHEA Grapalat" w:hAnsi="GHEA Grapalat"/>
                <w:sz w:val="18"/>
                <w:szCs w:val="18"/>
              </w:rPr>
              <w:t xml:space="preserve">աշխատակցի ստորագրությունը </w:t>
            </w:r>
            <w:r w:rsidRPr="00A808AC">
              <w:rPr>
                <w:rFonts w:ascii="GHEA Grapalat" w:hAnsi="GHEA Grapalat"/>
                <w:sz w:val="18"/>
                <w:szCs w:val="18"/>
                <w:lang w:val="hy-AM"/>
              </w:rPr>
              <w:t xml:space="preserve">դրվում է </w:t>
            </w:r>
            <w:r w:rsidRPr="00A808AC">
              <w:rPr>
                <w:rFonts w:ascii="GHEA Grapalat" w:hAnsi="GHEA Grapalat"/>
                <w:sz w:val="18"/>
                <w:szCs w:val="18"/>
              </w:rPr>
              <w:t>թղթային եղանակով ներկայաց</w:t>
            </w:r>
            <w:r w:rsidRPr="00A808AC">
              <w:rPr>
                <w:rFonts w:ascii="GHEA Grapalat" w:hAnsi="GHEA Grapalat"/>
                <w:sz w:val="18"/>
                <w:szCs w:val="18"/>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155CE8C8" w14:textId="77777777" w:rsidR="002752FE" w:rsidRPr="00A808AC" w:rsidRDefault="002752FE" w:rsidP="002752FE">
            <w:pPr>
              <w:jc w:val="center"/>
              <w:rPr>
                <w:rFonts w:ascii="GHEA Grapalat" w:hAnsi="GHEA Grapalat"/>
                <w:sz w:val="18"/>
                <w:szCs w:val="18"/>
              </w:rPr>
            </w:pPr>
          </w:p>
        </w:tc>
      </w:tr>
      <w:tr w:rsidR="002752FE" w:rsidRPr="00E6597C" w14:paraId="5D6E2A6F" w14:textId="77777777" w:rsidTr="001865B4">
        <w:tc>
          <w:tcPr>
            <w:tcW w:w="720" w:type="dxa"/>
            <w:tcBorders>
              <w:top w:val="single" w:sz="4" w:space="0" w:color="auto"/>
              <w:left w:val="single" w:sz="4" w:space="0" w:color="auto"/>
              <w:bottom w:val="single" w:sz="4" w:space="0" w:color="auto"/>
              <w:right w:val="single" w:sz="4" w:space="0" w:color="auto"/>
            </w:tcBorders>
          </w:tcPr>
          <w:p w14:paraId="44B9297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2</w:t>
            </w:r>
            <w:r w:rsidRPr="00A808AC">
              <w:rPr>
                <w:rFonts w:ascii="GHEA Grapalat" w:hAnsi="GHEA Grapalat"/>
                <w:sz w:val="18"/>
                <w:szCs w:val="18"/>
                <w:lang w:val="hy-AM"/>
              </w:rPr>
              <w:t>4</w:t>
            </w:r>
            <w:r w:rsidRPr="00A808AC">
              <w:rPr>
                <w:rFonts w:ascii="GHEA Grapalat" w:hAnsi="GHEA Grapalat"/>
                <w:sz w:val="18"/>
                <w:szCs w:val="18"/>
              </w:rPr>
              <w:t>.բ.</w:t>
            </w:r>
          </w:p>
        </w:tc>
        <w:tc>
          <w:tcPr>
            <w:tcW w:w="1728" w:type="dxa"/>
            <w:tcBorders>
              <w:top w:val="single" w:sz="4" w:space="0" w:color="auto"/>
              <w:left w:val="single" w:sz="4" w:space="0" w:color="auto"/>
              <w:bottom w:val="single" w:sz="4" w:space="0" w:color="auto"/>
              <w:right w:val="single" w:sz="4" w:space="0" w:color="auto"/>
            </w:tcBorders>
          </w:tcPr>
          <w:p w14:paraId="0E79CFB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 xml:space="preserve">շահառռւին սպասարկող ֆինանսական կազմակերպության (մասնաճյուղի) </w:t>
            </w:r>
            <w:r w:rsidRPr="00A808AC">
              <w:rPr>
                <w:rFonts w:ascii="GHEA Grapalat" w:hAnsi="GHEA Grapalat"/>
                <w:sz w:val="18"/>
                <w:szCs w:val="18"/>
                <w:lang w:val="hy-AM"/>
              </w:rPr>
              <w:t>դրոշմա</w:t>
            </w:r>
            <w:r w:rsidRPr="00A808AC">
              <w:rPr>
                <w:rFonts w:ascii="GHEA Grapalat" w:hAnsi="GHEA Grapalat"/>
                <w:sz w:val="18"/>
                <w:szCs w:val="18"/>
              </w:rPr>
              <w:t>կնիքը</w:t>
            </w:r>
          </w:p>
        </w:tc>
        <w:tc>
          <w:tcPr>
            <w:tcW w:w="2209" w:type="dxa"/>
            <w:tcBorders>
              <w:top w:val="single" w:sz="4" w:space="0" w:color="auto"/>
              <w:left w:val="single" w:sz="4" w:space="0" w:color="auto"/>
              <w:bottom w:val="single" w:sz="4" w:space="0" w:color="auto"/>
              <w:right w:val="single" w:sz="4" w:space="0" w:color="auto"/>
            </w:tcBorders>
          </w:tcPr>
          <w:p w14:paraId="7223875C"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580CBE5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 xml:space="preserve">ոչ </w:t>
            </w:r>
            <w:r w:rsidRPr="00A808AC">
              <w:rPr>
                <w:rFonts w:ascii="GHEA Grapalat" w:hAnsi="GHEA Grapalat"/>
                <w:sz w:val="18"/>
                <w:szCs w:val="18"/>
              </w:rPr>
              <w:t>պարտադիր</w:t>
            </w:r>
          </w:p>
          <w:p w14:paraId="7BF0165A"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 xml:space="preserve">լրացվում է </w:t>
            </w:r>
            <w:r w:rsidRPr="00A808AC">
              <w:rPr>
                <w:rFonts w:ascii="GHEA Grapalat" w:hAnsi="GHEA Grapalat"/>
                <w:sz w:val="18"/>
                <w:szCs w:val="18"/>
              </w:rPr>
              <w:t xml:space="preserve">վճարման պահանջագիրը </w:t>
            </w:r>
            <w:r w:rsidRPr="00A808AC">
              <w:rPr>
                <w:rFonts w:ascii="GHEA Grapalat" w:hAnsi="GHEA Grapalat"/>
                <w:sz w:val="18"/>
                <w:szCs w:val="18"/>
                <w:lang w:val="hy-AM"/>
              </w:rPr>
              <w:t xml:space="preserve">վերջինիս </w:t>
            </w:r>
            <w:r w:rsidRPr="00A808AC">
              <w:rPr>
                <w:rFonts w:ascii="GHEA Grapalat" w:hAnsi="GHEA Grapalat"/>
                <w:sz w:val="18"/>
                <w:szCs w:val="18"/>
              </w:rPr>
              <w:t>ներկայաց</w:t>
            </w:r>
            <w:r w:rsidRPr="00A808AC">
              <w:rPr>
                <w:rFonts w:ascii="GHEA Grapalat" w:hAnsi="GHEA Grapalat"/>
                <w:sz w:val="18"/>
                <w:szCs w:val="18"/>
                <w:lang w:val="hy-AM"/>
              </w:rPr>
              <w:t>վ</w:t>
            </w:r>
            <w:r w:rsidRPr="00A808AC">
              <w:rPr>
                <w:rFonts w:ascii="GHEA Grapalat" w:hAnsi="GHEA Grapalat"/>
                <w:sz w:val="18"/>
                <w:szCs w:val="18"/>
              </w:rPr>
              <w:t>ելու դեպքում</w:t>
            </w:r>
            <w:r w:rsidRPr="00A808AC">
              <w:rPr>
                <w:rFonts w:ascii="GHEA Grapalat" w:hAnsi="GHEA Grapalat"/>
                <w:sz w:val="18"/>
                <w:szCs w:val="18"/>
                <w:lang w:val="hy-AM"/>
              </w:rPr>
              <w:t xml:space="preserve">, որտեղ </w:t>
            </w:r>
            <w:r w:rsidRPr="00A808AC" w:rsidDel="00DF049B">
              <w:rPr>
                <w:rFonts w:ascii="GHEA Grapalat" w:hAnsi="GHEA Grapalat"/>
                <w:sz w:val="18"/>
                <w:szCs w:val="18"/>
                <w:lang w:val="hy-AM"/>
              </w:rPr>
              <w:t xml:space="preserve"> </w:t>
            </w:r>
            <w:r w:rsidRPr="00A808AC">
              <w:rPr>
                <w:rFonts w:ascii="GHEA Grapalat" w:hAnsi="GHEA Grapalat"/>
                <w:sz w:val="18"/>
                <w:szCs w:val="18"/>
                <w:lang w:val="hy-AM"/>
              </w:rPr>
              <w:t xml:space="preserve"> դրոշմակնիքը</w:t>
            </w:r>
            <w:r w:rsidRPr="00A808AC">
              <w:rPr>
                <w:rFonts w:ascii="GHEA Grapalat" w:hAnsi="GHEA Grapalat"/>
                <w:sz w:val="18"/>
                <w:szCs w:val="18"/>
              </w:rPr>
              <w:t xml:space="preserve"> </w:t>
            </w:r>
            <w:r w:rsidRPr="00A808AC">
              <w:rPr>
                <w:rFonts w:ascii="GHEA Grapalat" w:hAnsi="GHEA Grapalat"/>
                <w:sz w:val="18"/>
                <w:szCs w:val="18"/>
                <w:lang w:val="hy-AM"/>
              </w:rPr>
              <w:t xml:space="preserve">դրվում է </w:t>
            </w:r>
            <w:r w:rsidRPr="00A808AC">
              <w:rPr>
                <w:rFonts w:ascii="GHEA Grapalat" w:hAnsi="GHEA Grapalat"/>
                <w:sz w:val="18"/>
                <w:szCs w:val="18"/>
              </w:rPr>
              <w:t>թղթային եղանակով ներկայաց</w:t>
            </w:r>
            <w:r w:rsidRPr="00A808AC">
              <w:rPr>
                <w:rFonts w:ascii="GHEA Grapalat" w:hAnsi="GHEA Grapalat"/>
                <w:sz w:val="18"/>
                <w:szCs w:val="18"/>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449684B7" w14:textId="77777777" w:rsidR="002752FE" w:rsidRPr="00A808AC" w:rsidRDefault="002752FE" w:rsidP="002752FE">
            <w:pPr>
              <w:jc w:val="center"/>
              <w:rPr>
                <w:rFonts w:ascii="GHEA Grapalat" w:hAnsi="GHEA Grapalat"/>
                <w:sz w:val="18"/>
                <w:szCs w:val="18"/>
              </w:rPr>
            </w:pPr>
          </w:p>
        </w:tc>
      </w:tr>
      <w:tr w:rsidR="002752FE" w:rsidRPr="00E6597C" w14:paraId="18457A54" w14:textId="77777777" w:rsidTr="001865B4">
        <w:tc>
          <w:tcPr>
            <w:tcW w:w="720" w:type="dxa"/>
            <w:tcBorders>
              <w:top w:val="single" w:sz="4" w:space="0" w:color="auto"/>
              <w:left w:val="single" w:sz="4" w:space="0" w:color="auto"/>
              <w:bottom w:val="single" w:sz="4" w:space="0" w:color="auto"/>
              <w:right w:val="single" w:sz="4" w:space="0" w:color="auto"/>
            </w:tcBorders>
          </w:tcPr>
          <w:p w14:paraId="665EC8E0"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2</w:t>
            </w:r>
            <w:r w:rsidRPr="00A808AC">
              <w:rPr>
                <w:rFonts w:ascii="GHEA Grapalat" w:hAnsi="GHEA Grapalat"/>
                <w:sz w:val="18"/>
                <w:szCs w:val="18"/>
                <w:lang w:val="hy-AM"/>
              </w:rPr>
              <w:t>4</w:t>
            </w:r>
            <w:r w:rsidRPr="00A808AC">
              <w:rPr>
                <w:rFonts w:ascii="GHEA Grapalat" w:hAnsi="GHEA Grapalat"/>
                <w:sz w:val="18"/>
                <w:szCs w:val="18"/>
              </w:rPr>
              <w:t>.գ</w:t>
            </w:r>
          </w:p>
        </w:tc>
        <w:tc>
          <w:tcPr>
            <w:tcW w:w="1728" w:type="dxa"/>
            <w:tcBorders>
              <w:top w:val="single" w:sz="4" w:space="0" w:color="auto"/>
              <w:left w:val="single" w:sz="4" w:space="0" w:color="auto"/>
              <w:bottom w:val="single" w:sz="4" w:space="0" w:color="auto"/>
              <w:right w:val="single" w:sz="4" w:space="0" w:color="auto"/>
            </w:tcBorders>
          </w:tcPr>
          <w:p w14:paraId="5D4D306F"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շահառռւին սպասարկող ֆինանսական կազմակերպության ամսաթիվը, ժամը, րոպեն</w:t>
            </w:r>
          </w:p>
        </w:tc>
        <w:tc>
          <w:tcPr>
            <w:tcW w:w="2209" w:type="dxa"/>
            <w:tcBorders>
              <w:top w:val="single" w:sz="4" w:space="0" w:color="auto"/>
              <w:left w:val="single" w:sz="4" w:space="0" w:color="auto"/>
              <w:bottom w:val="single" w:sz="4" w:space="0" w:color="auto"/>
              <w:right w:val="single" w:sz="4" w:space="0" w:color="auto"/>
            </w:tcBorders>
          </w:tcPr>
          <w:p w14:paraId="75480436"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rPr>
              <w:t>Պարտադիր</w:t>
            </w:r>
          </w:p>
        </w:tc>
        <w:tc>
          <w:tcPr>
            <w:tcW w:w="3600" w:type="dxa"/>
            <w:tcBorders>
              <w:top w:val="single" w:sz="4" w:space="0" w:color="auto"/>
              <w:left w:val="single" w:sz="4" w:space="0" w:color="auto"/>
              <w:bottom w:val="single" w:sz="4" w:space="0" w:color="auto"/>
              <w:right w:val="single" w:sz="4" w:space="0" w:color="auto"/>
            </w:tcBorders>
          </w:tcPr>
          <w:p w14:paraId="66D68F6A"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 xml:space="preserve">ոչ </w:t>
            </w:r>
            <w:r w:rsidRPr="00A808AC">
              <w:rPr>
                <w:rFonts w:ascii="GHEA Grapalat" w:hAnsi="GHEA Grapalat"/>
                <w:sz w:val="18"/>
                <w:szCs w:val="18"/>
              </w:rPr>
              <w:t>պարտադիր</w:t>
            </w:r>
          </w:p>
          <w:p w14:paraId="5048C2D4" w14:textId="77777777" w:rsidR="002752FE" w:rsidRPr="00A808AC" w:rsidRDefault="002752FE" w:rsidP="002752FE">
            <w:pPr>
              <w:jc w:val="center"/>
              <w:rPr>
                <w:rFonts w:ascii="GHEA Grapalat" w:hAnsi="GHEA Grapalat"/>
                <w:sz w:val="18"/>
                <w:szCs w:val="18"/>
              </w:rPr>
            </w:pPr>
            <w:r w:rsidRPr="00A808AC">
              <w:rPr>
                <w:rFonts w:ascii="GHEA Grapalat" w:hAnsi="GHEA Grapalat"/>
                <w:sz w:val="18"/>
                <w:szCs w:val="18"/>
                <w:lang w:val="hy-AM"/>
              </w:rPr>
              <w:t xml:space="preserve">լրացվում է </w:t>
            </w:r>
            <w:r w:rsidRPr="00A808AC">
              <w:rPr>
                <w:rFonts w:ascii="GHEA Grapalat" w:hAnsi="GHEA Grapalat"/>
                <w:sz w:val="18"/>
                <w:szCs w:val="18"/>
              </w:rPr>
              <w:t xml:space="preserve">վճարման պահանջագիրը </w:t>
            </w:r>
            <w:r w:rsidRPr="00A808AC">
              <w:rPr>
                <w:rFonts w:ascii="GHEA Grapalat" w:hAnsi="GHEA Grapalat"/>
                <w:sz w:val="18"/>
                <w:szCs w:val="18"/>
                <w:lang w:val="hy-AM"/>
              </w:rPr>
              <w:t xml:space="preserve">վերջինիս </w:t>
            </w:r>
            <w:r w:rsidRPr="00A808AC">
              <w:rPr>
                <w:rFonts w:ascii="GHEA Grapalat" w:hAnsi="GHEA Grapalat"/>
                <w:sz w:val="18"/>
                <w:szCs w:val="18"/>
              </w:rPr>
              <w:t>ներկայաց</w:t>
            </w:r>
            <w:r w:rsidRPr="00A808AC">
              <w:rPr>
                <w:rFonts w:ascii="GHEA Grapalat" w:hAnsi="GHEA Grapalat"/>
                <w:sz w:val="18"/>
                <w:szCs w:val="18"/>
                <w:lang w:val="hy-AM"/>
              </w:rPr>
              <w:t>վ</w:t>
            </w:r>
            <w:r w:rsidRPr="00A808AC">
              <w:rPr>
                <w:rFonts w:ascii="GHEA Grapalat" w:hAnsi="GHEA Grapalat"/>
                <w:sz w:val="18"/>
                <w:szCs w:val="18"/>
              </w:rPr>
              <w:t>ելու դեպքում</w:t>
            </w:r>
            <w:r w:rsidRPr="00A808AC">
              <w:rPr>
                <w:rFonts w:ascii="GHEA Grapalat" w:hAnsi="GHEA Grapalat"/>
                <w:sz w:val="18"/>
                <w:szCs w:val="18"/>
                <w:lang w:val="hy-AM"/>
              </w:rPr>
              <w:t xml:space="preserve">,   որտեղ </w:t>
            </w:r>
            <w:r w:rsidRPr="00A808AC" w:rsidDel="00DF049B">
              <w:rPr>
                <w:rFonts w:ascii="GHEA Grapalat" w:hAnsi="GHEA Grapalat"/>
                <w:sz w:val="18"/>
                <w:szCs w:val="18"/>
                <w:lang w:val="hy-AM"/>
              </w:rPr>
              <w:t xml:space="preserve"> </w:t>
            </w:r>
            <w:r w:rsidRPr="00A808AC">
              <w:rPr>
                <w:rFonts w:ascii="GHEA Grapalat" w:hAnsi="GHEA Grapalat"/>
                <w:sz w:val="18"/>
                <w:szCs w:val="18"/>
                <w:lang w:val="hy-AM"/>
              </w:rPr>
              <w:t xml:space="preserve"> սույն տվյալները</w:t>
            </w:r>
            <w:r w:rsidRPr="00A808AC">
              <w:rPr>
                <w:rFonts w:ascii="GHEA Grapalat" w:hAnsi="GHEA Grapalat"/>
                <w:sz w:val="18"/>
                <w:szCs w:val="18"/>
              </w:rPr>
              <w:t xml:space="preserve"> </w:t>
            </w:r>
            <w:r w:rsidRPr="00A808AC">
              <w:rPr>
                <w:rFonts w:ascii="GHEA Grapalat" w:hAnsi="GHEA Grapalat"/>
                <w:sz w:val="18"/>
                <w:szCs w:val="18"/>
                <w:lang w:val="hy-AM"/>
              </w:rPr>
              <w:t xml:space="preserve">դրվում են </w:t>
            </w:r>
            <w:r w:rsidRPr="00A808AC">
              <w:rPr>
                <w:rFonts w:ascii="GHEA Grapalat" w:hAnsi="GHEA Grapalat"/>
                <w:sz w:val="18"/>
                <w:szCs w:val="18"/>
              </w:rPr>
              <w:t>թղթային եղանակով ներկայաց</w:t>
            </w:r>
            <w:r w:rsidRPr="00A808AC">
              <w:rPr>
                <w:rFonts w:ascii="GHEA Grapalat" w:hAnsi="GHEA Grapalat"/>
                <w:sz w:val="18"/>
                <w:szCs w:val="18"/>
                <w:lang w:val="hy-AM"/>
              </w:rPr>
              <w:t>ված պահանջագրի վրա</w:t>
            </w:r>
          </w:p>
        </w:tc>
        <w:tc>
          <w:tcPr>
            <w:tcW w:w="2880" w:type="dxa"/>
            <w:tcBorders>
              <w:top w:val="single" w:sz="4" w:space="0" w:color="auto"/>
              <w:left w:val="single" w:sz="4" w:space="0" w:color="auto"/>
              <w:bottom w:val="single" w:sz="4" w:space="0" w:color="auto"/>
              <w:right w:val="single" w:sz="4" w:space="0" w:color="auto"/>
            </w:tcBorders>
          </w:tcPr>
          <w:p w14:paraId="12671962" w14:textId="77777777" w:rsidR="002752FE" w:rsidRPr="00A808AC" w:rsidRDefault="002752FE" w:rsidP="002752FE">
            <w:pPr>
              <w:jc w:val="center"/>
              <w:rPr>
                <w:rFonts w:ascii="GHEA Grapalat" w:hAnsi="GHEA Grapalat"/>
                <w:sz w:val="18"/>
                <w:szCs w:val="18"/>
              </w:rPr>
            </w:pPr>
          </w:p>
        </w:tc>
      </w:tr>
    </w:tbl>
    <w:p w14:paraId="3C72A50F" w14:textId="77777777" w:rsidR="002752FE" w:rsidRPr="00E6597C" w:rsidRDefault="002752FE" w:rsidP="002752FE">
      <w:pPr>
        <w:pStyle w:val="a3"/>
        <w:spacing w:line="240" w:lineRule="auto"/>
        <w:jc w:val="right"/>
        <w:rPr>
          <w:rFonts w:ascii="GHEA Grapalat" w:hAnsi="GHEA Grapalat" w:cs="Sylfaen"/>
          <w:i w:val="0"/>
          <w:lang w:val="en-US"/>
        </w:rPr>
      </w:pPr>
    </w:p>
    <w:p w14:paraId="1533014D" w14:textId="77777777" w:rsidR="002752FE" w:rsidRPr="00E6597C" w:rsidRDefault="002752FE" w:rsidP="002752FE">
      <w:pPr>
        <w:pStyle w:val="a3"/>
        <w:spacing w:line="240" w:lineRule="auto"/>
        <w:jc w:val="right"/>
        <w:rPr>
          <w:rFonts w:ascii="GHEA Grapalat" w:hAnsi="GHEA Grapalat" w:cs="Sylfaen"/>
          <w:i w:val="0"/>
          <w:lang w:val="en-US"/>
        </w:rPr>
      </w:pPr>
    </w:p>
    <w:p w14:paraId="60C59A12" w14:textId="77777777" w:rsidR="002752FE" w:rsidRPr="00E6597C" w:rsidRDefault="002752FE" w:rsidP="002752FE">
      <w:pPr>
        <w:pStyle w:val="a3"/>
        <w:spacing w:line="240" w:lineRule="auto"/>
        <w:jc w:val="right"/>
        <w:rPr>
          <w:rFonts w:ascii="GHEA Grapalat" w:hAnsi="GHEA Grapalat" w:cs="Sylfaen"/>
          <w:i w:val="0"/>
          <w:lang w:val="en-US"/>
        </w:rPr>
      </w:pPr>
    </w:p>
    <w:p w14:paraId="17B4A019" w14:textId="77777777" w:rsidR="002752FE" w:rsidRPr="00E6597C" w:rsidRDefault="002752FE" w:rsidP="002752FE">
      <w:pPr>
        <w:pStyle w:val="a3"/>
        <w:spacing w:line="240" w:lineRule="auto"/>
        <w:jc w:val="right"/>
        <w:rPr>
          <w:rFonts w:ascii="GHEA Grapalat" w:hAnsi="GHEA Grapalat" w:cs="Sylfaen"/>
          <w:i w:val="0"/>
          <w:lang w:val="en-US"/>
        </w:rPr>
      </w:pPr>
    </w:p>
    <w:p w14:paraId="076EA6B8" w14:textId="77777777" w:rsidR="002752FE" w:rsidRPr="001865B4" w:rsidRDefault="002752FE" w:rsidP="002752FE">
      <w:pPr>
        <w:tabs>
          <w:tab w:val="left" w:pos="1276"/>
        </w:tabs>
        <w:ind w:firstLine="720"/>
        <w:jc w:val="both"/>
        <w:rPr>
          <w:rFonts w:ascii="GHEA Grapalat" w:hAnsi="GHEA Grapalat"/>
          <w:sz w:val="18"/>
          <w:szCs w:val="18"/>
          <w:u w:val="single"/>
          <w:lang w:val="nb-NO"/>
        </w:rPr>
      </w:pPr>
      <w:r w:rsidRPr="001865B4">
        <w:rPr>
          <w:rFonts w:ascii="GHEA Grapalat" w:hAnsi="GHEA Grapalat" w:cs="Sylfaen"/>
          <w:i/>
          <w:sz w:val="18"/>
          <w:szCs w:val="18"/>
          <w:lang w:val="pt-BR"/>
        </w:rPr>
        <w:t>Անհրաժեշտության</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դեպքում</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պայմանագրի նախագծում</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կարող</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են</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ներառվել</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ՀՀ</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օրենսդրությանը</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չհակասող</w:t>
      </w:r>
      <w:r w:rsidRPr="001865B4">
        <w:rPr>
          <w:rFonts w:ascii="GHEA Grapalat" w:hAnsi="GHEA Grapalat" w:cs="Sylfaen"/>
          <w:i/>
          <w:sz w:val="18"/>
          <w:szCs w:val="18"/>
          <w:lang w:val="nb-NO"/>
        </w:rPr>
        <w:t xml:space="preserve"> </w:t>
      </w:r>
      <w:r w:rsidRPr="001865B4">
        <w:rPr>
          <w:rFonts w:ascii="GHEA Grapalat" w:hAnsi="GHEA Grapalat" w:cs="Sylfaen"/>
          <w:i/>
          <w:sz w:val="18"/>
          <w:szCs w:val="18"/>
          <w:lang w:val="pt-BR"/>
        </w:rPr>
        <w:t>դրույթներ</w:t>
      </w:r>
      <w:r w:rsidRPr="001865B4">
        <w:rPr>
          <w:rFonts w:ascii="GHEA Grapalat" w:hAnsi="GHEA Grapalat" w:cs="Sylfaen"/>
          <w:i/>
          <w:sz w:val="18"/>
          <w:szCs w:val="18"/>
          <w:lang w:val="nb-NO"/>
        </w:rPr>
        <w:t>։</w:t>
      </w:r>
    </w:p>
    <w:p w14:paraId="5D26A917" w14:textId="77777777" w:rsidR="00E74BF6" w:rsidRPr="002752FE" w:rsidRDefault="00E74BF6" w:rsidP="00D40AC0">
      <w:pPr>
        <w:pStyle w:val="norm"/>
        <w:spacing w:line="240" w:lineRule="auto"/>
        <w:ind w:firstLine="284"/>
        <w:jc w:val="right"/>
        <w:rPr>
          <w:rFonts w:ascii="GHEA Grapalat" w:hAnsi="GHEA Grapalat" w:cs="Sylfaen"/>
          <w:b/>
          <w:sz w:val="20"/>
          <w:lang w:val="nb-NO"/>
        </w:rPr>
      </w:pPr>
    </w:p>
    <w:p w14:paraId="28430E1C" w14:textId="3AFE86D5" w:rsidR="00CE3A99" w:rsidRPr="00E6597C" w:rsidRDefault="00CE3A99" w:rsidP="00D40AC0">
      <w:pPr>
        <w:pStyle w:val="31"/>
        <w:spacing w:line="240" w:lineRule="auto"/>
        <w:jc w:val="right"/>
        <w:rPr>
          <w:rFonts w:ascii="GHEA Grapalat" w:hAnsi="GHEA Grapalat" w:cs="Sylfaen"/>
          <w:b/>
          <w:lang w:val="hy-AM"/>
        </w:rPr>
      </w:pPr>
    </w:p>
    <w:p w14:paraId="786FD4DD" w14:textId="77777777" w:rsidR="001865B4" w:rsidRDefault="001865B4" w:rsidP="002752FE">
      <w:pPr>
        <w:pStyle w:val="31"/>
        <w:spacing w:line="240" w:lineRule="auto"/>
        <w:jc w:val="right"/>
        <w:rPr>
          <w:rFonts w:ascii="GHEA Grapalat" w:hAnsi="GHEA Grapalat" w:cs="Sylfaen"/>
          <w:b/>
          <w:lang w:val="hy-AM"/>
        </w:rPr>
      </w:pPr>
    </w:p>
    <w:p w14:paraId="0000D8AF" w14:textId="0CBE37D0" w:rsidR="002752FE" w:rsidRPr="006604BD" w:rsidRDefault="002752FE" w:rsidP="002752FE">
      <w:pPr>
        <w:pStyle w:val="31"/>
        <w:spacing w:line="240" w:lineRule="auto"/>
        <w:jc w:val="right"/>
        <w:rPr>
          <w:rFonts w:ascii="GHEA Grapalat" w:hAnsi="GHEA Grapalat" w:cs="Sylfaen"/>
          <w:b/>
          <w:lang w:val="nb-NO"/>
        </w:rPr>
      </w:pPr>
      <w:r w:rsidRPr="00E6597C">
        <w:rPr>
          <w:rFonts w:ascii="GHEA Grapalat" w:hAnsi="GHEA Grapalat" w:cs="Sylfaen"/>
          <w:b/>
          <w:lang w:val="hy-AM"/>
        </w:rPr>
        <w:lastRenderedPageBreak/>
        <w:t xml:space="preserve">Հավելված </w:t>
      </w:r>
      <w:r w:rsidRPr="006604BD">
        <w:rPr>
          <w:rFonts w:ascii="GHEA Grapalat" w:hAnsi="GHEA Grapalat" w:cs="Sylfaen"/>
          <w:b/>
          <w:lang w:val="nb-NO"/>
        </w:rPr>
        <w:t>7</w:t>
      </w:r>
    </w:p>
    <w:p w14:paraId="3B855996" w14:textId="2D470EF1" w:rsidR="002752FE" w:rsidRPr="00E6597C" w:rsidRDefault="00EB668E" w:rsidP="002752FE">
      <w:pPr>
        <w:pStyle w:val="31"/>
        <w:spacing w:line="240" w:lineRule="auto"/>
        <w:jc w:val="right"/>
        <w:rPr>
          <w:rFonts w:ascii="GHEA Grapalat" w:hAnsi="GHEA Grapalat" w:cs="Sylfaen"/>
          <w:b/>
          <w:lang w:val="hy-AM"/>
        </w:rPr>
      </w:pPr>
      <w:r w:rsidRPr="00E6597C">
        <w:rPr>
          <w:rFonts w:ascii="GHEA Grapalat" w:hAnsi="GHEA Grapalat"/>
          <w:lang w:val="af-ZA"/>
        </w:rPr>
        <w:t>«</w:t>
      </w:r>
      <w:r>
        <w:rPr>
          <w:rFonts w:ascii="GHEA Grapalat" w:hAnsi="GHEA Grapalat"/>
          <w:b/>
          <w:bCs/>
          <w:i/>
          <w:sz w:val="22"/>
          <w:szCs w:val="22"/>
          <w:lang w:val="hy-AM"/>
        </w:rPr>
        <w:t>Կ</w:t>
      </w:r>
      <w:r w:rsidRPr="00101CA7">
        <w:rPr>
          <w:rFonts w:ascii="GHEA Grapalat" w:hAnsi="GHEA Grapalat"/>
          <w:b/>
          <w:bCs/>
          <w:i/>
          <w:sz w:val="22"/>
          <w:szCs w:val="22"/>
          <w:lang w:val="hy-AM"/>
        </w:rPr>
        <w:t>ՄԱՀ</w:t>
      </w:r>
      <w:r w:rsidRPr="00101CA7">
        <w:rPr>
          <w:rFonts w:ascii="GHEA Grapalat" w:hAnsi="GHEA Grapalat"/>
          <w:b/>
          <w:bCs/>
          <w:i/>
          <w:sz w:val="22"/>
          <w:szCs w:val="22"/>
          <w:lang w:val="af-ZA"/>
        </w:rPr>
        <w:t>-</w:t>
      </w:r>
      <w:r>
        <w:rPr>
          <w:rFonts w:ascii="GHEA Grapalat" w:hAnsi="GHEA Grapalat"/>
          <w:b/>
          <w:bCs/>
          <w:i/>
          <w:sz w:val="22"/>
          <w:szCs w:val="22"/>
          <w:lang w:val="hy-AM"/>
        </w:rPr>
        <w:t>Հ</w:t>
      </w:r>
      <w:r w:rsidRPr="00101CA7">
        <w:rPr>
          <w:rFonts w:ascii="GHEA Grapalat" w:hAnsi="GHEA Grapalat"/>
          <w:b/>
          <w:bCs/>
          <w:i/>
          <w:sz w:val="22"/>
          <w:szCs w:val="22"/>
          <w:lang w:val="af-ZA"/>
        </w:rPr>
        <w:t>ԲՄԱՇՁԲ-</w:t>
      </w:r>
      <w:r>
        <w:rPr>
          <w:rFonts w:ascii="GHEA Grapalat" w:hAnsi="GHEA Grapalat"/>
          <w:b/>
          <w:bCs/>
          <w:i/>
          <w:sz w:val="22"/>
          <w:szCs w:val="22"/>
          <w:lang w:val="af-ZA"/>
        </w:rPr>
        <w:t>24/01</w:t>
      </w:r>
      <w:r w:rsidRPr="00E6597C">
        <w:rPr>
          <w:rFonts w:ascii="GHEA Grapalat" w:hAnsi="GHEA Grapalat"/>
          <w:lang w:val="af-ZA"/>
        </w:rPr>
        <w:t>»</w:t>
      </w:r>
      <w:r w:rsidR="002752FE" w:rsidRPr="00E6597C">
        <w:rPr>
          <w:rFonts w:ascii="GHEA Grapalat" w:hAnsi="GHEA Grapalat" w:cs="Sylfaen"/>
          <w:b/>
          <w:lang w:val="hy-AM"/>
        </w:rPr>
        <w:t>*  ծածկագրով</w:t>
      </w:r>
    </w:p>
    <w:p w14:paraId="05CAA930" w14:textId="117A5930" w:rsidR="002752FE" w:rsidRPr="00E6597C" w:rsidRDefault="00FB248B" w:rsidP="00FB248B">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2752FE" w:rsidRPr="00E6597C">
        <w:rPr>
          <w:rFonts w:ascii="GHEA Grapalat" w:hAnsi="GHEA Grapalat" w:cs="Sylfaen"/>
          <w:b/>
          <w:lang w:val="hy-AM"/>
        </w:rPr>
        <w:t>բաց մրցույթի հրավերի</w:t>
      </w:r>
    </w:p>
    <w:p w14:paraId="4AC94199" w14:textId="77777777" w:rsidR="002752FE" w:rsidRPr="00824828" w:rsidRDefault="002752FE" w:rsidP="002752FE">
      <w:pPr>
        <w:tabs>
          <w:tab w:val="left" w:pos="2268"/>
        </w:tabs>
        <w:ind w:left="-284" w:firstLine="284"/>
        <w:jc w:val="right"/>
        <w:rPr>
          <w:rFonts w:ascii="GHEA Grapalat" w:hAnsi="GHEA Grapalat"/>
          <w:sz w:val="22"/>
          <w:szCs w:val="22"/>
          <w:lang w:val="es-ES"/>
        </w:rPr>
      </w:pPr>
    </w:p>
    <w:p w14:paraId="790AF3E0" w14:textId="343AC71F" w:rsidR="00757779" w:rsidRPr="00FB248B" w:rsidRDefault="00757779" w:rsidP="00757779">
      <w:pPr>
        <w:jc w:val="center"/>
        <w:rPr>
          <w:rFonts w:ascii="GHEA Grapalat" w:hAnsi="GHEA Grapalat"/>
          <w:b/>
          <w:bCs/>
          <w:sz w:val="20"/>
          <w:szCs w:val="20"/>
          <w:lang w:val="hy-AM"/>
        </w:rPr>
      </w:pPr>
      <w:r w:rsidRPr="00FB248B">
        <w:rPr>
          <w:rFonts w:ascii="GHEA Grapalat" w:hAnsi="GHEA Grapalat"/>
          <w:b/>
          <w:bCs/>
          <w:sz w:val="20"/>
          <w:szCs w:val="20"/>
          <w:lang w:val="hy-AM"/>
        </w:rPr>
        <w:t xml:space="preserve">&lt;&lt; ԱԿՈՒՆՔ ՀԱՄԱՅՆՔԻ ԱԿՈՒՆՔ ԲՆԱԿԱՎԱՅՐԻ ԿՈՅՈՒՂՈՒ ՑԱՆՑԻ ԿԱՌՈՒՑՄԱՆ &gt;&gt; </w:t>
      </w:r>
    </w:p>
    <w:p w14:paraId="107F6DBD" w14:textId="13F19F07" w:rsidR="002752FE" w:rsidRPr="00824828" w:rsidRDefault="00623330" w:rsidP="002752FE">
      <w:pPr>
        <w:ind w:left="-142" w:firstLine="142"/>
        <w:jc w:val="center"/>
        <w:rPr>
          <w:rFonts w:ascii="GHEA Grapalat" w:hAnsi="GHEA Grapalat" w:cs="Times Armenian"/>
          <w:b/>
          <w:sz w:val="22"/>
          <w:szCs w:val="22"/>
          <w:lang w:val="es-ES"/>
        </w:rPr>
      </w:pPr>
      <w:r w:rsidRPr="00623330">
        <w:rPr>
          <w:rFonts w:ascii="GHEA Grapalat" w:hAnsi="GHEA Grapalat"/>
          <w:b/>
          <w:bCs/>
          <w:sz w:val="22"/>
          <w:szCs w:val="22"/>
          <w:lang w:val="hy-AM"/>
        </w:rPr>
        <w:t xml:space="preserve">ԱՇԽԱՏԱՆՔՆԵՐԻ </w:t>
      </w:r>
      <w:r w:rsidRPr="00623330">
        <w:rPr>
          <w:rFonts w:ascii="GHEA Grapalat" w:hAnsi="GHEA Grapalat" w:cs="Sylfaen"/>
          <w:b/>
          <w:sz w:val="22"/>
          <w:szCs w:val="22"/>
          <w:lang w:val="pt-BR"/>
        </w:rPr>
        <w:t>ԿԱՏԱՐՄԱՆ</w:t>
      </w:r>
      <w:r w:rsidRPr="00623330">
        <w:rPr>
          <w:rFonts w:ascii="GHEA Grapalat" w:hAnsi="GHEA Grapalat" w:cs="Times Armenian"/>
          <w:b/>
          <w:sz w:val="22"/>
          <w:szCs w:val="22"/>
          <w:lang w:val="es-ES"/>
        </w:rPr>
        <w:t xml:space="preserve">  </w:t>
      </w:r>
      <w:r w:rsidRPr="00623330">
        <w:rPr>
          <w:rFonts w:ascii="GHEA Grapalat" w:hAnsi="GHEA Grapalat" w:cs="Sylfaen"/>
          <w:b/>
          <w:sz w:val="22"/>
          <w:szCs w:val="22"/>
          <w:lang w:val="pt-BR"/>
        </w:rPr>
        <w:t>ԳՆՄԱՆ</w:t>
      </w:r>
      <w:r w:rsidRPr="00824828">
        <w:rPr>
          <w:rFonts w:ascii="GHEA Grapalat" w:hAnsi="GHEA Grapalat" w:cs="Times Armenian"/>
          <w:b/>
          <w:sz w:val="22"/>
          <w:szCs w:val="22"/>
          <w:lang w:val="es-ES"/>
        </w:rPr>
        <w:t xml:space="preserve">  </w:t>
      </w:r>
      <w:r w:rsidR="00824828" w:rsidRPr="00824828">
        <w:rPr>
          <w:rFonts w:ascii="GHEA Grapalat" w:hAnsi="GHEA Grapalat" w:cs="Sylfaen"/>
          <w:b/>
          <w:sz w:val="22"/>
          <w:szCs w:val="22"/>
          <w:lang w:val="pt-BR"/>
        </w:rPr>
        <w:t>ՊԱՅՄԱՆԱԳԻՐ</w:t>
      </w:r>
      <w:r w:rsidR="00824828" w:rsidRPr="00824828">
        <w:rPr>
          <w:rFonts w:ascii="GHEA Grapalat" w:hAnsi="GHEA Grapalat" w:cs="Times Armenian"/>
          <w:b/>
          <w:sz w:val="22"/>
          <w:szCs w:val="22"/>
          <w:lang w:val="es-ES"/>
        </w:rPr>
        <w:t xml:space="preserve">   </w:t>
      </w:r>
    </w:p>
    <w:p w14:paraId="6DE96AC7" w14:textId="77777777" w:rsidR="002752FE" w:rsidRPr="00E6597C" w:rsidRDefault="002752FE" w:rsidP="002752FE">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2EB23806" w14:textId="77777777" w:rsidR="002752FE" w:rsidRPr="00E6597C" w:rsidRDefault="002752FE" w:rsidP="002752FE">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w:t>
      </w:r>
      <w:r>
        <w:rPr>
          <w:rFonts w:ascii="GHEA Grapalat" w:hAnsi="GHEA Grapalat" w:cs="Sylfaen"/>
          <w:sz w:val="20"/>
          <w:lang w:val="hy-AM"/>
        </w:rPr>
        <w:t>գ</w:t>
      </w:r>
      <w:r>
        <w:rPr>
          <w:rFonts w:ascii="Cambria Math" w:hAnsi="Cambria Math" w:cs="Sylfaen"/>
          <w:sz w:val="20"/>
          <w:lang w:val="hy-AM"/>
        </w:rPr>
        <w:t xml:space="preserve">․ </w:t>
      </w:r>
      <w:r w:rsidRPr="00E6597C">
        <w:rPr>
          <w:rFonts w:ascii="GHEA Grapalat" w:hAnsi="GHEA Grapalat" w:cs="Sylfaen"/>
          <w:sz w:val="20"/>
          <w:lang w:val="hy-AM"/>
        </w:rPr>
        <w:t xml:space="preserve"> </w:t>
      </w:r>
      <w:r w:rsidRPr="00286820">
        <w:rPr>
          <w:rFonts w:ascii="GHEA Grapalat" w:hAnsi="GHEA Grapalat" w:cs="Sylfaen"/>
          <w:sz w:val="20"/>
          <w:lang w:val="hy-AM"/>
        </w:rPr>
        <w:t>Ախուրյան</w:t>
      </w:r>
      <w:r w:rsidRPr="00E6597C">
        <w:rPr>
          <w:rFonts w:ascii="GHEA Grapalat" w:hAnsi="GHEA Grapalat" w:cs="Sylfaen"/>
          <w:sz w:val="20"/>
          <w:lang w:val="hy-AM"/>
        </w:rPr>
        <w:t xml:space="preserve">                                                                                        </w:t>
      </w:r>
      <w:r>
        <w:rPr>
          <w:rFonts w:ascii="GHEA Grapalat" w:hAnsi="GHEA Grapalat" w:cs="Sylfaen"/>
          <w:sz w:val="20"/>
          <w:lang w:val="es-ES"/>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sidRPr="00871E31">
        <w:rPr>
          <w:rFonts w:ascii="GHEA Grapalat" w:hAnsi="GHEA Grapalat" w:cs="Sylfaen"/>
          <w:sz w:val="20"/>
          <w:lang w:val="es-ES"/>
        </w:rPr>
        <w:t>24</w:t>
      </w:r>
      <w:r w:rsidRPr="00E6597C">
        <w:rPr>
          <w:rFonts w:ascii="GHEA Grapalat" w:hAnsi="GHEA Grapalat" w:cs="Sylfaen"/>
          <w:sz w:val="20"/>
          <w:lang w:val="hy-AM"/>
        </w:rPr>
        <w:t>թ.</w:t>
      </w:r>
    </w:p>
    <w:p w14:paraId="061C0F08" w14:textId="77777777" w:rsidR="002752FE" w:rsidRPr="00E6597C" w:rsidRDefault="002752FE" w:rsidP="002752FE">
      <w:pPr>
        <w:jc w:val="both"/>
        <w:rPr>
          <w:rFonts w:ascii="GHEA Grapalat" w:hAnsi="GHEA Grapalat"/>
          <w:lang w:val="es-ES"/>
        </w:rPr>
      </w:pPr>
    </w:p>
    <w:p w14:paraId="335876EC" w14:textId="6E7EBAC5" w:rsidR="002752FE" w:rsidRPr="00431E86" w:rsidRDefault="00757779" w:rsidP="002752FE">
      <w:pPr>
        <w:ind w:firstLine="720"/>
        <w:jc w:val="both"/>
        <w:rPr>
          <w:rFonts w:ascii="GHEA Grapalat" w:hAnsi="GHEA Grapalat"/>
          <w:sz w:val="20"/>
          <w:lang w:val="hy-AM"/>
        </w:rPr>
      </w:pPr>
      <w:r w:rsidRPr="00FF5695">
        <w:rPr>
          <w:rFonts w:ascii="GHEA Grapalat" w:hAnsi="GHEA Grapalat"/>
          <w:sz w:val="16"/>
          <w:szCs w:val="16"/>
          <w:lang w:val="hy-AM"/>
        </w:rPr>
        <w:t>«</w:t>
      </w:r>
      <w:r w:rsidRPr="00FF5695">
        <w:rPr>
          <w:rFonts w:ascii="GHEA Grapalat" w:hAnsi="GHEA Grapalat" w:cs="Sylfaen"/>
          <w:b/>
          <w:sz w:val="16"/>
          <w:szCs w:val="16"/>
          <w:lang w:val="hy-AM"/>
        </w:rPr>
        <w:t>Ակունքի համայնքապետարանը</w:t>
      </w:r>
      <w:r w:rsidRPr="00FF5695">
        <w:rPr>
          <w:rFonts w:ascii="GHEA Grapalat" w:hAnsi="GHEA Grapalat"/>
          <w:b/>
          <w:sz w:val="16"/>
          <w:szCs w:val="16"/>
          <w:lang w:val="hy-AM"/>
        </w:rPr>
        <w:t>»</w:t>
      </w:r>
      <w:r w:rsidRPr="00FF5695">
        <w:rPr>
          <w:rFonts w:ascii="GHEA Grapalat" w:hAnsi="GHEA Grapalat" w:cs="Times Armenian"/>
          <w:b/>
          <w:sz w:val="16"/>
          <w:szCs w:val="16"/>
          <w:lang w:val="hy-AM"/>
        </w:rPr>
        <w:t xml:space="preserve">, </w:t>
      </w:r>
      <w:r w:rsidRPr="00FF5695">
        <w:rPr>
          <w:rFonts w:ascii="GHEA Grapalat" w:hAnsi="GHEA Grapalat" w:cs="Sylfaen"/>
          <w:b/>
          <w:sz w:val="16"/>
          <w:szCs w:val="16"/>
          <w:lang w:val="hy-AM"/>
        </w:rPr>
        <w:t>ի</w:t>
      </w:r>
      <w:r w:rsidRPr="00FF5695">
        <w:rPr>
          <w:rFonts w:ascii="GHEA Grapalat" w:hAnsi="GHEA Grapalat" w:cs="Times Armenian"/>
          <w:b/>
          <w:sz w:val="16"/>
          <w:szCs w:val="16"/>
          <w:lang w:val="hy-AM"/>
        </w:rPr>
        <w:t xml:space="preserve"> </w:t>
      </w:r>
      <w:r w:rsidRPr="00FF5695">
        <w:rPr>
          <w:rFonts w:ascii="GHEA Grapalat" w:hAnsi="GHEA Grapalat" w:cs="Sylfaen"/>
          <w:b/>
          <w:sz w:val="16"/>
          <w:szCs w:val="16"/>
          <w:lang w:val="hy-AM"/>
        </w:rPr>
        <w:t>դեմս</w:t>
      </w:r>
      <w:r w:rsidRPr="00FF5695">
        <w:rPr>
          <w:rFonts w:ascii="GHEA Grapalat" w:hAnsi="GHEA Grapalat" w:cs="Times Armenian"/>
          <w:b/>
          <w:sz w:val="16"/>
          <w:szCs w:val="16"/>
          <w:lang w:val="hy-AM"/>
        </w:rPr>
        <w:t xml:space="preserve"> համայնքի ղեկավար Հ. Ռուբենյանի</w:t>
      </w:r>
      <w:r w:rsidRPr="00FF5695">
        <w:rPr>
          <w:rFonts w:ascii="GHEA Grapalat" w:hAnsi="GHEA Grapalat" w:cs="Times Armenian"/>
          <w:sz w:val="18"/>
          <w:szCs w:val="18"/>
          <w:lang w:val="hy-AM"/>
        </w:rPr>
        <w:t>,</w:t>
      </w:r>
      <w:r w:rsidRPr="00FF5695">
        <w:rPr>
          <w:rFonts w:ascii="GHEA Grapalat" w:hAnsi="GHEA Grapalat" w:cs="Times Armenian"/>
          <w:sz w:val="20"/>
          <w:szCs w:val="20"/>
          <w:lang w:val="hy-AM"/>
        </w:rPr>
        <w:t xml:space="preserve"> </w:t>
      </w:r>
      <w:r w:rsidRPr="00FF5695">
        <w:rPr>
          <w:rFonts w:ascii="GHEA Grapalat" w:hAnsi="GHEA Grapalat"/>
          <w:sz w:val="20"/>
          <w:szCs w:val="20"/>
          <w:lang w:val="hy-AM"/>
        </w:rPr>
        <w:t>որը գործում է կազմակերպության կանոնադրության հիման վրա</w:t>
      </w:r>
      <w:r w:rsidRPr="00FF5695">
        <w:rPr>
          <w:rFonts w:ascii="GHEA Grapalat" w:hAnsi="GHEA Grapalat" w:cs="Times Armenian"/>
          <w:sz w:val="20"/>
          <w:szCs w:val="20"/>
          <w:lang w:val="hy-AM"/>
        </w:rPr>
        <w:t xml:space="preserve"> (</w:t>
      </w:r>
      <w:r w:rsidRPr="00FF5695">
        <w:rPr>
          <w:rFonts w:ascii="GHEA Grapalat" w:hAnsi="GHEA Grapalat" w:cs="Sylfaen"/>
          <w:sz w:val="20"/>
          <w:szCs w:val="20"/>
          <w:lang w:val="hy-AM"/>
        </w:rPr>
        <w:t>այսուհետև՝</w:t>
      </w:r>
      <w:r w:rsidRPr="00FF5695">
        <w:rPr>
          <w:rFonts w:ascii="GHEA Grapalat" w:hAnsi="GHEA Grapalat" w:cs="Times Armenian"/>
          <w:sz w:val="20"/>
          <w:szCs w:val="20"/>
          <w:lang w:val="hy-AM"/>
        </w:rPr>
        <w:t xml:space="preserve"> </w:t>
      </w:r>
      <w:r w:rsidRPr="00FF5695">
        <w:rPr>
          <w:rFonts w:ascii="GHEA Grapalat" w:hAnsi="GHEA Grapalat" w:cs="Sylfaen"/>
          <w:sz w:val="20"/>
          <w:szCs w:val="20"/>
          <w:lang w:val="hy-AM"/>
        </w:rPr>
        <w:t>Պատվիրատու</w:t>
      </w:r>
      <w:r w:rsidRPr="00FF5695">
        <w:rPr>
          <w:rFonts w:ascii="GHEA Grapalat" w:hAnsi="GHEA Grapalat" w:cs="Times Armenian"/>
          <w:sz w:val="20"/>
          <w:szCs w:val="20"/>
          <w:lang w:val="hy-AM"/>
        </w:rPr>
        <w:t>),</w:t>
      </w:r>
      <w:r w:rsidRPr="00FF5695">
        <w:rPr>
          <w:rFonts w:ascii="GHEA Grapalat" w:hAnsi="GHEA Grapalat" w:cs="Sylfaen"/>
          <w:sz w:val="20"/>
          <w:szCs w:val="20"/>
          <w:lang w:val="pt-BR"/>
        </w:rPr>
        <w:t xml:space="preserve"> </w:t>
      </w:r>
      <w:r w:rsidR="002752FE" w:rsidRPr="00431E86">
        <w:rPr>
          <w:rFonts w:ascii="GHEA Grapalat" w:hAnsi="GHEA Grapalat" w:cs="Sylfaen"/>
          <w:sz w:val="20"/>
          <w:lang w:val="hy-AM"/>
        </w:rPr>
        <w:t>և</w:t>
      </w:r>
      <w:r w:rsidR="002752FE" w:rsidRPr="00431E86">
        <w:rPr>
          <w:rFonts w:ascii="GHEA Grapalat" w:hAnsi="GHEA Grapalat" w:cs="Times Armenian"/>
          <w:sz w:val="20"/>
          <w:lang w:val="hy-AM"/>
        </w:rPr>
        <w:t xml:space="preserve"> _______________</w:t>
      </w:r>
      <w:r w:rsidR="002752FE" w:rsidRPr="00431E86">
        <w:rPr>
          <w:rFonts w:ascii="GHEA Grapalat" w:hAnsi="GHEA Grapalat" w:cs="Sylfaen"/>
          <w:sz w:val="20"/>
          <w:lang w:val="hy-AM"/>
        </w:rPr>
        <w:t>ն</w:t>
      </w:r>
      <w:r w:rsidR="002752FE" w:rsidRPr="00431E86">
        <w:rPr>
          <w:rFonts w:ascii="GHEA Grapalat" w:hAnsi="GHEA Grapalat" w:cs="Times Armenian"/>
          <w:sz w:val="20"/>
          <w:lang w:val="hy-AM"/>
        </w:rPr>
        <w:t>,</w:t>
      </w:r>
      <w:r w:rsidR="002752FE" w:rsidRPr="00431E86">
        <w:rPr>
          <w:rFonts w:ascii="GHEA Grapalat" w:hAnsi="GHEA Grapalat"/>
          <w:sz w:val="20"/>
          <w:lang w:val="hy-AM"/>
        </w:rPr>
        <w:t xml:space="preserve"> </w:t>
      </w:r>
      <w:r w:rsidR="002752FE" w:rsidRPr="00431E86">
        <w:rPr>
          <w:rFonts w:ascii="GHEA Grapalat" w:hAnsi="GHEA Grapalat" w:cs="Sylfaen"/>
          <w:sz w:val="20"/>
          <w:lang w:val="hy-AM"/>
        </w:rPr>
        <w:t>ի</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դեմս</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տնօրեն</w:t>
      </w:r>
      <w:r w:rsidR="002752FE" w:rsidRPr="00431E86">
        <w:rPr>
          <w:rFonts w:ascii="GHEA Grapalat" w:hAnsi="GHEA Grapalat" w:cs="Times Armenian"/>
          <w:sz w:val="20"/>
          <w:lang w:val="hy-AM"/>
        </w:rPr>
        <w:t xml:space="preserve"> __________________</w:t>
      </w:r>
      <w:r w:rsidR="002752FE" w:rsidRPr="00431E86">
        <w:rPr>
          <w:rFonts w:ascii="GHEA Grapalat" w:hAnsi="GHEA Grapalat" w:cs="Sylfaen"/>
          <w:sz w:val="20"/>
          <w:lang w:val="hy-AM"/>
        </w:rPr>
        <w:t>ի, որը</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գործում</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է</w:t>
      </w:r>
      <w:r w:rsidR="002752FE" w:rsidRPr="00431E86">
        <w:rPr>
          <w:rFonts w:ascii="GHEA Grapalat" w:hAnsi="GHEA Grapalat" w:cs="Times Armenian"/>
          <w:sz w:val="20"/>
          <w:lang w:val="hy-AM"/>
        </w:rPr>
        <w:t xml:space="preserve"> _____________________</w:t>
      </w:r>
      <w:r w:rsidR="002752FE" w:rsidRPr="00431E86">
        <w:rPr>
          <w:rFonts w:ascii="GHEA Grapalat" w:hAnsi="GHEA Grapalat" w:cs="Sylfaen"/>
          <w:sz w:val="20"/>
          <w:lang w:val="hy-AM"/>
        </w:rPr>
        <w:t>կանոնադրության</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հիման</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վրա</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այսուհետ՝</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Կատարող</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մյուս</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կողմից</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կնքեցին</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սույն</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պայմանագիրը</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հետևյալի</w:t>
      </w:r>
      <w:r w:rsidR="002752FE" w:rsidRPr="00431E86">
        <w:rPr>
          <w:rFonts w:ascii="GHEA Grapalat" w:hAnsi="GHEA Grapalat" w:cs="Times Armenian"/>
          <w:sz w:val="20"/>
          <w:lang w:val="hy-AM"/>
        </w:rPr>
        <w:t xml:space="preserve"> </w:t>
      </w:r>
      <w:r w:rsidR="002752FE" w:rsidRPr="00431E86">
        <w:rPr>
          <w:rFonts w:ascii="GHEA Grapalat" w:hAnsi="GHEA Grapalat" w:cs="Sylfaen"/>
          <w:sz w:val="20"/>
          <w:lang w:val="hy-AM"/>
        </w:rPr>
        <w:t>մասին</w:t>
      </w:r>
      <w:r w:rsidR="002752FE" w:rsidRPr="00431E86">
        <w:rPr>
          <w:rFonts w:ascii="GHEA Grapalat" w:hAnsi="GHEA Grapalat" w:cs="Times Armenian"/>
          <w:sz w:val="20"/>
          <w:lang w:val="hy-AM"/>
        </w:rPr>
        <w:t>։</w:t>
      </w:r>
    </w:p>
    <w:p w14:paraId="01E4C040" w14:textId="77777777" w:rsidR="00F02279" w:rsidRPr="002752FE" w:rsidRDefault="00F02279" w:rsidP="00D40AC0">
      <w:pPr>
        <w:ind w:firstLine="709"/>
        <w:jc w:val="both"/>
        <w:rPr>
          <w:rFonts w:ascii="GHEA Grapalat" w:hAnsi="GHEA Grapalat"/>
          <w:b/>
          <w:lang w:val="hy-AM"/>
        </w:rPr>
      </w:pPr>
    </w:p>
    <w:p w14:paraId="3FAFF90B" w14:textId="77777777" w:rsidR="00F02279" w:rsidRPr="00E6597C" w:rsidRDefault="00F02279" w:rsidP="00D40AC0">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71386DBA" w14:textId="3F36A1E4" w:rsidR="006F4B91" w:rsidRPr="00757779" w:rsidRDefault="00F02279" w:rsidP="00757779">
      <w:pPr>
        <w:jc w:val="center"/>
        <w:rPr>
          <w:rFonts w:ascii="GHEA Grapalat" w:hAnsi="GHEA Grapalat"/>
          <w:b/>
          <w:bCs/>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757779">
        <w:rPr>
          <w:rFonts w:ascii="GHEA Grapalat" w:hAnsi="GHEA Grapalat"/>
          <w:b/>
          <w:bCs/>
          <w:sz w:val="20"/>
          <w:szCs w:val="20"/>
          <w:lang w:val="hy-AM"/>
        </w:rPr>
        <w:t>&lt;&lt; Ակունք համայնքի Ա</w:t>
      </w:r>
      <w:r w:rsidR="00757779" w:rsidRPr="00FB248B">
        <w:rPr>
          <w:rFonts w:ascii="GHEA Grapalat" w:hAnsi="GHEA Grapalat"/>
          <w:b/>
          <w:bCs/>
          <w:sz w:val="20"/>
          <w:szCs w:val="20"/>
          <w:lang w:val="hy-AM"/>
        </w:rPr>
        <w:t xml:space="preserve">կունք բնակավայրի կոյուղու ցանցի կառուցման &gt;&gt; </w:t>
      </w:r>
      <w:r w:rsidR="00757779">
        <w:rPr>
          <w:rFonts w:ascii="GHEA Grapalat" w:hAnsi="GHEA Grapalat"/>
          <w:b/>
          <w:bCs/>
          <w:sz w:val="20"/>
          <w:szCs w:val="20"/>
          <w:lang w:val="hy-AM"/>
        </w:rPr>
        <w:t xml:space="preserve"> </w:t>
      </w:r>
      <w:r w:rsidR="00757779" w:rsidRPr="00623330">
        <w:rPr>
          <w:rFonts w:ascii="GHEA Grapalat" w:hAnsi="GHEA Grapalat"/>
          <w:b/>
          <w:bCs/>
          <w:sz w:val="22"/>
          <w:szCs w:val="22"/>
          <w:lang w:val="hy-AM"/>
        </w:rPr>
        <w:t>աշխատանքներ</w:t>
      </w:r>
      <w:r w:rsidR="00757779">
        <w:rPr>
          <w:rFonts w:ascii="GHEA Grapalat" w:hAnsi="GHEA Grapalat"/>
          <w:b/>
          <w:bCs/>
          <w:sz w:val="22"/>
          <w:szCs w:val="22"/>
          <w:lang w:val="hy-AM"/>
        </w:rPr>
        <w:t xml:space="preserve">ը </w:t>
      </w:r>
      <w:r w:rsidR="00824828" w:rsidRPr="00623330">
        <w:rPr>
          <w:rFonts w:ascii="GHEA Grapalat" w:hAnsi="GHEA Grapalat"/>
          <w:b/>
          <w:bCs/>
          <w:sz w:val="16"/>
          <w:szCs w:val="16"/>
          <w:lang w:val="hy-AM"/>
        </w:rPr>
        <w:t xml:space="preserve"> </w:t>
      </w:r>
      <w:r w:rsidR="00824828" w:rsidRPr="00E6597C">
        <w:rPr>
          <w:rFonts w:ascii="GHEA Grapalat" w:hAnsi="GHEA Grapalat"/>
          <w:sz w:val="20"/>
          <w:szCs w:val="20"/>
          <w:lang w:val="es-ES"/>
        </w:rPr>
        <w:t>(</w:t>
      </w:r>
      <w:r w:rsidR="00824828" w:rsidRPr="00E6597C">
        <w:rPr>
          <w:rFonts w:ascii="GHEA Grapalat" w:hAnsi="GHEA Grapalat" w:cs="Sylfaen"/>
          <w:sz w:val="20"/>
          <w:szCs w:val="20"/>
          <w:lang w:val="pt-BR"/>
        </w:rPr>
        <w:t>այսուհետ</w:t>
      </w:r>
      <w:r w:rsidR="00824828" w:rsidRPr="00E6597C">
        <w:rPr>
          <w:rFonts w:ascii="GHEA Grapalat" w:hAnsi="GHEA Grapalat"/>
          <w:sz w:val="20"/>
          <w:szCs w:val="20"/>
          <w:lang w:val="es-ES"/>
        </w:rPr>
        <w:t xml:space="preserve">` </w:t>
      </w:r>
    </w:p>
    <w:p w14:paraId="48D4C3B8" w14:textId="6E974983" w:rsidR="00F02279" w:rsidRPr="00E6597C" w:rsidRDefault="006F4B91" w:rsidP="00D40AC0">
      <w:pPr>
        <w:ind w:firstLine="720"/>
        <w:jc w:val="both"/>
        <w:rPr>
          <w:rFonts w:ascii="GHEA Grapalat" w:hAnsi="GHEA Grapalat"/>
          <w:vertAlign w:val="superscript"/>
          <w:lang w:val="es-ES"/>
        </w:rPr>
      </w:pPr>
      <w:r>
        <w:rPr>
          <w:rFonts w:ascii="GHEA Grapalat" w:hAnsi="GHEA Grapalat" w:cs="Sylfaen"/>
          <w:vertAlign w:val="superscript"/>
          <w:lang w:val="hy-AM"/>
        </w:rPr>
        <w:t xml:space="preserve">                                                                           </w:t>
      </w:r>
      <w:r w:rsidR="00F02279" w:rsidRPr="00E6597C">
        <w:rPr>
          <w:rFonts w:ascii="GHEA Grapalat" w:hAnsi="GHEA Grapalat" w:cs="Sylfaen"/>
          <w:vertAlign w:val="superscript"/>
          <w:lang w:val="pt-BR"/>
        </w:rPr>
        <w:t>Աշխատանքների</w:t>
      </w:r>
      <w:r w:rsidR="00F02279" w:rsidRPr="00E6597C">
        <w:rPr>
          <w:rFonts w:ascii="GHEA Grapalat" w:hAnsi="GHEA Grapalat"/>
          <w:vertAlign w:val="superscript"/>
          <w:lang w:val="es-ES"/>
        </w:rPr>
        <w:t xml:space="preserve"> </w:t>
      </w:r>
      <w:r w:rsidR="00F02279" w:rsidRPr="00E6597C">
        <w:rPr>
          <w:rFonts w:ascii="GHEA Grapalat" w:hAnsi="GHEA Grapalat" w:cs="Sylfaen"/>
          <w:vertAlign w:val="superscript"/>
          <w:lang w:val="pt-BR"/>
        </w:rPr>
        <w:t>անվանումը</w:t>
      </w:r>
    </w:p>
    <w:p w14:paraId="13D7F8B0" w14:textId="04A9396D" w:rsidR="006E3999" w:rsidRPr="007F0FB8" w:rsidRDefault="00623330" w:rsidP="00D40AC0">
      <w:pPr>
        <w:jc w:val="both"/>
        <w:rPr>
          <w:rFonts w:ascii="GHEA Grapalat" w:hAnsi="GHEA Grapalat"/>
          <w:sz w:val="20"/>
          <w:szCs w:val="20"/>
          <w:lang w:val="hy-AM"/>
        </w:rPr>
      </w:pPr>
      <w:r w:rsidRPr="00E6597C">
        <w:rPr>
          <w:rFonts w:ascii="GHEA Grapalat" w:hAnsi="GHEA Grapalat" w:cs="Sylfaen"/>
          <w:sz w:val="20"/>
          <w:szCs w:val="20"/>
          <w:lang w:val="pt-BR"/>
        </w:rPr>
        <w:t>աշխատանք</w:t>
      </w:r>
      <w:r w:rsidRPr="00E6597C">
        <w:rPr>
          <w:rFonts w:ascii="GHEA Grapalat" w:hAnsi="GHEA Grapalat"/>
          <w:sz w:val="20"/>
          <w:szCs w:val="20"/>
          <w:lang w:val="es-ES"/>
        </w:rPr>
        <w:t>),</w:t>
      </w:r>
      <w:r>
        <w:rPr>
          <w:rFonts w:ascii="GHEA Grapalat" w:hAnsi="GHEA Grapalat"/>
          <w:sz w:val="20"/>
          <w:szCs w:val="20"/>
          <w:lang w:val="hy-AM"/>
        </w:rPr>
        <w:t xml:space="preserve"> </w:t>
      </w:r>
      <w:r w:rsidR="00F02279" w:rsidRPr="00E6597C">
        <w:rPr>
          <w:rFonts w:ascii="GHEA Grapalat" w:hAnsi="GHEA Grapalat" w:cs="Sylfaen"/>
          <w:sz w:val="20"/>
          <w:szCs w:val="20"/>
          <w:lang w:val="pt-BR"/>
        </w:rPr>
        <w:t>իսկ</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Պատվիրատուն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պարտավորվում</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է</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ընդունել</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կատարված</w:t>
      </w:r>
      <w:r w:rsidR="00F02279" w:rsidRPr="00E6597C">
        <w:rPr>
          <w:rFonts w:ascii="GHEA Grapalat" w:hAnsi="GHEA Grapalat"/>
          <w:sz w:val="20"/>
          <w:szCs w:val="20"/>
          <w:lang w:val="es-ES"/>
        </w:rPr>
        <w:t xml:space="preserve"> ա</w:t>
      </w:r>
      <w:r w:rsidR="00F02279" w:rsidRPr="00E6597C">
        <w:rPr>
          <w:rFonts w:ascii="GHEA Grapalat" w:hAnsi="GHEA Grapalat" w:cs="Sylfaen"/>
          <w:sz w:val="20"/>
          <w:szCs w:val="20"/>
          <w:lang w:val="pt-BR"/>
        </w:rPr>
        <w:t>շխատանքը</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և</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վարձատրել</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դրա</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համար</w:t>
      </w:r>
      <w:r w:rsidR="00F02279"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EB668E" w:rsidRPr="00E6597C">
        <w:rPr>
          <w:rFonts w:ascii="GHEA Grapalat" w:hAnsi="GHEA Grapalat"/>
          <w:lang w:val="af-ZA"/>
        </w:rPr>
        <w:t>«</w:t>
      </w:r>
      <w:r w:rsidR="00EB668E">
        <w:rPr>
          <w:rFonts w:ascii="GHEA Grapalat" w:hAnsi="GHEA Grapalat"/>
          <w:b/>
          <w:bCs/>
          <w:i/>
          <w:sz w:val="22"/>
          <w:szCs w:val="22"/>
          <w:lang w:val="hy-AM"/>
        </w:rPr>
        <w:t>Կ</w:t>
      </w:r>
      <w:r w:rsidR="00EB668E" w:rsidRPr="00101CA7">
        <w:rPr>
          <w:rFonts w:ascii="GHEA Grapalat" w:hAnsi="GHEA Grapalat"/>
          <w:b/>
          <w:bCs/>
          <w:i/>
          <w:sz w:val="22"/>
          <w:szCs w:val="22"/>
          <w:lang w:val="hy-AM"/>
        </w:rPr>
        <w:t>ՄԱՀ</w:t>
      </w:r>
      <w:r w:rsidR="00EB668E" w:rsidRPr="00101CA7">
        <w:rPr>
          <w:rFonts w:ascii="GHEA Grapalat" w:hAnsi="GHEA Grapalat"/>
          <w:b/>
          <w:bCs/>
          <w:i/>
          <w:sz w:val="22"/>
          <w:szCs w:val="22"/>
          <w:lang w:val="af-ZA"/>
        </w:rPr>
        <w:t>-</w:t>
      </w:r>
      <w:r w:rsidR="00EB668E">
        <w:rPr>
          <w:rFonts w:ascii="GHEA Grapalat" w:hAnsi="GHEA Grapalat"/>
          <w:b/>
          <w:bCs/>
          <w:i/>
          <w:sz w:val="22"/>
          <w:szCs w:val="22"/>
          <w:lang w:val="hy-AM"/>
        </w:rPr>
        <w:t>Հ</w:t>
      </w:r>
      <w:r w:rsidR="00EB668E" w:rsidRPr="00101CA7">
        <w:rPr>
          <w:rFonts w:ascii="GHEA Grapalat" w:hAnsi="GHEA Grapalat"/>
          <w:b/>
          <w:bCs/>
          <w:i/>
          <w:sz w:val="22"/>
          <w:szCs w:val="22"/>
          <w:lang w:val="af-ZA"/>
        </w:rPr>
        <w:t>ԲՄԱՇՁԲ-</w:t>
      </w:r>
      <w:r w:rsidR="00EB668E">
        <w:rPr>
          <w:rFonts w:ascii="GHEA Grapalat" w:hAnsi="GHEA Grapalat"/>
          <w:b/>
          <w:bCs/>
          <w:i/>
          <w:sz w:val="22"/>
          <w:szCs w:val="22"/>
          <w:lang w:val="af-ZA"/>
        </w:rPr>
        <w:t>24/01</w:t>
      </w:r>
      <w:r w:rsidR="00EB668E" w:rsidRPr="00E6597C">
        <w:rPr>
          <w:rFonts w:ascii="GHEA Grapalat" w:hAnsi="GHEA Grapalat"/>
          <w:lang w:val="af-ZA"/>
        </w:rPr>
        <w:t>»</w:t>
      </w:r>
      <w:r w:rsidR="00EB668E">
        <w:rPr>
          <w:rFonts w:ascii="GHEA Grapalat" w:hAnsi="GHEA Grapalat"/>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D40AC0">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5EFDE084" w:rsidR="00F02279" w:rsidRPr="00E6597C" w:rsidRDefault="00F02279" w:rsidP="00D40AC0">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r>
      <w:r w:rsidRPr="005C76AA">
        <w:rPr>
          <w:rFonts w:ascii="GHEA Grapalat" w:hAnsi="GHEA Grapalat"/>
          <w:b/>
          <w:sz w:val="20"/>
          <w:szCs w:val="20"/>
          <w:lang w:val="es-ES"/>
        </w:rPr>
        <w:t>Պ</w:t>
      </w:r>
      <w:r w:rsidRPr="005C76AA">
        <w:rPr>
          <w:rFonts w:ascii="GHEA Grapalat" w:hAnsi="GHEA Grapalat" w:cs="Sylfaen"/>
          <w:b/>
          <w:sz w:val="20"/>
          <w:szCs w:val="20"/>
          <w:lang w:val="pt-BR"/>
        </w:rPr>
        <w:t>այմանագրով</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նախատեսված</w:t>
      </w:r>
      <w:r w:rsidRPr="005C76AA">
        <w:rPr>
          <w:rFonts w:ascii="GHEA Grapalat" w:hAnsi="GHEA Grapalat" w:cs="Times Armenian"/>
          <w:b/>
          <w:sz w:val="20"/>
          <w:szCs w:val="20"/>
          <w:lang w:val="es-ES"/>
        </w:rPr>
        <w:t xml:space="preserve"> ա</w:t>
      </w:r>
      <w:r w:rsidRPr="005C76AA">
        <w:rPr>
          <w:rFonts w:ascii="GHEA Grapalat" w:hAnsi="GHEA Grapalat" w:cs="Sylfaen"/>
          <w:b/>
          <w:sz w:val="20"/>
          <w:szCs w:val="20"/>
          <w:lang w:val="pt-BR"/>
        </w:rPr>
        <w:t>շխատանքները</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սկսվում</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են</w:t>
      </w:r>
      <w:r w:rsidRPr="005C76AA">
        <w:rPr>
          <w:rFonts w:ascii="GHEA Grapalat" w:hAnsi="GHEA Grapalat" w:cs="Times Armenian"/>
          <w:b/>
          <w:sz w:val="20"/>
          <w:szCs w:val="20"/>
          <w:lang w:val="es-ES"/>
        </w:rPr>
        <w:t xml:space="preserve"> պ</w:t>
      </w:r>
      <w:r w:rsidR="00EB668E" w:rsidRPr="005C76AA">
        <w:rPr>
          <w:rFonts w:ascii="GHEA Grapalat" w:hAnsi="GHEA Grapalat" w:cs="Sylfaen"/>
          <w:b/>
          <w:sz w:val="20"/>
          <w:szCs w:val="20"/>
          <w:lang w:val="pt-BR"/>
        </w:rPr>
        <w:t>այմանագրին կից հավելվածի</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ուժի</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մեջ</w:t>
      </w:r>
      <w:r w:rsidRPr="005C76AA">
        <w:rPr>
          <w:rFonts w:ascii="GHEA Grapalat" w:hAnsi="GHEA Grapalat" w:cs="Times Armenian"/>
          <w:b/>
          <w:sz w:val="20"/>
          <w:szCs w:val="20"/>
          <w:lang w:val="es-ES"/>
        </w:rPr>
        <w:t xml:space="preserve"> </w:t>
      </w:r>
      <w:r w:rsidR="00EB668E" w:rsidRPr="005C76AA">
        <w:rPr>
          <w:rFonts w:ascii="GHEA Grapalat" w:hAnsi="GHEA Grapalat" w:cs="Sylfaen"/>
          <w:b/>
          <w:sz w:val="20"/>
          <w:szCs w:val="20"/>
          <w:lang w:val="pt-BR"/>
        </w:rPr>
        <w:t>մտնելու օրվաից</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և</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կատարման</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ժամկետը</w:t>
      </w:r>
      <w:r w:rsidRPr="005C76AA">
        <w:rPr>
          <w:rFonts w:ascii="GHEA Grapalat" w:hAnsi="GHEA Grapalat"/>
          <w:b/>
          <w:sz w:val="20"/>
          <w:szCs w:val="20"/>
          <w:lang w:val="es-ES"/>
        </w:rPr>
        <w:t xml:space="preserve"> </w:t>
      </w:r>
      <w:r w:rsidRPr="005C76AA">
        <w:rPr>
          <w:rFonts w:ascii="GHEA Grapalat" w:hAnsi="GHEA Grapalat" w:cs="Sylfaen"/>
          <w:b/>
          <w:sz w:val="20"/>
          <w:szCs w:val="20"/>
          <w:lang w:val="pt-BR"/>
        </w:rPr>
        <w:t>սահմանվում</w:t>
      </w:r>
      <w:r w:rsidRPr="005C76AA">
        <w:rPr>
          <w:rFonts w:ascii="GHEA Grapalat" w:hAnsi="GHEA Grapalat" w:cs="Times Armenian"/>
          <w:b/>
          <w:sz w:val="20"/>
          <w:szCs w:val="20"/>
          <w:lang w:val="es-ES"/>
        </w:rPr>
        <w:t xml:space="preserve"> </w:t>
      </w:r>
      <w:r w:rsidRPr="005C76AA">
        <w:rPr>
          <w:rFonts w:ascii="GHEA Grapalat" w:hAnsi="GHEA Grapalat" w:cs="Sylfaen"/>
          <w:b/>
          <w:sz w:val="20"/>
          <w:szCs w:val="20"/>
          <w:lang w:val="pt-BR"/>
        </w:rPr>
        <w:t>է</w:t>
      </w:r>
      <w:r w:rsidRPr="005C76AA">
        <w:rPr>
          <w:rFonts w:ascii="GHEA Grapalat" w:hAnsi="GHEA Grapalat" w:cs="Times Armenian"/>
          <w:b/>
          <w:sz w:val="20"/>
          <w:szCs w:val="20"/>
          <w:lang w:val="es-ES"/>
        </w:rPr>
        <w:t>`</w:t>
      </w:r>
      <w:r w:rsidRPr="005C76AA">
        <w:rPr>
          <w:rFonts w:ascii="GHEA Grapalat" w:hAnsi="GHEA Grapalat" w:cs="Times Armenian"/>
          <w:b/>
          <w:lang w:val="es-ES"/>
        </w:rPr>
        <w:t xml:space="preserve">  </w:t>
      </w:r>
      <w:r w:rsidR="006F4B91" w:rsidRPr="005C76AA">
        <w:rPr>
          <w:rFonts w:ascii="GHEA Grapalat" w:hAnsi="GHEA Grapalat" w:cs="Times Armenian"/>
          <w:b/>
          <w:sz w:val="20"/>
          <w:szCs w:val="20"/>
          <w:u w:val="single"/>
          <w:lang w:val="hy-AM"/>
        </w:rPr>
        <w:t xml:space="preserve"> </w:t>
      </w:r>
      <w:r w:rsidRPr="005C76AA">
        <w:rPr>
          <w:rFonts w:ascii="GHEA Grapalat" w:hAnsi="GHEA Grapalat" w:cs="Times Armenian"/>
          <w:b/>
          <w:sz w:val="20"/>
          <w:szCs w:val="20"/>
          <w:u w:val="single"/>
          <w:lang w:val="es-ES"/>
        </w:rPr>
        <w:t>_</w:t>
      </w:r>
      <w:r w:rsidR="008C2587" w:rsidRPr="005C76AA">
        <w:rPr>
          <w:rFonts w:ascii="GHEA Grapalat" w:hAnsi="GHEA Grapalat" w:cs="Times Armenian"/>
          <w:b/>
          <w:sz w:val="20"/>
          <w:szCs w:val="20"/>
          <w:u w:val="single"/>
          <w:lang w:val="hy-AM"/>
        </w:rPr>
        <w:t>60</w:t>
      </w:r>
      <w:r w:rsidR="008118C2" w:rsidRPr="005C76AA">
        <w:rPr>
          <w:rFonts w:ascii="GHEA Grapalat" w:hAnsi="GHEA Grapalat" w:cs="Times Armenian"/>
          <w:b/>
          <w:sz w:val="20"/>
          <w:szCs w:val="20"/>
          <w:u w:val="single"/>
          <w:lang w:val="hy-AM"/>
        </w:rPr>
        <w:t>0 օր /2 փուլը միասին</w:t>
      </w:r>
      <w:r w:rsidR="008118C2">
        <w:rPr>
          <w:rFonts w:ascii="GHEA Grapalat" w:hAnsi="GHEA Grapalat" w:cs="Times Armenian"/>
          <w:sz w:val="20"/>
          <w:szCs w:val="20"/>
          <w:u w:val="single"/>
          <w:lang w:val="hy-AM"/>
        </w:rPr>
        <w:t>/</w:t>
      </w:r>
      <w:r w:rsidRPr="003F7A2C">
        <w:rPr>
          <w:rFonts w:ascii="GHEA Grapalat" w:hAnsi="GHEA Grapalat" w:cs="Times Armenian"/>
          <w:sz w:val="20"/>
          <w:szCs w:val="20"/>
          <w:u w:val="single"/>
          <w:lang w:val="es-ES"/>
        </w:rPr>
        <w:t>:</w:t>
      </w:r>
    </w:p>
    <w:p w14:paraId="331E563E" w14:textId="602DBD58" w:rsidR="00F02279" w:rsidRPr="00E6597C" w:rsidRDefault="00F02279" w:rsidP="00D40AC0">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D40AC0">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D40AC0">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D40AC0">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lastRenderedPageBreak/>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38462996" w14:textId="77777777" w:rsidR="00F02279" w:rsidRPr="00E6597C" w:rsidRDefault="00F02279" w:rsidP="00D40AC0">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D40AC0">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D40AC0">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49535C8" w:rsidR="00E149D8" w:rsidRDefault="00E149D8" w:rsidP="00D40AC0">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w:t>
      </w:r>
      <w:r w:rsidR="001865B4">
        <w:rPr>
          <w:rFonts w:ascii="GHEA Grapalat" w:hAnsi="GHEA Grapalat" w:cs="Times Armenian"/>
          <w:sz w:val="20"/>
          <w:szCs w:val="20"/>
          <w:lang w:val="hy-AM"/>
        </w:rPr>
        <w:t xml:space="preserve"> մինչև</w:t>
      </w:r>
      <w:r>
        <w:rPr>
          <w:rFonts w:ascii="GHEA Grapalat" w:hAnsi="GHEA Grapalat" w:cs="Times Armenian"/>
          <w:sz w:val="20"/>
          <w:szCs w:val="20"/>
          <w:lang w:val="hy-AM"/>
        </w:rPr>
        <w:t xml:space="preserve"> </w:t>
      </w:r>
      <w:r w:rsidR="001865B4">
        <w:rPr>
          <w:rFonts w:ascii="GHEA Grapalat" w:hAnsi="GHEA Grapalat" w:cs="Times Armenian"/>
          <w:sz w:val="20"/>
          <w:szCs w:val="20"/>
          <w:lang w:val="hy-AM"/>
        </w:rPr>
        <w:t>10</w:t>
      </w:r>
      <w:r>
        <w:rPr>
          <w:rFonts w:ascii="GHEA Grapalat" w:hAnsi="GHEA Grapalat" w:cs="Times Armenian"/>
          <w:sz w:val="20"/>
          <w:szCs w:val="20"/>
          <w:lang w:val="hy-AM"/>
        </w:rPr>
        <w:t xml:space="preserve"> օրվա ընթացքում:</w:t>
      </w:r>
    </w:p>
    <w:p w14:paraId="79347433" w14:textId="27D72D7F" w:rsidR="00E149D8" w:rsidRPr="007F0FB8" w:rsidRDefault="00E149D8" w:rsidP="00D40AC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27C3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F4B92FB" w14:textId="73382F01"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i/>
          <w:sz w:val="20"/>
          <w:szCs w:val="20"/>
          <w:lang w:val="es-ES"/>
        </w:rPr>
        <w:tab/>
      </w: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8F0D0E1" w:rsidR="006D0D29" w:rsidRPr="00FB1EC7"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F4B91">
        <w:rPr>
          <w:rFonts w:ascii="GHEA Grapalat" w:hAnsi="GHEA Grapalat" w:cs="Times Armenian"/>
          <w:sz w:val="20"/>
          <w:szCs w:val="20"/>
          <w:lang w:val="hy-AM"/>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D40AC0">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598A277F" w:rsidR="006D0D29" w:rsidRDefault="00E149D8" w:rsidP="00D40AC0">
      <w:pPr>
        <w:tabs>
          <w:tab w:val="left" w:pos="1276"/>
        </w:tabs>
        <w:ind w:firstLine="720"/>
        <w:jc w:val="both"/>
        <w:rPr>
          <w:ins w:id="11"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2" w:author="Sergey Shahnazaryan" w:date="2024-02-09T13:52:00Z">
        <w:r w:rsidR="006D0D29" w:rsidRPr="00717204" w:rsidDel="00E149D8">
          <w:rPr>
            <w:rFonts w:ascii="GHEA Grapalat" w:hAnsi="GHEA Grapalat" w:cs="Sylfaen"/>
            <w:sz w:val="20"/>
            <w:szCs w:val="20"/>
            <w:lang w:val="pt-BR"/>
          </w:rPr>
          <w:delText>։</w:delText>
        </w:r>
      </w:del>
      <w:ins w:id="13" w:author="Sergey Shahnazaryan" w:date="2024-02-09T13:52:00Z">
        <w:r>
          <w:rPr>
            <w:rFonts w:ascii="GHEA Grapalat" w:hAnsi="GHEA Grapalat" w:cs="Sylfaen"/>
            <w:sz w:val="20"/>
            <w:szCs w:val="20"/>
            <w:lang w:val="hy-AM"/>
          </w:rPr>
          <w:t>.</w:t>
        </w:r>
      </w:ins>
    </w:p>
    <w:p w14:paraId="7B798F18" w14:textId="7FB3C19F" w:rsidR="00E149D8" w:rsidRPr="009C51BA" w:rsidRDefault="00E149D8" w:rsidP="00D40AC0">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lastRenderedPageBreak/>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5B01700" w:rsidR="00F02279" w:rsidRPr="00E6597C" w:rsidRDefault="00F02279" w:rsidP="00D40AC0">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F86DFA" w:rsidRPr="00A808AC">
        <w:rPr>
          <w:rFonts w:ascii="GHEA Grapalat" w:hAnsi="GHEA Grapalat" w:cs="Sylfaen"/>
          <w:b/>
          <w:bCs/>
          <w:sz w:val="20"/>
          <w:szCs w:val="20"/>
          <w:lang w:val="hy-AM"/>
        </w:rPr>
        <w:t>1095 օրացուցային 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1739DB71" w:rsidR="00F02279" w:rsidRPr="00E6597C" w:rsidRDefault="00F02279" w:rsidP="00D40AC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D40AC0">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2AFC5D8B" w14:textId="77777777" w:rsidR="00F02279" w:rsidRPr="00E6597C" w:rsidRDefault="00F02279" w:rsidP="00D40AC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D40AC0">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597DBA9" w:rsidR="006D0D29" w:rsidRDefault="00717204" w:rsidP="00D40AC0">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6A3A0CF0" w14:textId="6F5E80B7" w:rsidR="00ED321F" w:rsidRPr="00E6597C" w:rsidRDefault="00ED321F" w:rsidP="00D40AC0">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w:t>
      </w:r>
      <w:r w:rsidR="003A6DE2">
        <w:rPr>
          <w:rFonts w:ascii="GHEA Grapalat" w:hAnsi="GHEA Grapalat" w:cs="Sylfaen"/>
          <w:sz w:val="20"/>
          <w:szCs w:val="20"/>
          <w:lang w:val="hy-AM"/>
        </w:rPr>
        <w:t>4</w:t>
      </w:r>
      <w:r w:rsidRPr="00E6597C">
        <w:rPr>
          <w:rFonts w:ascii="GHEA Grapalat" w:hAnsi="GHEA Grapalat" w:cs="Sylfaen"/>
          <w:sz w:val="20"/>
          <w:szCs w:val="20"/>
          <w:lang w:val="hy-AM"/>
        </w:rPr>
        <w:t xml:space="preserve">.1) և հանձնման-ընդունման արձանագրության </w:t>
      </w:r>
      <w:r w:rsidR="006F4B91" w:rsidRPr="006F4B91">
        <w:rPr>
          <w:rFonts w:ascii="GHEA Grapalat" w:hAnsi="GHEA Grapalat" w:cs="Sylfaen"/>
          <w:sz w:val="20"/>
          <w:lang w:val="hy-AM"/>
        </w:rPr>
        <w:t xml:space="preserve">3 </w:t>
      </w:r>
      <w:r w:rsidRPr="00E6597C">
        <w:rPr>
          <w:rFonts w:ascii="GHEA Grapalat" w:hAnsi="GHEA Grapalat" w:cs="Sylfaen"/>
          <w:sz w:val="20"/>
          <w:lang w:val="hy-AM"/>
        </w:rPr>
        <w:t xml:space="preserve">օրինակ </w:t>
      </w:r>
      <w:r w:rsidRPr="00E6597C">
        <w:rPr>
          <w:rFonts w:ascii="GHEA Grapalat" w:hAnsi="GHEA Grapalat" w:cs="Sylfaen"/>
          <w:sz w:val="20"/>
          <w:szCs w:val="20"/>
          <w:lang w:val="hy-AM"/>
        </w:rPr>
        <w:t xml:space="preserve">(հավելված N </w:t>
      </w:r>
      <w:r w:rsidR="003A6DE2">
        <w:rPr>
          <w:rFonts w:ascii="GHEA Grapalat" w:hAnsi="GHEA Grapalat" w:cs="Sylfaen"/>
          <w:sz w:val="20"/>
          <w:szCs w:val="20"/>
          <w:lang w:val="hy-AM"/>
        </w:rPr>
        <w:t>4</w:t>
      </w:r>
      <w:r w:rsidRPr="00E6597C">
        <w:rPr>
          <w:rFonts w:ascii="GHEA Grapalat" w:hAnsi="GHEA Grapalat" w:cs="Sylfaen"/>
          <w:sz w:val="20"/>
          <w:szCs w:val="20"/>
          <w:lang w:val="hy-AM"/>
        </w:rPr>
        <w:t xml:space="preserve">): </w:t>
      </w:r>
    </w:p>
    <w:p w14:paraId="500F40E2" w14:textId="77777777" w:rsidR="00ED321F" w:rsidRPr="00E6597C" w:rsidRDefault="00ED321F" w:rsidP="00D40AC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D40AC0">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D40AC0">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4835DF59" w:rsidR="00ED321F" w:rsidRPr="00E6597C" w:rsidRDefault="00ED321F" w:rsidP="00D40AC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F4B91" w:rsidRPr="006F4B91">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D40AC0">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D40AC0">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D40AC0">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lastRenderedPageBreak/>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D40AC0">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F3CF72" w14:textId="77777777" w:rsidR="00F02279" w:rsidRPr="00E6597C" w:rsidRDefault="00F02279" w:rsidP="00D40AC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41CE5608"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D40AC0">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D40AC0">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4A445477" w:rsidR="00F02279" w:rsidRDefault="00FF0D1D" w:rsidP="00D40AC0">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F86DFA" w:rsidRPr="00F86DFA">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14:paraId="34C049EC" w14:textId="3A6948E0" w:rsidR="006030D7" w:rsidRDefault="006030D7" w:rsidP="00D40AC0">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D40AC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D40AC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D40AC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D40AC0">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D40AC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5FC810AB" w14:textId="77777777" w:rsidR="00F02279" w:rsidRPr="00E6597C" w:rsidRDefault="00F02279" w:rsidP="00D40AC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D40AC0">
      <w:pPr>
        <w:ind w:firstLine="709"/>
        <w:jc w:val="both"/>
        <w:rPr>
          <w:rFonts w:ascii="GHEA Grapalat" w:hAnsi="GHEA Grapalat"/>
          <w:sz w:val="20"/>
          <w:lang w:val="hy-AM"/>
        </w:rPr>
      </w:pPr>
      <w:r w:rsidRPr="00E6597C">
        <w:rPr>
          <w:rFonts w:ascii="GHEA Grapalat" w:hAnsi="GHEA Grapalat"/>
          <w:sz w:val="20"/>
          <w:szCs w:val="20"/>
          <w:lang w:val="hy-AM"/>
        </w:rPr>
        <w:lastRenderedPageBreak/>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4"/>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D40AC0">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0EFD764B" w:rsidR="00AE446F" w:rsidRPr="003D64DB" w:rsidRDefault="00AE446F" w:rsidP="00D40AC0">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3D64DB" w:rsidRPr="003D64DB">
        <w:rPr>
          <w:rFonts w:ascii="GHEA Grapalat" w:hAnsi="GHEA Grapalat" w:cs="Sylfaen"/>
          <w:sz w:val="20"/>
          <w:szCs w:val="20"/>
          <w:lang w:val="hy-AM"/>
        </w:rPr>
        <w:t>.</w:t>
      </w:r>
    </w:p>
    <w:tbl>
      <w:tblPr>
        <w:tblW w:w="10656" w:type="dxa"/>
        <w:tblInd w:w="162" w:type="dxa"/>
        <w:tblLook w:val="04A0" w:firstRow="1" w:lastRow="0" w:firstColumn="1" w:lastColumn="0" w:noHBand="0" w:noVBand="1"/>
      </w:tblPr>
      <w:tblGrid>
        <w:gridCol w:w="1255"/>
        <w:gridCol w:w="4608"/>
        <w:gridCol w:w="4793"/>
      </w:tblGrid>
      <w:tr w:rsidR="003D64DB" w:rsidRPr="001D031A" w14:paraId="708AB5EE" w14:textId="77777777" w:rsidTr="00CA3BED">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9972B"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19792E68"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Խախտումը</w:t>
            </w:r>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58F600D4"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Պատասխանատվությունը</w:t>
            </w:r>
          </w:p>
        </w:tc>
      </w:tr>
      <w:tr w:rsidR="003D64DB" w:rsidRPr="001D031A" w14:paraId="6E5A0DEC" w14:textId="77777777" w:rsidTr="00CA3BED">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4726167"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030F5C4D" w14:textId="77777777" w:rsidR="003D64DB" w:rsidRPr="001D031A" w:rsidRDefault="003D64DB" w:rsidP="002A7022">
            <w:pPr>
              <w:rPr>
                <w:rFonts w:ascii="GHEA Grapalat" w:hAnsi="GHEA Grapalat" w:cs="Calibri"/>
                <w:color w:val="000000"/>
                <w:sz w:val="20"/>
                <w:szCs w:val="20"/>
              </w:rPr>
            </w:pPr>
            <w:r w:rsidRPr="001D031A">
              <w:rPr>
                <w:rFonts w:ascii="GHEA Grapalat" w:hAnsi="GHEA Grapalat" w:cs="Calibri"/>
                <w:color w:val="000000"/>
                <w:sz w:val="20"/>
                <w:szCs w:val="20"/>
              </w:rPr>
              <w:t>Շինարարական հրապարակի պատշաճ կազմակերպումը, կահավորումը չկատարելը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7F54AC11" w14:textId="77777777" w:rsidR="003D64DB" w:rsidRPr="001D031A" w:rsidRDefault="003D64DB" w:rsidP="002A7022">
            <w:pPr>
              <w:jc w:val="center"/>
              <w:rPr>
                <w:rFonts w:ascii="GHEA Grapalat" w:hAnsi="GHEA Grapalat" w:cs="Calibri"/>
                <w:color w:val="000000"/>
                <w:sz w:val="20"/>
                <w:szCs w:val="20"/>
              </w:rPr>
            </w:pPr>
            <w:r>
              <w:rPr>
                <w:rFonts w:ascii="GHEA Grapalat" w:hAnsi="GHEA Grapalat" w:cs="Calibri"/>
                <w:color w:val="000000"/>
                <w:sz w:val="20"/>
                <w:szCs w:val="20"/>
              </w:rPr>
              <w:t>Տուգանք՝</w:t>
            </w:r>
            <w:r>
              <w:rPr>
                <w:rFonts w:ascii="GHEA Grapalat" w:hAnsi="GHEA Grapalat" w:cs="Calibri"/>
                <w:color w:val="000000"/>
                <w:sz w:val="20"/>
                <w:szCs w:val="20"/>
                <w:lang w:val="hy-AM"/>
              </w:rPr>
              <w:t xml:space="preserve"> պ</w:t>
            </w:r>
            <w:r>
              <w:rPr>
                <w:rFonts w:ascii="GHEA Grapalat" w:hAnsi="GHEA Grapalat" w:cs="Calibri"/>
                <w:color w:val="000000"/>
                <w:sz w:val="20"/>
                <w:szCs w:val="20"/>
              </w:rPr>
              <w:t>այմանագրի</w:t>
            </w:r>
            <w:r w:rsidRPr="001D031A">
              <w:rPr>
                <w:rFonts w:ascii="GHEA Grapalat" w:hAnsi="GHEA Grapalat" w:cs="Calibri"/>
                <w:color w:val="000000"/>
                <w:sz w:val="20"/>
                <w:szCs w:val="20"/>
              </w:rPr>
              <w:t xml:space="preserve"> գնի 0,5% չափով</w:t>
            </w:r>
          </w:p>
        </w:tc>
      </w:tr>
      <w:tr w:rsidR="003D64DB" w:rsidRPr="001D031A" w14:paraId="131D067D" w14:textId="77777777" w:rsidTr="00CA3BED">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0FD51059"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7BE0D250" w14:textId="77777777" w:rsidR="003D64DB" w:rsidRPr="001D031A" w:rsidRDefault="003D64DB" w:rsidP="002A7022">
            <w:pPr>
              <w:rPr>
                <w:rFonts w:ascii="GHEA Grapalat" w:hAnsi="GHEA Grapalat" w:cs="Calibri"/>
                <w:color w:val="000000"/>
                <w:sz w:val="20"/>
                <w:szCs w:val="20"/>
              </w:rPr>
            </w:pPr>
            <w:r w:rsidRPr="001D031A">
              <w:rPr>
                <w:rFonts w:ascii="GHEA Grapalat" w:hAnsi="GHEA Grapalat" w:cs="Calibri"/>
                <w:color w:val="000000"/>
                <w:sz w:val="20"/>
                <w:szCs w:val="20"/>
              </w:rPr>
              <w:t xml:space="preserve">Տեխնիկական անվտանգության նորմերի չպահպանելը </w:t>
            </w:r>
          </w:p>
        </w:tc>
        <w:tc>
          <w:tcPr>
            <w:tcW w:w="4793" w:type="dxa"/>
            <w:tcBorders>
              <w:top w:val="single" w:sz="4" w:space="0" w:color="auto"/>
              <w:left w:val="nil"/>
              <w:bottom w:val="single" w:sz="4" w:space="0" w:color="auto"/>
              <w:right w:val="single" w:sz="4" w:space="0" w:color="auto"/>
            </w:tcBorders>
            <w:shd w:val="clear" w:color="auto" w:fill="auto"/>
            <w:hideMark/>
          </w:tcPr>
          <w:p w14:paraId="7AF138CD" w14:textId="77777777" w:rsidR="003D64DB" w:rsidRPr="001D031A" w:rsidRDefault="003D64DB" w:rsidP="002A7022">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r w:rsidR="003D64DB" w:rsidRPr="001D031A" w14:paraId="0EBE6CF5" w14:textId="77777777" w:rsidTr="00CA3BED">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5B8EA02E" w14:textId="77777777" w:rsidR="003D64DB" w:rsidRPr="001D031A" w:rsidRDefault="003D64DB" w:rsidP="002A7022">
            <w:pPr>
              <w:jc w:val="center"/>
              <w:rPr>
                <w:rFonts w:ascii="GHEA Grapalat" w:hAnsi="GHEA Grapalat" w:cs="Calibri"/>
                <w:color w:val="000000"/>
                <w:sz w:val="20"/>
                <w:szCs w:val="20"/>
              </w:rPr>
            </w:pPr>
            <w:r w:rsidRPr="001D031A">
              <w:rPr>
                <w:rFonts w:ascii="GHEA Grapalat" w:hAnsi="GHEA Grapalat" w:cs="Calibri"/>
                <w:color w:val="000000"/>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09A3FC73" w14:textId="77777777" w:rsidR="003D64DB" w:rsidRPr="001D031A" w:rsidRDefault="003D64DB" w:rsidP="002A7022">
            <w:pPr>
              <w:rPr>
                <w:rFonts w:ascii="GHEA Grapalat" w:hAnsi="GHEA Grapalat" w:cs="Calibri"/>
                <w:color w:val="000000"/>
                <w:sz w:val="20"/>
                <w:szCs w:val="20"/>
              </w:rPr>
            </w:pPr>
            <w:r w:rsidRPr="001D031A">
              <w:rPr>
                <w:rFonts w:ascii="GHEA Grapalat" w:hAnsi="GHEA Grapalat" w:cs="Calibri"/>
                <w:color w:val="000000"/>
                <w:sz w:val="20"/>
                <w:szCs w:val="20"/>
              </w:rPr>
              <w:t>Սանիտարահիգիենիկ և  բնապահպանական</w:t>
            </w:r>
            <w:r w:rsidRPr="0093002B">
              <w:rPr>
                <w:rFonts w:ascii="GHEA Grapalat" w:hAnsi="GHEA Grapalat" w:cs="Sylfaen"/>
                <w:sz w:val="20"/>
                <w:szCs w:val="20"/>
                <w:lang w:val="hy-AM"/>
              </w:rPr>
              <w:t>(այդ թվում կլիմայի փոփոխության հետ հարմարվողականության միջոցառումների)</w:t>
            </w:r>
            <w:r w:rsidRPr="001D031A">
              <w:rPr>
                <w:rFonts w:ascii="GHEA Grapalat" w:hAnsi="GHEA Grapalat" w:cs="Calibri"/>
                <w:color w:val="000000"/>
                <w:sz w:val="20"/>
                <w:szCs w:val="20"/>
              </w:rPr>
              <w:t xml:space="preserve"> նորմերի չպահպանելը</w:t>
            </w:r>
          </w:p>
        </w:tc>
        <w:tc>
          <w:tcPr>
            <w:tcW w:w="4793" w:type="dxa"/>
            <w:tcBorders>
              <w:top w:val="single" w:sz="4" w:space="0" w:color="auto"/>
              <w:left w:val="nil"/>
              <w:bottom w:val="single" w:sz="4" w:space="0" w:color="auto"/>
              <w:right w:val="single" w:sz="4" w:space="0" w:color="auto"/>
            </w:tcBorders>
            <w:shd w:val="clear" w:color="auto" w:fill="auto"/>
            <w:noWrap/>
            <w:hideMark/>
          </w:tcPr>
          <w:p w14:paraId="7318854A" w14:textId="77777777" w:rsidR="003D64DB" w:rsidRPr="001D031A" w:rsidRDefault="003D64DB" w:rsidP="002A7022">
            <w:pPr>
              <w:jc w:val="center"/>
              <w:rPr>
                <w:rFonts w:ascii="GHEA Grapalat" w:hAnsi="GHEA Grapalat" w:cs="Calibri"/>
                <w:color w:val="000000"/>
                <w:sz w:val="20"/>
                <w:szCs w:val="20"/>
              </w:rPr>
            </w:pPr>
            <w:r w:rsidRPr="000B3327">
              <w:rPr>
                <w:rFonts w:ascii="GHEA Grapalat" w:hAnsi="GHEA Grapalat" w:cs="Calibri"/>
                <w:color w:val="000000"/>
                <w:sz w:val="20"/>
                <w:szCs w:val="20"/>
              </w:rPr>
              <w:t>Տուգանք՝</w:t>
            </w:r>
            <w:r w:rsidRPr="000B3327">
              <w:rPr>
                <w:rFonts w:ascii="GHEA Grapalat" w:hAnsi="GHEA Grapalat" w:cs="Calibri"/>
                <w:color w:val="000000"/>
                <w:sz w:val="20"/>
                <w:szCs w:val="20"/>
                <w:lang w:val="hy-AM"/>
              </w:rPr>
              <w:t xml:space="preserve"> պ</w:t>
            </w:r>
            <w:r w:rsidRPr="000B3327">
              <w:rPr>
                <w:rFonts w:ascii="GHEA Grapalat" w:hAnsi="GHEA Grapalat" w:cs="Calibri"/>
                <w:color w:val="000000"/>
                <w:sz w:val="20"/>
                <w:szCs w:val="20"/>
              </w:rPr>
              <w:t>այմանագրի գնի 0,5% չափով</w:t>
            </w:r>
          </w:p>
        </w:tc>
      </w:tr>
    </w:tbl>
    <w:p w14:paraId="36B432EE"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2A845303" w14:textId="77777777" w:rsidR="00F02279" w:rsidRPr="00E6597C" w:rsidRDefault="00F02279" w:rsidP="00D40AC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ACC8302" w14:textId="71A86936" w:rsidR="00F02279" w:rsidRPr="00E6597C" w:rsidRDefault="00F02279" w:rsidP="00D40AC0">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D40AC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4D9231E" w:rsidR="00F02279" w:rsidRPr="004605D7"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p>
    <w:p w14:paraId="327B9716" w14:textId="77777777" w:rsidR="00F02279" w:rsidRPr="00E6597C" w:rsidRDefault="00F02279" w:rsidP="00D40AC0">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D40AC0">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w:t>
      </w:r>
      <w:r w:rsidRPr="00E6597C">
        <w:rPr>
          <w:rFonts w:ascii="GHEA Grapalat" w:hAnsi="GHEA Grapalat" w:cs="Sylfaen"/>
          <w:sz w:val="20"/>
          <w:szCs w:val="20"/>
          <w:lang w:val="hy-AM"/>
        </w:rPr>
        <w:lastRenderedPageBreak/>
        <w:t>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D40AC0">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D40AC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5"/>
      </w:r>
    </w:p>
    <w:p w14:paraId="5B99F88C" w14:textId="1C53697A" w:rsidR="00F02279" w:rsidRPr="004605D7" w:rsidRDefault="00F02279" w:rsidP="00D40AC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6"/>
      </w:r>
    </w:p>
    <w:p w14:paraId="3CE0F564" w14:textId="061D5FB2" w:rsidR="00F02279" w:rsidRPr="00E6597C" w:rsidRDefault="00F02279" w:rsidP="00D40AC0">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D40AC0">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D40AC0">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D40AC0">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D40AC0">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D40AC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D40AC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AABC325" w:rsidR="00F13444" w:rsidRPr="006B7F1F" w:rsidRDefault="00F02279" w:rsidP="00D40AC0">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7"/>
      </w:r>
    </w:p>
    <w:p w14:paraId="699F067D" w14:textId="70E149FC" w:rsidR="00F02279" w:rsidRDefault="00F02279" w:rsidP="00D40AC0">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8C2587" w:rsidRPr="00FF5695" w14:paraId="4C2CF561" w14:textId="77777777" w:rsidTr="00757779">
        <w:trPr>
          <w:jc w:val="center"/>
        </w:trPr>
        <w:tc>
          <w:tcPr>
            <w:tcW w:w="4536" w:type="dxa"/>
          </w:tcPr>
          <w:p w14:paraId="51F52FBC" w14:textId="77777777" w:rsidR="008C2587" w:rsidRPr="00FF5695" w:rsidRDefault="008C2587" w:rsidP="00757779">
            <w:pPr>
              <w:spacing w:line="360" w:lineRule="auto"/>
              <w:jc w:val="center"/>
              <w:rPr>
                <w:rFonts w:ascii="GHEA Grapalat" w:hAnsi="GHEA Grapalat" w:cs="Sylfaen"/>
                <w:b/>
                <w:bCs/>
                <w:sz w:val="20"/>
                <w:szCs w:val="20"/>
                <w:lang w:val="nb-NO"/>
              </w:rPr>
            </w:pPr>
            <w:r w:rsidRPr="00FF5695">
              <w:rPr>
                <w:rFonts w:ascii="GHEA Grapalat" w:hAnsi="GHEA Grapalat" w:cs="Sylfaen"/>
                <w:b/>
                <w:bCs/>
                <w:sz w:val="20"/>
                <w:szCs w:val="20"/>
                <w:lang w:val="nb-NO"/>
              </w:rPr>
              <w:t>ՊԱՏՎԻՐԱՏՈՒ</w:t>
            </w:r>
          </w:p>
          <w:p w14:paraId="46352E44" w14:textId="77777777" w:rsidR="008C2587" w:rsidRPr="00FF5695" w:rsidRDefault="008C2587" w:rsidP="00757779">
            <w:pPr>
              <w:rPr>
                <w:rFonts w:ascii="GHEA Grapalat" w:eastAsia="Calibri" w:hAnsi="GHEA Grapalat"/>
                <w:sz w:val="18"/>
                <w:szCs w:val="18"/>
                <w:lang w:val="hy-AM"/>
              </w:rPr>
            </w:pPr>
            <w:r w:rsidRPr="00FF5695">
              <w:rPr>
                <w:rFonts w:ascii="GHEA Grapalat" w:eastAsia="Calibri" w:hAnsi="GHEA Grapalat" w:cs="Sylfaen"/>
                <w:b/>
                <w:bCs/>
                <w:sz w:val="18"/>
                <w:szCs w:val="18"/>
                <w:lang w:val="hy-AM"/>
              </w:rPr>
              <w:t xml:space="preserve">                </w:t>
            </w:r>
            <w:r w:rsidRPr="00FF5695">
              <w:rPr>
                <w:rFonts w:ascii="GHEA Grapalat" w:eastAsia="Calibri" w:hAnsi="GHEA Grapalat"/>
                <w:sz w:val="18"/>
                <w:szCs w:val="18"/>
                <w:lang w:val="hy-AM"/>
              </w:rPr>
              <w:t>Ակունքի համայնքապետարան</w:t>
            </w:r>
          </w:p>
          <w:p w14:paraId="013CC0EC" w14:textId="77777777" w:rsidR="008C2587" w:rsidRPr="00FF5695" w:rsidRDefault="008C2587"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Կոտայքի մ.,Ակունք հ.Կենտրոնական խճ. 72 շ. ՀՎՀՀ 03546083</w:t>
            </w:r>
          </w:p>
          <w:p w14:paraId="12C1C586" w14:textId="77777777" w:rsidR="008C2587" w:rsidRDefault="008C2587"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Բանկը`ՀՀ ՖՆ Կենտրոնական գանձապետարան Հ/Հ 90010 2575058</w:t>
            </w:r>
          </w:p>
          <w:p w14:paraId="2EC36A77" w14:textId="77777777" w:rsidR="008C2587" w:rsidRPr="00FF5695" w:rsidRDefault="008C2587" w:rsidP="00757779">
            <w:pPr>
              <w:jc w:val="center"/>
              <w:rPr>
                <w:rFonts w:ascii="GHEA Grapalat" w:eastAsia="Calibri" w:hAnsi="GHEA Grapalat"/>
                <w:sz w:val="18"/>
                <w:szCs w:val="18"/>
                <w:lang w:val="hy-AM"/>
              </w:rPr>
            </w:pPr>
            <w:r>
              <w:rPr>
                <w:rFonts w:ascii="GHEA Grapalat" w:eastAsia="Calibri" w:hAnsi="GHEA Grapalat"/>
                <w:sz w:val="18"/>
                <w:szCs w:val="18"/>
                <w:lang w:val="hy-AM"/>
              </w:rPr>
              <w:t>Հ/Հ 900102000750</w:t>
            </w:r>
          </w:p>
          <w:p w14:paraId="19D832D5" w14:textId="77777777" w:rsidR="008C2587" w:rsidRPr="00FF5695" w:rsidRDefault="008C2587"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Համայնքի ղեկավար՝   Հ. Ռուբենյան</w:t>
            </w:r>
          </w:p>
          <w:p w14:paraId="1622DE2D" w14:textId="77777777" w:rsidR="008C2587" w:rsidRPr="00FF5695" w:rsidRDefault="008C2587" w:rsidP="00757779">
            <w:pPr>
              <w:pBdr>
                <w:bottom w:val="single" w:sz="6" w:space="1" w:color="auto"/>
              </w:pBdr>
              <w:rPr>
                <w:rFonts w:ascii="GHEA Grapalat" w:eastAsia="Calibri" w:hAnsi="GHEA Grapalat"/>
                <w:sz w:val="18"/>
                <w:szCs w:val="18"/>
                <w:lang w:val="hy-AM"/>
              </w:rPr>
            </w:pPr>
          </w:p>
          <w:p w14:paraId="52B21670" w14:textId="77777777" w:rsidR="008C2587" w:rsidRPr="00FF5695" w:rsidRDefault="008C2587"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ստորագրություն</w:t>
            </w:r>
            <w:r w:rsidRPr="00FF5695">
              <w:rPr>
                <w:rFonts w:ascii="GHEA Grapalat" w:eastAsia="Calibri" w:hAnsi="GHEA Grapalat"/>
                <w:sz w:val="18"/>
                <w:szCs w:val="18"/>
                <w:lang w:val="hy-AM"/>
              </w:rPr>
              <w:t>/</w:t>
            </w:r>
          </w:p>
          <w:p w14:paraId="15139DB8" w14:textId="77777777" w:rsidR="008C2587" w:rsidRPr="00FF5695" w:rsidRDefault="008C2587" w:rsidP="00757779">
            <w:pPr>
              <w:jc w:val="center"/>
              <w:rPr>
                <w:rFonts w:ascii="GHEA Grapalat" w:hAnsi="GHEA Grapalat"/>
                <w:sz w:val="18"/>
                <w:szCs w:val="18"/>
              </w:rPr>
            </w:pPr>
            <w:r w:rsidRPr="00FF5695">
              <w:rPr>
                <w:rFonts w:ascii="GHEA Grapalat" w:eastAsia="Calibri" w:hAnsi="GHEA Grapalat" w:cs="Sylfaen"/>
                <w:sz w:val="18"/>
                <w:szCs w:val="18"/>
                <w:lang w:val="hy-AM"/>
              </w:rPr>
              <w:t>Կ</w:t>
            </w: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Տ</w:t>
            </w:r>
          </w:p>
        </w:tc>
        <w:tc>
          <w:tcPr>
            <w:tcW w:w="760" w:type="dxa"/>
          </w:tcPr>
          <w:p w14:paraId="2C966187" w14:textId="77777777" w:rsidR="008C2587" w:rsidRPr="00FF5695" w:rsidRDefault="008C2587" w:rsidP="00757779">
            <w:pPr>
              <w:spacing w:line="360" w:lineRule="auto"/>
              <w:jc w:val="center"/>
              <w:rPr>
                <w:rFonts w:ascii="GHEA Grapalat" w:hAnsi="GHEA Grapalat"/>
              </w:rPr>
            </w:pPr>
          </w:p>
        </w:tc>
        <w:tc>
          <w:tcPr>
            <w:tcW w:w="4343" w:type="dxa"/>
          </w:tcPr>
          <w:p w14:paraId="20284F09" w14:textId="77777777" w:rsidR="008C2587" w:rsidRPr="00FF5695" w:rsidRDefault="008C2587" w:rsidP="00757779">
            <w:pPr>
              <w:spacing w:line="360" w:lineRule="auto"/>
              <w:jc w:val="center"/>
              <w:rPr>
                <w:rFonts w:ascii="GHEA Grapalat" w:hAnsi="GHEA Grapalat" w:cs="Sylfaen"/>
                <w:b/>
                <w:bCs/>
              </w:rPr>
            </w:pPr>
            <w:r w:rsidRPr="00FF5695">
              <w:rPr>
                <w:rFonts w:ascii="GHEA Grapalat" w:hAnsi="GHEA Grapalat" w:cs="Sylfaen"/>
                <w:b/>
                <w:bCs/>
                <w:lang w:val="pt-BR"/>
              </w:rPr>
              <w:t>ԿԱՊԱԼԱՌՈՒ</w:t>
            </w:r>
          </w:p>
          <w:p w14:paraId="456CE1B0" w14:textId="77777777" w:rsidR="008C2587" w:rsidRPr="00FF5695" w:rsidRDefault="008C2587" w:rsidP="00757779">
            <w:pPr>
              <w:jc w:val="center"/>
              <w:rPr>
                <w:rFonts w:ascii="GHEA Grapalat" w:hAnsi="GHEA Grapalat"/>
              </w:rPr>
            </w:pPr>
          </w:p>
          <w:p w14:paraId="7D1AF978" w14:textId="77777777" w:rsidR="008C2587" w:rsidRPr="00FF5695" w:rsidRDefault="008C2587" w:rsidP="00757779">
            <w:pPr>
              <w:jc w:val="center"/>
              <w:rPr>
                <w:rFonts w:ascii="GHEA Grapalat" w:hAnsi="GHEA Grapalat"/>
              </w:rPr>
            </w:pPr>
          </w:p>
          <w:p w14:paraId="0EE17D50" w14:textId="77777777" w:rsidR="008C2587" w:rsidRPr="00FF5695" w:rsidRDefault="008C2587" w:rsidP="00757779">
            <w:pPr>
              <w:jc w:val="center"/>
              <w:rPr>
                <w:rFonts w:ascii="GHEA Grapalat" w:hAnsi="GHEA Grapalat"/>
              </w:rPr>
            </w:pPr>
            <w:r w:rsidRPr="00FF5695">
              <w:rPr>
                <w:rFonts w:ascii="GHEA Grapalat" w:hAnsi="GHEA Grapalat"/>
              </w:rPr>
              <w:t>---------------------------------</w:t>
            </w:r>
          </w:p>
          <w:p w14:paraId="7B911E55" w14:textId="77777777" w:rsidR="008C2587" w:rsidRPr="00FF5695" w:rsidRDefault="008C2587" w:rsidP="00757779">
            <w:pPr>
              <w:jc w:val="center"/>
              <w:rPr>
                <w:rFonts w:ascii="GHEA Grapalat" w:hAnsi="GHEA Grapalat"/>
                <w:sz w:val="18"/>
                <w:szCs w:val="18"/>
              </w:rPr>
            </w:pPr>
            <w:r w:rsidRPr="00FF5695">
              <w:rPr>
                <w:rFonts w:ascii="GHEA Grapalat" w:hAnsi="GHEA Grapalat"/>
                <w:sz w:val="18"/>
                <w:szCs w:val="18"/>
              </w:rPr>
              <w:t>/</w:t>
            </w:r>
            <w:r w:rsidRPr="00FF5695">
              <w:rPr>
                <w:rFonts w:ascii="GHEA Grapalat" w:hAnsi="GHEA Grapalat" w:cs="Sylfaen"/>
                <w:sz w:val="18"/>
                <w:szCs w:val="18"/>
              </w:rPr>
              <w:t>ստորագրություն</w:t>
            </w:r>
            <w:r w:rsidRPr="00FF5695">
              <w:rPr>
                <w:rFonts w:ascii="GHEA Grapalat" w:hAnsi="GHEA Grapalat"/>
                <w:sz w:val="18"/>
                <w:szCs w:val="18"/>
              </w:rPr>
              <w:t>/</w:t>
            </w:r>
          </w:p>
          <w:p w14:paraId="09458C88" w14:textId="77777777" w:rsidR="008C2587" w:rsidRPr="00FF5695" w:rsidRDefault="008C2587" w:rsidP="00757779">
            <w:pPr>
              <w:jc w:val="center"/>
              <w:rPr>
                <w:rFonts w:ascii="GHEA Grapalat" w:hAnsi="GHEA Grapalat"/>
              </w:rPr>
            </w:pPr>
            <w:r w:rsidRPr="00FF5695">
              <w:rPr>
                <w:rFonts w:ascii="GHEA Grapalat" w:hAnsi="GHEA Grapalat" w:cs="Sylfaen"/>
                <w:sz w:val="18"/>
                <w:szCs w:val="18"/>
              </w:rPr>
              <w:t>Կ</w:t>
            </w:r>
            <w:r w:rsidRPr="00FF5695">
              <w:rPr>
                <w:rFonts w:ascii="GHEA Grapalat" w:hAnsi="GHEA Grapalat"/>
                <w:sz w:val="18"/>
                <w:szCs w:val="18"/>
              </w:rPr>
              <w:t>.</w:t>
            </w:r>
            <w:r w:rsidRPr="00FF5695">
              <w:rPr>
                <w:rFonts w:ascii="GHEA Grapalat" w:hAnsi="GHEA Grapalat" w:cs="Sylfaen"/>
                <w:sz w:val="18"/>
                <w:szCs w:val="18"/>
              </w:rPr>
              <w:t>Տ</w:t>
            </w:r>
          </w:p>
        </w:tc>
      </w:tr>
    </w:tbl>
    <w:p w14:paraId="6BD1B3C1" w14:textId="77777777" w:rsidR="00F02279" w:rsidRPr="00E6597C" w:rsidRDefault="00F02279" w:rsidP="00D40AC0">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D40AC0">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53D2A347" w14:textId="77777777" w:rsidR="00F41288" w:rsidRPr="0050695E" w:rsidRDefault="00F41288" w:rsidP="00F41288">
      <w:pPr>
        <w:ind w:firstLine="567"/>
        <w:jc w:val="right"/>
        <w:rPr>
          <w:rFonts w:ascii="GHEA Grapalat" w:hAnsi="GHEA Grapalat" w:cs="Arial"/>
          <w:b/>
          <w:bCs/>
          <w:i/>
          <w:sz w:val="20"/>
          <w:szCs w:val="20"/>
          <w:lang w:val="hy-AM"/>
        </w:rPr>
      </w:pPr>
      <w:r w:rsidRPr="0050695E">
        <w:rPr>
          <w:rFonts w:ascii="GHEA Grapalat" w:hAnsi="GHEA Grapalat" w:cs="Sylfaen"/>
          <w:b/>
          <w:bCs/>
          <w:i/>
          <w:sz w:val="20"/>
          <w:szCs w:val="20"/>
          <w:lang w:val="hy-AM"/>
        </w:rPr>
        <w:lastRenderedPageBreak/>
        <w:t>Հավելված</w:t>
      </w:r>
      <w:r w:rsidRPr="0050695E">
        <w:rPr>
          <w:rFonts w:ascii="GHEA Grapalat" w:hAnsi="GHEA Grapalat" w:cs="Arial"/>
          <w:b/>
          <w:bCs/>
          <w:i/>
          <w:sz w:val="20"/>
          <w:szCs w:val="20"/>
          <w:lang w:val="hy-AM"/>
        </w:rPr>
        <w:t xml:space="preserve"> </w:t>
      </w:r>
      <w:r w:rsidRPr="0050695E">
        <w:rPr>
          <w:rFonts w:ascii="GHEA Grapalat" w:hAnsi="GHEA Grapalat" w:cs="Sylfaen"/>
          <w:b/>
          <w:bCs/>
          <w:i/>
          <w:sz w:val="20"/>
          <w:szCs w:val="20"/>
          <w:lang w:val="hy-AM"/>
        </w:rPr>
        <w:t>թիվ</w:t>
      </w:r>
      <w:r w:rsidRPr="0050695E">
        <w:rPr>
          <w:rFonts w:ascii="GHEA Grapalat" w:hAnsi="GHEA Grapalat" w:cs="Arial"/>
          <w:b/>
          <w:bCs/>
          <w:i/>
          <w:sz w:val="20"/>
          <w:szCs w:val="20"/>
          <w:lang w:val="hy-AM"/>
        </w:rPr>
        <w:t xml:space="preserve"> 1</w:t>
      </w:r>
    </w:p>
    <w:p w14:paraId="52CEAF63" w14:textId="77777777" w:rsidR="00F41288" w:rsidRPr="0050695E" w:rsidRDefault="00F41288" w:rsidP="00F41288">
      <w:pPr>
        <w:ind w:firstLine="567"/>
        <w:jc w:val="right"/>
        <w:rPr>
          <w:rFonts w:ascii="GHEA Grapalat" w:hAnsi="GHEA Grapalat" w:cs="Arial"/>
          <w:b/>
          <w:bCs/>
          <w:i/>
          <w:sz w:val="20"/>
          <w:szCs w:val="20"/>
          <w:lang w:val="pt-BR"/>
        </w:rPr>
      </w:pPr>
      <w:r w:rsidRPr="0050695E">
        <w:rPr>
          <w:rFonts w:ascii="GHEA Grapalat" w:hAnsi="GHEA Grapalat"/>
          <w:b/>
          <w:bCs/>
          <w:sz w:val="20"/>
          <w:szCs w:val="20"/>
          <w:lang w:val="hy-AM"/>
        </w:rPr>
        <w:t>«</w:t>
      </w:r>
      <w:r w:rsidRPr="0050695E">
        <w:rPr>
          <w:rFonts w:ascii="GHEA Grapalat" w:hAnsi="GHEA Grapalat"/>
          <w:b/>
          <w:bCs/>
          <w:i/>
          <w:sz w:val="20"/>
          <w:szCs w:val="20"/>
          <w:lang w:val="pt-BR"/>
        </w:rPr>
        <w:t xml:space="preserve">           </w:t>
      </w:r>
      <w:r w:rsidRPr="0050695E">
        <w:rPr>
          <w:rFonts w:ascii="GHEA Grapalat" w:hAnsi="GHEA Grapalat"/>
          <w:b/>
          <w:bCs/>
          <w:sz w:val="20"/>
          <w:szCs w:val="20"/>
          <w:lang w:val="hy-AM"/>
        </w:rPr>
        <w:t>»</w:t>
      </w:r>
      <w:r w:rsidRPr="0050695E">
        <w:rPr>
          <w:rFonts w:ascii="GHEA Grapalat" w:hAnsi="GHEA Grapalat"/>
          <w:b/>
          <w:bCs/>
          <w:i/>
          <w:sz w:val="20"/>
          <w:szCs w:val="20"/>
          <w:lang w:val="pt-BR"/>
        </w:rPr>
        <w:t xml:space="preserve">                  20   </w:t>
      </w:r>
      <w:r w:rsidRPr="0050695E">
        <w:rPr>
          <w:rFonts w:ascii="GHEA Grapalat" w:hAnsi="GHEA Grapalat" w:cs="Sylfaen"/>
          <w:b/>
          <w:bCs/>
          <w:i/>
          <w:sz w:val="20"/>
          <w:szCs w:val="20"/>
          <w:lang w:val="pt-BR"/>
        </w:rPr>
        <w:t>թ</w:t>
      </w:r>
      <w:r w:rsidRPr="0050695E">
        <w:rPr>
          <w:rFonts w:ascii="GHEA Grapalat" w:hAnsi="GHEA Grapalat" w:cs="Arial"/>
          <w:b/>
          <w:bCs/>
          <w:i/>
          <w:sz w:val="20"/>
          <w:szCs w:val="20"/>
          <w:lang w:val="pt-BR"/>
        </w:rPr>
        <w:t xml:space="preserve">. </w:t>
      </w:r>
      <w:r w:rsidRPr="0050695E">
        <w:rPr>
          <w:rFonts w:ascii="GHEA Grapalat" w:hAnsi="GHEA Grapalat"/>
          <w:b/>
          <w:bCs/>
          <w:i/>
          <w:sz w:val="20"/>
          <w:szCs w:val="20"/>
          <w:lang w:val="pt-BR"/>
        </w:rPr>
        <w:t xml:space="preserve"> </w:t>
      </w:r>
      <w:r w:rsidRPr="0050695E">
        <w:rPr>
          <w:rFonts w:ascii="GHEA Grapalat" w:hAnsi="GHEA Grapalat" w:cs="Sylfaen"/>
          <w:b/>
          <w:bCs/>
          <w:i/>
          <w:sz w:val="20"/>
          <w:szCs w:val="20"/>
          <w:lang w:val="pt-BR"/>
        </w:rPr>
        <w:t>կնքված</w:t>
      </w:r>
      <w:r w:rsidRPr="0050695E">
        <w:rPr>
          <w:rFonts w:ascii="GHEA Grapalat" w:hAnsi="GHEA Grapalat" w:cs="Arial"/>
          <w:b/>
          <w:bCs/>
          <w:i/>
          <w:sz w:val="20"/>
          <w:szCs w:val="20"/>
          <w:lang w:val="pt-BR"/>
        </w:rPr>
        <w:t xml:space="preserve"> </w:t>
      </w:r>
    </w:p>
    <w:p w14:paraId="5E2B4593" w14:textId="77777777" w:rsidR="00F41288" w:rsidRPr="0050695E" w:rsidRDefault="00F41288" w:rsidP="00F41288">
      <w:pPr>
        <w:jc w:val="right"/>
        <w:rPr>
          <w:rFonts w:ascii="GHEA Grapalat" w:hAnsi="GHEA Grapalat" w:cs="Arial"/>
          <w:b/>
          <w:bCs/>
          <w:i/>
          <w:sz w:val="20"/>
          <w:szCs w:val="20"/>
          <w:lang w:val="pt-BR"/>
        </w:rPr>
      </w:pPr>
      <w:r w:rsidRPr="0050695E">
        <w:rPr>
          <w:rFonts w:ascii="GHEA Grapalat" w:hAnsi="GHEA Grapalat" w:cs="Sylfaen"/>
          <w:b/>
          <w:bCs/>
          <w:i/>
          <w:sz w:val="20"/>
          <w:szCs w:val="20"/>
          <w:lang w:val="pt-BR"/>
        </w:rPr>
        <w:t>ծածկագրով պայմանագրի</w:t>
      </w:r>
    </w:p>
    <w:p w14:paraId="03FD6493" w14:textId="77777777" w:rsidR="00F41288" w:rsidRPr="00E6597C" w:rsidRDefault="00F41288" w:rsidP="00F41288">
      <w:pPr>
        <w:jc w:val="center"/>
        <w:rPr>
          <w:rFonts w:ascii="GHEA Grapalat" w:hAnsi="GHEA Grapalat"/>
          <w:b/>
          <w:lang w:val="hy-AM"/>
        </w:rPr>
      </w:pPr>
    </w:p>
    <w:p w14:paraId="2B081121" w14:textId="77777777" w:rsidR="00F41288" w:rsidRPr="00E6597C" w:rsidRDefault="00F41288" w:rsidP="00F41288">
      <w:pPr>
        <w:ind w:firstLine="567"/>
        <w:jc w:val="right"/>
        <w:rPr>
          <w:rFonts w:ascii="GHEA Grapalat" w:hAnsi="GHEA Grapalat"/>
          <w:i/>
          <w:lang w:val="hy-AM"/>
        </w:rPr>
      </w:pPr>
    </w:p>
    <w:p w14:paraId="6F85DB87" w14:textId="77777777" w:rsidR="00F41288" w:rsidRPr="00431E86" w:rsidRDefault="00F41288" w:rsidP="00F41288">
      <w:pPr>
        <w:jc w:val="center"/>
        <w:rPr>
          <w:rFonts w:ascii="GHEA Grapalat" w:hAnsi="GHEA Grapalat" w:cs="Arial"/>
          <w:b/>
          <w:lang w:val="hy-AM"/>
        </w:rPr>
      </w:pPr>
      <w:bookmarkStart w:id="14" w:name="_Hlk160182820"/>
      <w:r w:rsidRPr="00431E86">
        <w:rPr>
          <w:rFonts w:ascii="GHEA Grapalat" w:hAnsi="GHEA Grapalat" w:cs="Sylfaen"/>
          <w:b/>
          <w:lang w:val="hy-AM"/>
        </w:rPr>
        <w:t>ԾԱՎԱԼԱԹԵՐԹ</w:t>
      </w:r>
      <w:r w:rsidRPr="00431E86">
        <w:rPr>
          <w:rFonts w:ascii="GHEA Grapalat" w:hAnsi="GHEA Grapalat" w:cs="Arial"/>
          <w:b/>
          <w:lang w:val="hy-AM"/>
        </w:rPr>
        <w:t>-</w:t>
      </w:r>
      <w:r w:rsidRPr="00431E86">
        <w:rPr>
          <w:rFonts w:ascii="GHEA Grapalat" w:hAnsi="GHEA Grapalat" w:cs="Sylfaen"/>
          <w:b/>
          <w:lang w:val="hy-AM"/>
        </w:rPr>
        <w:t>ՆԱԽԱՀԱՇԻՎ*</w:t>
      </w:r>
    </w:p>
    <w:bookmarkEnd w:id="14"/>
    <w:p w14:paraId="7D43C140" w14:textId="77777777" w:rsidR="00F41288" w:rsidRPr="00431E86" w:rsidRDefault="00F41288" w:rsidP="00F41288">
      <w:pPr>
        <w:ind w:firstLine="567"/>
        <w:jc w:val="right"/>
        <w:rPr>
          <w:rFonts w:ascii="GHEA Grapalat" w:hAnsi="GHEA Grapalat"/>
          <w:i/>
          <w:lang w:val="hy-AM"/>
        </w:rPr>
      </w:pPr>
    </w:p>
    <w:p w14:paraId="5D293120" w14:textId="77777777" w:rsidR="00757779" w:rsidRPr="00FB248B" w:rsidRDefault="00757779" w:rsidP="00757779">
      <w:pPr>
        <w:jc w:val="center"/>
        <w:rPr>
          <w:rFonts w:ascii="GHEA Grapalat" w:hAnsi="GHEA Grapalat"/>
          <w:b/>
          <w:bCs/>
          <w:sz w:val="20"/>
          <w:szCs w:val="20"/>
          <w:lang w:val="hy-AM"/>
        </w:rPr>
      </w:pPr>
      <w:bookmarkStart w:id="15" w:name="_Hlk160182709"/>
      <w:r w:rsidRPr="00FB248B">
        <w:rPr>
          <w:rFonts w:ascii="GHEA Grapalat" w:hAnsi="GHEA Grapalat"/>
          <w:b/>
          <w:bCs/>
          <w:sz w:val="20"/>
          <w:szCs w:val="20"/>
          <w:lang w:val="hy-AM"/>
        </w:rPr>
        <w:t xml:space="preserve">&lt;&lt; ԱԿՈՒՆՔ ՀԱՄԱՅՆՔԻ ԱԿՈՒՆՔ ԲՆԱԿԱՎԱՅՐԻ ԿՈՅՈՒՂՈՒ ՑԱՆՑԻ ԿԱՌՈՒՑՄԱՆ &gt;&gt; </w:t>
      </w:r>
    </w:p>
    <w:p w14:paraId="2B59B427" w14:textId="104E8918" w:rsidR="00F41288" w:rsidRPr="007B48C0" w:rsidRDefault="00757779" w:rsidP="00757779">
      <w:pPr>
        <w:ind w:firstLine="567"/>
        <w:jc w:val="center"/>
        <w:rPr>
          <w:rFonts w:ascii="GHEA Grapalat" w:hAnsi="GHEA Grapalat"/>
          <w:b/>
          <w:lang w:val="pt-BR"/>
        </w:rPr>
      </w:pPr>
      <w:r w:rsidRPr="00623330">
        <w:rPr>
          <w:rFonts w:ascii="GHEA Grapalat" w:hAnsi="GHEA Grapalat"/>
          <w:b/>
          <w:bCs/>
          <w:sz w:val="22"/>
          <w:szCs w:val="22"/>
          <w:lang w:val="hy-AM"/>
        </w:rPr>
        <w:t xml:space="preserve">ԱՇԽԱՏԱՆՔՆԵՐԻ </w:t>
      </w:r>
      <w:r w:rsidR="007B48C0" w:rsidRPr="007B48C0">
        <w:rPr>
          <w:rFonts w:ascii="GHEA Grapalat" w:hAnsi="GHEA Grapalat" w:cs="Sylfaen"/>
          <w:b/>
          <w:lang w:val="pt-BR"/>
        </w:rPr>
        <w:t>ԿԱՏԱՐՄԱՆ</w:t>
      </w:r>
    </w:p>
    <w:bookmarkEnd w:id="15"/>
    <w:p w14:paraId="2B611868" w14:textId="77777777" w:rsidR="00F41288" w:rsidRPr="00E6597C" w:rsidRDefault="00F41288" w:rsidP="00F41288">
      <w:pPr>
        <w:ind w:firstLine="567"/>
        <w:jc w:val="right"/>
        <w:rPr>
          <w:rFonts w:ascii="GHEA Grapalat" w:hAnsi="GHEA Grapalat"/>
          <w:i/>
          <w:lang w:val="pt-BR"/>
        </w:rPr>
      </w:pPr>
    </w:p>
    <w:p w14:paraId="46F21843" w14:textId="5B99C06F" w:rsidR="00F41288" w:rsidRPr="00757779" w:rsidRDefault="00757779" w:rsidP="00757779">
      <w:pPr>
        <w:ind w:firstLine="567"/>
        <w:jc w:val="center"/>
        <w:rPr>
          <w:rFonts w:ascii="GHEA Grapalat" w:hAnsi="GHEA Grapalat"/>
          <w:b/>
          <w:i/>
          <w:lang w:val="hy-AM"/>
        </w:rPr>
      </w:pPr>
      <w:r w:rsidRPr="00757779">
        <w:rPr>
          <w:rFonts w:ascii="GHEA Grapalat" w:hAnsi="GHEA Grapalat"/>
          <w:b/>
          <w:i/>
          <w:lang w:val="hy-AM"/>
        </w:rPr>
        <w:t>1-ին փուլ</w:t>
      </w:r>
    </w:p>
    <w:tbl>
      <w:tblPr>
        <w:tblW w:w="10920" w:type="dxa"/>
        <w:tblInd w:w="108" w:type="dxa"/>
        <w:tblLook w:val="04A0" w:firstRow="1" w:lastRow="0" w:firstColumn="1" w:lastColumn="0" w:noHBand="0" w:noVBand="1"/>
      </w:tblPr>
      <w:tblGrid>
        <w:gridCol w:w="666"/>
        <w:gridCol w:w="1505"/>
        <w:gridCol w:w="3098"/>
        <w:gridCol w:w="1192"/>
        <w:gridCol w:w="1092"/>
        <w:gridCol w:w="1244"/>
        <w:gridCol w:w="1412"/>
        <w:gridCol w:w="711"/>
      </w:tblGrid>
      <w:tr w:rsidR="00757779" w:rsidRPr="00757779" w14:paraId="47DB533F" w14:textId="77777777" w:rsidTr="00757779">
        <w:trPr>
          <w:trHeight w:val="390"/>
        </w:trPr>
        <w:tc>
          <w:tcPr>
            <w:tcW w:w="10920" w:type="dxa"/>
            <w:gridSpan w:val="8"/>
            <w:tcBorders>
              <w:top w:val="nil"/>
              <w:left w:val="nil"/>
              <w:bottom w:val="nil"/>
              <w:right w:val="nil"/>
            </w:tcBorders>
            <w:shd w:val="clear" w:color="auto" w:fill="auto"/>
            <w:vAlign w:val="center"/>
            <w:hideMark/>
          </w:tcPr>
          <w:p w14:paraId="6EFBAAFB" w14:textId="77777777" w:rsidR="00757779" w:rsidRPr="00757779" w:rsidRDefault="00757779" w:rsidP="00757779">
            <w:pPr>
              <w:rPr>
                <w:sz w:val="20"/>
                <w:szCs w:val="20"/>
                <w:lang w:val="ru-RU" w:eastAsia="ru-RU"/>
              </w:rPr>
            </w:pPr>
            <w:bookmarkStart w:id="16" w:name="RANGE!A1:H659"/>
            <w:bookmarkEnd w:id="16"/>
          </w:p>
        </w:tc>
      </w:tr>
      <w:tr w:rsidR="00757779" w:rsidRPr="00757779" w14:paraId="1AA530F3" w14:textId="77777777" w:rsidTr="00286820">
        <w:trPr>
          <w:trHeight w:val="193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57F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Հ/Հ</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07CF66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single" w:sz="4" w:space="0" w:color="auto"/>
              <w:left w:val="nil"/>
              <w:bottom w:val="single" w:sz="4" w:space="0" w:color="auto"/>
              <w:right w:val="single" w:sz="4" w:space="0" w:color="auto"/>
            </w:tcBorders>
            <w:shd w:val="clear" w:color="auto" w:fill="auto"/>
            <w:vAlign w:val="center"/>
            <w:hideMark/>
          </w:tcPr>
          <w:p w14:paraId="3A901994"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Աշխատանքների անվանումը</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453209F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Չափի միա-վորը</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2BB4782F"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Քանակը</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457372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Միավորի արժեքը, հազ.դրամ  (թվերով)</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14:paraId="7907E02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Ընդհանուր արժեքը, հազ.դրամ  (թվերով)</w:t>
            </w:r>
          </w:p>
        </w:tc>
        <w:tc>
          <w:tcPr>
            <w:tcW w:w="711"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2E8B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Ընդհանուր արժեքը %</w:t>
            </w:r>
          </w:p>
        </w:tc>
      </w:tr>
      <w:tr w:rsidR="00757779" w:rsidRPr="00757779" w14:paraId="4781649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539C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w:t>
            </w:r>
          </w:p>
        </w:tc>
        <w:tc>
          <w:tcPr>
            <w:tcW w:w="1505" w:type="dxa"/>
            <w:tcBorders>
              <w:top w:val="nil"/>
              <w:left w:val="nil"/>
              <w:bottom w:val="single" w:sz="4" w:space="0" w:color="auto"/>
              <w:right w:val="single" w:sz="4" w:space="0" w:color="auto"/>
            </w:tcBorders>
            <w:shd w:val="clear" w:color="auto" w:fill="auto"/>
            <w:vAlign w:val="center"/>
            <w:hideMark/>
          </w:tcPr>
          <w:p w14:paraId="78ADFD0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w:t>
            </w:r>
          </w:p>
        </w:tc>
        <w:tc>
          <w:tcPr>
            <w:tcW w:w="3098" w:type="dxa"/>
            <w:tcBorders>
              <w:top w:val="nil"/>
              <w:left w:val="nil"/>
              <w:bottom w:val="single" w:sz="4" w:space="0" w:color="auto"/>
              <w:right w:val="single" w:sz="4" w:space="0" w:color="auto"/>
            </w:tcBorders>
            <w:shd w:val="clear" w:color="auto" w:fill="auto"/>
            <w:hideMark/>
          </w:tcPr>
          <w:p w14:paraId="45D1A6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6F320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w:t>
            </w:r>
          </w:p>
        </w:tc>
        <w:tc>
          <w:tcPr>
            <w:tcW w:w="1092" w:type="dxa"/>
            <w:tcBorders>
              <w:top w:val="nil"/>
              <w:left w:val="nil"/>
              <w:bottom w:val="single" w:sz="4" w:space="0" w:color="auto"/>
              <w:right w:val="single" w:sz="4" w:space="0" w:color="auto"/>
            </w:tcBorders>
            <w:shd w:val="clear" w:color="auto" w:fill="auto"/>
            <w:hideMark/>
          </w:tcPr>
          <w:p w14:paraId="083B1AB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w:t>
            </w:r>
          </w:p>
        </w:tc>
        <w:tc>
          <w:tcPr>
            <w:tcW w:w="1244" w:type="dxa"/>
            <w:tcBorders>
              <w:top w:val="nil"/>
              <w:left w:val="nil"/>
              <w:bottom w:val="single" w:sz="4" w:space="0" w:color="auto"/>
              <w:right w:val="single" w:sz="4" w:space="0" w:color="auto"/>
            </w:tcBorders>
            <w:shd w:val="clear" w:color="auto" w:fill="auto"/>
            <w:hideMark/>
          </w:tcPr>
          <w:p w14:paraId="5E7BEF1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w:t>
            </w:r>
          </w:p>
        </w:tc>
        <w:tc>
          <w:tcPr>
            <w:tcW w:w="1412" w:type="dxa"/>
            <w:tcBorders>
              <w:top w:val="nil"/>
              <w:left w:val="nil"/>
              <w:bottom w:val="single" w:sz="4" w:space="0" w:color="auto"/>
              <w:right w:val="single" w:sz="4" w:space="0" w:color="auto"/>
            </w:tcBorders>
            <w:shd w:val="clear" w:color="auto" w:fill="auto"/>
            <w:hideMark/>
          </w:tcPr>
          <w:p w14:paraId="538F0ED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w:t>
            </w:r>
          </w:p>
        </w:tc>
        <w:tc>
          <w:tcPr>
            <w:tcW w:w="711" w:type="dxa"/>
            <w:tcBorders>
              <w:top w:val="nil"/>
              <w:left w:val="nil"/>
              <w:bottom w:val="single" w:sz="4" w:space="0" w:color="auto"/>
              <w:right w:val="single" w:sz="4" w:space="0" w:color="auto"/>
            </w:tcBorders>
            <w:shd w:val="clear" w:color="auto" w:fill="auto"/>
            <w:noWrap/>
            <w:vAlign w:val="bottom"/>
            <w:hideMark/>
          </w:tcPr>
          <w:p w14:paraId="3238C8F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w:t>
            </w:r>
          </w:p>
        </w:tc>
      </w:tr>
      <w:tr w:rsidR="00757779" w:rsidRPr="00757779" w14:paraId="2C2909D4" w14:textId="77777777" w:rsidTr="00286820">
        <w:trPr>
          <w:trHeight w:val="672"/>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49FC16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66F8D2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72A58961"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1.Կոյուղու կոլեկտոր Կ7</w:t>
            </w:r>
          </w:p>
        </w:tc>
        <w:tc>
          <w:tcPr>
            <w:tcW w:w="1192" w:type="dxa"/>
            <w:tcBorders>
              <w:top w:val="nil"/>
              <w:left w:val="nil"/>
              <w:bottom w:val="single" w:sz="4" w:space="0" w:color="auto"/>
              <w:right w:val="single" w:sz="4" w:space="0" w:color="auto"/>
            </w:tcBorders>
            <w:shd w:val="clear" w:color="000000" w:fill="FCD5B4"/>
            <w:hideMark/>
          </w:tcPr>
          <w:p w14:paraId="539442AD"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9CECB2C"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0D555F8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1F3DAFE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hideMark/>
          </w:tcPr>
          <w:p w14:paraId="1C921B2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r>
      <w:tr w:rsidR="00757779" w:rsidRPr="00757779" w14:paraId="4EE2BE7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6ACF4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459D9D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ABB62E4"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և բետոնային աշխատանքեր</w:t>
            </w:r>
          </w:p>
        </w:tc>
        <w:tc>
          <w:tcPr>
            <w:tcW w:w="1192" w:type="dxa"/>
            <w:tcBorders>
              <w:top w:val="nil"/>
              <w:left w:val="nil"/>
              <w:bottom w:val="single" w:sz="4" w:space="0" w:color="auto"/>
              <w:right w:val="single" w:sz="4" w:space="0" w:color="auto"/>
            </w:tcBorders>
            <w:shd w:val="clear" w:color="auto" w:fill="auto"/>
            <w:hideMark/>
          </w:tcPr>
          <w:p w14:paraId="11CD9F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185E17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CA5DB7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31E1CE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EAEB1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08491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B2CBA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w:t>
            </w:r>
          </w:p>
        </w:tc>
        <w:tc>
          <w:tcPr>
            <w:tcW w:w="1505" w:type="dxa"/>
            <w:tcBorders>
              <w:top w:val="nil"/>
              <w:left w:val="nil"/>
              <w:bottom w:val="single" w:sz="4" w:space="0" w:color="auto"/>
              <w:right w:val="single" w:sz="4" w:space="0" w:color="auto"/>
            </w:tcBorders>
            <w:shd w:val="clear" w:color="auto" w:fill="auto"/>
            <w:vAlign w:val="center"/>
            <w:hideMark/>
          </w:tcPr>
          <w:p w14:paraId="453BA46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1C1DE77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Քայքայված 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4246A6D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B7B465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19,9</w:t>
            </w:r>
          </w:p>
        </w:tc>
        <w:tc>
          <w:tcPr>
            <w:tcW w:w="1244" w:type="dxa"/>
            <w:tcBorders>
              <w:top w:val="nil"/>
              <w:left w:val="nil"/>
              <w:bottom w:val="single" w:sz="4" w:space="0" w:color="auto"/>
              <w:right w:val="single" w:sz="4" w:space="0" w:color="auto"/>
            </w:tcBorders>
            <w:shd w:val="clear" w:color="auto" w:fill="auto"/>
            <w:noWrap/>
            <w:vAlign w:val="center"/>
            <w:hideMark/>
          </w:tcPr>
          <w:p w14:paraId="334584D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0D0515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20,05</w:t>
            </w:r>
          </w:p>
        </w:tc>
        <w:tc>
          <w:tcPr>
            <w:tcW w:w="711" w:type="dxa"/>
            <w:tcBorders>
              <w:top w:val="nil"/>
              <w:left w:val="nil"/>
              <w:bottom w:val="single" w:sz="4" w:space="0" w:color="auto"/>
              <w:right w:val="single" w:sz="4" w:space="0" w:color="auto"/>
            </w:tcBorders>
            <w:shd w:val="clear" w:color="auto" w:fill="auto"/>
            <w:noWrap/>
            <w:vAlign w:val="center"/>
            <w:hideMark/>
          </w:tcPr>
          <w:p w14:paraId="170E05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6DEBA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E81E0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w:t>
            </w:r>
          </w:p>
        </w:tc>
        <w:tc>
          <w:tcPr>
            <w:tcW w:w="1505" w:type="dxa"/>
            <w:tcBorders>
              <w:top w:val="nil"/>
              <w:left w:val="nil"/>
              <w:bottom w:val="single" w:sz="4" w:space="0" w:color="auto"/>
              <w:right w:val="single" w:sz="4" w:space="0" w:color="auto"/>
            </w:tcBorders>
            <w:shd w:val="clear" w:color="auto" w:fill="auto"/>
            <w:vAlign w:val="center"/>
            <w:hideMark/>
          </w:tcPr>
          <w:p w14:paraId="6BD5520D"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1B9B68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C9D4C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99C73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41,79</w:t>
            </w:r>
          </w:p>
        </w:tc>
        <w:tc>
          <w:tcPr>
            <w:tcW w:w="1244" w:type="dxa"/>
            <w:tcBorders>
              <w:top w:val="nil"/>
              <w:left w:val="nil"/>
              <w:bottom w:val="single" w:sz="4" w:space="0" w:color="auto"/>
              <w:right w:val="single" w:sz="4" w:space="0" w:color="auto"/>
            </w:tcBorders>
            <w:shd w:val="clear" w:color="auto" w:fill="auto"/>
            <w:noWrap/>
            <w:vAlign w:val="center"/>
            <w:hideMark/>
          </w:tcPr>
          <w:p w14:paraId="41F726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41954EF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8,22</w:t>
            </w:r>
          </w:p>
        </w:tc>
        <w:tc>
          <w:tcPr>
            <w:tcW w:w="711" w:type="dxa"/>
            <w:tcBorders>
              <w:top w:val="nil"/>
              <w:left w:val="nil"/>
              <w:bottom w:val="single" w:sz="4" w:space="0" w:color="auto"/>
              <w:right w:val="single" w:sz="4" w:space="0" w:color="auto"/>
            </w:tcBorders>
            <w:shd w:val="clear" w:color="auto" w:fill="auto"/>
            <w:noWrap/>
            <w:vAlign w:val="center"/>
            <w:hideMark/>
          </w:tcPr>
          <w:p w14:paraId="18041A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B0C9D4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F5FFF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w:t>
            </w:r>
          </w:p>
        </w:tc>
        <w:tc>
          <w:tcPr>
            <w:tcW w:w="1505" w:type="dxa"/>
            <w:tcBorders>
              <w:top w:val="nil"/>
              <w:left w:val="nil"/>
              <w:bottom w:val="single" w:sz="4" w:space="0" w:color="auto"/>
              <w:right w:val="single" w:sz="4" w:space="0" w:color="auto"/>
            </w:tcBorders>
            <w:shd w:val="clear" w:color="auto" w:fill="auto"/>
            <w:vAlign w:val="center"/>
            <w:hideMark/>
          </w:tcPr>
          <w:p w14:paraId="4F699DA4"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1D1808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D3CC7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FAE5D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41,79</w:t>
            </w:r>
          </w:p>
        </w:tc>
        <w:tc>
          <w:tcPr>
            <w:tcW w:w="1244" w:type="dxa"/>
            <w:tcBorders>
              <w:top w:val="nil"/>
              <w:left w:val="nil"/>
              <w:bottom w:val="single" w:sz="4" w:space="0" w:color="auto"/>
              <w:right w:val="single" w:sz="4" w:space="0" w:color="auto"/>
            </w:tcBorders>
            <w:shd w:val="clear" w:color="auto" w:fill="auto"/>
            <w:noWrap/>
            <w:vAlign w:val="center"/>
            <w:hideMark/>
          </w:tcPr>
          <w:p w14:paraId="7F376F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0CAC9BD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5,48</w:t>
            </w:r>
          </w:p>
        </w:tc>
        <w:tc>
          <w:tcPr>
            <w:tcW w:w="711" w:type="dxa"/>
            <w:tcBorders>
              <w:top w:val="nil"/>
              <w:left w:val="nil"/>
              <w:bottom w:val="single" w:sz="4" w:space="0" w:color="auto"/>
              <w:right w:val="single" w:sz="4" w:space="0" w:color="auto"/>
            </w:tcBorders>
            <w:shd w:val="clear" w:color="auto" w:fill="auto"/>
            <w:noWrap/>
            <w:vAlign w:val="center"/>
            <w:hideMark/>
          </w:tcPr>
          <w:p w14:paraId="54E472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83C16F" w14:textId="77777777" w:rsidTr="00286820">
        <w:trPr>
          <w:trHeight w:val="58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FAED9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w:t>
            </w:r>
          </w:p>
        </w:tc>
        <w:tc>
          <w:tcPr>
            <w:tcW w:w="1505" w:type="dxa"/>
            <w:tcBorders>
              <w:top w:val="nil"/>
              <w:left w:val="nil"/>
              <w:bottom w:val="single" w:sz="4" w:space="0" w:color="auto"/>
              <w:right w:val="single" w:sz="4" w:space="0" w:color="auto"/>
            </w:tcBorders>
            <w:shd w:val="clear" w:color="auto" w:fill="auto"/>
            <w:vAlign w:val="center"/>
            <w:hideMark/>
          </w:tcPr>
          <w:p w14:paraId="6E7954D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3FB831D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85CE3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E8E33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562,2</w:t>
            </w:r>
          </w:p>
        </w:tc>
        <w:tc>
          <w:tcPr>
            <w:tcW w:w="1244" w:type="dxa"/>
            <w:tcBorders>
              <w:top w:val="nil"/>
              <w:left w:val="nil"/>
              <w:bottom w:val="single" w:sz="4" w:space="0" w:color="auto"/>
              <w:right w:val="single" w:sz="4" w:space="0" w:color="auto"/>
            </w:tcBorders>
            <w:shd w:val="clear" w:color="auto" w:fill="auto"/>
            <w:noWrap/>
            <w:vAlign w:val="center"/>
            <w:hideMark/>
          </w:tcPr>
          <w:p w14:paraId="7067145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3D8372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342,81</w:t>
            </w:r>
          </w:p>
        </w:tc>
        <w:tc>
          <w:tcPr>
            <w:tcW w:w="711" w:type="dxa"/>
            <w:tcBorders>
              <w:top w:val="nil"/>
              <w:left w:val="nil"/>
              <w:bottom w:val="single" w:sz="4" w:space="0" w:color="auto"/>
              <w:right w:val="single" w:sz="4" w:space="0" w:color="auto"/>
            </w:tcBorders>
            <w:shd w:val="clear" w:color="auto" w:fill="auto"/>
            <w:noWrap/>
            <w:vAlign w:val="center"/>
            <w:hideMark/>
          </w:tcPr>
          <w:p w14:paraId="76CC2A6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DACB38" w14:textId="77777777" w:rsidTr="00286820">
        <w:trPr>
          <w:trHeight w:val="58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A0774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w:t>
            </w:r>
          </w:p>
        </w:tc>
        <w:tc>
          <w:tcPr>
            <w:tcW w:w="1505" w:type="dxa"/>
            <w:tcBorders>
              <w:top w:val="nil"/>
              <w:left w:val="nil"/>
              <w:bottom w:val="single" w:sz="4" w:space="0" w:color="auto"/>
              <w:right w:val="single" w:sz="4" w:space="0" w:color="auto"/>
            </w:tcBorders>
            <w:shd w:val="clear" w:color="auto" w:fill="auto"/>
            <w:vAlign w:val="center"/>
            <w:hideMark/>
          </w:tcPr>
          <w:p w14:paraId="550D6C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hideMark/>
          </w:tcPr>
          <w:p w14:paraId="7F03DA4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1D96D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D54FD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289,6</w:t>
            </w:r>
          </w:p>
        </w:tc>
        <w:tc>
          <w:tcPr>
            <w:tcW w:w="1244" w:type="dxa"/>
            <w:tcBorders>
              <w:top w:val="nil"/>
              <w:left w:val="nil"/>
              <w:bottom w:val="single" w:sz="4" w:space="0" w:color="auto"/>
              <w:right w:val="single" w:sz="4" w:space="0" w:color="auto"/>
            </w:tcBorders>
            <w:shd w:val="clear" w:color="auto" w:fill="auto"/>
            <w:noWrap/>
            <w:vAlign w:val="center"/>
            <w:hideMark/>
          </w:tcPr>
          <w:p w14:paraId="6082772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0822D78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217,88</w:t>
            </w:r>
          </w:p>
        </w:tc>
        <w:tc>
          <w:tcPr>
            <w:tcW w:w="711" w:type="dxa"/>
            <w:tcBorders>
              <w:top w:val="nil"/>
              <w:left w:val="nil"/>
              <w:bottom w:val="single" w:sz="4" w:space="0" w:color="auto"/>
              <w:right w:val="single" w:sz="4" w:space="0" w:color="auto"/>
            </w:tcBorders>
            <w:shd w:val="clear" w:color="auto" w:fill="auto"/>
            <w:noWrap/>
            <w:vAlign w:val="center"/>
            <w:hideMark/>
          </w:tcPr>
          <w:p w14:paraId="3BB362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CAF2F8A" w14:textId="77777777" w:rsidTr="00286820">
        <w:trPr>
          <w:trHeight w:val="58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B3074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w:t>
            </w:r>
          </w:p>
        </w:tc>
        <w:tc>
          <w:tcPr>
            <w:tcW w:w="1505" w:type="dxa"/>
            <w:tcBorders>
              <w:top w:val="nil"/>
              <w:left w:val="nil"/>
              <w:bottom w:val="single" w:sz="4" w:space="0" w:color="auto"/>
              <w:right w:val="single" w:sz="4" w:space="0" w:color="auto"/>
            </w:tcBorders>
            <w:shd w:val="clear" w:color="auto" w:fill="auto"/>
            <w:vAlign w:val="center"/>
            <w:hideMark/>
          </w:tcPr>
          <w:p w14:paraId="462BD47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1A81A0C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A0104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41D1E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17,4</w:t>
            </w:r>
          </w:p>
        </w:tc>
        <w:tc>
          <w:tcPr>
            <w:tcW w:w="1244" w:type="dxa"/>
            <w:tcBorders>
              <w:top w:val="nil"/>
              <w:left w:val="nil"/>
              <w:bottom w:val="single" w:sz="4" w:space="0" w:color="auto"/>
              <w:right w:val="single" w:sz="4" w:space="0" w:color="auto"/>
            </w:tcBorders>
            <w:shd w:val="clear" w:color="auto" w:fill="auto"/>
            <w:noWrap/>
            <w:vAlign w:val="center"/>
            <w:hideMark/>
          </w:tcPr>
          <w:p w14:paraId="3C1FD4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2C2CCC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104,46</w:t>
            </w:r>
          </w:p>
        </w:tc>
        <w:tc>
          <w:tcPr>
            <w:tcW w:w="711" w:type="dxa"/>
            <w:tcBorders>
              <w:top w:val="nil"/>
              <w:left w:val="nil"/>
              <w:bottom w:val="single" w:sz="4" w:space="0" w:color="auto"/>
              <w:right w:val="single" w:sz="4" w:space="0" w:color="auto"/>
            </w:tcBorders>
            <w:shd w:val="clear" w:color="auto" w:fill="auto"/>
            <w:noWrap/>
            <w:vAlign w:val="center"/>
            <w:hideMark/>
          </w:tcPr>
          <w:p w14:paraId="4DAE24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5FC929" w14:textId="77777777" w:rsidTr="00286820">
        <w:trPr>
          <w:trHeight w:val="58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BF7C6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1,7</w:t>
            </w:r>
          </w:p>
        </w:tc>
        <w:tc>
          <w:tcPr>
            <w:tcW w:w="1505" w:type="dxa"/>
            <w:tcBorders>
              <w:top w:val="nil"/>
              <w:left w:val="nil"/>
              <w:bottom w:val="single" w:sz="4" w:space="0" w:color="auto"/>
              <w:right w:val="single" w:sz="4" w:space="0" w:color="auto"/>
            </w:tcBorders>
            <w:shd w:val="clear" w:color="auto" w:fill="auto"/>
            <w:vAlign w:val="center"/>
            <w:hideMark/>
          </w:tcPr>
          <w:p w14:paraId="681448E4"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D3D4B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398F7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E64C4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564,72</w:t>
            </w:r>
          </w:p>
        </w:tc>
        <w:tc>
          <w:tcPr>
            <w:tcW w:w="1244" w:type="dxa"/>
            <w:tcBorders>
              <w:top w:val="nil"/>
              <w:left w:val="nil"/>
              <w:bottom w:val="single" w:sz="4" w:space="0" w:color="auto"/>
              <w:right w:val="single" w:sz="4" w:space="0" w:color="auto"/>
            </w:tcBorders>
            <w:shd w:val="clear" w:color="auto" w:fill="auto"/>
            <w:noWrap/>
            <w:vAlign w:val="center"/>
            <w:hideMark/>
          </w:tcPr>
          <w:p w14:paraId="7AD0A7B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31BE3B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111,01</w:t>
            </w:r>
          </w:p>
        </w:tc>
        <w:tc>
          <w:tcPr>
            <w:tcW w:w="711" w:type="dxa"/>
            <w:tcBorders>
              <w:top w:val="nil"/>
              <w:left w:val="nil"/>
              <w:bottom w:val="single" w:sz="4" w:space="0" w:color="auto"/>
              <w:right w:val="single" w:sz="4" w:space="0" w:color="auto"/>
            </w:tcBorders>
            <w:shd w:val="clear" w:color="auto" w:fill="auto"/>
            <w:noWrap/>
            <w:vAlign w:val="center"/>
            <w:hideMark/>
          </w:tcPr>
          <w:p w14:paraId="6A04E2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668B8E3" w14:textId="77777777" w:rsidTr="00286820">
        <w:trPr>
          <w:trHeight w:val="58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B5009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1,8</w:t>
            </w:r>
          </w:p>
        </w:tc>
        <w:tc>
          <w:tcPr>
            <w:tcW w:w="1505" w:type="dxa"/>
            <w:tcBorders>
              <w:top w:val="nil"/>
              <w:left w:val="nil"/>
              <w:bottom w:val="single" w:sz="4" w:space="0" w:color="auto"/>
              <w:right w:val="single" w:sz="4" w:space="0" w:color="auto"/>
            </w:tcBorders>
            <w:shd w:val="clear" w:color="auto" w:fill="auto"/>
            <w:vAlign w:val="center"/>
            <w:hideMark/>
          </w:tcPr>
          <w:p w14:paraId="53E45A6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A6CE81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F1005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4B9A9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564,72</w:t>
            </w:r>
          </w:p>
        </w:tc>
        <w:tc>
          <w:tcPr>
            <w:tcW w:w="1244" w:type="dxa"/>
            <w:tcBorders>
              <w:top w:val="nil"/>
              <w:left w:val="nil"/>
              <w:bottom w:val="single" w:sz="4" w:space="0" w:color="auto"/>
              <w:right w:val="single" w:sz="4" w:space="0" w:color="auto"/>
            </w:tcBorders>
            <w:shd w:val="clear" w:color="auto" w:fill="auto"/>
            <w:noWrap/>
            <w:vAlign w:val="center"/>
            <w:hideMark/>
          </w:tcPr>
          <w:p w14:paraId="41B53F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615A72E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74,01</w:t>
            </w:r>
          </w:p>
        </w:tc>
        <w:tc>
          <w:tcPr>
            <w:tcW w:w="711" w:type="dxa"/>
            <w:tcBorders>
              <w:top w:val="nil"/>
              <w:left w:val="nil"/>
              <w:bottom w:val="single" w:sz="4" w:space="0" w:color="auto"/>
              <w:right w:val="single" w:sz="4" w:space="0" w:color="auto"/>
            </w:tcBorders>
            <w:shd w:val="clear" w:color="auto" w:fill="auto"/>
            <w:noWrap/>
            <w:vAlign w:val="center"/>
            <w:hideMark/>
          </w:tcPr>
          <w:p w14:paraId="65F6C1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0EE2FC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89C15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1,9</w:t>
            </w:r>
          </w:p>
        </w:tc>
        <w:tc>
          <w:tcPr>
            <w:tcW w:w="1505" w:type="dxa"/>
            <w:tcBorders>
              <w:top w:val="nil"/>
              <w:left w:val="nil"/>
              <w:bottom w:val="single" w:sz="4" w:space="0" w:color="auto"/>
              <w:right w:val="single" w:sz="4" w:space="0" w:color="auto"/>
            </w:tcBorders>
            <w:shd w:val="clear" w:color="auto" w:fill="auto"/>
            <w:vAlign w:val="center"/>
            <w:hideMark/>
          </w:tcPr>
          <w:p w14:paraId="51CA2CFF"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542D140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066C8E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3731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47,7</w:t>
            </w:r>
          </w:p>
        </w:tc>
        <w:tc>
          <w:tcPr>
            <w:tcW w:w="1244" w:type="dxa"/>
            <w:tcBorders>
              <w:top w:val="nil"/>
              <w:left w:val="nil"/>
              <w:bottom w:val="single" w:sz="4" w:space="0" w:color="auto"/>
              <w:right w:val="single" w:sz="4" w:space="0" w:color="auto"/>
            </w:tcBorders>
            <w:shd w:val="clear" w:color="auto" w:fill="auto"/>
            <w:noWrap/>
            <w:vAlign w:val="center"/>
            <w:hideMark/>
          </w:tcPr>
          <w:p w14:paraId="7A776E7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52D58C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327,68</w:t>
            </w:r>
          </w:p>
        </w:tc>
        <w:tc>
          <w:tcPr>
            <w:tcW w:w="711" w:type="dxa"/>
            <w:tcBorders>
              <w:top w:val="nil"/>
              <w:left w:val="nil"/>
              <w:bottom w:val="single" w:sz="4" w:space="0" w:color="auto"/>
              <w:right w:val="single" w:sz="4" w:space="0" w:color="auto"/>
            </w:tcBorders>
            <w:shd w:val="clear" w:color="auto" w:fill="auto"/>
            <w:noWrap/>
            <w:vAlign w:val="center"/>
            <w:hideMark/>
          </w:tcPr>
          <w:p w14:paraId="657E7F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CA4634" w14:textId="77777777" w:rsidTr="00286820">
        <w:trPr>
          <w:trHeight w:val="135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AB12A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1,10</w:t>
            </w:r>
          </w:p>
        </w:tc>
        <w:tc>
          <w:tcPr>
            <w:tcW w:w="1505" w:type="dxa"/>
            <w:tcBorders>
              <w:top w:val="nil"/>
              <w:left w:val="nil"/>
              <w:bottom w:val="single" w:sz="4" w:space="0" w:color="auto"/>
              <w:right w:val="single" w:sz="4" w:space="0" w:color="auto"/>
            </w:tcBorders>
            <w:shd w:val="clear" w:color="auto" w:fill="auto"/>
            <w:vAlign w:val="center"/>
            <w:hideMark/>
          </w:tcPr>
          <w:p w14:paraId="19F736BC"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3BFB88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3BA754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D6164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203,1</w:t>
            </w:r>
          </w:p>
        </w:tc>
        <w:tc>
          <w:tcPr>
            <w:tcW w:w="1244" w:type="dxa"/>
            <w:tcBorders>
              <w:top w:val="nil"/>
              <w:left w:val="nil"/>
              <w:bottom w:val="single" w:sz="4" w:space="0" w:color="auto"/>
              <w:right w:val="single" w:sz="4" w:space="0" w:color="auto"/>
            </w:tcBorders>
            <w:shd w:val="clear" w:color="auto" w:fill="auto"/>
            <w:noWrap/>
            <w:vAlign w:val="center"/>
            <w:hideMark/>
          </w:tcPr>
          <w:p w14:paraId="3C473C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13F66F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1096,48</w:t>
            </w:r>
          </w:p>
        </w:tc>
        <w:tc>
          <w:tcPr>
            <w:tcW w:w="711" w:type="dxa"/>
            <w:tcBorders>
              <w:top w:val="nil"/>
              <w:left w:val="nil"/>
              <w:bottom w:val="single" w:sz="4" w:space="0" w:color="auto"/>
              <w:right w:val="single" w:sz="4" w:space="0" w:color="auto"/>
            </w:tcBorders>
            <w:shd w:val="clear" w:color="auto" w:fill="auto"/>
            <w:noWrap/>
            <w:vAlign w:val="center"/>
            <w:hideMark/>
          </w:tcPr>
          <w:p w14:paraId="700D64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5DC794D" w14:textId="77777777" w:rsidTr="00286820">
        <w:trPr>
          <w:trHeight w:val="133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F429F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w:t>
            </w:r>
          </w:p>
        </w:tc>
        <w:tc>
          <w:tcPr>
            <w:tcW w:w="1505" w:type="dxa"/>
            <w:tcBorders>
              <w:top w:val="nil"/>
              <w:left w:val="nil"/>
              <w:bottom w:val="single" w:sz="4" w:space="0" w:color="auto"/>
              <w:right w:val="single" w:sz="4" w:space="0" w:color="auto"/>
            </w:tcBorders>
            <w:shd w:val="clear" w:color="auto" w:fill="auto"/>
            <w:vAlign w:val="center"/>
            <w:hideMark/>
          </w:tcPr>
          <w:p w14:paraId="5FFA798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27148A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5A1DD01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4C5A2C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579,6</w:t>
            </w:r>
          </w:p>
        </w:tc>
        <w:tc>
          <w:tcPr>
            <w:tcW w:w="1244" w:type="dxa"/>
            <w:tcBorders>
              <w:top w:val="nil"/>
              <w:left w:val="nil"/>
              <w:bottom w:val="single" w:sz="4" w:space="0" w:color="auto"/>
              <w:right w:val="single" w:sz="4" w:space="0" w:color="auto"/>
            </w:tcBorders>
            <w:shd w:val="clear" w:color="auto" w:fill="auto"/>
            <w:noWrap/>
            <w:vAlign w:val="center"/>
            <w:hideMark/>
          </w:tcPr>
          <w:p w14:paraId="6D01A5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73287C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38,18</w:t>
            </w:r>
          </w:p>
        </w:tc>
        <w:tc>
          <w:tcPr>
            <w:tcW w:w="711" w:type="dxa"/>
            <w:tcBorders>
              <w:top w:val="nil"/>
              <w:left w:val="nil"/>
              <w:bottom w:val="single" w:sz="4" w:space="0" w:color="auto"/>
              <w:right w:val="single" w:sz="4" w:space="0" w:color="auto"/>
            </w:tcBorders>
            <w:shd w:val="clear" w:color="auto" w:fill="auto"/>
            <w:noWrap/>
            <w:vAlign w:val="center"/>
            <w:hideMark/>
          </w:tcPr>
          <w:p w14:paraId="7338D1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D14786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26673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w:t>
            </w:r>
          </w:p>
        </w:tc>
        <w:tc>
          <w:tcPr>
            <w:tcW w:w="1505" w:type="dxa"/>
            <w:tcBorders>
              <w:top w:val="nil"/>
              <w:left w:val="nil"/>
              <w:bottom w:val="single" w:sz="4" w:space="0" w:color="auto"/>
              <w:right w:val="single" w:sz="4" w:space="0" w:color="auto"/>
            </w:tcBorders>
            <w:shd w:val="clear" w:color="auto" w:fill="auto"/>
            <w:vAlign w:val="center"/>
            <w:hideMark/>
          </w:tcPr>
          <w:p w14:paraId="1A51DC6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5181433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66FB9E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E0007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579,6</w:t>
            </w:r>
          </w:p>
        </w:tc>
        <w:tc>
          <w:tcPr>
            <w:tcW w:w="1244" w:type="dxa"/>
            <w:tcBorders>
              <w:top w:val="nil"/>
              <w:left w:val="nil"/>
              <w:bottom w:val="single" w:sz="4" w:space="0" w:color="auto"/>
              <w:right w:val="single" w:sz="4" w:space="0" w:color="auto"/>
            </w:tcBorders>
            <w:shd w:val="clear" w:color="auto" w:fill="auto"/>
            <w:noWrap/>
            <w:vAlign w:val="center"/>
            <w:hideMark/>
          </w:tcPr>
          <w:p w14:paraId="42271B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715AD2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46,88</w:t>
            </w:r>
          </w:p>
        </w:tc>
        <w:tc>
          <w:tcPr>
            <w:tcW w:w="711" w:type="dxa"/>
            <w:tcBorders>
              <w:top w:val="nil"/>
              <w:left w:val="nil"/>
              <w:bottom w:val="single" w:sz="4" w:space="0" w:color="auto"/>
              <w:right w:val="single" w:sz="4" w:space="0" w:color="auto"/>
            </w:tcBorders>
            <w:shd w:val="clear" w:color="auto" w:fill="auto"/>
            <w:noWrap/>
            <w:vAlign w:val="center"/>
            <w:hideMark/>
          </w:tcPr>
          <w:p w14:paraId="443F57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B18D03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5C8D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w:t>
            </w:r>
          </w:p>
        </w:tc>
        <w:tc>
          <w:tcPr>
            <w:tcW w:w="1505" w:type="dxa"/>
            <w:tcBorders>
              <w:top w:val="nil"/>
              <w:left w:val="nil"/>
              <w:bottom w:val="single" w:sz="4" w:space="0" w:color="auto"/>
              <w:right w:val="single" w:sz="4" w:space="0" w:color="auto"/>
            </w:tcBorders>
            <w:shd w:val="clear" w:color="auto" w:fill="auto"/>
            <w:vAlign w:val="center"/>
            <w:hideMark/>
          </w:tcPr>
          <w:p w14:paraId="6AADE95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2CDD165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8AE74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A6E0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289,6</w:t>
            </w:r>
          </w:p>
        </w:tc>
        <w:tc>
          <w:tcPr>
            <w:tcW w:w="1244" w:type="dxa"/>
            <w:tcBorders>
              <w:top w:val="nil"/>
              <w:left w:val="nil"/>
              <w:bottom w:val="single" w:sz="4" w:space="0" w:color="auto"/>
              <w:right w:val="single" w:sz="4" w:space="0" w:color="auto"/>
            </w:tcBorders>
            <w:shd w:val="clear" w:color="auto" w:fill="auto"/>
            <w:noWrap/>
            <w:vAlign w:val="center"/>
            <w:hideMark/>
          </w:tcPr>
          <w:p w14:paraId="780ED1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6B754A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27,17</w:t>
            </w:r>
          </w:p>
        </w:tc>
        <w:tc>
          <w:tcPr>
            <w:tcW w:w="711" w:type="dxa"/>
            <w:tcBorders>
              <w:top w:val="nil"/>
              <w:left w:val="nil"/>
              <w:bottom w:val="single" w:sz="4" w:space="0" w:color="auto"/>
              <w:right w:val="single" w:sz="4" w:space="0" w:color="auto"/>
            </w:tcBorders>
            <w:shd w:val="clear" w:color="auto" w:fill="auto"/>
            <w:noWrap/>
            <w:vAlign w:val="center"/>
            <w:hideMark/>
          </w:tcPr>
          <w:p w14:paraId="0DC2F4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2E81A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1F8AAB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BBB0F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25E7C7E"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DDACA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D9B9E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61DBB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7DB951C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2420,32</w:t>
            </w:r>
          </w:p>
        </w:tc>
        <w:tc>
          <w:tcPr>
            <w:tcW w:w="711" w:type="dxa"/>
            <w:tcBorders>
              <w:top w:val="nil"/>
              <w:left w:val="nil"/>
              <w:bottom w:val="single" w:sz="4" w:space="0" w:color="auto"/>
              <w:right w:val="single" w:sz="4" w:space="0" w:color="auto"/>
            </w:tcBorders>
            <w:shd w:val="clear" w:color="000000" w:fill="F2DCDB"/>
            <w:noWrap/>
            <w:vAlign w:val="center"/>
            <w:hideMark/>
          </w:tcPr>
          <w:p w14:paraId="498317A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1,07</w:t>
            </w:r>
          </w:p>
        </w:tc>
      </w:tr>
      <w:tr w:rsidR="00757779" w:rsidRPr="00757779" w14:paraId="424CB82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31FCA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CB56F1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773FE47"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47EECE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F7D5C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74DF8E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0551FB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534B6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07311A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40D9E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w:t>
            </w:r>
          </w:p>
        </w:tc>
        <w:tc>
          <w:tcPr>
            <w:tcW w:w="1505" w:type="dxa"/>
            <w:tcBorders>
              <w:top w:val="nil"/>
              <w:left w:val="nil"/>
              <w:bottom w:val="single" w:sz="4" w:space="0" w:color="auto"/>
              <w:right w:val="single" w:sz="4" w:space="0" w:color="auto"/>
            </w:tcBorders>
            <w:shd w:val="clear" w:color="auto" w:fill="auto"/>
            <w:vAlign w:val="center"/>
            <w:hideMark/>
          </w:tcPr>
          <w:p w14:paraId="16F530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574B57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006441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123C3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658,0</w:t>
            </w:r>
          </w:p>
        </w:tc>
        <w:tc>
          <w:tcPr>
            <w:tcW w:w="1244" w:type="dxa"/>
            <w:tcBorders>
              <w:top w:val="nil"/>
              <w:left w:val="nil"/>
              <w:bottom w:val="single" w:sz="4" w:space="0" w:color="auto"/>
              <w:right w:val="single" w:sz="4" w:space="0" w:color="auto"/>
            </w:tcBorders>
            <w:shd w:val="clear" w:color="auto" w:fill="auto"/>
            <w:noWrap/>
            <w:vAlign w:val="center"/>
            <w:hideMark/>
          </w:tcPr>
          <w:p w14:paraId="740402B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58E945D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5472,31</w:t>
            </w:r>
          </w:p>
        </w:tc>
        <w:tc>
          <w:tcPr>
            <w:tcW w:w="711" w:type="dxa"/>
            <w:tcBorders>
              <w:top w:val="nil"/>
              <w:left w:val="nil"/>
              <w:bottom w:val="single" w:sz="4" w:space="0" w:color="auto"/>
              <w:right w:val="single" w:sz="4" w:space="0" w:color="auto"/>
            </w:tcBorders>
            <w:shd w:val="clear" w:color="auto" w:fill="auto"/>
            <w:noWrap/>
            <w:vAlign w:val="center"/>
            <w:hideMark/>
          </w:tcPr>
          <w:p w14:paraId="0829A3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38EF4A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79734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1,15</w:t>
            </w:r>
          </w:p>
        </w:tc>
        <w:tc>
          <w:tcPr>
            <w:tcW w:w="1505" w:type="dxa"/>
            <w:tcBorders>
              <w:top w:val="nil"/>
              <w:left w:val="nil"/>
              <w:bottom w:val="single" w:sz="4" w:space="0" w:color="auto"/>
              <w:right w:val="single" w:sz="4" w:space="0" w:color="auto"/>
            </w:tcBorders>
            <w:shd w:val="clear" w:color="auto" w:fill="auto"/>
            <w:vAlign w:val="center"/>
            <w:hideMark/>
          </w:tcPr>
          <w:p w14:paraId="634796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4C5CD97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10F82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B0E1A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110,0</w:t>
            </w:r>
          </w:p>
        </w:tc>
        <w:tc>
          <w:tcPr>
            <w:tcW w:w="1244" w:type="dxa"/>
            <w:tcBorders>
              <w:top w:val="nil"/>
              <w:left w:val="nil"/>
              <w:bottom w:val="single" w:sz="4" w:space="0" w:color="auto"/>
              <w:right w:val="single" w:sz="4" w:space="0" w:color="auto"/>
            </w:tcBorders>
            <w:shd w:val="clear" w:color="auto" w:fill="auto"/>
            <w:noWrap/>
            <w:vAlign w:val="center"/>
            <w:hideMark/>
          </w:tcPr>
          <w:p w14:paraId="172BD94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083C4BB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78,16</w:t>
            </w:r>
          </w:p>
        </w:tc>
        <w:tc>
          <w:tcPr>
            <w:tcW w:w="711" w:type="dxa"/>
            <w:tcBorders>
              <w:top w:val="nil"/>
              <w:left w:val="nil"/>
              <w:bottom w:val="single" w:sz="4" w:space="0" w:color="auto"/>
              <w:right w:val="single" w:sz="4" w:space="0" w:color="auto"/>
            </w:tcBorders>
            <w:shd w:val="clear" w:color="auto" w:fill="auto"/>
            <w:noWrap/>
            <w:vAlign w:val="center"/>
            <w:hideMark/>
          </w:tcPr>
          <w:p w14:paraId="0C30B4A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94855E" w14:textId="77777777" w:rsidTr="00286820">
        <w:trPr>
          <w:trHeight w:val="18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4BCAC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1,16</w:t>
            </w:r>
          </w:p>
        </w:tc>
        <w:tc>
          <w:tcPr>
            <w:tcW w:w="1505" w:type="dxa"/>
            <w:tcBorders>
              <w:top w:val="nil"/>
              <w:left w:val="nil"/>
              <w:bottom w:val="single" w:sz="4" w:space="0" w:color="auto"/>
              <w:right w:val="single" w:sz="4" w:space="0" w:color="auto"/>
            </w:tcBorders>
            <w:shd w:val="clear" w:color="auto" w:fill="auto"/>
            <w:vAlign w:val="center"/>
            <w:hideMark/>
          </w:tcPr>
          <w:p w14:paraId="1CAE6180" w14:textId="77777777" w:rsidR="00757779" w:rsidRPr="00757779" w:rsidRDefault="00757779" w:rsidP="00757779">
            <w:pPr>
              <w:rPr>
                <w:rFonts w:ascii="Sylfaen" w:hAnsi="Sylfaen" w:cs="Arial"/>
                <w:lang w:val="ru-RU" w:eastAsia="ru-RU"/>
              </w:rPr>
            </w:pPr>
            <w:r w:rsidRPr="00757779">
              <w:rPr>
                <w:rFonts w:ascii="Sylfaen" w:hAnsi="Sylfaen" w:cs="Arial"/>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68DF29F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45ABB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37D73F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0,658</w:t>
            </w:r>
          </w:p>
        </w:tc>
        <w:tc>
          <w:tcPr>
            <w:tcW w:w="1244" w:type="dxa"/>
            <w:tcBorders>
              <w:top w:val="nil"/>
              <w:left w:val="nil"/>
              <w:bottom w:val="single" w:sz="4" w:space="0" w:color="auto"/>
              <w:right w:val="single" w:sz="4" w:space="0" w:color="auto"/>
            </w:tcBorders>
            <w:shd w:val="clear" w:color="auto" w:fill="auto"/>
            <w:noWrap/>
            <w:vAlign w:val="center"/>
            <w:hideMark/>
          </w:tcPr>
          <w:p w14:paraId="579C344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1E8EDA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221,26</w:t>
            </w:r>
          </w:p>
        </w:tc>
        <w:tc>
          <w:tcPr>
            <w:tcW w:w="711" w:type="dxa"/>
            <w:tcBorders>
              <w:top w:val="nil"/>
              <w:left w:val="nil"/>
              <w:bottom w:val="single" w:sz="4" w:space="0" w:color="auto"/>
              <w:right w:val="single" w:sz="4" w:space="0" w:color="auto"/>
            </w:tcBorders>
            <w:shd w:val="clear" w:color="auto" w:fill="auto"/>
            <w:noWrap/>
            <w:vAlign w:val="center"/>
            <w:hideMark/>
          </w:tcPr>
          <w:p w14:paraId="694FA5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DC8AEC"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FCD299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000000" w:fill="F2DCDB"/>
            <w:vAlign w:val="center"/>
            <w:hideMark/>
          </w:tcPr>
          <w:p w14:paraId="2CC223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2EE94EC8"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78029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AB280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D0800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47146F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5771,73</w:t>
            </w:r>
          </w:p>
        </w:tc>
        <w:tc>
          <w:tcPr>
            <w:tcW w:w="711" w:type="dxa"/>
            <w:tcBorders>
              <w:top w:val="nil"/>
              <w:left w:val="nil"/>
              <w:bottom w:val="single" w:sz="4" w:space="0" w:color="auto"/>
              <w:right w:val="single" w:sz="4" w:space="0" w:color="auto"/>
            </w:tcBorders>
            <w:shd w:val="clear" w:color="000000" w:fill="F2DCDB"/>
            <w:noWrap/>
            <w:vAlign w:val="center"/>
            <w:hideMark/>
          </w:tcPr>
          <w:p w14:paraId="76065AF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2,55</w:t>
            </w:r>
          </w:p>
        </w:tc>
      </w:tr>
      <w:tr w:rsidR="00757779" w:rsidRPr="00F42521" w14:paraId="401B340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CA6D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7E34B3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15C9F6A5"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ԱԴՀ-1-4, ԳԴՀ-1-14, D=1, Hբան=1,14-1,30</w:t>
            </w:r>
          </w:p>
        </w:tc>
        <w:tc>
          <w:tcPr>
            <w:tcW w:w="1192" w:type="dxa"/>
            <w:tcBorders>
              <w:top w:val="nil"/>
              <w:left w:val="nil"/>
              <w:bottom w:val="single" w:sz="4" w:space="0" w:color="auto"/>
              <w:right w:val="single" w:sz="4" w:space="0" w:color="auto"/>
            </w:tcBorders>
            <w:shd w:val="clear" w:color="auto" w:fill="auto"/>
            <w:vAlign w:val="center"/>
            <w:hideMark/>
          </w:tcPr>
          <w:p w14:paraId="0007D4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7610A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0DE3E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90531D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7562D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431C9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A8C07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1,17</w:t>
            </w:r>
          </w:p>
        </w:tc>
        <w:tc>
          <w:tcPr>
            <w:tcW w:w="1505" w:type="dxa"/>
            <w:tcBorders>
              <w:top w:val="nil"/>
              <w:left w:val="nil"/>
              <w:bottom w:val="single" w:sz="4" w:space="0" w:color="auto"/>
              <w:right w:val="single" w:sz="4" w:space="0" w:color="auto"/>
            </w:tcBorders>
            <w:shd w:val="clear" w:color="auto" w:fill="auto"/>
            <w:vAlign w:val="center"/>
            <w:hideMark/>
          </w:tcPr>
          <w:p w14:paraId="5AEBBA9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20612EE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B5159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D592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18,2</w:t>
            </w:r>
          </w:p>
        </w:tc>
        <w:tc>
          <w:tcPr>
            <w:tcW w:w="1244" w:type="dxa"/>
            <w:tcBorders>
              <w:top w:val="nil"/>
              <w:left w:val="nil"/>
              <w:bottom w:val="single" w:sz="4" w:space="0" w:color="auto"/>
              <w:right w:val="single" w:sz="4" w:space="0" w:color="auto"/>
            </w:tcBorders>
            <w:shd w:val="clear" w:color="auto" w:fill="auto"/>
            <w:noWrap/>
            <w:vAlign w:val="center"/>
            <w:hideMark/>
          </w:tcPr>
          <w:p w14:paraId="3E5932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7F0215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777,73</w:t>
            </w:r>
          </w:p>
        </w:tc>
        <w:tc>
          <w:tcPr>
            <w:tcW w:w="711" w:type="dxa"/>
            <w:tcBorders>
              <w:top w:val="nil"/>
              <w:left w:val="nil"/>
              <w:bottom w:val="single" w:sz="4" w:space="0" w:color="auto"/>
              <w:right w:val="single" w:sz="4" w:space="0" w:color="auto"/>
            </w:tcBorders>
            <w:shd w:val="clear" w:color="auto" w:fill="auto"/>
            <w:noWrap/>
            <w:vAlign w:val="center"/>
            <w:hideMark/>
          </w:tcPr>
          <w:p w14:paraId="0E0AD2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9CB6A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AC795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1,18</w:t>
            </w:r>
          </w:p>
        </w:tc>
        <w:tc>
          <w:tcPr>
            <w:tcW w:w="1505" w:type="dxa"/>
            <w:tcBorders>
              <w:top w:val="nil"/>
              <w:left w:val="nil"/>
              <w:bottom w:val="single" w:sz="4" w:space="0" w:color="auto"/>
              <w:right w:val="single" w:sz="4" w:space="0" w:color="auto"/>
            </w:tcBorders>
            <w:shd w:val="clear" w:color="auto" w:fill="auto"/>
            <w:vAlign w:val="center"/>
            <w:hideMark/>
          </w:tcPr>
          <w:p w14:paraId="28B8BA9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1DA98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A2402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7D09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5,200</w:t>
            </w:r>
          </w:p>
        </w:tc>
        <w:tc>
          <w:tcPr>
            <w:tcW w:w="1244" w:type="dxa"/>
            <w:tcBorders>
              <w:top w:val="nil"/>
              <w:left w:val="nil"/>
              <w:bottom w:val="single" w:sz="4" w:space="0" w:color="auto"/>
              <w:right w:val="single" w:sz="4" w:space="0" w:color="auto"/>
            </w:tcBorders>
            <w:shd w:val="clear" w:color="auto" w:fill="auto"/>
            <w:noWrap/>
            <w:vAlign w:val="center"/>
            <w:hideMark/>
          </w:tcPr>
          <w:p w14:paraId="71ECE1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78FD22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191,87</w:t>
            </w:r>
          </w:p>
        </w:tc>
        <w:tc>
          <w:tcPr>
            <w:tcW w:w="711" w:type="dxa"/>
            <w:tcBorders>
              <w:top w:val="nil"/>
              <w:left w:val="nil"/>
              <w:bottom w:val="single" w:sz="4" w:space="0" w:color="auto"/>
              <w:right w:val="single" w:sz="4" w:space="0" w:color="auto"/>
            </w:tcBorders>
            <w:shd w:val="clear" w:color="auto" w:fill="auto"/>
            <w:noWrap/>
            <w:vAlign w:val="center"/>
            <w:hideMark/>
          </w:tcPr>
          <w:p w14:paraId="537F1D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669AA3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192DF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1,19</w:t>
            </w:r>
          </w:p>
        </w:tc>
        <w:tc>
          <w:tcPr>
            <w:tcW w:w="1505" w:type="dxa"/>
            <w:tcBorders>
              <w:top w:val="nil"/>
              <w:left w:val="nil"/>
              <w:bottom w:val="single" w:sz="4" w:space="0" w:color="auto"/>
              <w:right w:val="single" w:sz="4" w:space="0" w:color="auto"/>
            </w:tcBorders>
            <w:shd w:val="clear" w:color="auto" w:fill="auto"/>
            <w:vAlign w:val="center"/>
            <w:hideMark/>
          </w:tcPr>
          <w:p w14:paraId="7A0547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78694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0ED99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2379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8,88</w:t>
            </w:r>
          </w:p>
        </w:tc>
        <w:tc>
          <w:tcPr>
            <w:tcW w:w="1244" w:type="dxa"/>
            <w:tcBorders>
              <w:top w:val="nil"/>
              <w:left w:val="nil"/>
              <w:bottom w:val="single" w:sz="4" w:space="0" w:color="auto"/>
              <w:right w:val="single" w:sz="4" w:space="0" w:color="auto"/>
            </w:tcBorders>
            <w:shd w:val="clear" w:color="auto" w:fill="auto"/>
            <w:noWrap/>
            <w:vAlign w:val="center"/>
            <w:hideMark/>
          </w:tcPr>
          <w:p w14:paraId="49EAF05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5512C4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373,70</w:t>
            </w:r>
          </w:p>
        </w:tc>
        <w:tc>
          <w:tcPr>
            <w:tcW w:w="711" w:type="dxa"/>
            <w:tcBorders>
              <w:top w:val="nil"/>
              <w:left w:val="nil"/>
              <w:bottom w:val="single" w:sz="4" w:space="0" w:color="auto"/>
              <w:right w:val="single" w:sz="4" w:space="0" w:color="auto"/>
            </w:tcBorders>
            <w:shd w:val="clear" w:color="auto" w:fill="auto"/>
            <w:noWrap/>
            <w:vAlign w:val="center"/>
            <w:hideMark/>
          </w:tcPr>
          <w:p w14:paraId="4C1395E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F4F1B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B2B7E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1,20</w:t>
            </w:r>
          </w:p>
        </w:tc>
        <w:tc>
          <w:tcPr>
            <w:tcW w:w="1505" w:type="dxa"/>
            <w:tcBorders>
              <w:top w:val="nil"/>
              <w:left w:val="nil"/>
              <w:bottom w:val="single" w:sz="4" w:space="0" w:color="auto"/>
              <w:right w:val="single" w:sz="4" w:space="0" w:color="auto"/>
            </w:tcBorders>
            <w:shd w:val="clear" w:color="auto" w:fill="auto"/>
            <w:vAlign w:val="center"/>
            <w:hideMark/>
          </w:tcPr>
          <w:p w14:paraId="6946B35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85A41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99A6C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435B2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2B0DA7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45DBD8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533,12</w:t>
            </w:r>
          </w:p>
        </w:tc>
        <w:tc>
          <w:tcPr>
            <w:tcW w:w="711" w:type="dxa"/>
            <w:tcBorders>
              <w:top w:val="nil"/>
              <w:left w:val="nil"/>
              <w:bottom w:val="single" w:sz="4" w:space="0" w:color="auto"/>
              <w:right w:val="single" w:sz="4" w:space="0" w:color="auto"/>
            </w:tcBorders>
            <w:shd w:val="clear" w:color="auto" w:fill="auto"/>
            <w:noWrap/>
            <w:vAlign w:val="center"/>
            <w:hideMark/>
          </w:tcPr>
          <w:p w14:paraId="1E006A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7608EA"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E914D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w:t>
            </w:r>
          </w:p>
        </w:tc>
        <w:tc>
          <w:tcPr>
            <w:tcW w:w="1505" w:type="dxa"/>
            <w:tcBorders>
              <w:top w:val="nil"/>
              <w:left w:val="nil"/>
              <w:bottom w:val="single" w:sz="4" w:space="0" w:color="auto"/>
              <w:right w:val="single" w:sz="4" w:space="0" w:color="auto"/>
            </w:tcBorders>
            <w:shd w:val="clear" w:color="auto" w:fill="auto"/>
            <w:vAlign w:val="center"/>
            <w:hideMark/>
          </w:tcPr>
          <w:p w14:paraId="4BD1CB35"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A6D8C3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7A808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46546A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2C5473B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EE942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473,89</w:t>
            </w:r>
          </w:p>
        </w:tc>
        <w:tc>
          <w:tcPr>
            <w:tcW w:w="711" w:type="dxa"/>
            <w:tcBorders>
              <w:top w:val="nil"/>
              <w:left w:val="nil"/>
              <w:bottom w:val="single" w:sz="4" w:space="0" w:color="auto"/>
              <w:right w:val="single" w:sz="4" w:space="0" w:color="auto"/>
            </w:tcBorders>
            <w:shd w:val="clear" w:color="auto" w:fill="auto"/>
            <w:noWrap/>
            <w:vAlign w:val="center"/>
            <w:hideMark/>
          </w:tcPr>
          <w:p w14:paraId="15ADBE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F7F3E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40D33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w:t>
            </w:r>
          </w:p>
        </w:tc>
        <w:tc>
          <w:tcPr>
            <w:tcW w:w="1505" w:type="dxa"/>
            <w:tcBorders>
              <w:top w:val="nil"/>
              <w:left w:val="nil"/>
              <w:bottom w:val="single" w:sz="4" w:space="0" w:color="auto"/>
              <w:right w:val="single" w:sz="4" w:space="0" w:color="auto"/>
            </w:tcBorders>
            <w:shd w:val="clear" w:color="auto" w:fill="auto"/>
            <w:vAlign w:val="center"/>
            <w:hideMark/>
          </w:tcPr>
          <w:p w14:paraId="3DF3FFD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4AB5F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D8372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6D9F5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32B3D26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379CB0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2213,80</w:t>
            </w:r>
          </w:p>
        </w:tc>
        <w:tc>
          <w:tcPr>
            <w:tcW w:w="711" w:type="dxa"/>
            <w:tcBorders>
              <w:top w:val="nil"/>
              <w:left w:val="nil"/>
              <w:bottom w:val="single" w:sz="4" w:space="0" w:color="auto"/>
              <w:right w:val="single" w:sz="4" w:space="0" w:color="auto"/>
            </w:tcBorders>
            <w:shd w:val="clear" w:color="auto" w:fill="auto"/>
            <w:noWrap/>
            <w:vAlign w:val="center"/>
            <w:hideMark/>
          </w:tcPr>
          <w:p w14:paraId="1120D0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E7DD28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541F0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1,23</w:t>
            </w:r>
          </w:p>
        </w:tc>
        <w:tc>
          <w:tcPr>
            <w:tcW w:w="1505" w:type="dxa"/>
            <w:tcBorders>
              <w:top w:val="nil"/>
              <w:left w:val="nil"/>
              <w:bottom w:val="single" w:sz="4" w:space="0" w:color="auto"/>
              <w:right w:val="single" w:sz="4" w:space="0" w:color="auto"/>
            </w:tcBorders>
            <w:shd w:val="clear" w:color="auto" w:fill="auto"/>
            <w:vAlign w:val="center"/>
            <w:hideMark/>
          </w:tcPr>
          <w:p w14:paraId="4F367DD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7887AE7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83C54D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D8F4E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0,1080</w:t>
            </w:r>
          </w:p>
        </w:tc>
        <w:tc>
          <w:tcPr>
            <w:tcW w:w="1244" w:type="dxa"/>
            <w:tcBorders>
              <w:top w:val="nil"/>
              <w:left w:val="nil"/>
              <w:bottom w:val="single" w:sz="4" w:space="0" w:color="auto"/>
              <w:right w:val="single" w:sz="4" w:space="0" w:color="auto"/>
            </w:tcBorders>
            <w:shd w:val="clear" w:color="auto" w:fill="auto"/>
            <w:noWrap/>
            <w:vAlign w:val="center"/>
            <w:hideMark/>
          </w:tcPr>
          <w:p w14:paraId="4DBC32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47DF826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76,89</w:t>
            </w:r>
          </w:p>
        </w:tc>
        <w:tc>
          <w:tcPr>
            <w:tcW w:w="711" w:type="dxa"/>
            <w:tcBorders>
              <w:top w:val="nil"/>
              <w:left w:val="nil"/>
              <w:bottom w:val="single" w:sz="4" w:space="0" w:color="auto"/>
              <w:right w:val="single" w:sz="4" w:space="0" w:color="auto"/>
            </w:tcBorders>
            <w:shd w:val="clear" w:color="auto" w:fill="auto"/>
            <w:noWrap/>
            <w:vAlign w:val="center"/>
            <w:hideMark/>
          </w:tcPr>
          <w:p w14:paraId="649AB7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DE861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01A37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1,24</w:t>
            </w:r>
          </w:p>
        </w:tc>
        <w:tc>
          <w:tcPr>
            <w:tcW w:w="1505" w:type="dxa"/>
            <w:tcBorders>
              <w:top w:val="nil"/>
              <w:left w:val="nil"/>
              <w:bottom w:val="single" w:sz="4" w:space="0" w:color="auto"/>
              <w:right w:val="single" w:sz="4" w:space="0" w:color="auto"/>
            </w:tcBorders>
            <w:shd w:val="clear" w:color="auto" w:fill="auto"/>
            <w:vAlign w:val="center"/>
            <w:hideMark/>
          </w:tcPr>
          <w:p w14:paraId="45E9B9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327365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0141A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E58A5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79,1</w:t>
            </w:r>
          </w:p>
        </w:tc>
        <w:tc>
          <w:tcPr>
            <w:tcW w:w="1244" w:type="dxa"/>
            <w:tcBorders>
              <w:top w:val="nil"/>
              <w:left w:val="nil"/>
              <w:bottom w:val="single" w:sz="4" w:space="0" w:color="auto"/>
              <w:right w:val="single" w:sz="4" w:space="0" w:color="auto"/>
            </w:tcBorders>
            <w:shd w:val="clear" w:color="auto" w:fill="auto"/>
            <w:noWrap/>
            <w:vAlign w:val="center"/>
            <w:hideMark/>
          </w:tcPr>
          <w:p w14:paraId="59CC1F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06D6AA1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87,46</w:t>
            </w:r>
          </w:p>
        </w:tc>
        <w:tc>
          <w:tcPr>
            <w:tcW w:w="711" w:type="dxa"/>
            <w:tcBorders>
              <w:top w:val="nil"/>
              <w:left w:val="nil"/>
              <w:bottom w:val="single" w:sz="4" w:space="0" w:color="auto"/>
              <w:right w:val="single" w:sz="4" w:space="0" w:color="auto"/>
            </w:tcBorders>
            <w:shd w:val="clear" w:color="auto" w:fill="auto"/>
            <w:noWrap/>
            <w:vAlign w:val="center"/>
            <w:hideMark/>
          </w:tcPr>
          <w:p w14:paraId="744833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599E12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CA884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1,25</w:t>
            </w:r>
          </w:p>
        </w:tc>
        <w:tc>
          <w:tcPr>
            <w:tcW w:w="1505" w:type="dxa"/>
            <w:tcBorders>
              <w:top w:val="nil"/>
              <w:left w:val="nil"/>
              <w:bottom w:val="single" w:sz="4" w:space="0" w:color="auto"/>
              <w:right w:val="single" w:sz="4" w:space="0" w:color="auto"/>
            </w:tcBorders>
            <w:shd w:val="clear" w:color="auto" w:fill="auto"/>
            <w:vAlign w:val="center"/>
            <w:hideMark/>
          </w:tcPr>
          <w:p w14:paraId="4BDBE6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4E232E5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w:t>
            </w:r>
            <w:r w:rsidRPr="00757779">
              <w:rPr>
                <w:rFonts w:ascii="Sylfaen" w:hAnsi="Sylfaen" w:cs="Arial"/>
                <w:sz w:val="22"/>
                <w:szCs w:val="22"/>
                <w:lang w:val="ru-RU" w:eastAsia="ru-RU"/>
              </w:rPr>
              <w:lastRenderedPageBreak/>
              <w:t xml:space="preserve">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6B4FA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տ/մետաղ</w:t>
            </w:r>
          </w:p>
        </w:tc>
        <w:tc>
          <w:tcPr>
            <w:tcW w:w="1092" w:type="dxa"/>
            <w:tcBorders>
              <w:top w:val="nil"/>
              <w:left w:val="nil"/>
              <w:bottom w:val="single" w:sz="4" w:space="0" w:color="auto"/>
              <w:right w:val="single" w:sz="4" w:space="0" w:color="auto"/>
            </w:tcBorders>
            <w:shd w:val="clear" w:color="auto" w:fill="auto"/>
            <w:vAlign w:val="center"/>
            <w:hideMark/>
          </w:tcPr>
          <w:p w14:paraId="57F5EE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0,108</w:t>
            </w:r>
          </w:p>
        </w:tc>
        <w:tc>
          <w:tcPr>
            <w:tcW w:w="1244" w:type="dxa"/>
            <w:tcBorders>
              <w:top w:val="nil"/>
              <w:left w:val="nil"/>
              <w:bottom w:val="single" w:sz="4" w:space="0" w:color="auto"/>
              <w:right w:val="single" w:sz="4" w:space="0" w:color="auto"/>
            </w:tcBorders>
            <w:shd w:val="clear" w:color="auto" w:fill="auto"/>
            <w:noWrap/>
            <w:vAlign w:val="center"/>
            <w:hideMark/>
          </w:tcPr>
          <w:p w14:paraId="10D10B8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3EB32C5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1,44</w:t>
            </w:r>
          </w:p>
        </w:tc>
        <w:tc>
          <w:tcPr>
            <w:tcW w:w="711" w:type="dxa"/>
            <w:tcBorders>
              <w:top w:val="nil"/>
              <w:left w:val="nil"/>
              <w:bottom w:val="single" w:sz="4" w:space="0" w:color="auto"/>
              <w:right w:val="single" w:sz="4" w:space="0" w:color="auto"/>
            </w:tcBorders>
            <w:shd w:val="clear" w:color="auto" w:fill="auto"/>
            <w:noWrap/>
            <w:vAlign w:val="center"/>
            <w:hideMark/>
          </w:tcPr>
          <w:p w14:paraId="7AB966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5008F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601C8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1,26</w:t>
            </w:r>
          </w:p>
        </w:tc>
        <w:tc>
          <w:tcPr>
            <w:tcW w:w="1505" w:type="dxa"/>
            <w:tcBorders>
              <w:top w:val="nil"/>
              <w:left w:val="nil"/>
              <w:bottom w:val="single" w:sz="4" w:space="0" w:color="auto"/>
              <w:right w:val="single" w:sz="4" w:space="0" w:color="auto"/>
            </w:tcBorders>
            <w:shd w:val="clear" w:color="auto" w:fill="auto"/>
            <w:vAlign w:val="center"/>
            <w:hideMark/>
          </w:tcPr>
          <w:p w14:paraId="6133C5E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1A3B2A5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AD54B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3D0FB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w:t>
            </w:r>
          </w:p>
        </w:tc>
        <w:tc>
          <w:tcPr>
            <w:tcW w:w="1244" w:type="dxa"/>
            <w:tcBorders>
              <w:top w:val="nil"/>
              <w:left w:val="nil"/>
              <w:bottom w:val="single" w:sz="4" w:space="0" w:color="auto"/>
              <w:right w:val="single" w:sz="4" w:space="0" w:color="auto"/>
            </w:tcBorders>
            <w:shd w:val="clear" w:color="auto" w:fill="auto"/>
            <w:noWrap/>
            <w:vAlign w:val="center"/>
            <w:hideMark/>
          </w:tcPr>
          <w:p w14:paraId="53551D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035F73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17,85</w:t>
            </w:r>
          </w:p>
        </w:tc>
        <w:tc>
          <w:tcPr>
            <w:tcW w:w="711" w:type="dxa"/>
            <w:tcBorders>
              <w:top w:val="nil"/>
              <w:left w:val="nil"/>
              <w:bottom w:val="single" w:sz="4" w:space="0" w:color="auto"/>
              <w:right w:val="single" w:sz="4" w:space="0" w:color="auto"/>
            </w:tcBorders>
            <w:shd w:val="clear" w:color="auto" w:fill="auto"/>
            <w:noWrap/>
            <w:vAlign w:val="center"/>
            <w:hideMark/>
          </w:tcPr>
          <w:p w14:paraId="7FE940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98831C"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374C711"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205C11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1CEBC51"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531B6B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DFB0C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30DB9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408646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4747,74</w:t>
            </w:r>
          </w:p>
        </w:tc>
        <w:tc>
          <w:tcPr>
            <w:tcW w:w="711" w:type="dxa"/>
            <w:tcBorders>
              <w:top w:val="nil"/>
              <w:left w:val="nil"/>
              <w:bottom w:val="single" w:sz="4" w:space="0" w:color="auto"/>
              <w:right w:val="single" w:sz="4" w:space="0" w:color="auto"/>
            </w:tcBorders>
            <w:shd w:val="clear" w:color="000000" w:fill="F2DCDB"/>
            <w:noWrap/>
            <w:vAlign w:val="center"/>
            <w:hideMark/>
          </w:tcPr>
          <w:p w14:paraId="7A56CA3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2,10</w:t>
            </w:r>
          </w:p>
        </w:tc>
      </w:tr>
      <w:tr w:rsidR="00757779" w:rsidRPr="00757779" w14:paraId="4F67BDE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BEAAEF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2548672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65A9CFAE"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1-ին բաժնի</w:t>
            </w:r>
          </w:p>
        </w:tc>
        <w:tc>
          <w:tcPr>
            <w:tcW w:w="1192" w:type="dxa"/>
            <w:tcBorders>
              <w:top w:val="nil"/>
              <w:left w:val="nil"/>
              <w:bottom w:val="single" w:sz="4" w:space="0" w:color="auto"/>
              <w:right w:val="single" w:sz="4" w:space="0" w:color="auto"/>
            </w:tcBorders>
            <w:shd w:val="clear" w:color="000000" w:fill="D8E4BC"/>
            <w:vAlign w:val="center"/>
            <w:hideMark/>
          </w:tcPr>
          <w:p w14:paraId="3E912C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6272EE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E2C0B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2ABD968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12939,79</w:t>
            </w:r>
          </w:p>
        </w:tc>
        <w:tc>
          <w:tcPr>
            <w:tcW w:w="711" w:type="dxa"/>
            <w:tcBorders>
              <w:top w:val="nil"/>
              <w:left w:val="nil"/>
              <w:bottom w:val="single" w:sz="4" w:space="0" w:color="auto"/>
              <w:right w:val="single" w:sz="4" w:space="0" w:color="auto"/>
            </w:tcBorders>
            <w:shd w:val="clear" w:color="000000" w:fill="D8E4BC"/>
            <w:noWrap/>
            <w:vAlign w:val="center"/>
            <w:hideMark/>
          </w:tcPr>
          <w:p w14:paraId="4644907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5,71</w:t>
            </w:r>
          </w:p>
        </w:tc>
      </w:tr>
      <w:tr w:rsidR="00757779" w:rsidRPr="00757779" w14:paraId="27413F8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59ED7DD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0700A3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3E8E3B66"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2.Կոյուղու կոլեկտոր Կ8</w:t>
            </w:r>
          </w:p>
        </w:tc>
        <w:tc>
          <w:tcPr>
            <w:tcW w:w="1192" w:type="dxa"/>
            <w:tcBorders>
              <w:top w:val="nil"/>
              <w:left w:val="nil"/>
              <w:bottom w:val="single" w:sz="4" w:space="0" w:color="auto"/>
              <w:right w:val="single" w:sz="4" w:space="0" w:color="auto"/>
            </w:tcBorders>
            <w:shd w:val="clear" w:color="000000" w:fill="FCD5B4"/>
            <w:hideMark/>
          </w:tcPr>
          <w:p w14:paraId="71898B39"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4AEFB60"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07EE5A7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5E11FA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hideMark/>
          </w:tcPr>
          <w:p w14:paraId="72D317B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r>
      <w:tr w:rsidR="00757779" w:rsidRPr="00757779" w14:paraId="2CA37FE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2F616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6DB7B4A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B9B6D60"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54BFC0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B4C03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E33CF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4A806F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D212C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E7C39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76DCB8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w:t>
            </w:r>
          </w:p>
        </w:tc>
        <w:tc>
          <w:tcPr>
            <w:tcW w:w="1505" w:type="dxa"/>
            <w:tcBorders>
              <w:top w:val="nil"/>
              <w:left w:val="nil"/>
              <w:bottom w:val="single" w:sz="4" w:space="0" w:color="auto"/>
              <w:right w:val="single" w:sz="4" w:space="0" w:color="auto"/>
            </w:tcBorders>
            <w:shd w:val="clear" w:color="auto" w:fill="auto"/>
            <w:vAlign w:val="center"/>
            <w:hideMark/>
          </w:tcPr>
          <w:p w14:paraId="6A24FBDD"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7DF2B9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379940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D4DB6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2114,0</w:t>
            </w:r>
          </w:p>
        </w:tc>
        <w:tc>
          <w:tcPr>
            <w:tcW w:w="1244" w:type="dxa"/>
            <w:tcBorders>
              <w:top w:val="nil"/>
              <w:left w:val="nil"/>
              <w:bottom w:val="single" w:sz="4" w:space="0" w:color="auto"/>
              <w:right w:val="single" w:sz="4" w:space="0" w:color="auto"/>
            </w:tcBorders>
            <w:shd w:val="clear" w:color="auto" w:fill="auto"/>
            <w:noWrap/>
            <w:vAlign w:val="center"/>
            <w:hideMark/>
          </w:tcPr>
          <w:p w14:paraId="795CCB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77F399F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221,64</w:t>
            </w:r>
          </w:p>
        </w:tc>
        <w:tc>
          <w:tcPr>
            <w:tcW w:w="711" w:type="dxa"/>
            <w:tcBorders>
              <w:top w:val="nil"/>
              <w:left w:val="nil"/>
              <w:bottom w:val="single" w:sz="4" w:space="0" w:color="auto"/>
              <w:right w:val="single" w:sz="4" w:space="0" w:color="auto"/>
            </w:tcBorders>
            <w:shd w:val="clear" w:color="auto" w:fill="auto"/>
            <w:noWrap/>
            <w:vAlign w:val="center"/>
            <w:hideMark/>
          </w:tcPr>
          <w:p w14:paraId="57665C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C85D5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47142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w:t>
            </w:r>
          </w:p>
        </w:tc>
        <w:tc>
          <w:tcPr>
            <w:tcW w:w="1505" w:type="dxa"/>
            <w:tcBorders>
              <w:top w:val="nil"/>
              <w:left w:val="nil"/>
              <w:bottom w:val="single" w:sz="4" w:space="0" w:color="auto"/>
              <w:right w:val="single" w:sz="4" w:space="0" w:color="auto"/>
            </w:tcBorders>
            <w:shd w:val="clear" w:color="auto" w:fill="auto"/>
            <w:vAlign w:val="center"/>
            <w:hideMark/>
          </w:tcPr>
          <w:p w14:paraId="6BDDF58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3D20836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235DAD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BD9ED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79,8</w:t>
            </w:r>
          </w:p>
        </w:tc>
        <w:tc>
          <w:tcPr>
            <w:tcW w:w="1244" w:type="dxa"/>
            <w:tcBorders>
              <w:top w:val="nil"/>
              <w:left w:val="nil"/>
              <w:bottom w:val="single" w:sz="4" w:space="0" w:color="auto"/>
              <w:right w:val="single" w:sz="4" w:space="0" w:color="auto"/>
            </w:tcBorders>
            <w:shd w:val="clear" w:color="auto" w:fill="auto"/>
            <w:noWrap/>
            <w:vAlign w:val="center"/>
            <w:hideMark/>
          </w:tcPr>
          <w:p w14:paraId="5268BC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71863D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80,41</w:t>
            </w:r>
          </w:p>
        </w:tc>
        <w:tc>
          <w:tcPr>
            <w:tcW w:w="711" w:type="dxa"/>
            <w:tcBorders>
              <w:top w:val="nil"/>
              <w:left w:val="nil"/>
              <w:bottom w:val="single" w:sz="4" w:space="0" w:color="auto"/>
              <w:right w:val="single" w:sz="4" w:space="0" w:color="auto"/>
            </w:tcBorders>
            <w:shd w:val="clear" w:color="auto" w:fill="auto"/>
            <w:noWrap/>
            <w:vAlign w:val="center"/>
            <w:hideMark/>
          </w:tcPr>
          <w:p w14:paraId="1DBA3D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794E9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B2264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2,3</w:t>
            </w:r>
          </w:p>
        </w:tc>
        <w:tc>
          <w:tcPr>
            <w:tcW w:w="1505" w:type="dxa"/>
            <w:tcBorders>
              <w:top w:val="nil"/>
              <w:left w:val="nil"/>
              <w:bottom w:val="single" w:sz="4" w:space="0" w:color="auto"/>
              <w:right w:val="single" w:sz="4" w:space="0" w:color="auto"/>
            </w:tcBorders>
            <w:shd w:val="clear" w:color="auto" w:fill="auto"/>
            <w:vAlign w:val="center"/>
            <w:hideMark/>
          </w:tcPr>
          <w:p w14:paraId="367350C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0EFAE9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60A13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B9BE3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167,58</w:t>
            </w:r>
          </w:p>
        </w:tc>
        <w:tc>
          <w:tcPr>
            <w:tcW w:w="1244" w:type="dxa"/>
            <w:tcBorders>
              <w:top w:val="nil"/>
              <w:left w:val="nil"/>
              <w:bottom w:val="single" w:sz="4" w:space="0" w:color="auto"/>
              <w:right w:val="single" w:sz="4" w:space="0" w:color="auto"/>
            </w:tcBorders>
            <w:shd w:val="clear" w:color="auto" w:fill="auto"/>
            <w:noWrap/>
            <w:vAlign w:val="center"/>
            <w:hideMark/>
          </w:tcPr>
          <w:p w14:paraId="367D53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10908B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32,94</w:t>
            </w:r>
          </w:p>
        </w:tc>
        <w:tc>
          <w:tcPr>
            <w:tcW w:w="711" w:type="dxa"/>
            <w:tcBorders>
              <w:top w:val="nil"/>
              <w:left w:val="nil"/>
              <w:bottom w:val="single" w:sz="4" w:space="0" w:color="auto"/>
              <w:right w:val="single" w:sz="4" w:space="0" w:color="auto"/>
            </w:tcBorders>
            <w:shd w:val="clear" w:color="auto" w:fill="auto"/>
            <w:noWrap/>
            <w:vAlign w:val="center"/>
            <w:hideMark/>
          </w:tcPr>
          <w:p w14:paraId="529FD34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6364BF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C8EF9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2,4</w:t>
            </w:r>
          </w:p>
        </w:tc>
        <w:tc>
          <w:tcPr>
            <w:tcW w:w="1505" w:type="dxa"/>
            <w:tcBorders>
              <w:top w:val="nil"/>
              <w:left w:val="nil"/>
              <w:bottom w:val="single" w:sz="4" w:space="0" w:color="auto"/>
              <w:right w:val="single" w:sz="4" w:space="0" w:color="auto"/>
            </w:tcBorders>
            <w:shd w:val="clear" w:color="auto" w:fill="auto"/>
            <w:vAlign w:val="center"/>
            <w:hideMark/>
          </w:tcPr>
          <w:p w14:paraId="779B590D"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DB43D9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6AB72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A5BC9E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167,58</w:t>
            </w:r>
          </w:p>
        </w:tc>
        <w:tc>
          <w:tcPr>
            <w:tcW w:w="1244" w:type="dxa"/>
            <w:tcBorders>
              <w:top w:val="nil"/>
              <w:left w:val="nil"/>
              <w:bottom w:val="single" w:sz="4" w:space="0" w:color="auto"/>
              <w:right w:val="single" w:sz="4" w:space="0" w:color="auto"/>
            </w:tcBorders>
            <w:shd w:val="clear" w:color="auto" w:fill="auto"/>
            <w:noWrap/>
            <w:vAlign w:val="center"/>
            <w:hideMark/>
          </w:tcPr>
          <w:p w14:paraId="4E5DF92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062B997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21,96</w:t>
            </w:r>
          </w:p>
        </w:tc>
        <w:tc>
          <w:tcPr>
            <w:tcW w:w="711" w:type="dxa"/>
            <w:tcBorders>
              <w:top w:val="nil"/>
              <w:left w:val="nil"/>
              <w:bottom w:val="single" w:sz="4" w:space="0" w:color="auto"/>
              <w:right w:val="single" w:sz="4" w:space="0" w:color="auto"/>
            </w:tcBorders>
            <w:shd w:val="clear" w:color="auto" w:fill="auto"/>
            <w:noWrap/>
            <w:vAlign w:val="center"/>
            <w:hideMark/>
          </w:tcPr>
          <w:p w14:paraId="51AB5D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155081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0DBF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2,5</w:t>
            </w:r>
          </w:p>
        </w:tc>
        <w:tc>
          <w:tcPr>
            <w:tcW w:w="1505" w:type="dxa"/>
            <w:tcBorders>
              <w:top w:val="nil"/>
              <w:left w:val="nil"/>
              <w:bottom w:val="single" w:sz="4" w:space="0" w:color="auto"/>
              <w:right w:val="single" w:sz="4" w:space="0" w:color="auto"/>
            </w:tcBorders>
            <w:shd w:val="clear" w:color="auto" w:fill="auto"/>
            <w:vAlign w:val="center"/>
            <w:hideMark/>
          </w:tcPr>
          <w:p w14:paraId="167CC5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1-51</w:t>
            </w:r>
          </w:p>
        </w:tc>
        <w:tc>
          <w:tcPr>
            <w:tcW w:w="3098" w:type="dxa"/>
            <w:tcBorders>
              <w:top w:val="nil"/>
              <w:left w:val="nil"/>
              <w:bottom w:val="single" w:sz="4" w:space="0" w:color="auto"/>
              <w:right w:val="single" w:sz="4" w:space="0" w:color="auto"/>
            </w:tcBorders>
            <w:shd w:val="clear" w:color="auto" w:fill="auto"/>
            <w:hideMark/>
          </w:tcPr>
          <w:p w14:paraId="4BA9D7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DC093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FEE02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209,5</w:t>
            </w:r>
          </w:p>
        </w:tc>
        <w:tc>
          <w:tcPr>
            <w:tcW w:w="1244" w:type="dxa"/>
            <w:tcBorders>
              <w:top w:val="nil"/>
              <w:left w:val="nil"/>
              <w:bottom w:val="single" w:sz="4" w:space="0" w:color="auto"/>
              <w:right w:val="single" w:sz="4" w:space="0" w:color="auto"/>
            </w:tcBorders>
            <w:shd w:val="clear" w:color="auto" w:fill="auto"/>
            <w:noWrap/>
            <w:vAlign w:val="center"/>
            <w:hideMark/>
          </w:tcPr>
          <w:p w14:paraId="18EF54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0,441</w:t>
            </w:r>
          </w:p>
        </w:tc>
        <w:tc>
          <w:tcPr>
            <w:tcW w:w="1412" w:type="dxa"/>
            <w:tcBorders>
              <w:top w:val="nil"/>
              <w:left w:val="nil"/>
              <w:bottom w:val="single" w:sz="4" w:space="0" w:color="auto"/>
              <w:right w:val="single" w:sz="4" w:space="0" w:color="auto"/>
            </w:tcBorders>
            <w:shd w:val="clear" w:color="auto" w:fill="auto"/>
            <w:vAlign w:val="center"/>
            <w:hideMark/>
          </w:tcPr>
          <w:p w14:paraId="308CC2C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92,36</w:t>
            </w:r>
          </w:p>
        </w:tc>
        <w:tc>
          <w:tcPr>
            <w:tcW w:w="711" w:type="dxa"/>
            <w:tcBorders>
              <w:top w:val="nil"/>
              <w:left w:val="nil"/>
              <w:bottom w:val="single" w:sz="4" w:space="0" w:color="auto"/>
              <w:right w:val="single" w:sz="4" w:space="0" w:color="auto"/>
            </w:tcBorders>
            <w:shd w:val="clear" w:color="auto" w:fill="auto"/>
            <w:noWrap/>
            <w:vAlign w:val="center"/>
            <w:hideMark/>
          </w:tcPr>
          <w:p w14:paraId="23182B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A697B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24A2D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2,6</w:t>
            </w:r>
          </w:p>
        </w:tc>
        <w:tc>
          <w:tcPr>
            <w:tcW w:w="1505" w:type="dxa"/>
            <w:tcBorders>
              <w:top w:val="nil"/>
              <w:left w:val="nil"/>
              <w:bottom w:val="single" w:sz="4" w:space="0" w:color="auto"/>
              <w:right w:val="single" w:sz="4" w:space="0" w:color="auto"/>
            </w:tcBorders>
            <w:shd w:val="clear" w:color="auto" w:fill="auto"/>
            <w:vAlign w:val="center"/>
            <w:hideMark/>
          </w:tcPr>
          <w:p w14:paraId="2688D4D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6A5962A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22A0C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1D9D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63,6</w:t>
            </w:r>
          </w:p>
        </w:tc>
        <w:tc>
          <w:tcPr>
            <w:tcW w:w="1244" w:type="dxa"/>
            <w:tcBorders>
              <w:top w:val="nil"/>
              <w:left w:val="nil"/>
              <w:bottom w:val="single" w:sz="4" w:space="0" w:color="auto"/>
              <w:right w:val="single" w:sz="4" w:space="0" w:color="auto"/>
            </w:tcBorders>
            <w:shd w:val="clear" w:color="auto" w:fill="auto"/>
            <w:noWrap/>
            <w:vAlign w:val="center"/>
            <w:hideMark/>
          </w:tcPr>
          <w:p w14:paraId="6531041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24777C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38,80</w:t>
            </w:r>
          </w:p>
        </w:tc>
        <w:tc>
          <w:tcPr>
            <w:tcW w:w="711" w:type="dxa"/>
            <w:tcBorders>
              <w:top w:val="nil"/>
              <w:left w:val="nil"/>
              <w:bottom w:val="single" w:sz="4" w:space="0" w:color="auto"/>
              <w:right w:val="single" w:sz="4" w:space="0" w:color="auto"/>
            </w:tcBorders>
            <w:shd w:val="clear" w:color="auto" w:fill="auto"/>
            <w:noWrap/>
            <w:vAlign w:val="center"/>
            <w:hideMark/>
          </w:tcPr>
          <w:p w14:paraId="16E70B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94292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1669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2,7</w:t>
            </w:r>
          </w:p>
        </w:tc>
        <w:tc>
          <w:tcPr>
            <w:tcW w:w="1505" w:type="dxa"/>
            <w:tcBorders>
              <w:top w:val="nil"/>
              <w:left w:val="nil"/>
              <w:bottom w:val="single" w:sz="4" w:space="0" w:color="auto"/>
              <w:right w:val="single" w:sz="4" w:space="0" w:color="auto"/>
            </w:tcBorders>
            <w:shd w:val="clear" w:color="auto" w:fill="auto"/>
            <w:vAlign w:val="center"/>
            <w:hideMark/>
          </w:tcPr>
          <w:p w14:paraId="78DAF5B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hideMark/>
          </w:tcPr>
          <w:p w14:paraId="03109A7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2F0270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AED48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365,9</w:t>
            </w:r>
          </w:p>
        </w:tc>
        <w:tc>
          <w:tcPr>
            <w:tcW w:w="1244" w:type="dxa"/>
            <w:tcBorders>
              <w:top w:val="nil"/>
              <w:left w:val="nil"/>
              <w:bottom w:val="single" w:sz="4" w:space="0" w:color="auto"/>
              <w:right w:val="single" w:sz="4" w:space="0" w:color="auto"/>
            </w:tcBorders>
            <w:shd w:val="clear" w:color="auto" w:fill="auto"/>
            <w:noWrap/>
            <w:vAlign w:val="center"/>
            <w:hideMark/>
          </w:tcPr>
          <w:p w14:paraId="4D1B036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205F26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275,29</w:t>
            </w:r>
          </w:p>
        </w:tc>
        <w:tc>
          <w:tcPr>
            <w:tcW w:w="711" w:type="dxa"/>
            <w:tcBorders>
              <w:top w:val="nil"/>
              <w:left w:val="nil"/>
              <w:bottom w:val="single" w:sz="4" w:space="0" w:color="auto"/>
              <w:right w:val="single" w:sz="4" w:space="0" w:color="auto"/>
            </w:tcBorders>
            <w:shd w:val="clear" w:color="auto" w:fill="auto"/>
            <w:noWrap/>
            <w:vAlign w:val="center"/>
            <w:hideMark/>
          </w:tcPr>
          <w:p w14:paraId="7D5B3F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6BDCBC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FC45E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2,8</w:t>
            </w:r>
          </w:p>
        </w:tc>
        <w:tc>
          <w:tcPr>
            <w:tcW w:w="1505" w:type="dxa"/>
            <w:tcBorders>
              <w:top w:val="nil"/>
              <w:left w:val="nil"/>
              <w:bottom w:val="single" w:sz="4" w:space="0" w:color="auto"/>
              <w:right w:val="single" w:sz="4" w:space="0" w:color="auto"/>
            </w:tcBorders>
            <w:shd w:val="clear" w:color="auto" w:fill="auto"/>
            <w:vAlign w:val="center"/>
            <w:hideMark/>
          </w:tcPr>
          <w:p w14:paraId="6F120B8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1-961</w:t>
            </w:r>
          </w:p>
        </w:tc>
        <w:tc>
          <w:tcPr>
            <w:tcW w:w="3098" w:type="dxa"/>
            <w:tcBorders>
              <w:top w:val="nil"/>
              <w:left w:val="nil"/>
              <w:bottom w:val="single" w:sz="4" w:space="0" w:color="auto"/>
              <w:right w:val="single" w:sz="4" w:space="0" w:color="auto"/>
            </w:tcBorders>
            <w:shd w:val="clear" w:color="auto" w:fill="auto"/>
            <w:hideMark/>
          </w:tcPr>
          <w:p w14:paraId="2252044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F79F7F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52AD4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6,5</w:t>
            </w:r>
          </w:p>
        </w:tc>
        <w:tc>
          <w:tcPr>
            <w:tcW w:w="1244" w:type="dxa"/>
            <w:tcBorders>
              <w:top w:val="nil"/>
              <w:left w:val="nil"/>
              <w:bottom w:val="single" w:sz="4" w:space="0" w:color="auto"/>
              <w:right w:val="single" w:sz="4" w:space="0" w:color="auto"/>
            </w:tcBorders>
            <w:shd w:val="clear" w:color="auto" w:fill="auto"/>
            <w:noWrap/>
            <w:vAlign w:val="center"/>
            <w:hideMark/>
          </w:tcPr>
          <w:p w14:paraId="1724A3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39CA02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38,93</w:t>
            </w:r>
          </w:p>
        </w:tc>
        <w:tc>
          <w:tcPr>
            <w:tcW w:w="711" w:type="dxa"/>
            <w:tcBorders>
              <w:top w:val="nil"/>
              <w:left w:val="nil"/>
              <w:bottom w:val="single" w:sz="4" w:space="0" w:color="auto"/>
              <w:right w:val="single" w:sz="4" w:space="0" w:color="auto"/>
            </w:tcBorders>
            <w:shd w:val="clear" w:color="auto" w:fill="auto"/>
            <w:noWrap/>
            <w:vAlign w:val="center"/>
            <w:hideMark/>
          </w:tcPr>
          <w:p w14:paraId="5AB898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2FED8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401E4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2,9</w:t>
            </w:r>
          </w:p>
        </w:tc>
        <w:tc>
          <w:tcPr>
            <w:tcW w:w="1505" w:type="dxa"/>
            <w:tcBorders>
              <w:top w:val="nil"/>
              <w:left w:val="nil"/>
              <w:bottom w:val="single" w:sz="4" w:space="0" w:color="auto"/>
              <w:right w:val="single" w:sz="4" w:space="0" w:color="auto"/>
            </w:tcBorders>
            <w:shd w:val="clear" w:color="auto" w:fill="auto"/>
            <w:vAlign w:val="center"/>
            <w:hideMark/>
          </w:tcPr>
          <w:p w14:paraId="38D6B3F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1FC284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470CB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4997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0037AF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35555C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11,82</w:t>
            </w:r>
          </w:p>
        </w:tc>
        <w:tc>
          <w:tcPr>
            <w:tcW w:w="711" w:type="dxa"/>
            <w:tcBorders>
              <w:top w:val="nil"/>
              <w:left w:val="nil"/>
              <w:bottom w:val="single" w:sz="4" w:space="0" w:color="auto"/>
              <w:right w:val="single" w:sz="4" w:space="0" w:color="auto"/>
            </w:tcBorders>
            <w:shd w:val="clear" w:color="auto" w:fill="auto"/>
            <w:noWrap/>
            <w:vAlign w:val="center"/>
            <w:hideMark/>
          </w:tcPr>
          <w:p w14:paraId="2BC7E8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340B44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B89BF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2,10</w:t>
            </w:r>
          </w:p>
        </w:tc>
        <w:tc>
          <w:tcPr>
            <w:tcW w:w="1505" w:type="dxa"/>
            <w:tcBorders>
              <w:top w:val="nil"/>
              <w:left w:val="nil"/>
              <w:bottom w:val="single" w:sz="4" w:space="0" w:color="auto"/>
              <w:right w:val="single" w:sz="4" w:space="0" w:color="auto"/>
            </w:tcBorders>
            <w:shd w:val="clear" w:color="auto" w:fill="auto"/>
            <w:vAlign w:val="center"/>
            <w:hideMark/>
          </w:tcPr>
          <w:p w14:paraId="3143AACC"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BFC0E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5FCCEA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35B8B4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713,51</w:t>
            </w:r>
          </w:p>
        </w:tc>
        <w:tc>
          <w:tcPr>
            <w:tcW w:w="1244" w:type="dxa"/>
            <w:tcBorders>
              <w:top w:val="nil"/>
              <w:left w:val="nil"/>
              <w:bottom w:val="single" w:sz="4" w:space="0" w:color="auto"/>
              <w:right w:val="single" w:sz="4" w:space="0" w:color="auto"/>
            </w:tcBorders>
            <w:shd w:val="clear" w:color="auto" w:fill="auto"/>
            <w:noWrap/>
            <w:vAlign w:val="center"/>
            <w:hideMark/>
          </w:tcPr>
          <w:p w14:paraId="79FA54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1393C63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140,26</w:t>
            </w:r>
          </w:p>
        </w:tc>
        <w:tc>
          <w:tcPr>
            <w:tcW w:w="711" w:type="dxa"/>
            <w:tcBorders>
              <w:top w:val="nil"/>
              <w:left w:val="nil"/>
              <w:bottom w:val="single" w:sz="4" w:space="0" w:color="auto"/>
              <w:right w:val="single" w:sz="4" w:space="0" w:color="auto"/>
            </w:tcBorders>
            <w:shd w:val="clear" w:color="auto" w:fill="auto"/>
            <w:noWrap/>
            <w:vAlign w:val="center"/>
            <w:hideMark/>
          </w:tcPr>
          <w:p w14:paraId="2727F72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7FDD8E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52163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2,11</w:t>
            </w:r>
          </w:p>
        </w:tc>
        <w:tc>
          <w:tcPr>
            <w:tcW w:w="1505" w:type="dxa"/>
            <w:tcBorders>
              <w:top w:val="nil"/>
              <w:left w:val="nil"/>
              <w:bottom w:val="single" w:sz="4" w:space="0" w:color="auto"/>
              <w:right w:val="single" w:sz="4" w:space="0" w:color="auto"/>
            </w:tcBorders>
            <w:shd w:val="clear" w:color="auto" w:fill="auto"/>
            <w:vAlign w:val="center"/>
            <w:hideMark/>
          </w:tcPr>
          <w:p w14:paraId="7C2A00F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273A8D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5A2056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5AFFB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713,51</w:t>
            </w:r>
          </w:p>
        </w:tc>
        <w:tc>
          <w:tcPr>
            <w:tcW w:w="1244" w:type="dxa"/>
            <w:tcBorders>
              <w:top w:val="nil"/>
              <w:left w:val="nil"/>
              <w:bottom w:val="single" w:sz="4" w:space="0" w:color="auto"/>
              <w:right w:val="single" w:sz="4" w:space="0" w:color="auto"/>
            </w:tcBorders>
            <w:shd w:val="clear" w:color="auto" w:fill="auto"/>
            <w:noWrap/>
            <w:vAlign w:val="center"/>
            <w:hideMark/>
          </w:tcPr>
          <w:p w14:paraId="6B4D5A7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1194673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93,51</w:t>
            </w:r>
          </w:p>
        </w:tc>
        <w:tc>
          <w:tcPr>
            <w:tcW w:w="711" w:type="dxa"/>
            <w:tcBorders>
              <w:top w:val="nil"/>
              <w:left w:val="nil"/>
              <w:bottom w:val="single" w:sz="4" w:space="0" w:color="auto"/>
              <w:right w:val="single" w:sz="4" w:space="0" w:color="auto"/>
            </w:tcBorders>
            <w:shd w:val="clear" w:color="auto" w:fill="auto"/>
            <w:noWrap/>
            <w:vAlign w:val="center"/>
            <w:hideMark/>
          </w:tcPr>
          <w:p w14:paraId="054876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35C68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774B7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2,12</w:t>
            </w:r>
          </w:p>
        </w:tc>
        <w:tc>
          <w:tcPr>
            <w:tcW w:w="1505" w:type="dxa"/>
            <w:tcBorders>
              <w:top w:val="nil"/>
              <w:left w:val="nil"/>
              <w:bottom w:val="single" w:sz="4" w:space="0" w:color="auto"/>
              <w:right w:val="single" w:sz="4" w:space="0" w:color="auto"/>
            </w:tcBorders>
            <w:shd w:val="clear" w:color="auto" w:fill="auto"/>
            <w:vAlign w:val="center"/>
            <w:hideMark/>
          </w:tcPr>
          <w:p w14:paraId="2B9718D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5EA150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D9AB2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B7A9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37,6</w:t>
            </w:r>
          </w:p>
        </w:tc>
        <w:tc>
          <w:tcPr>
            <w:tcW w:w="1244" w:type="dxa"/>
            <w:tcBorders>
              <w:top w:val="nil"/>
              <w:left w:val="nil"/>
              <w:bottom w:val="single" w:sz="4" w:space="0" w:color="auto"/>
              <w:right w:val="single" w:sz="4" w:space="0" w:color="auto"/>
            </w:tcBorders>
            <w:shd w:val="clear" w:color="auto" w:fill="auto"/>
            <w:noWrap/>
            <w:vAlign w:val="center"/>
            <w:hideMark/>
          </w:tcPr>
          <w:p w14:paraId="3AEEE99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7A835DD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258,30</w:t>
            </w:r>
          </w:p>
        </w:tc>
        <w:tc>
          <w:tcPr>
            <w:tcW w:w="711" w:type="dxa"/>
            <w:tcBorders>
              <w:top w:val="nil"/>
              <w:left w:val="nil"/>
              <w:bottom w:val="single" w:sz="4" w:space="0" w:color="auto"/>
              <w:right w:val="single" w:sz="4" w:space="0" w:color="auto"/>
            </w:tcBorders>
            <w:shd w:val="clear" w:color="auto" w:fill="auto"/>
            <w:noWrap/>
            <w:vAlign w:val="center"/>
            <w:hideMark/>
          </w:tcPr>
          <w:p w14:paraId="1CB46F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27A225"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70F4D6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2,13</w:t>
            </w:r>
          </w:p>
        </w:tc>
        <w:tc>
          <w:tcPr>
            <w:tcW w:w="1505" w:type="dxa"/>
            <w:tcBorders>
              <w:top w:val="nil"/>
              <w:left w:val="nil"/>
              <w:bottom w:val="single" w:sz="4" w:space="0" w:color="auto"/>
              <w:right w:val="single" w:sz="4" w:space="0" w:color="auto"/>
            </w:tcBorders>
            <w:shd w:val="clear" w:color="auto" w:fill="auto"/>
            <w:vAlign w:val="center"/>
            <w:hideMark/>
          </w:tcPr>
          <w:p w14:paraId="4118CF51"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6FD6360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7E3C86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88C7F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159,9</w:t>
            </w:r>
          </w:p>
        </w:tc>
        <w:tc>
          <w:tcPr>
            <w:tcW w:w="1244" w:type="dxa"/>
            <w:tcBorders>
              <w:top w:val="nil"/>
              <w:left w:val="nil"/>
              <w:bottom w:val="single" w:sz="4" w:space="0" w:color="auto"/>
              <w:right w:val="single" w:sz="4" w:space="0" w:color="auto"/>
            </w:tcBorders>
            <w:shd w:val="clear" w:color="auto" w:fill="auto"/>
            <w:noWrap/>
            <w:vAlign w:val="center"/>
            <w:hideMark/>
          </w:tcPr>
          <w:p w14:paraId="51144C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12C443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863,26</w:t>
            </w:r>
          </w:p>
        </w:tc>
        <w:tc>
          <w:tcPr>
            <w:tcW w:w="711" w:type="dxa"/>
            <w:tcBorders>
              <w:top w:val="nil"/>
              <w:left w:val="nil"/>
              <w:bottom w:val="single" w:sz="4" w:space="0" w:color="auto"/>
              <w:right w:val="single" w:sz="4" w:space="0" w:color="auto"/>
            </w:tcBorders>
            <w:shd w:val="clear" w:color="auto" w:fill="auto"/>
            <w:noWrap/>
            <w:vAlign w:val="center"/>
            <w:hideMark/>
          </w:tcPr>
          <w:p w14:paraId="0E5F03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36AE10" w14:textId="77777777" w:rsidTr="00286820">
        <w:trPr>
          <w:trHeight w:val="134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8464F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2,14</w:t>
            </w:r>
          </w:p>
        </w:tc>
        <w:tc>
          <w:tcPr>
            <w:tcW w:w="1505" w:type="dxa"/>
            <w:tcBorders>
              <w:top w:val="nil"/>
              <w:left w:val="nil"/>
              <w:bottom w:val="single" w:sz="4" w:space="0" w:color="auto"/>
              <w:right w:val="single" w:sz="4" w:space="0" w:color="auto"/>
            </w:tcBorders>
            <w:shd w:val="clear" w:color="auto" w:fill="auto"/>
            <w:vAlign w:val="center"/>
            <w:hideMark/>
          </w:tcPr>
          <w:p w14:paraId="4F225DED"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747A33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0F092D3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E1987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281,6</w:t>
            </w:r>
          </w:p>
        </w:tc>
        <w:tc>
          <w:tcPr>
            <w:tcW w:w="1244" w:type="dxa"/>
            <w:tcBorders>
              <w:top w:val="nil"/>
              <w:left w:val="nil"/>
              <w:bottom w:val="single" w:sz="4" w:space="0" w:color="auto"/>
              <w:right w:val="single" w:sz="4" w:space="0" w:color="auto"/>
            </w:tcBorders>
            <w:shd w:val="clear" w:color="auto" w:fill="auto"/>
            <w:noWrap/>
            <w:vAlign w:val="center"/>
            <w:hideMark/>
          </w:tcPr>
          <w:p w14:paraId="647D985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414A8CB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18,55</w:t>
            </w:r>
          </w:p>
        </w:tc>
        <w:tc>
          <w:tcPr>
            <w:tcW w:w="711" w:type="dxa"/>
            <w:tcBorders>
              <w:top w:val="nil"/>
              <w:left w:val="nil"/>
              <w:bottom w:val="single" w:sz="4" w:space="0" w:color="auto"/>
              <w:right w:val="single" w:sz="4" w:space="0" w:color="auto"/>
            </w:tcBorders>
            <w:shd w:val="clear" w:color="auto" w:fill="auto"/>
            <w:noWrap/>
            <w:vAlign w:val="center"/>
            <w:hideMark/>
          </w:tcPr>
          <w:p w14:paraId="6405F2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BFD76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C0876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2,15</w:t>
            </w:r>
          </w:p>
        </w:tc>
        <w:tc>
          <w:tcPr>
            <w:tcW w:w="1505" w:type="dxa"/>
            <w:tcBorders>
              <w:top w:val="nil"/>
              <w:left w:val="nil"/>
              <w:bottom w:val="single" w:sz="4" w:space="0" w:color="auto"/>
              <w:right w:val="single" w:sz="4" w:space="0" w:color="auto"/>
            </w:tcBorders>
            <w:shd w:val="clear" w:color="auto" w:fill="auto"/>
            <w:vAlign w:val="center"/>
            <w:hideMark/>
          </w:tcPr>
          <w:p w14:paraId="3C179A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709640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F281F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15859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281,6</w:t>
            </w:r>
          </w:p>
        </w:tc>
        <w:tc>
          <w:tcPr>
            <w:tcW w:w="1244" w:type="dxa"/>
            <w:tcBorders>
              <w:top w:val="nil"/>
              <w:left w:val="nil"/>
              <w:bottom w:val="single" w:sz="4" w:space="0" w:color="auto"/>
              <w:right w:val="single" w:sz="4" w:space="0" w:color="auto"/>
            </w:tcBorders>
            <w:shd w:val="clear" w:color="auto" w:fill="auto"/>
            <w:noWrap/>
            <w:vAlign w:val="center"/>
            <w:hideMark/>
          </w:tcPr>
          <w:p w14:paraId="456F85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625CC54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22,78</w:t>
            </w:r>
          </w:p>
        </w:tc>
        <w:tc>
          <w:tcPr>
            <w:tcW w:w="711" w:type="dxa"/>
            <w:tcBorders>
              <w:top w:val="nil"/>
              <w:left w:val="nil"/>
              <w:bottom w:val="single" w:sz="4" w:space="0" w:color="auto"/>
              <w:right w:val="single" w:sz="4" w:space="0" w:color="auto"/>
            </w:tcBorders>
            <w:shd w:val="clear" w:color="auto" w:fill="auto"/>
            <w:noWrap/>
            <w:vAlign w:val="center"/>
            <w:hideMark/>
          </w:tcPr>
          <w:p w14:paraId="1C0A57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C97E17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B86EA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2,16</w:t>
            </w:r>
          </w:p>
        </w:tc>
        <w:tc>
          <w:tcPr>
            <w:tcW w:w="1505" w:type="dxa"/>
            <w:tcBorders>
              <w:top w:val="nil"/>
              <w:left w:val="nil"/>
              <w:bottom w:val="single" w:sz="4" w:space="0" w:color="auto"/>
              <w:right w:val="single" w:sz="4" w:space="0" w:color="auto"/>
            </w:tcBorders>
            <w:shd w:val="clear" w:color="auto" w:fill="auto"/>
            <w:vAlign w:val="center"/>
            <w:hideMark/>
          </w:tcPr>
          <w:p w14:paraId="1B78DDE6"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06E5780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C3998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8A4F3A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365,9</w:t>
            </w:r>
          </w:p>
        </w:tc>
        <w:tc>
          <w:tcPr>
            <w:tcW w:w="1244" w:type="dxa"/>
            <w:tcBorders>
              <w:top w:val="nil"/>
              <w:left w:val="nil"/>
              <w:bottom w:val="single" w:sz="4" w:space="0" w:color="auto"/>
              <w:right w:val="single" w:sz="4" w:space="0" w:color="auto"/>
            </w:tcBorders>
            <w:shd w:val="clear" w:color="auto" w:fill="auto"/>
            <w:noWrap/>
            <w:vAlign w:val="center"/>
            <w:hideMark/>
          </w:tcPr>
          <w:p w14:paraId="2B2456F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2C28060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34,32</w:t>
            </w:r>
          </w:p>
        </w:tc>
        <w:tc>
          <w:tcPr>
            <w:tcW w:w="711" w:type="dxa"/>
            <w:tcBorders>
              <w:top w:val="nil"/>
              <w:left w:val="nil"/>
              <w:bottom w:val="single" w:sz="4" w:space="0" w:color="auto"/>
              <w:right w:val="single" w:sz="4" w:space="0" w:color="auto"/>
            </w:tcBorders>
            <w:shd w:val="clear" w:color="auto" w:fill="auto"/>
            <w:noWrap/>
            <w:vAlign w:val="center"/>
            <w:hideMark/>
          </w:tcPr>
          <w:p w14:paraId="167C60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E73F64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B2666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2,17</w:t>
            </w:r>
          </w:p>
        </w:tc>
        <w:tc>
          <w:tcPr>
            <w:tcW w:w="1505" w:type="dxa"/>
            <w:tcBorders>
              <w:top w:val="nil"/>
              <w:left w:val="nil"/>
              <w:bottom w:val="single" w:sz="4" w:space="0" w:color="auto"/>
              <w:right w:val="single" w:sz="4" w:space="0" w:color="auto"/>
            </w:tcBorders>
            <w:shd w:val="clear" w:color="auto" w:fill="auto"/>
            <w:vAlign w:val="center"/>
            <w:hideMark/>
          </w:tcPr>
          <w:p w14:paraId="3C0F70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374DA5B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8DB1D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90383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725,2</w:t>
            </w:r>
          </w:p>
        </w:tc>
        <w:tc>
          <w:tcPr>
            <w:tcW w:w="1244" w:type="dxa"/>
            <w:tcBorders>
              <w:top w:val="nil"/>
              <w:left w:val="nil"/>
              <w:bottom w:val="single" w:sz="4" w:space="0" w:color="auto"/>
              <w:right w:val="single" w:sz="4" w:space="0" w:color="auto"/>
            </w:tcBorders>
            <w:shd w:val="clear" w:color="auto" w:fill="auto"/>
            <w:noWrap/>
            <w:vAlign w:val="center"/>
            <w:hideMark/>
          </w:tcPr>
          <w:p w14:paraId="26CD681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311EFA0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1224,23</w:t>
            </w:r>
          </w:p>
        </w:tc>
        <w:tc>
          <w:tcPr>
            <w:tcW w:w="711" w:type="dxa"/>
            <w:tcBorders>
              <w:top w:val="nil"/>
              <w:left w:val="nil"/>
              <w:bottom w:val="single" w:sz="4" w:space="0" w:color="auto"/>
              <w:right w:val="single" w:sz="4" w:space="0" w:color="auto"/>
            </w:tcBorders>
            <w:shd w:val="clear" w:color="auto" w:fill="auto"/>
            <w:noWrap/>
            <w:vAlign w:val="center"/>
            <w:hideMark/>
          </w:tcPr>
          <w:p w14:paraId="0C6B60F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CC7F2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BC59D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2,18</w:t>
            </w:r>
          </w:p>
        </w:tc>
        <w:tc>
          <w:tcPr>
            <w:tcW w:w="1505" w:type="dxa"/>
            <w:tcBorders>
              <w:top w:val="nil"/>
              <w:left w:val="nil"/>
              <w:bottom w:val="single" w:sz="4" w:space="0" w:color="auto"/>
              <w:right w:val="single" w:sz="4" w:space="0" w:color="auto"/>
            </w:tcBorders>
            <w:shd w:val="clear" w:color="auto" w:fill="auto"/>
            <w:vAlign w:val="center"/>
            <w:hideMark/>
          </w:tcPr>
          <w:p w14:paraId="01CE4DB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628928F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2F4AB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F599C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725,2</w:t>
            </w:r>
          </w:p>
        </w:tc>
        <w:tc>
          <w:tcPr>
            <w:tcW w:w="1244" w:type="dxa"/>
            <w:tcBorders>
              <w:top w:val="nil"/>
              <w:left w:val="nil"/>
              <w:bottom w:val="single" w:sz="4" w:space="0" w:color="auto"/>
              <w:right w:val="single" w:sz="4" w:space="0" w:color="auto"/>
            </w:tcBorders>
            <w:shd w:val="clear" w:color="auto" w:fill="auto"/>
            <w:noWrap/>
            <w:vAlign w:val="center"/>
            <w:hideMark/>
          </w:tcPr>
          <w:p w14:paraId="6BCFD8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1FBA1B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4124,83</w:t>
            </w:r>
          </w:p>
        </w:tc>
        <w:tc>
          <w:tcPr>
            <w:tcW w:w="711" w:type="dxa"/>
            <w:tcBorders>
              <w:top w:val="nil"/>
              <w:left w:val="nil"/>
              <w:bottom w:val="single" w:sz="4" w:space="0" w:color="auto"/>
              <w:right w:val="single" w:sz="4" w:space="0" w:color="auto"/>
            </w:tcBorders>
            <w:shd w:val="clear" w:color="auto" w:fill="auto"/>
            <w:noWrap/>
            <w:vAlign w:val="center"/>
            <w:hideMark/>
          </w:tcPr>
          <w:p w14:paraId="41C1E0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5AC022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1360FA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2,19</w:t>
            </w:r>
          </w:p>
        </w:tc>
        <w:tc>
          <w:tcPr>
            <w:tcW w:w="1505" w:type="dxa"/>
            <w:tcBorders>
              <w:top w:val="nil"/>
              <w:left w:val="nil"/>
              <w:bottom w:val="single" w:sz="4" w:space="0" w:color="auto"/>
              <w:right w:val="single" w:sz="4" w:space="0" w:color="auto"/>
            </w:tcBorders>
            <w:shd w:val="clear" w:color="auto" w:fill="auto"/>
            <w:vAlign w:val="center"/>
            <w:hideMark/>
          </w:tcPr>
          <w:p w14:paraId="2203140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6B24C16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C1DBE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C2411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725,2</w:t>
            </w:r>
          </w:p>
        </w:tc>
        <w:tc>
          <w:tcPr>
            <w:tcW w:w="1244" w:type="dxa"/>
            <w:tcBorders>
              <w:top w:val="nil"/>
              <w:left w:val="nil"/>
              <w:bottom w:val="single" w:sz="4" w:space="0" w:color="auto"/>
              <w:right w:val="single" w:sz="4" w:space="0" w:color="auto"/>
            </w:tcBorders>
            <w:shd w:val="clear" w:color="auto" w:fill="auto"/>
            <w:noWrap/>
            <w:vAlign w:val="center"/>
            <w:hideMark/>
          </w:tcPr>
          <w:p w14:paraId="2EC1F81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625812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2940,29</w:t>
            </w:r>
          </w:p>
        </w:tc>
        <w:tc>
          <w:tcPr>
            <w:tcW w:w="711" w:type="dxa"/>
            <w:tcBorders>
              <w:top w:val="nil"/>
              <w:left w:val="nil"/>
              <w:bottom w:val="single" w:sz="4" w:space="0" w:color="auto"/>
              <w:right w:val="single" w:sz="4" w:space="0" w:color="auto"/>
            </w:tcBorders>
            <w:shd w:val="clear" w:color="auto" w:fill="auto"/>
            <w:noWrap/>
            <w:vAlign w:val="center"/>
            <w:hideMark/>
          </w:tcPr>
          <w:p w14:paraId="67C117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AA40F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2DB079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7BF87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9C86ED3"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95081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09148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0870B9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7D4A8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10534,49</w:t>
            </w:r>
          </w:p>
        </w:tc>
        <w:tc>
          <w:tcPr>
            <w:tcW w:w="711" w:type="dxa"/>
            <w:tcBorders>
              <w:top w:val="nil"/>
              <w:left w:val="nil"/>
              <w:bottom w:val="single" w:sz="4" w:space="0" w:color="auto"/>
              <w:right w:val="single" w:sz="4" w:space="0" w:color="auto"/>
            </w:tcBorders>
            <w:shd w:val="clear" w:color="000000" w:fill="F2DCDB"/>
            <w:noWrap/>
            <w:vAlign w:val="center"/>
            <w:hideMark/>
          </w:tcPr>
          <w:p w14:paraId="144C42C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4,65</w:t>
            </w:r>
          </w:p>
        </w:tc>
      </w:tr>
      <w:tr w:rsidR="00757779" w:rsidRPr="00757779" w14:paraId="1439C384"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8BA6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A83AF2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8E41888"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18DE2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B2FE6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7B591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B8A661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77AFC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6BB17A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70E667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2,20</w:t>
            </w:r>
          </w:p>
        </w:tc>
        <w:tc>
          <w:tcPr>
            <w:tcW w:w="1505" w:type="dxa"/>
            <w:tcBorders>
              <w:top w:val="nil"/>
              <w:left w:val="nil"/>
              <w:bottom w:val="single" w:sz="4" w:space="0" w:color="auto"/>
              <w:right w:val="single" w:sz="4" w:space="0" w:color="auto"/>
            </w:tcBorders>
            <w:shd w:val="clear" w:color="auto" w:fill="auto"/>
            <w:vAlign w:val="center"/>
            <w:hideMark/>
          </w:tcPr>
          <w:p w14:paraId="4E7C951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1C70EC0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DN200 /GF/ SN8 տիպի պոլիէթիլենե լայնուկավոր ակոսավոր խողովակներ, արժեք, մատակարարում, </w:t>
            </w:r>
            <w:r w:rsidRPr="00757779">
              <w:rPr>
                <w:rFonts w:ascii="Sylfaen" w:hAnsi="Sylfaen" w:cs="Arial"/>
                <w:sz w:val="22"/>
                <w:szCs w:val="22"/>
                <w:lang w:val="ru-RU" w:eastAsia="ru-RU"/>
              </w:rPr>
              <w:lastRenderedPageBreak/>
              <w:t>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31C6D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p>
        </w:tc>
        <w:tc>
          <w:tcPr>
            <w:tcW w:w="1092" w:type="dxa"/>
            <w:tcBorders>
              <w:top w:val="nil"/>
              <w:left w:val="nil"/>
              <w:bottom w:val="single" w:sz="4" w:space="0" w:color="auto"/>
              <w:right w:val="single" w:sz="4" w:space="0" w:color="auto"/>
            </w:tcBorders>
            <w:shd w:val="clear" w:color="auto" w:fill="auto"/>
            <w:vAlign w:val="center"/>
            <w:hideMark/>
          </w:tcPr>
          <w:p w14:paraId="64B07C0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518,0</w:t>
            </w:r>
          </w:p>
        </w:tc>
        <w:tc>
          <w:tcPr>
            <w:tcW w:w="1244" w:type="dxa"/>
            <w:tcBorders>
              <w:top w:val="nil"/>
              <w:left w:val="nil"/>
              <w:bottom w:val="single" w:sz="4" w:space="0" w:color="auto"/>
              <w:right w:val="single" w:sz="4" w:space="0" w:color="auto"/>
            </w:tcBorders>
            <w:shd w:val="clear" w:color="auto" w:fill="auto"/>
            <w:noWrap/>
            <w:vAlign w:val="center"/>
            <w:hideMark/>
          </w:tcPr>
          <w:p w14:paraId="6192D4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58FCDE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4307,99</w:t>
            </w:r>
          </w:p>
        </w:tc>
        <w:tc>
          <w:tcPr>
            <w:tcW w:w="711" w:type="dxa"/>
            <w:tcBorders>
              <w:top w:val="nil"/>
              <w:left w:val="nil"/>
              <w:bottom w:val="single" w:sz="4" w:space="0" w:color="auto"/>
              <w:right w:val="single" w:sz="4" w:space="0" w:color="auto"/>
            </w:tcBorders>
            <w:shd w:val="clear" w:color="auto" w:fill="auto"/>
            <w:noWrap/>
            <w:vAlign w:val="center"/>
            <w:hideMark/>
          </w:tcPr>
          <w:p w14:paraId="77E63C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133A5B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86277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2,21</w:t>
            </w:r>
          </w:p>
        </w:tc>
        <w:tc>
          <w:tcPr>
            <w:tcW w:w="1505" w:type="dxa"/>
            <w:tcBorders>
              <w:top w:val="nil"/>
              <w:left w:val="nil"/>
              <w:bottom w:val="single" w:sz="4" w:space="0" w:color="auto"/>
              <w:right w:val="single" w:sz="4" w:space="0" w:color="auto"/>
            </w:tcBorders>
            <w:shd w:val="clear" w:color="auto" w:fill="auto"/>
            <w:vAlign w:val="center"/>
            <w:hideMark/>
          </w:tcPr>
          <w:p w14:paraId="4FA5185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BA36AB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742CA2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851E6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87,0</w:t>
            </w:r>
          </w:p>
        </w:tc>
        <w:tc>
          <w:tcPr>
            <w:tcW w:w="1244" w:type="dxa"/>
            <w:tcBorders>
              <w:top w:val="nil"/>
              <w:left w:val="nil"/>
              <w:bottom w:val="single" w:sz="4" w:space="0" w:color="auto"/>
              <w:right w:val="single" w:sz="4" w:space="0" w:color="auto"/>
            </w:tcBorders>
            <w:shd w:val="clear" w:color="auto" w:fill="auto"/>
            <w:noWrap/>
            <w:vAlign w:val="center"/>
            <w:hideMark/>
          </w:tcPr>
          <w:p w14:paraId="7902B10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774E3F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61,82</w:t>
            </w:r>
          </w:p>
        </w:tc>
        <w:tc>
          <w:tcPr>
            <w:tcW w:w="711" w:type="dxa"/>
            <w:tcBorders>
              <w:top w:val="nil"/>
              <w:left w:val="nil"/>
              <w:bottom w:val="single" w:sz="4" w:space="0" w:color="auto"/>
              <w:right w:val="single" w:sz="4" w:space="0" w:color="auto"/>
            </w:tcBorders>
            <w:shd w:val="clear" w:color="auto" w:fill="auto"/>
            <w:noWrap/>
            <w:vAlign w:val="center"/>
            <w:hideMark/>
          </w:tcPr>
          <w:p w14:paraId="0FD674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732B9E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68F5E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2,22</w:t>
            </w:r>
          </w:p>
        </w:tc>
        <w:tc>
          <w:tcPr>
            <w:tcW w:w="1505" w:type="dxa"/>
            <w:tcBorders>
              <w:top w:val="nil"/>
              <w:left w:val="nil"/>
              <w:bottom w:val="single" w:sz="4" w:space="0" w:color="auto"/>
              <w:right w:val="single" w:sz="4" w:space="0" w:color="auto"/>
            </w:tcBorders>
            <w:shd w:val="clear" w:color="auto" w:fill="auto"/>
            <w:vAlign w:val="center"/>
            <w:hideMark/>
          </w:tcPr>
          <w:p w14:paraId="46AEA7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35576B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5CBDF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293E05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0,518</w:t>
            </w:r>
          </w:p>
        </w:tc>
        <w:tc>
          <w:tcPr>
            <w:tcW w:w="1244" w:type="dxa"/>
            <w:tcBorders>
              <w:top w:val="nil"/>
              <w:left w:val="nil"/>
              <w:bottom w:val="single" w:sz="4" w:space="0" w:color="auto"/>
              <w:right w:val="single" w:sz="4" w:space="0" w:color="auto"/>
            </w:tcBorders>
            <w:shd w:val="clear" w:color="auto" w:fill="auto"/>
            <w:noWrap/>
            <w:vAlign w:val="center"/>
            <w:hideMark/>
          </w:tcPr>
          <w:p w14:paraId="4B663AB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2BE888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174,18</w:t>
            </w:r>
          </w:p>
        </w:tc>
        <w:tc>
          <w:tcPr>
            <w:tcW w:w="711" w:type="dxa"/>
            <w:tcBorders>
              <w:top w:val="nil"/>
              <w:left w:val="nil"/>
              <w:bottom w:val="single" w:sz="4" w:space="0" w:color="auto"/>
              <w:right w:val="single" w:sz="4" w:space="0" w:color="auto"/>
            </w:tcBorders>
            <w:shd w:val="clear" w:color="auto" w:fill="auto"/>
            <w:noWrap/>
            <w:vAlign w:val="center"/>
            <w:hideMark/>
          </w:tcPr>
          <w:p w14:paraId="12BC27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4F69DA1"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0126B6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DAFD0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CEEBA8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D76FA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87AAD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552E01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476B50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4543,99</w:t>
            </w:r>
          </w:p>
        </w:tc>
        <w:tc>
          <w:tcPr>
            <w:tcW w:w="711" w:type="dxa"/>
            <w:tcBorders>
              <w:top w:val="nil"/>
              <w:left w:val="nil"/>
              <w:bottom w:val="single" w:sz="4" w:space="0" w:color="auto"/>
              <w:right w:val="single" w:sz="4" w:space="0" w:color="auto"/>
            </w:tcBorders>
            <w:shd w:val="clear" w:color="000000" w:fill="F2DCDB"/>
            <w:noWrap/>
            <w:vAlign w:val="center"/>
            <w:hideMark/>
          </w:tcPr>
          <w:p w14:paraId="7B0409B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2,01</w:t>
            </w:r>
          </w:p>
        </w:tc>
      </w:tr>
      <w:tr w:rsidR="00757779" w:rsidRPr="00F42521" w14:paraId="1E144E7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0A20F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3A0CBF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ABDFA87"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ԱԴՀ-1-2, ԳԴՀ-1-12, D=1, Hբան=1,19-1,47</w:t>
            </w:r>
          </w:p>
        </w:tc>
        <w:tc>
          <w:tcPr>
            <w:tcW w:w="1192" w:type="dxa"/>
            <w:tcBorders>
              <w:top w:val="nil"/>
              <w:left w:val="nil"/>
              <w:bottom w:val="single" w:sz="4" w:space="0" w:color="auto"/>
              <w:right w:val="single" w:sz="4" w:space="0" w:color="auto"/>
            </w:tcBorders>
            <w:shd w:val="clear" w:color="auto" w:fill="auto"/>
            <w:vAlign w:val="center"/>
            <w:hideMark/>
          </w:tcPr>
          <w:p w14:paraId="6540FC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927D8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8A382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3D192B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9F604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68DF3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13240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2,23</w:t>
            </w:r>
          </w:p>
        </w:tc>
        <w:tc>
          <w:tcPr>
            <w:tcW w:w="1505" w:type="dxa"/>
            <w:tcBorders>
              <w:top w:val="nil"/>
              <w:left w:val="nil"/>
              <w:bottom w:val="single" w:sz="4" w:space="0" w:color="auto"/>
              <w:right w:val="single" w:sz="4" w:space="0" w:color="auto"/>
            </w:tcBorders>
            <w:shd w:val="clear" w:color="auto" w:fill="auto"/>
            <w:vAlign w:val="center"/>
            <w:hideMark/>
          </w:tcPr>
          <w:p w14:paraId="55597FC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6588A6D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675C8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FA123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14,9</w:t>
            </w:r>
          </w:p>
        </w:tc>
        <w:tc>
          <w:tcPr>
            <w:tcW w:w="1244" w:type="dxa"/>
            <w:tcBorders>
              <w:top w:val="nil"/>
              <w:left w:val="nil"/>
              <w:bottom w:val="single" w:sz="4" w:space="0" w:color="auto"/>
              <w:right w:val="single" w:sz="4" w:space="0" w:color="auto"/>
            </w:tcBorders>
            <w:shd w:val="clear" w:color="auto" w:fill="auto"/>
            <w:noWrap/>
            <w:vAlign w:val="center"/>
            <w:hideMark/>
          </w:tcPr>
          <w:p w14:paraId="53E6CF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58A126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636,71</w:t>
            </w:r>
          </w:p>
        </w:tc>
        <w:tc>
          <w:tcPr>
            <w:tcW w:w="711" w:type="dxa"/>
            <w:tcBorders>
              <w:top w:val="nil"/>
              <w:left w:val="nil"/>
              <w:bottom w:val="single" w:sz="4" w:space="0" w:color="auto"/>
              <w:right w:val="single" w:sz="4" w:space="0" w:color="auto"/>
            </w:tcBorders>
            <w:shd w:val="clear" w:color="auto" w:fill="auto"/>
            <w:noWrap/>
            <w:vAlign w:val="center"/>
            <w:hideMark/>
          </w:tcPr>
          <w:p w14:paraId="395A1F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2275A9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495EC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2,24</w:t>
            </w:r>
          </w:p>
        </w:tc>
        <w:tc>
          <w:tcPr>
            <w:tcW w:w="1505" w:type="dxa"/>
            <w:tcBorders>
              <w:top w:val="nil"/>
              <w:left w:val="nil"/>
              <w:bottom w:val="single" w:sz="4" w:space="0" w:color="auto"/>
              <w:right w:val="single" w:sz="4" w:space="0" w:color="auto"/>
            </w:tcBorders>
            <w:shd w:val="clear" w:color="auto" w:fill="auto"/>
            <w:vAlign w:val="center"/>
            <w:hideMark/>
          </w:tcPr>
          <w:p w14:paraId="7CC70CC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B4134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0F9A7E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4F549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4,100</w:t>
            </w:r>
          </w:p>
        </w:tc>
        <w:tc>
          <w:tcPr>
            <w:tcW w:w="1244" w:type="dxa"/>
            <w:tcBorders>
              <w:top w:val="nil"/>
              <w:left w:val="nil"/>
              <w:bottom w:val="single" w:sz="4" w:space="0" w:color="auto"/>
              <w:right w:val="single" w:sz="4" w:space="0" w:color="auto"/>
            </w:tcBorders>
            <w:shd w:val="clear" w:color="auto" w:fill="auto"/>
            <w:noWrap/>
            <w:vAlign w:val="center"/>
            <w:hideMark/>
          </w:tcPr>
          <w:p w14:paraId="411662A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12D29C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151,28</w:t>
            </w:r>
          </w:p>
        </w:tc>
        <w:tc>
          <w:tcPr>
            <w:tcW w:w="711" w:type="dxa"/>
            <w:tcBorders>
              <w:top w:val="nil"/>
              <w:left w:val="nil"/>
              <w:bottom w:val="single" w:sz="4" w:space="0" w:color="auto"/>
              <w:right w:val="single" w:sz="4" w:space="0" w:color="auto"/>
            </w:tcBorders>
            <w:shd w:val="clear" w:color="auto" w:fill="auto"/>
            <w:noWrap/>
            <w:vAlign w:val="center"/>
            <w:hideMark/>
          </w:tcPr>
          <w:p w14:paraId="34D31D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AFED30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CAD7F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2,25</w:t>
            </w:r>
          </w:p>
        </w:tc>
        <w:tc>
          <w:tcPr>
            <w:tcW w:w="1505" w:type="dxa"/>
            <w:tcBorders>
              <w:top w:val="nil"/>
              <w:left w:val="nil"/>
              <w:bottom w:val="single" w:sz="4" w:space="0" w:color="auto"/>
              <w:right w:val="single" w:sz="4" w:space="0" w:color="auto"/>
            </w:tcBorders>
            <w:shd w:val="clear" w:color="auto" w:fill="auto"/>
            <w:vAlign w:val="center"/>
            <w:hideMark/>
          </w:tcPr>
          <w:p w14:paraId="32CB6C9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41123C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739FD5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5D7EB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7,58</w:t>
            </w:r>
          </w:p>
        </w:tc>
        <w:tc>
          <w:tcPr>
            <w:tcW w:w="1244" w:type="dxa"/>
            <w:tcBorders>
              <w:top w:val="nil"/>
              <w:left w:val="nil"/>
              <w:bottom w:val="single" w:sz="4" w:space="0" w:color="auto"/>
              <w:right w:val="single" w:sz="4" w:space="0" w:color="auto"/>
            </w:tcBorders>
            <w:shd w:val="clear" w:color="auto" w:fill="auto"/>
            <w:noWrap/>
            <w:vAlign w:val="center"/>
            <w:hideMark/>
          </w:tcPr>
          <w:p w14:paraId="577976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69C816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318,99</w:t>
            </w:r>
          </w:p>
        </w:tc>
        <w:tc>
          <w:tcPr>
            <w:tcW w:w="711" w:type="dxa"/>
            <w:tcBorders>
              <w:top w:val="nil"/>
              <w:left w:val="nil"/>
              <w:bottom w:val="single" w:sz="4" w:space="0" w:color="auto"/>
              <w:right w:val="single" w:sz="4" w:space="0" w:color="auto"/>
            </w:tcBorders>
            <w:shd w:val="clear" w:color="auto" w:fill="auto"/>
            <w:noWrap/>
            <w:vAlign w:val="center"/>
            <w:hideMark/>
          </w:tcPr>
          <w:p w14:paraId="3C24CDF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BA8A88C"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F279E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2,26</w:t>
            </w:r>
          </w:p>
        </w:tc>
        <w:tc>
          <w:tcPr>
            <w:tcW w:w="1505" w:type="dxa"/>
            <w:tcBorders>
              <w:top w:val="nil"/>
              <w:left w:val="nil"/>
              <w:bottom w:val="single" w:sz="4" w:space="0" w:color="auto"/>
              <w:right w:val="single" w:sz="4" w:space="0" w:color="auto"/>
            </w:tcBorders>
            <w:shd w:val="clear" w:color="auto" w:fill="auto"/>
            <w:vAlign w:val="center"/>
            <w:hideMark/>
          </w:tcPr>
          <w:p w14:paraId="0D3B5BFA"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9443D1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9E983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E6DBD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331DB4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159F91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414,65</w:t>
            </w:r>
          </w:p>
        </w:tc>
        <w:tc>
          <w:tcPr>
            <w:tcW w:w="711" w:type="dxa"/>
            <w:tcBorders>
              <w:top w:val="nil"/>
              <w:left w:val="nil"/>
              <w:bottom w:val="single" w:sz="4" w:space="0" w:color="auto"/>
              <w:right w:val="single" w:sz="4" w:space="0" w:color="auto"/>
            </w:tcBorders>
            <w:shd w:val="clear" w:color="auto" w:fill="auto"/>
            <w:noWrap/>
            <w:vAlign w:val="center"/>
            <w:hideMark/>
          </w:tcPr>
          <w:p w14:paraId="25A0249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E8848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56C7B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2,27</w:t>
            </w:r>
          </w:p>
        </w:tc>
        <w:tc>
          <w:tcPr>
            <w:tcW w:w="1505" w:type="dxa"/>
            <w:tcBorders>
              <w:top w:val="nil"/>
              <w:left w:val="nil"/>
              <w:bottom w:val="single" w:sz="4" w:space="0" w:color="auto"/>
              <w:right w:val="single" w:sz="4" w:space="0" w:color="auto"/>
            </w:tcBorders>
            <w:shd w:val="clear" w:color="auto" w:fill="auto"/>
            <w:vAlign w:val="center"/>
            <w:hideMark/>
          </w:tcPr>
          <w:p w14:paraId="7C38B4E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6812B0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45CAA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201D2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0AF0F6C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59392AA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342,25</w:t>
            </w:r>
          </w:p>
        </w:tc>
        <w:tc>
          <w:tcPr>
            <w:tcW w:w="711" w:type="dxa"/>
            <w:tcBorders>
              <w:top w:val="nil"/>
              <w:left w:val="nil"/>
              <w:bottom w:val="single" w:sz="4" w:space="0" w:color="auto"/>
              <w:right w:val="single" w:sz="4" w:space="0" w:color="auto"/>
            </w:tcBorders>
            <w:shd w:val="clear" w:color="auto" w:fill="auto"/>
            <w:noWrap/>
            <w:vAlign w:val="center"/>
            <w:hideMark/>
          </w:tcPr>
          <w:p w14:paraId="012739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D5AA5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307B1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2,28</w:t>
            </w:r>
          </w:p>
        </w:tc>
        <w:tc>
          <w:tcPr>
            <w:tcW w:w="1505" w:type="dxa"/>
            <w:tcBorders>
              <w:top w:val="nil"/>
              <w:left w:val="nil"/>
              <w:bottom w:val="single" w:sz="4" w:space="0" w:color="auto"/>
              <w:right w:val="single" w:sz="4" w:space="0" w:color="auto"/>
            </w:tcBorders>
            <w:shd w:val="clear" w:color="auto" w:fill="auto"/>
            <w:vAlign w:val="center"/>
            <w:hideMark/>
          </w:tcPr>
          <w:p w14:paraId="3DF017E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ED293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F7061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55A1F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6D89B2E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56A1362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w:t>
            </w:r>
          </w:p>
        </w:tc>
        <w:tc>
          <w:tcPr>
            <w:tcW w:w="711" w:type="dxa"/>
            <w:tcBorders>
              <w:top w:val="nil"/>
              <w:left w:val="nil"/>
              <w:bottom w:val="single" w:sz="4" w:space="0" w:color="auto"/>
              <w:right w:val="single" w:sz="4" w:space="0" w:color="auto"/>
            </w:tcBorders>
            <w:shd w:val="clear" w:color="auto" w:fill="auto"/>
            <w:noWrap/>
            <w:vAlign w:val="center"/>
            <w:hideMark/>
          </w:tcPr>
          <w:p w14:paraId="01A6BE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9A693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F4156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2,29</w:t>
            </w:r>
          </w:p>
        </w:tc>
        <w:tc>
          <w:tcPr>
            <w:tcW w:w="1505" w:type="dxa"/>
            <w:tcBorders>
              <w:top w:val="nil"/>
              <w:left w:val="nil"/>
              <w:bottom w:val="single" w:sz="4" w:space="0" w:color="auto"/>
              <w:right w:val="single" w:sz="4" w:space="0" w:color="auto"/>
            </w:tcBorders>
            <w:shd w:val="clear" w:color="auto" w:fill="auto"/>
            <w:vAlign w:val="center"/>
            <w:hideMark/>
          </w:tcPr>
          <w:p w14:paraId="05E71C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E34277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1DB7E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C83DA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4974EB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257DC10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1721,85</w:t>
            </w:r>
          </w:p>
        </w:tc>
        <w:tc>
          <w:tcPr>
            <w:tcW w:w="711" w:type="dxa"/>
            <w:tcBorders>
              <w:top w:val="nil"/>
              <w:left w:val="nil"/>
              <w:bottom w:val="single" w:sz="4" w:space="0" w:color="auto"/>
              <w:right w:val="single" w:sz="4" w:space="0" w:color="auto"/>
            </w:tcBorders>
            <w:shd w:val="clear" w:color="auto" w:fill="auto"/>
            <w:noWrap/>
            <w:vAlign w:val="center"/>
            <w:hideMark/>
          </w:tcPr>
          <w:p w14:paraId="646277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99D0F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C2F48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2,30</w:t>
            </w:r>
          </w:p>
        </w:tc>
        <w:tc>
          <w:tcPr>
            <w:tcW w:w="1505" w:type="dxa"/>
            <w:tcBorders>
              <w:top w:val="nil"/>
              <w:left w:val="nil"/>
              <w:bottom w:val="single" w:sz="4" w:space="0" w:color="auto"/>
              <w:right w:val="single" w:sz="4" w:space="0" w:color="auto"/>
            </w:tcBorders>
            <w:shd w:val="clear" w:color="auto" w:fill="auto"/>
            <w:vAlign w:val="center"/>
            <w:hideMark/>
          </w:tcPr>
          <w:p w14:paraId="082B32C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7C472F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1ED28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2259D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0,0840</w:t>
            </w:r>
          </w:p>
        </w:tc>
        <w:tc>
          <w:tcPr>
            <w:tcW w:w="1244" w:type="dxa"/>
            <w:tcBorders>
              <w:top w:val="nil"/>
              <w:left w:val="nil"/>
              <w:bottom w:val="single" w:sz="4" w:space="0" w:color="auto"/>
              <w:right w:val="single" w:sz="4" w:space="0" w:color="auto"/>
            </w:tcBorders>
            <w:shd w:val="clear" w:color="auto" w:fill="auto"/>
            <w:noWrap/>
            <w:vAlign w:val="center"/>
            <w:hideMark/>
          </w:tcPr>
          <w:p w14:paraId="480A269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4876AD9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59,80</w:t>
            </w:r>
          </w:p>
        </w:tc>
        <w:tc>
          <w:tcPr>
            <w:tcW w:w="711" w:type="dxa"/>
            <w:tcBorders>
              <w:top w:val="nil"/>
              <w:left w:val="nil"/>
              <w:bottom w:val="single" w:sz="4" w:space="0" w:color="auto"/>
              <w:right w:val="single" w:sz="4" w:space="0" w:color="auto"/>
            </w:tcBorders>
            <w:shd w:val="clear" w:color="auto" w:fill="auto"/>
            <w:noWrap/>
            <w:vAlign w:val="center"/>
            <w:hideMark/>
          </w:tcPr>
          <w:p w14:paraId="0BEE72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C1645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F2335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2,31</w:t>
            </w:r>
          </w:p>
        </w:tc>
        <w:tc>
          <w:tcPr>
            <w:tcW w:w="1505" w:type="dxa"/>
            <w:tcBorders>
              <w:top w:val="nil"/>
              <w:left w:val="nil"/>
              <w:bottom w:val="single" w:sz="4" w:space="0" w:color="auto"/>
              <w:right w:val="single" w:sz="4" w:space="0" w:color="auto"/>
            </w:tcBorders>
            <w:shd w:val="clear" w:color="auto" w:fill="auto"/>
            <w:vAlign w:val="center"/>
            <w:hideMark/>
          </w:tcPr>
          <w:p w14:paraId="4EA8D03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3D47F97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D3A01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567D3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64,6</w:t>
            </w:r>
          </w:p>
        </w:tc>
        <w:tc>
          <w:tcPr>
            <w:tcW w:w="1244" w:type="dxa"/>
            <w:tcBorders>
              <w:top w:val="nil"/>
              <w:left w:val="nil"/>
              <w:bottom w:val="single" w:sz="4" w:space="0" w:color="auto"/>
              <w:right w:val="single" w:sz="4" w:space="0" w:color="auto"/>
            </w:tcBorders>
            <w:shd w:val="clear" w:color="auto" w:fill="auto"/>
            <w:noWrap/>
            <w:vAlign w:val="center"/>
            <w:hideMark/>
          </w:tcPr>
          <w:p w14:paraId="7B1D8A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376523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71,43</w:t>
            </w:r>
          </w:p>
        </w:tc>
        <w:tc>
          <w:tcPr>
            <w:tcW w:w="711" w:type="dxa"/>
            <w:tcBorders>
              <w:top w:val="nil"/>
              <w:left w:val="nil"/>
              <w:bottom w:val="single" w:sz="4" w:space="0" w:color="auto"/>
              <w:right w:val="single" w:sz="4" w:space="0" w:color="auto"/>
            </w:tcBorders>
            <w:shd w:val="clear" w:color="auto" w:fill="auto"/>
            <w:noWrap/>
            <w:vAlign w:val="center"/>
            <w:hideMark/>
          </w:tcPr>
          <w:p w14:paraId="3E0F5F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C2EE55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32E79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2,32</w:t>
            </w:r>
          </w:p>
        </w:tc>
        <w:tc>
          <w:tcPr>
            <w:tcW w:w="1505" w:type="dxa"/>
            <w:tcBorders>
              <w:top w:val="nil"/>
              <w:left w:val="nil"/>
              <w:bottom w:val="single" w:sz="4" w:space="0" w:color="auto"/>
              <w:right w:val="single" w:sz="4" w:space="0" w:color="auto"/>
            </w:tcBorders>
            <w:shd w:val="clear" w:color="auto" w:fill="auto"/>
            <w:vAlign w:val="center"/>
            <w:hideMark/>
          </w:tcPr>
          <w:p w14:paraId="17EAAC0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20D62FC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3F4D2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23EF1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0,084</w:t>
            </w:r>
          </w:p>
        </w:tc>
        <w:tc>
          <w:tcPr>
            <w:tcW w:w="1244" w:type="dxa"/>
            <w:tcBorders>
              <w:top w:val="nil"/>
              <w:left w:val="nil"/>
              <w:bottom w:val="single" w:sz="4" w:space="0" w:color="auto"/>
              <w:right w:val="single" w:sz="4" w:space="0" w:color="auto"/>
            </w:tcBorders>
            <w:shd w:val="clear" w:color="auto" w:fill="auto"/>
            <w:noWrap/>
            <w:vAlign w:val="center"/>
            <w:hideMark/>
          </w:tcPr>
          <w:p w14:paraId="73C83E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641830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14:paraId="0F1177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45EF15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E20447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2,33</w:t>
            </w:r>
          </w:p>
        </w:tc>
        <w:tc>
          <w:tcPr>
            <w:tcW w:w="1505" w:type="dxa"/>
            <w:tcBorders>
              <w:top w:val="nil"/>
              <w:left w:val="nil"/>
              <w:bottom w:val="single" w:sz="4" w:space="0" w:color="auto"/>
              <w:right w:val="single" w:sz="4" w:space="0" w:color="auto"/>
            </w:tcBorders>
            <w:shd w:val="clear" w:color="auto" w:fill="auto"/>
            <w:vAlign w:val="center"/>
            <w:hideMark/>
          </w:tcPr>
          <w:p w14:paraId="56EE921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196783E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333BFE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FB075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w:t>
            </w:r>
          </w:p>
        </w:tc>
        <w:tc>
          <w:tcPr>
            <w:tcW w:w="1244" w:type="dxa"/>
            <w:tcBorders>
              <w:top w:val="nil"/>
              <w:left w:val="nil"/>
              <w:bottom w:val="single" w:sz="4" w:space="0" w:color="auto"/>
              <w:right w:val="single" w:sz="4" w:space="0" w:color="auto"/>
            </w:tcBorders>
            <w:shd w:val="clear" w:color="auto" w:fill="auto"/>
            <w:noWrap/>
            <w:vAlign w:val="center"/>
            <w:hideMark/>
          </w:tcPr>
          <w:p w14:paraId="4F9616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4BE0FA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13,89</w:t>
            </w:r>
          </w:p>
        </w:tc>
        <w:tc>
          <w:tcPr>
            <w:tcW w:w="711" w:type="dxa"/>
            <w:tcBorders>
              <w:top w:val="nil"/>
              <w:left w:val="nil"/>
              <w:bottom w:val="single" w:sz="4" w:space="0" w:color="auto"/>
              <w:right w:val="single" w:sz="4" w:space="0" w:color="auto"/>
            </w:tcBorders>
            <w:shd w:val="clear" w:color="auto" w:fill="auto"/>
            <w:noWrap/>
            <w:vAlign w:val="center"/>
            <w:hideMark/>
          </w:tcPr>
          <w:p w14:paraId="10FAE6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C51B6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95DB89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B7FBA8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E245517"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2E131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42522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F9A757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0398782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3771,45</w:t>
            </w:r>
          </w:p>
        </w:tc>
        <w:tc>
          <w:tcPr>
            <w:tcW w:w="711" w:type="dxa"/>
            <w:tcBorders>
              <w:top w:val="nil"/>
              <w:left w:val="nil"/>
              <w:bottom w:val="single" w:sz="4" w:space="0" w:color="auto"/>
              <w:right w:val="single" w:sz="4" w:space="0" w:color="auto"/>
            </w:tcBorders>
            <w:shd w:val="clear" w:color="000000" w:fill="F2DCDB"/>
            <w:vAlign w:val="center"/>
            <w:hideMark/>
          </w:tcPr>
          <w:p w14:paraId="0B4511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1,66</w:t>
            </w:r>
          </w:p>
        </w:tc>
      </w:tr>
      <w:tr w:rsidR="00757779" w:rsidRPr="00757779" w14:paraId="7A97AB1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BBA1A2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D8A709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230DEE4E"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2-րդ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87BE8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749618C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3D409D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72ECB4C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18849,93</w:t>
            </w:r>
          </w:p>
        </w:tc>
        <w:tc>
          <w:tcPr>
            <w:tcW w:w="711" w:type="dxa"/>
            <w:tcBorders>
              <w:top w:val="nil"/>
              <w:left w:val="nil"/>
              <w:bottom w:val="single" w:sz="4" w:space="0" w:color="auto"/>
              <w:right w:val="single" w:sz="4" w:space="0" w:color="auto"/>
            </w:tcBorders>
            <w:shd w:val="clear" w:color="000000" w:fill="D8E4BC"/>
            <w:vAlign w:val="center"/>
            <w:hideMark/>
          </w:tcPr>
          <w:p w14:paraId="7DDF4C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8,32</w:t>
            </w:r>
          </w:p>
        </w:tc>
      </w:tr>
      <w:tr w:rsidR="00757779" w:rsidRPr="00757779" w14:paraId="54ADA57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78A8C3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0931AF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52318663"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3.Կոյուղու կոլեկտոր Կ14</w:t>
            </w:r>
          </w:p>
        </w:tc>
        <w:tc>
          <w:tcPr>
            <w:tcW w:w="1192" w:type="dxa"/>
            <w:tcBorders>
              <w:top w:val="nil"/>
              <w:left w:val="nil"/>
              <w:bottom w:val="single" w:sz="4" w:space="0" w:color="auto"/>
              <w:right w:val="single" w:sz="4" w:space="0" w:color="auto"/>
            </w:tcBorders>
            <w:shd w:val="clear" w:color="000000" w:fill="FCD5B4"/>
            <w:hideMark/>
          </w:tcPr>
          <w:p w14:paraId="50FD7209"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260C96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4BF9F81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4FAF975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1E4EEB8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EA783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B13B1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3E33D2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6520F064"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3BB31A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1112DFC" w14:textId="77777777" w:rsidR="00757779" w:rsidRPr="00757779" w:rsidRDefault="00757779" w:rsidP="00757779">
            <w:pPr>
              <w:jc w:val="center"/>
              <w:rPr>
                <w:rFonts w:ascii="Sylfaen" w:hAnsi="Sylfaen" w:cs="Arial"/>
                <w:color w:val="FFFFFF"/>
                <w:sz w:val="22"/>
                <w:szCs w:val="22"/>
                <w:lang w:val="ru-RU" w:eastAsia="ru-RU"/>
              </w:rPr>
            </w:pPr>
            <w:r w:rsidRPr="00757779">
              <w:rPr>
                <w:rFonts w:ascii="Sylfaen" w:hAnsi="Sylfaen" w:cs="Arial"/>
                <w:color w:val="FFFFFF"/>
                <w:sz w:val="22"/>
                <w:szCs w:val="22"/>
                <w:lang w:val="ru-RU" w:eastAsia="ru-RU"/>
              </w:rPr>
              <w:t>=</w:t>
            </w:r>
          </w:p>
        </w:tc>
        <w:tc>
          <w:tcPr>
            <w:tcW w:w="1244" w:type="dxa"/>
            <w:tcBorders>
              <w:top w:val="nil"/>
              <w:left w:val="nil"/>
              <w:bottom w:val="single" w:sz="4" w:space="0" w:color="auto"/>
              <w:right w:val="single" w:sz="4" w:space="0" w:color="auto"/>
            </w:tcBorders>
            <w:shd w:val="clear" w:color="auto" w:fill="auto"/>
            <w:noWrap/>
            <w:vAlign w:val="center"/>
            <w:hideMark/>
          </w:tcPr>
          <w:p w14:paraId="6B1E0F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B5079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95D50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2D3E74"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12C66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w:t>
            </w:r>
          </w:p>
        </w:tc>
        <w:tc>
          <w:tcPr>
            <w:tcW w:w="1505" w:type="dxa"/>
            <w:tcBorders>
              <w:top w:val="nil"/>
              <w:left w:val="nil"/>
              <w:bottom w:val="single" w:sz="4" w:space="0" w:color="auto"/>
              <w:right w:val="single" w:sz="4" w:space="0" w:color="auto"/>
            </w:tcBorders>
            <w:shd w:val="clear" w:color="auto" w:fill="auto"/>
            <w:vAlign w:val="center"/>
            <w:hideMark/>
          </w:tcPr>
          <w:p w14:paraId="7451160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5C723D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23B707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FB650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1114,0</w:t>
            </w:r>
          </w:p>
        </w:tc>
        <w:tc>
          <w:tcPr>
            <w:tcW w:w="1244" w:type="dxa"/>
            <w:tcBorders>
              <w:top w:val="nil"/>
              <w:left w:val="nil"/>
              <w:bottom w:val="single" w:sz="4" w:space="0" w:color="auto"/>
              <w:right w:val="single" w:sz="4" w:space="0" w:color="auto"/>
            </w:tcBorders>
            <w:shd w:val="clear" w:color="auto" w:fill="auto"/>
            <w:noWrap/>
            <w:vAlign w:val="center"/>
            <w:hideMark/>
          </w:tcPr>
          <w:p w14:paraId="504C71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1F9962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116,80</w:t>
            </w:r>
          </w:p>
        </w:tc>
        <w:tc>
          <w:tcPr>
            <w:tcW w:w="711" w:type="dxa"/>
            <w:tcBorders>
              <w:top w:val="nil"/>
              <w:left w:val="nil"/>
              <w:bottom w:val="single" w:sz="4" w:space="0" w:color="auto"/>
              <w:right w:val="single" w:sz="4" w:space="0" w:color="auto"/>
            </w:tcBorders>
            <w:shd w:val="clear" w:color="auto" w:fill="auto"/>
            <w:noWrap/>
            <w:vAlign w:val="center"/>
            <w:hideMark/>
          </w:tcPr>
          <w:p w14:paraId="5A6A683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2D81AA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C1C99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w:t>
            </w:r>
          </w:p>
        </w:tc>
        <w:tc>
          <w:tcPr>
            <w:tcW w:w="1505" w:type="dxa"/>
            <w:tcBorders>
              <w:top w:val="nil"/>
              <w:left w:val="nil"/>
              <w:bottom w:val="single" w:sz="4" w:space="0" w:color="auto"/>
              <w:right w:val="single" w:sz="4" w:space="0" w:color="auto"/>
            </w:tcBorders>
            <w:shd w:val="clear" w:color="auto" w:fill="auto"/>
            <w:vAlign w:val="center"/>
            <w:hideMark/>
          </w:tcPr>
          <w:p w14:paraId="3660BEA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387F5AC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08CB12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18579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84,6</w:t>
            </w:r>
          </w:p>
        </w:tc>
        <w:tc>
          <w:tcPr>
            <w:tcW w:w="1244" w:type="dxa"/>
            <w:tcBorders>
              <w:top w:val="nil"/>
              <w:left w:val="nil"/>
              <w:bottom w:val="single" w:sz="4" w:space="0" w:color="auto"/>
              <w:right w:val="single" w:sz="4" w:space="0" w:color="auto"/>
            </w:tcBorders>
            <w:shd w:val="clear" w:color="auto" w:fill="auto"/>
            <w:noWrap/>
            <w:vAlign w:val="center"/>
            <w:hideMark/>
          </w:tcPr>
          <w:p w14:paraId="288986D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3F06798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85,24</w:t>
            </w:r>
          </w:p>
        </w:tc>
        <w:tc>
          <w:tcPr>
            <w:tcW w:w="711" w:type="dxa"/>
            <w:tcBorders>
              <w:top w:val="nil"/>
              <w:left w:val="nil"/>
              <w:bottom w:val="single" w:sz="4" w:space="0" w:color="auto"/>
              <w:right w:val="single" w:sz="4" w:space="0" w:color="auto"/>
            </w:tcBorders>
            <w:shd w:val="clear" w:color="auto" w:fill="auto"/>
            <w:noWrap/>
            <w:vAlign w:val="center"/>
            <w:hideMark/>
          </w:tcPr>
          <w:p w14:paraId="767072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10071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838C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w:t>
            </w:r>
          </w:p>
        </w:tc>
        <w:tc>
          <w:tcPr>
            <w:tcW w:w="1505" w:type="dxa"/>
            <w:tcBorders>
              <w:top w:val="nil"/>
              <w:left w:val="nil"/>
              <w:bottom w:val="single" w:sz="4" w:space="0" w:color="auto"/>
              <w:right w:val="single" w:sz="4" w:space="0" w:color="auto"/>
            </w:tcBorders>
            <w:shd w:val="clear" w:color="auto" w:fill="auto"/>
            <w:vAlign w:val="center"/>
            <w:hideMark/>
          </w:tcPr>
          <w:p w14:paraId="1CBD7249"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AD61DE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34525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ECB7D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177,66</w:t>
            </w:r>
          </w:p>
        </w:tc>
        <w:tc>
          <w:tcPr>
            <w:tcW w:w="1244" w:type="dxa"/>
            <w:tcBorders>
              <w:top w:val="nil"/>
              <w:left w:val="nil"/>
              <w:bottom w:val="single" w:sz="4" w:space="0" w:color="auto"/>
              <w:right w:val="single" w:sz="4" w:space="0" w:color="auto"/>
            </w:tcBorders>
            <w:shd w:val="clear" w:color="auto" w:fill="auto"/>
            <w:noWrap/>
            <w:vAlign w:val="center"/>
            <w:hideMark/>
          </w:tcPr>
          <w:p w14:paraId="1FAA24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D4C8EF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34,92</w:t>
            </w:r>
          </w:p>
        </w:tc>
        <w:tc>
          <w:tcPr>
            <w:tcW w:w="711" w:type="dxa"/>
            <w:tcBorders>
              <w:top w:val="nil"/>
              <w:left w:val="nil"/>
              <w:bottom w:val="single" w:sz="4" w:space="0" w:color="auto"/>
              <w:right w:val="single" w:sz="4" w:space="0" w:color="auto"/>
            </w:tcBorders>
            <w:shd w:val="clear" w:color="auto" w:fill="auto"/>
            <w:noWrap/>
            <w:vAlign w:val="center"/>
            <w:hideMark/>
          </w:tcPr>
          <w:p w14:paraId="5D1600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B67D78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ED0F6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w:t>
            </w:r>
          </w:p>
        </w:tc>
        <w:tc>
          <w:tcPr>
            <w:tcW w:w="1505" w:type="dxa"/>
            <w:tcBorders>
              <w:top w:val="nil"/>
              <w:left w:val="nil"/>
              <w:bottom w:val="single" w:sz="4" w:space="0" w:color="auto"/>
              <w:right w:val="single" w:sz="4" w:space="0" w:color="auto"/>
            </w:tcBorders>
            <w:shd w:val="clear" w:color="auto" w:fill="auto"/>
            <w:vAlign w:val="center"/>
            <w:hideMark/>
          </w:tcPr>
          <w:p w14:paraId="2E7449D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E41A7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7B577A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7BC13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177,66</w:t>
            </w:r>
          </w:p>
        </w:tc>
        <w:tc>
          <w:tcPr>
            <w:tcW w:w="1244" w:type="dxa"/>
            <w:tcBorders>
              <w:top w:val="nil"/>
              <w:left w:val="nil"/>
              <w:bottom w:val="single" w:sz="4" w:space="0" w:color="auto"/>
              <w:right w:val="single" w:sz="4" w:space="0" w:color="auto"/>
            </w:tcBorders>
            <w:shd w:val="clear" w:color="auto" w:fill="auto"/>
            <w:noWrap/>
            <w:vAlign w:val="center"/>
            <w:hideMark/>
          </w:tcPr>
          <w:p w14:paraId="553BEA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76947F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23,28</w:t>
            </w:r>
          </w:p>
        </w:tc>
        <w:tc>
          <w:tcPr>
            <w:tcW w:w="711" w:type="dxa"/>
            <w:tcBorders>
              <w:top w:val="nil"/>
              <w:left w:val="nil"/>
              <w:bottom w:val="single" w:sz="4" w:space="0" w:color="auto"/>
              <w:right w:val="single" w:sz="4" w:space="0" w:color="auto"/>
            </w:tcBorders>
            <w:shd w:val="clear" w:color="auto" w:fill="auto"/>
            <w:noWrap/>
            <w:vAlign w:val="center"/>
            <w:hideMark/>
          </w:tcPr>
          <w:p w14:paraId="39F948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9B4E3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C3DBE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3,5</w:t>
            </w:r>
          </w:p>
        </w:tc>
        <w:tc>
          <w:tcPr>
            <w:tcW w:w="1505" w:type="dxa"/>
            <w:tcBorders>
              <w:top w:val="nil"/>
              <w:left w:val="nil"/>
              <w:bottom w:val="single" w:sz="4" w:space="0" w:color="auto"/>
              <w:right w:val="single" w:sz="4" w:space="0" w:color="auto"/>
            </w:tcBorders>
            <w:shd w:val="clear" w:color="auto" w:fill="auto"/>
            <w:vAlign w:val="center"/>
            <w:hideMark/>
          </w:tcPr>
          <w:p w14:paraId="79D773B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1-51</w:t>
            </w:r>
          </w:p>
        </w:tc>
        <w:tc>
          <w:tcPr>
            <w:tcW w:w="3098" w:type="dxa"/>
            <w:tcBorders>
              <w:top w:val="nil"/>
              <w:left w:val="nil"/>
              <w:bottom w:val="single" w:sz="4" w:space="0" w:color="auto"/>
              <w:right w:val="single" w:sz="4" w:space="0" w:color="auto"/>
            </w:tcBorders>
            <w:shd w:val="clear" w:color="auto" w:fill="auto"/>
            <w:hideMark/>
          </w:tcPr>
          <w:p w14:paraId="59804FE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A8587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FB43F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1011,1</w:t>
            </w:r>
          </w:p>
        </w:tc>
        <w:tc>
          <w:tcPr>
            <w:tcW w:w="1244" w:type="dxa"/>
            <w:tcBorders>
              <w:top w:val="nil"/>
              <w:left w:val="nil"/>
              <w:bottom w:val="single" w:sz="4" w:space="0" w:color="auto"/>
              <w:right w:val="single" w:sz="4" w:space="0" w:color="auto"/>
            </w:tcBorders>
            <w:shd w:val="clear" w:color="auto" w:fill="auto"/>
            <w:noWrap/>
            <w:vAlign w:val="center"/>
            <w:hideMark/>
          </w:tcPr>
          <w:p w14:paraId="20F7471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0,441</w:t>
            </w:r>
          </w:p>
        </w:tc>
        <w:tc>
          <w:tcPr>
            <w:tcW w:w="1412" w:type="dxa"/>
            <w:tcBorders>
              <w:top w:val="nil"/>
              <w:left w:val="nil"/>
              <w:bottom w:val="single" w:sz="4" w:space="0" w:color="auto"/>
              <w:right w:val="single" w:sz="4" w:space="0" w:color="auto"/>
            </w:tcBorders>
            <w:shd w:val="clear" w:color="auto" w:fill="auto"/>
            <w:vAlign w:val="center"/>
            <w:hideMark/>
          </w:tcPr>
          <w:p w14:paraId="496FE82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445,73</w:t>
            </w:r>
          </w:p>
        </w:tc>
        <w:tc>
          <w:tcPr>
            <w:tcW w:w="711" w:type="dxa"/>
            <w:tcBorders>
              <w:top w:val="nil"/>
              <w:left w:val="nil"/>
              <w:bottom w:val="single" w:sz="4" w:space="0" w:color="auto"/>
              <w:right w:val="single" w:sz="4" w:space="0" w:color="auto"/>
            </w:tcBorders>
            <w:shd w:val="clear" w:color="auto" w:fill="auto"/>
            <w:noWrap/>
            <w:vAlign w:val="center"/>
            <w:hideMark/>
          </w:tcPr>
          <w:p w14:paraId="652AA22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72ED7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13851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3,6</w:t>
            </w:r>
          </w:p>
        </w:tc>
        <w:tc>
          <w:tcPr>
            <w:tcW w:w="1505" w:type="dxa"/>
            <w:tcBorders>
              <w:top w:val="nil"/>
              <w:left w:val="nil"/>
              <w:bottom w:val="single" w:sz="4" w:space="0" w:color="auto"/>
              <w:right w:val="single" w:sz="4" w:space="0" w:color="auto"/>
            </w:tcBorders>
            <w:shd w:val="clear" w:color="auto" w:fill="auto"/>
            <w:vAlign w:val="center"/>
            <w:hideMark/>
          </w:tcPr>
          <w:p w14:paraId="2BE5B4A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2650105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IV կարգի բնահողերի քանդում էքսկավատորով  կողլիցքով խրամուղու և փոսորակի ստեղծման </w:t>
            </w:r>
            <w:r w:rsidRPr="00757779">
              <w:rPr>
                <w:rFonts w:ascii="Sylfaen" w:hAnsi="Sylfaen" w:cs="Arial"/>
                <w:sz w:val="22"/>
                <w:szCs w:val="22"/>
                <w:lang w:val="ru-RU" w:eastAsia="ru-RU"/>
              </w:rPr>
              <w:lastRenderedPageBreak/>
              <w:t>համար</w:t>
            </w:r>
          </w:p>
        </w:tc>
        <w:tc>
          <w:tcPr>
            <w:tcW w:w="1192" w:type="dxa"/>
            <w:tcBorders>
              <w:top w:val="nil"/>
              <w:left w:val="nil"/>
              <w:bottom w:val="single" w:sz="4" w:space="0" w:color="auto"/>
              <w:right w:val="single" w:sz="4" w:space="0" w:color="auto"/>
            </w:tcBorders>
            <w:shd w:val="clear" w:color="auto" w:fill="auto"/>
            <w:vAlign w:val="center"/>
            <w:hideMark/>
          </w:tcPr>
          <w:p w14:paraId="68905A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4FC6D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1361,9</w:t>
            </w:r>
          </w:p>
        </w:tc>
        <w:tc>
          <w:tcPr>
            <w:tcW w:w="1244" w:type="dxa"/>
            <w:tcBorders>
              <w:top w:val="nil"/>
              <w:left w:val="nil"/>
              <w:bottom w:val="single" w:sz="4" w:space="0" w:color="auto"/>
              <w:right w:val="single" w:sz="4" w:space="0" w:color="auto"/>
            </w:tcBorders>
            <w:shd w:val="clear" w:color="auto" w:fill="auto"/>
            <w:noWrap/>
            <w:vAlign w:val="center"/>
            <w:hideMark/>
          </w:tcPr>
          <w:p w14:paraId="62F015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2F6302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830,42</w:t>
            </w:r>
          </w:p>
        </w:tc>
        <w:tc>
          <w:tcPr>
            <w:tcW w:w="711" w:type="dxa"/>
            <w:tcBorders>
              <w:top w:val="nil"/>
              <w:left w:val="nil"/>
              <w:bottom w:val="single" w:sz="4" w:space="0" w:color="auto"/>
              <w:right w:val="single" w:sz="4" w:space="0" w:color="auto"/>
            </w:tcBorders>
            <w:shd w:val="clear" w:color="auto" w:fill="auto"/>
            <w:noWrap/>
            <w:vAlign w:val="center"/>
            <w:hideMark/>
          </w:tcPr>
          <w:p w14:paraId="0450F2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478BA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0BC79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3,7</w:t>
            </w:r>
          </w:p>
        </w:tc>
        <w:tc>
          <w:tcPr>
            <w:tcW w:w="1505" w:type="dxa"/>
            <w:tcBorders>
              <w:top w:val="nil"/>
              <w:left w:val="nil"/>
              <w:bottom w:val="single" w:sz="4" w:space="0" w:color="auto"/>
              <w:right w:val="single" w:sz="4" w:space="0" w:color="auto"/>
            </w:tcBorders>
            <w:shd w:val="clear" w:color="auto" w:fill="auto"/>
            <w:vAlign w:val="center"/>
            <w:hideMark/>
          </w:tcPr>
          <w:p w14:paraId="12F4C6E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hideMark/>
          </w:tcPr>
          <w:p w14:paraId="537F0D4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C2CCD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E32B5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4,4</w:t>
            </w:r>
          </w:p>
        </w:tc>
        <w:tc>
          <w:tcPr>
            <w:tcW w:w="1244" w:type="dxa"/>
            <w:tcBorders>
              <w:top w:val="nil"/>
              <w:left w:val="nil"/>
              <w:bottom w:val="single" w:sz="4" w:space="0" w:color="auto"/>
              <w:right w:val="single" w:sz="4" w:space="0" w:color="auto"/>
            </w:tcBorders>
            <w:shd w:val="clear" w:color="auto" w:fill="auto"/>
            <w:noWrap/>
            <w:vAlign w:val="center"/>
            <w:hideMark/>
          </w:tcPr>
          <w:p w14:paraId="3F01C8E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4285E1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3,31</w:t>
            </w:r>
          </w:p>
        </w:tc>
        <w:tc>
          <w:tcPr>
            <w:tcW w:w="711" w:type="dxa"/>
            <w:tcBorders>
              <w:top w:val="nil"/>
              <w:left w:val="nil"/>
              <w:bottom w:val="single" w:sz="4" w:space="0" w:color="auto"/>
              <w:right w:val="single" w:sz="4" w:space="0" w:color="auto"/>
            </w:tcBorders>
            <w:shd w:val="clear" w:color="auto" w:fill="auto"/>
            <w:noWrap/>
            <w:vAlign w:val="center"/>
            <w:hideMark/>
          </w:tcPr>
          <w:p w14:paraId="2523D8F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816BE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C5F65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3,8</w:t>
            </w:r>
          </w:p>
        </w:tc>
        <w:tc>
          <w:tcPr>
            <w:tcW w:w="1505" w:type="dxa"/>
            <w:tcBorders>
              <w:top w:val="nil"/>
              <w:left w:val="nil"/>
              <w:bottom w:val="single" w:sz="4" w:space="0" w:color="auto"/>
              <w:right w:val="single" w:sz="4" w:space="0" w:color="auto"/>
            </w:tcBorders>
            <w:shd w:val="clear" w:color="auto" w:fill="auto"/>
            <w:vAlign w:val="center"/>
            <w:hideMark/>
          </w:tcPr>
          <w:p w14:paraId="6F882B9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55FC29D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5DE51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CE7D7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42,1</w:t>
            </w:r>
          </w:p>
        </w:tc>
        <w:tc>
          <w:tcPr>
            <w:tcW w:w="1244" w:type="dxa"/>
            <w:tcBorders>
              <w:top w:val="nil"/>
              <w:left w:val="nil"/>
              <w:bottom w:val="single" w:sz="4" w:space="0" w:color="auto"/>
              <w:right w:val="single" w:sz="4" w:space="0" w:color="auto"/>
            </w:tcBorders>
            <w:shd w:val="clear" w:color="auto" w:fill="auto"/>
            <w:noWrap/>
            <w:vAlign w:val="center"/>
            <w:hideMark/>
          </w:tcPr>
          <w:p w14:paraId="653DC6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0E00935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253,04</w:t>
            </w:r>
          </w:p>
        </w:tc>
        <w:tc>
          <w:tcPr>
            <w:tcW w:w="711" w:type="dxa"/>
            <w:tcBorders>
              <w:top w:val="nil"/>
              <w:left w:val="nil"/>
              <w:bottom w:val="single" w:sz="4" w:space="0" w:color="auto"/>
              <w:right w:val="single" w:sz="4" w:space="0" w:color="auto"/>
            </w:tcBorders>
            <w:shd w:val="clear" w:color="auto" w:fill="auto"/>
            <w:noWrap/>
            <w:vAlign w:val="center"/>
            <w:hideMark/>
          </w:tcPr>
          <w:p w14:paraId="47216D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91D1DF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15D0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3,9</w:t>
            </w:r>
          </w:p>
        </w:tc>
        <w:tc>
          <w:tcPr>
            <w:tcW w:w="1505" w:type="dxa"/>
            <w:tcBorders>
              <w:top w:val="nil"/>
              <w:left w:val="nil"/>
              <w:bottom w:val="single" w:sz="4" w:space="0" w:color="auto"/>
              <w:right w:val="single" w:sz="4" w:space="0" w:color="auto"/>
            </w:tcBorders>
            <w:shd w:val="clear" w:color="auto" w:fill="auto"/>
            <w:vAlign w:val="center"/>
            <w:hideMark/>
          </w:tcPr>
          <w:p w14:paraId="07F2EFB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1-961</w:t>
            </w:r>
          </w:p>
        </w:tc>
        <w:tc>
          <w:tcPr>
            <w:tcW w:w="3098" w:type="dxa"/>
            <w:tcBorders>
              <w:top w:val="nil"/>
              <w:left w:val="nil"/>
              <w:bottom w:val="single" w:sz="4" w:space="0" w:color="auto"/>
              <w:right w:val="single" w:sz="4" w:space="0" w:color="auto"/>
            </w:tcBorders>
            <w:shd w:val="clear" w:color="auto" w:fill="auto"/>
            <w:hideMark/>
          </w:tcPr>
          <w:p w14:paraId="0DE3E14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A47374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20F6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31,3</w:t>
            </w:r>
          </w:p>
        </w:tc>
        <w:tc>
          <w:tcPr>
            <w:tcW w:w="1244" w:type="dxa"/>
            <w:tcBorders>
              <w:top w:val="nil"/>
              <w:left w:val="nil"/>
              <w:bottom w:val="single" w:sz="4" w:space="0" w:color="auto"/>
              <w:right w:val="single" w:sz="4" w:space="0" w:color="auto"/>
            </w:tcBorders>
            <w:shd w:val="clear" w:color="auto" w:fill="auto"/>
            <w:noWrap/>
            <w:vAlign w:val="center"/>
            <w:hideMark/>
          </w:tcPr>
          <w:p w14:paraId="209AF7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4171C3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187,87</w:t>
            </w:r>
          </w:p>
        </w:tc>
        <w:tc>
          <w:tcPr>
            <w:tcW w:w="711" w:type="dxa"/>
            <w:tcBorders>
              <w:top w:val="nil"/>
              <w:left w:val="nil"/>
              <w:bottom w:val="single" w:sz="4" w:space="0" w:color="auto"/>
              <w:right w:val="single" w:sz="4" w:space="0" w:color="auto"/>
            </w:tcBorders>
            <w:shd w:val="clear" w:color="auto" w:fill="auto"/>
            <w:noWrap/>
            <w:vAlign w:val="center"/>
            <w:hideMark/>
          </w:tcPr>
          <w:p w14:paraId="35A2FE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BF9D9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13F98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3,10</w:t>
            </w:r>
          </w:p>
        </w:tc>
        <w:tc>
          <w:tcPr>
            <w:tcW w:w="1505" w:type="dxa"/>
            <w:tcBorders>
              <w:top w:val="nil"/>
              <w:left w:val="nil"/>
              <w:bottom w:val="single" w:sz="4" w:space="0" w:color="auto"/>
              <w:right w:val="single" w:sz="4" w:space="0" w:color="auto"/>
            </w:tcBorders>
            <w:shd w:val="clear" w:color="auto" w:fill="auto"/>
            <w:vAlign w:val="center"/>
            <w:hideMark/>
          </w:tcPr>
          <w:p w14:paraId="0257A31B"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719032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59B89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B080D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7,70</w:t>
            </w:r>
          </w:p>
        </w:tc>
        <w:tc>
          <w:tcPr>
            <w:tcW w:w="1244" w:type="dxa"/>
            <w:tcBorders>
              <w:top w:val="nil"/>
              <w:left w:val="nil"/>
              <w:bottom w:val="single" w:sz="4" w:space="0" w:color="auto"/>
              <w:right w:val="single" w:sz="4" w:space="0" w:color="auto"/>
            </w:tcBorders>
            <w:shd w:val="clear" w:color="auto" w:fill="auto"/>
            <w:noWrap/>
            <w:vAlign w:val="center"/>
            <w:hideMark/>
          </w:tcPr>
          <w:p w14:paraId="4EF94E1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4D34D91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1,51</w:t>
            </w:r>
          </w:p>
        </w:tc>
        <w:tc>
          <w:tcPr>
            <w:tcW w:w="711" w:type="dxa"/>
            <w:tcBorders>
              <w:top w:val="nil"/>
              <w:left w:val="nil"/>
              <w:bottom w:val="single" w:sz="4" w:space="0" w:color="auto"/>
              <w:right w:val="single" w:sz="4" w:space="0" w:color="auto"/>
            </w:tcBorders>
            <w:shd w:val="clear" w:color="auto" w:fill="auto"/>
            <w:noWrap/>
            <w:vAlign w:val="center"/>
            <w:hideMark/>
          </w:tcPr>
          <w:p w14:paraId="7F7904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8F811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0D966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3,11</w:t>
            </w:r>
          </w:p>
        </w:tc>
        <w:tc>
          <w:tcPr>
            <w:tcW w:w="1505" w:type="dxa"/>
            <w:tcBorders>
              <w:top w:val="nil"/>
              <w:left w:val="nil"/>
              <w:bottom w:val="single" w:sz="4" w:space="0" w:color="auto"/>
              <w:right w:val="single" w:sz="4" w:space="0" w:color="auto"/>
            </w:tcBorders>
            <w:shd w:val="clear" w:color="auto" w:fill="auto"/>
            <w:vAlign w:val="center"/>
            <w:hideMark/>
          </w:tcPr>
          <w:p w14:paraId="4E50B501"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93CC6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B9030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5ABC3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7,70</w:t>
            </w:r>
          </w:p>
        </w:tc>
        <w:tc>
          <w:tcPr>
            <w:tcW w:w="1244" w:type="dxa"/>
            <w:tcBorders>
              <w:top w:val="nil"/>
              <w:left w:val="nil"/>
              <w:bottom w:val="single" w:sz="4" w:space="0" w:color="auto"/>
              <w:right w:val="single" w:sz="4" w:space="0" w:color="auto"/>
            </w:tcBorders>
            <w:shd w:val="clear" w:color="auto" w:fill="auto"/>
            <w:noWrap/>
            <w:vAlign w:val="center"/>
            <w:hideMark/>
          </w:tcPr>
          <w:p w14:paraId="096EEF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7FE60B1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1,01</w:t>
            </w:r>
          </w:p>
        </w:tc>
        <w:tc>
          <w:tcPr>
            <w:tcW w:w="711" w:type="dxa"/>
            <w:tcBorders>
              <w:top w:val="nil"/>
              <w:left w:val="nil"/>
              <w:bottom w:val="single" w:sz="4" w:space="0" w:color="auto"/>
              <w:right w:val="single" w:sz="4" w:space="0" w:color="auto"/>
            </w:tcBorders>
            <w:shd w:val="clear" w:color="auto" w:fill="auto"/>
            <w:noWrap/>
            <w:vAlign w:val="center"/>
            <w:hideMark/>
          </w:tcPr>
          <w:p w14:paraId="374531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DAB410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58B8A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3,12</w:t>
            </w:r>
          </w:p>
        </w:tc>
        <w:tc>
          <w:tcPr>
            <w:tcW w:w="1505" w:type="dxa"/>
            <w:tcBorders>
              <w:top w:val="nil"/>
              <w:left w:val="nil"/>
              <w:bottom w:val="single" w:sz="4" w:space="0" w:color="auto"/>
              <w:right w:val="single" w:sz="4" w:space="0" w:color="auto"/>
            </w:tcBorders>
            <w:shd w:val="clear" w:color="auto" w:fill="auto"/>
            <w:vAlign w:val="center"/>
            <w:hideMark/>
          </w:tcPr>
          <w:p w14:paraId="26B1DD5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1-449, 1-1171</w:t>
            </w:r>
          </w:p>
        </w:tc>
        <w:tc>
          <w:tcPr>
            <w:tcW w:w="3098" w:type="dxa"/>
            <w:tcBorders>
              <w:top w:val="nil"/>
              <w:left w:val="nil"/>
              <w:bottom w:val="single" w:sz="4" w:space="0" w:color="auto"/>
              <w:right w:val="single" w:sz="4" w:space="0" w:color="auto"/>
            </w:tcBorders>
            <w:shd w:val="clear" w:color="auto" w:fill="auto"/>
            <w:hideMark/>
          </w:tcPr>
          <w:p w14:paraId="1084AB7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Լիցքի ստեղծում բուլդոզերով տեղափոխումով մինչև 20մ օգտակարա հանույթի բնահողերից, լիցքի խտացումով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CB3E1A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BE4BE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550,00</w:t>
            </w:r>
          </w:p>
        </w:tc>
        <w:tc>
          <w:tcPr>
            <w:tcW w:w="1244" w:type="dxa"/>
            <w:tcBorders>
              <w:top w:val="nil"/>
              <w:left w:val="nil"/>
              <w:bottom w:val="single" w:sz="4" w:space="0" w:color="auto"/>
              <w:right w:val="single" w:sz="4" w:space="0" w:color="auto"/>
            </w:tcBorders>
            <w:shd w:val="clear" w:color="auto" w:fill="auto"/>
            <w:noWrap/>
            <w:vAlign w:val="center"/>
            <w:hideMark/>
          </w:tcPr>
          <w:p w14:paraId="016EFCD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0,297</w:t>
            </w:r>
          </w:p>
        </w:tc>
        <w:tc>
          <w:tcPr>
            <w:tcW w:w="1412" w:type="dxa"/>
            <w:tcBorders>
              <w:top w:val="nil"/>
              <w:left w:val="nil"/>
              <w:bottom w:val="single" w:sz="4" w:space="0" w:color="auto"/>
              <w:right w:val="single" w:sz="4" w:space="0" w:color="auto"/>
            </w:tcBorders>
            <w:shd w:val="clear" w:color="auto" w:fill="auto"/>
            <w:vAlign w:val="center"/>
            <w:hideMark/>
          </w:tcPr>
          <w:p w14:paraId="19E79BB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163,49</w:t>
            </w:r>
          </w:p>
        </w:tc>
        <w:tc>
          <w:tcPr>
            <w:tcW w:w="711" w:type="dxa"/>
            <w:tcBorders>
              <w:top w:val="nil"/>
              <w:left w:val="nil"/>
              <w:bottom w:val="single" w:sz="4" w:space="0" w:color="auto"/>
              <w:right w:val="single" w:sz="4" w:space="0" w:color="auto"/>
            </w:tcBorders>
            <w:shd w:val="clear" w:color="auto" w:fill="auto"/>
            <w:noWrap/>
            <w:vAlign w:val="center"/>
            <w:hideMark/>
          </w:tcPr>
          <w:p w14:paraId="654E08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19B1CD7"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EBBC3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3,13</w:t>
            </w:r>
          </w:p>
        </w:tc>
        <w:tc>
          <w:tcPr>
            <w:tcW w:w="1505" w:type="dxa"/>
            <w:tcBorders>
              <w:top w:val="nil"/>
              <w:left w:val="nil"/>
              <w:bottom w:val="single" w:sz="4" w:space="0" w:color="auto"/>
              <w:right w:val="single" w:sz="4" w:space="0" w:color="auto"/>
            </w:tcBorders>
            <w:shd w:val="clear" w:color="auto" w:fill="auto"/>
            <w:vAlign w:val="center"/>
            <w:hideMark/>
          </w:tcPr>
          <w:p w14:paraId="47A01C7D"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6471BC1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7A492E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96FD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146,1</w:t>
            </w:r>
          </w:p>
        </w:tc>
        <w:tc>
          <w:tcPr>
            <w:tcW w:w="1244" w:type="dxa"/>
            <w:tcBorders>
              <w:top w:val="nil"/>
              <w:left w:val="nil"/>
              <w:bottom w:val="single" w:sz="4" w:space="0" w:color="auto"/>
              <w:right w:val="single" w:sz="4" w:space="0" w:color="auto"/>
            </w:tcBorders>
            <w:shd w:val="clear" w:color="auto" w:fill="auto"/>
            <w:noWrap/>
            <w:vAlign w:val="center"/>
            <w:hideMark/>
          </w:tcPr>
          <w:p w14:paraId="0F8E63D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6499C7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1003,66</w:t>
            </w:r>
          </w:p>
        </w:tc>
        <w:tc>
          <w:tcPr>
            <w:tcW w:w="711" w:type="dxa"/>
            <w:tcBorders>
              <w:top w:val="nil"/>
              <w:left w:val="nil"/>
              <w:bottom w:val="single" w:sz="4" w:space="0" w:color="auto"/>
              <w:right w:val="single" w:sz="4" w:space="0" w:color="auto"/>
            </w:tcBorders>
            <w:shd w:val="clear" w:color="auto" w:fill="auto"/>
            <w:noWrap/>
            <w:vAlign w:val="center"/>
            <w:hideMark/>
          </w:tcPr>
          <w:p w14:paraId="7A86D4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E54BD0C"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AE2BF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3,14</w:t>
            </w:r>
          </w:p>
        </w:tc>
        <w:tc>
          <w:tcPr>
            <w:tcW w:w="1505" w:type="dxa"/>
            <w:tcBorders>
              <w:top w:val="nil"/>
              <w:left w:val="nil"/>
              <w:bottom w:val="single" w:sz="4" w:space="0" w:color="auto"/>
              <w:right w:val="single" w:sz="4" w:space="0" w:color="auto"/>
            </w:tcBorders>
            <w:shd w:val="clear" w:color="auto" w:fill="auto"/>
            <w:vAlign w:val="center"/>
            <w:hideMark/>
          </w:tcPr>
          <w:p w14:paraId="72D95D9F"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17E994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76E450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FFA36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727,7</w:t>
            </w:r>
          </w:p>
        </w:tc>
        <w:tc>
          <w:tcPr>
            <w:tcW w:w="1244" w:type="dxa"/>
            <w:tcBorders>
              <w:top w:val="nil"/>
              <w:left w:val="nil"/>
              <w:bottom w:val="single" w:sz="4" w:space="0" w:color="auto"/>
              <w:right w:val="single" w:sz="4" w:space="0" w:color="auto"/>
            </w:tcBorders>
            <w:shd w:val="clear" w:color="auto" w:fill="auto"/>
            <w:noWrap/>
            <w:vAlign w:val="center"/>
            <w:hideMark/>
          </w:tcPr>
          <w:p w14:paraId="2D0CB66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5BBDE0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3928,67</w:t>
            </w:r>
          </w:p>
        </w:tc>
        <w:tc>
          <w:tcPr>
            <w:tcW w:w="711" w:type="dxa"/>
            <w:tcBorders>
              <w:top w:val="nil"/>
              <w:left w:val="nil"/>
              <w:bottom w:val="single" w:sz="4" w:space="0" w:color="auto"/>
              <w:right w:val="single" w:sz="4" w:space="0" w:color="auto"/>
            </w:tcBorders>
            <w:shd w:val="clear" w:color="auto" w:fill="auto"/>
            <w:noWrap/>
            <w:vAlign w:val="center"/>
            <w:hideMark/>
          </w:tcPr>
          <w:p w14:paraId="1E47AA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DFEC38" w14:textId="77777777" w:rsidTr="00286820">
        <w:trPr>
          <w:trHeight w:val="135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E551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3,15</w:t>
            </w:r>
          </w:p>
        </w:tc>
        <w:tc>
          <w:tcPr>
            <w:tcW w:w="1505" w:type="dxa"/>
            <w:tcBorders>
              <w:top w:val="nil"/>
              <w:left w:val="nil"/>
              <w:bottom w:val="single" w:sz="4" w:space="0" w:color="auto"/>
              <w:right w:val="single" w:sz="4" w:space="0" w:color="auto"/>
            </w:tcBorders>
            <w:shd w:val="clear" w:color="auto" w:fill="auto"/>
            <w:vAlign w:val="center"/>
            <w:hideMark/>
          </w:tcPr>
          <w:p w14:paraId="1F83A48C"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184C46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414BE6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E5C5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2446,4</w:t>
            </w:r>
          </w:p>
        </w:tc>
        <w:tc>
          <w:tcPr>
            <w:tcW w:w="1244" w:type="dxa"/>
            <w:tcBorders>
              <w:top w:val="nil"/>
              <w:left w:val="nil"/>
              <w:bottom w:val="single" w:sz="4" w:space="0" w:color="auto"/>
              <w:right w:val="single" w:sz="4" w:space="0" w:color="auto"/>
            </w:tcBorders>
            <w:shd w:val="clear" w:color="auto" w:fill="auto"/>
            <w:noWrap/>
            <w:vAlign w:val="center"/>
            <w:hideMark/>
          </w:tcPr>
          <w:p w14:paraId="64DB23D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45FB39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161,15</w:t>
            </w:r>
          </w:p>
        </w:tc>
        <w:tc>
          <w:tcPr>
            <w:tcW w:w="711" w:type="dxa"/>
            <w:tcBorders>
              <w:top w:val="nil"/>
              <w:left w:val="nil"/>
              <w:bottom w:val="single" w:sz="4" w:space="0" w:color="auto"/>
              <w:right w:val="single" w:sz="4" w:space="0" w:color="auto"/>
            </w:tcBorders>
            <w:shd w:val="clear" w:color="auto" w:fill="auto"/>
            <w:noWrap/>
            <w:vAlign w:val="center"/>
            <w:hideMark/>
          </w:tcPr>
          <w:p w14:paraId="51E4BA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4A570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7609B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3,16</w:t>
            </w:r>
          </w:p>
        </w:tc>
        <w:tc>
          <w:tcPr>
            <w:tcW w:w="1505" w:type="dxa"/>
            <w:tcBorders>
              <w:top w:val="nil"/>
              <w:left w:val="nil"/>
              <w:bottom w:val="single" w:sz="4" w:space="0" w:color="auto"/>
              <w:right w:val="single" w:sz="4" w:space="0" w:color="auto"/>
            </w:tcBorders>
            <w:shd w:val="clear" w:color="auto" w:fill="auto"/>
            <w:vAlign w:val="center"/>
            <w:hideMark/>
          </w:tcPr>
          <w:p w14:paraId="6E5EB3F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422B4E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26490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705E7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2446,4</w:t>
            </w:r>
          </w:p>
        </w:tc>
        <w:tc>
          <w:tcPr>
            <w:tcW w:w="1244" w:type="dxa"/>
            <w:tcBorders>
              <w:top w:val="nil"/>
              <w:left w:val="nil"/>
              <w:bottom w:val="single" w:sz="4" w:space="0" w:color="auto"/>
              <w:right w:val="single" w:sz="4" w:space="0" w:color="auto"/>
            </w:tcBorders>
            <w:shd w:val="clear" w:color="auto" w:fill="auto"/>
            <w:noWrap/>
            <w:vAlign w:val="center"/>
            <w:hideMark/>
          </w:tcPr>
          <w:p w14:paraId="7883EA3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77BE2E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197,86</w:t>
            </w:r>
          </w:p>
        </w:tc>
        <w:tc>
          <w:tcPr>
            <w:tcW w:w="711" w:type="dxa"/>
            <w:tcBorders>
              <w:top w:val="nil"/>
              <w:left w:val="nil"/>
              <w:bottom w:val="single" w:sz="4" w:space="0" w:color="auto"/>
              <w:right w:val="single" w:sz="4" w:space="0" w:color="auto"/>
            </w:tcBorders>
            <w:shd w:val="clear" w:color="auto" w:fill="auto"/>
            <w:noWrap/>
            <w:vAlign w:val="center"/>
            <w:hideMark/>
          </w:tcPr>
          <w:p w14:paraId="560621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2992B7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F8DCC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3,17</w:t>
            </w:r>
          </w:p>
        </w:tc>
        <w:tc>
          <w:tcPr>
            <w:tcW w:w="1505" w:type="dxa"/>
            <w:tcBorders>
              <w:top w:val="nil"/>
              <w:left w:val="nil"/>
              <w:bottom w:val="single" w:sz="4" w:space="0" w:color="auto"/>
              <w:right w:val="single" w:sz="4" w:space="0" w:color="auto"/>
            </w:tcBorders>
            <w:shd w:val="clear" w:color="auto" w:fill="auto"/>
            <w:vAlign w:val="center"/>
            <w:hideMark/>
          </w:tcPr>
          <w:p w14:paraId="503A1A6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6013BB1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6FFDE4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A4379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4,4</w:t>
            </w:r>
          </w:p>
        </w:tc>
        <w:tc>
          <w:tcPr>
            <w:tcW w:w="1244" w:type="dxa"/>
            <w:tcBorders>
              <w:top w:val="nil"/>
              <w:left w:val="nil"/>
              <w:bottom w:val="single" w:sz="4" w:space="0" w:color="auto"/>
              <w:right w:val="single" w:sz="4" w:space="0" w:color="auto"/>
            </w:tcBorders>
            <w:shd w:val="clear" w:color="auto" w:fill="auto"/>
            <w:noWrap/>
            <w:vAlign w:val="center"/>
            <w:hideMark/>
          </w:tcPr>
          <w:p w14:paraId="09A8D3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2CC8EE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0,41</w:t>
            </w:r>
          </w:p>
        </w:tc>
        <w:tc>
          <w:tcPr>
            <w:tcW w:w="711" w:type="dxa"/>
            <w:tcBorders>
              <w:top w:val="nil"/>
              <w:left w:val="nil"/>
              <w:bottom w:val="single" w:sz="4" w:space="0" w:color="auto"/>
              <w:right w:val="single" w:sz="4" w:space="0" w:color="auto"/>
            </w:tcBorders>
            <w:shd w:val="clear" w:color="auto" w:fill="auto"/>
            <w:noWrap/>
            <w:vAlign w:val="center"/>
            <w:hideMark/>
          </w:tcPr>
          <w:p w14:paraId="337D8D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1C237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25B58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3,18</w:t>
            </w:r>
          </w:p>
        </w:tc>
        <w:tc>
          <w:tcPr>
            <w:tcW w:w="1505" w:type="dxa"/>
            <w:tcBorders>
              <w:top w:val="nil"/>
              <w:left w:val="nil"/>
              <w:bottom w:val="single" w:sz="4" w:space="0" w:color="auto"/>
              <w:right w:val="single" w:sz="4" w:space="0" w:color="auto"/>
            </w:tcBorders>
            <w:shd w:val="clear" w:color="auto" w:fill="auto"/>
            <w:vAlign w:val="center"/>
            <w:hideMark/>
          </w:tcPr>
          <w:p w14:paraId="36B2879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7A095E1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46B59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56284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746,2</w:t>
            </w:r>
          </w:p>
        </w:tc>
        <w:tc>
          <w:tcPr>
            <w:tcW w:w="1244" w:type="dxa"/>
            <w:tcBorders>
              <w:top w:val="nil"/>
              <w:left w:val="nil"/>
              <w:bottom w:val="single" w:sz="4" w:space="0" w:color="auto"/>
              <w:right w:val="single" w:sz="4" w:space="0" w:color="auto"/>
            </w:tcBorders>
            <w:shd w:val="clear" w:color="auto" w:fill="auto"/>
            <w:noWrap/>
            <w:vAlign w:val="center"/>
            <w:hideMark/>
          </w:tcPr>
          <w:p w14:paraId="1F6F71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115E887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1259,68</w:t>
            </w:r>
          </w:p>
        </w:tc>
        <w:tc>
          <w:tcPr>
            <w:tcW w:w="711" w:type="dxa"/>
            <w:tcBorders>
              <w:top w:val="nil"/>
              <w:left w:val="nil"/>
              <w:bottom w:val="single" w:sz="4" w:space="0" w:color="auto"/>
              <w:right w:val="single" w:sz="4" w:space="0" w:color="auto"/>
            </w:tcBorders>
            <w:shd w:val="clear" w:color="auto" w:fill="auto"/>
            <w:noWrap/>
            <w:vAlign w:val="center"/>
            <w:hideMark/>
          </w:tcPr>
          <w:p w14:paraId="72A5DCF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7462922"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8862D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3,19</w:t>
            </w:r>
          </w:p>
        </w:tc>
        <w:tc>
          <w:tcPr>
            <w:tcW w:w="1505" w:type="dxa"/>
            <w:tcBorders>
              <w:top w:val="nil"/>
              <w:left w:val="nil"/>
              <w:bottom w:val="single" w:sz="4" w:space="0" w:color="auto"/>
              <w:right w:val="single" w:sz="4" w:space="0" w:color="auto"/>
            </w:tcBorders>
            <w:shd w:val="clear" w:color="auto" w:fill="auto"/>
            <w:vAlign w:val="center"/>
            <w:hideMark/>
          </w:tcPr>
          <w:p w14:paraId="3543D1A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05CFCD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0044C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FF308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746,2</w:t>
            </w:r>
          </w:p>
        </w:tc>
        <w:tc>
          <w:tcPr>
            <w:tcW w:w="1244" w:type="dxa"/>
            <w:tcBorders>
              <w:top w:val="nil"/>
              <w:left w:val="nil"/>
              <w:bottom w:val="single" w:sz="4" w:space="0" w:color="auto"/>
              <w:right w:val="single" w:sz="4" w:space="0" w:color="auto"/>
            </w:tcBorders>
            <w:shd w:val="clear" w:color="auto" w:fill="auto"/>
            <w:noWrap/>
            <w:vAlign w:val="center"/>
            <w:hideMark/>
          </w:tcPr>
          <w:p w14:paraId="79A063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191189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4244,28</w:t>
            </w:r>
          </w:p>
        </w:tc>
        <w:tc>
          <w:tcPr>
            <w:tcW w:w="711" w:type="dxa"/>
            <w:tcBorders>
              <w:top w:val="nil"/>
              <w:left w:val="nil"/>
              <w:bottom w:val="single" w:sz="4" w:space="0" w:color="auto"/>
              <w:right w:val="single" w:sz="4" w:space="0" w:color="auto"/>
            </w:tcBorders>
            <w:shd w:val="clear" w:color="auto" w:fill="auto"/>
            <w:noWrap/>
            <w:vAlign w:val="center"/>
            <w:hideMark/>
          </w:tcPr>
          <w:p w14:paraId="50D7F1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E0506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A4A87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3,20</w:t>
            </w:r>
          </w:p>
        </w:tc>
        <w:tc>
          <w:tcPr>
            <w:tcW w:w="1505" w:type="dxa"/>
            <w:tcBorders>
              <w:top w:val="nil"/>
              <w:left w:val="nil"/>
              <w:bottom w:val="single" w:sz="4" w:space="0" w:color="auto"/>
              <w:right w:val="single" w:sz="4" w:space="0" w:color="auto"/>
            </w:tcBorders>
            <w:shd w:val="clear" w:color="auto" w:fill="auto"/>
            <w:vAlign w:val="center"/>
            <w:hideMark/>
          </w:tcPr>
          <w:p w14:paraId="2CDE952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720D939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DE339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10FBE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746,2</w:t>
            </w:r>
          </w:p>
        </w:tc>
        <w:tc>
          <w:tcPr>
            <w:tcW w:w="1244" w:type="dxa"/>
            <w:tcBorders>
              <w:top w:val="nil"/>
              <w:left w:val="nil"/>
              <w:bottom w:val="single" w:sz="4" w:space="0" w:color="auto"/>
              <w:right w:val="single" w:sz="4" w:space="0" w:color="auto"/>
            </w:tcBorders>
            <w:shd w:val="clear" w:color="auto" w:fill="auto"/>
            <w:noWrap/>
            <w:vAlign w:val="center"/>
            <w:hideMark/>
          </w:tcPr>
          <w:p w14:paraId="340A13C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01A47B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3025,44</w:t>
            </w:r>
          </w:p>
        </w:tc>
        <w:tc>
          <w:tcPr>
            <w:tcW w:w="711" w:type="dxa"/>
            <w:tcBorders>
              <w:top w:val="nil"/>
              <w:left w:val="nil"/>
              <w:bottom w:val="single" w:sz="4" w:space="0" w:color="auto"/>
              <w:right w:val="single" w:sz="4" w:space="0" w:color="auto"/>
            </w:tcBorders>
            <w:shd w:val="clear" w:color="auto" w:fill="auto"/>
            <w:noWrap/>
            <w:vAlign w:val="center"/>
            <w:hideMark/>
          </w:tcPr>
          <w:p w14:paraId="1E2873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7B618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879227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A2B594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C0BC8AC"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B1E5D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6F855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FE950F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14D483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15967,79</w:t>
            </w:r>
          </w:p>
        </w:tc>
        <w:tc>
          <w:tcPr>
            <w:tcW w:w="711" w:type="dxa"/>
            <w:tcBorders>
              <w:top w:val="nil"/>
              <w:left w:val="nil"/>
              <w:bottom w:val="single" w:sz="4" w:space="0" w:color="auto"/>
              <w:right w:val="single" w:sz="4" w:space="0" w:color="auto"/>
            </w:tcBorders>
            <w:shd w:val="clear" w:color="000000" w:fill="F2DCDB"/>
            <w:noWrap/>
            <w:vAlign w:val="center"/>
            <w:hideMark/>
          </w:tcPr>
          <w:p w14:paraId="37CB68A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7,05</w:t>
            </w:r>
          </w:p>
        </w:tc>
      </w:tr>
      <w:tr w:rsidR="00757779" w:rsidRPr="00757779" w14:paraId="29AD8AB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58759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DA418F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B5F9AC5"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DC150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C4B95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AA8C43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277B31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C2670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2C8978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B04AA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3,21</w:t>
            </w:r>
          </w:p>
        </w:tc>
        <w:tc>
          <w:tcPr>
            <w:tcW w:w="1505" w:type="dxa"/>
            <w:tcBorders>
              <w:top w:val="nil"/>
              <w:left w:val="nil"/>
              <w:bottom w:val="single" w:sz="4" w:space="0" w:color="auto"/>
              <w:right w:val="single" w:sz="4" w:space="0" w:color="auto"/>
            </w:tcBorders>
            <w:shd w:val="clear" w:color="auto" w:fill="auto"/>
            <w:vAlign w:val="center"/>
            <w:hideMark/>
          </w:tcPr>
          <w:p w14:paraId="632DBCC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6CAF96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273EE0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24175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533,0</w:t>
            </w:r>
          </w:p>
        </w:tc>
        <w:tc>
          <w:tcPr>
            <w:tcW w:w="1244" w:type="dxa"/>
            <w:tcBorders>
              <w:top w:val="nil"/>
              <w:left w:val="nil"/>
              <w:bottom w:val="single" w:sz="4" w:space="0" w:color="auto"/>
              <w:right w:val="single" w:sz="4" w:space="0" w:color="auto"/>
            </w:tcBorders>
            <w:shd w:val="clear" w:color="auto" w:fill="auto"/>
            <w:noWrap/>
            <w:vAlign w:val="center"/>
            <w:hideMark/>
          </w:tcPr>
          <w:p w14:paraId="144C49B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4DB4991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4432,74</w:t>
            </w:r>
          </w:p>
        </w:tc>
        <w:tc>
          <w:tcPr>
            <w:tcW w:w="711" w:type="dxa"/>
            <w:tcBorders>
              <w:top w:val="nil"/>
              <w:left w:val="nil"/>
              <w:bottom w:val="single" w:sz="4" w:space="0" w:color="auto"/>
              <w:right w:val="single" w:sz="4" w:space="0" w:color="auto"/>
            </w:tcBorders>
            <w:shd w:val="clear" w:color="auto" w:fill="auto"/>
            <w:noWrap/>
            <w:vAlign w:val="center"/>
            <w:hideMark/>
          </w:tcPr>
          <w:p w14:paraId="2462F11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202490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695C5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3,22</w:t>
            </w:r>
          </w:p>
        </w:tc>
        <w:tc>
          <w:tcPr>
            <w:tcW w:w="1505" w:type="dxa"/>
            <w:tcBorders>
              <w:top w:val="nil"/>
              <w:left w:val="nil"/>
              <w:bottom w:val="single" w:sz="4" w:space="0" w:color="auto"/>
              <w:right w:val="single" w:sz="4" w:space="0" w:color="auto"/>
            </w:tcBorders>
            <w:shd w:val="clear" w:color="auto" w:fill="auto"/>
            <w:vAlign w:val="center"/>
            <w:hideMark/>
          </w:tcPr>
          <w:p w14:paraId="3908A1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 կիրառելի</w:t>
            </w:r>
          </w:p>
        </w:tc>
        <w:tc>
          <w:tcPr>
            <w:tcW w:w="3098" w:type="dxa"/>
            <w:tcBorders>
              <w:top w:val="nil"/>
              <w:left w:val="nil"/>
              <w:bottom w:val="single" w:sz="4" w:space="0" w:color="auto"/>
              <w:right w:val="single" w:sz="4" w:space="0" w:color="auto"/>
            </w:tcBorders>
            <w:shd w:val="clear" w:color="auto" w:fill="auto"/>
            <w:vAlign w:val="center"/>
            <w:hideMark/>
          </w:tcPr>
          <w:p w14:paraId="1B2563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DN300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046B14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AED93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1070,0</w:t>
            </w:r>
          </w:p>
        </w:tc>
        <w:tc>
          <w:tcPr>
            <w:tcW w:w="1244" w:type="dxa"/>
            <w:tcBorders>
              <w:top w:val="nil"/>
              <w:left w:val="nil"/>
              <w:bottom w:val="single" w:sz="4" w:space="0" w:color="auto"/>
              <w:right w:val="single" w:sz="4" w:space="0" w:color="auto"/>
            </w:tcBorders>
            <w:shd w:val="clear" w:color="auto" w:fill="auto"/>
            <w:noWrap/>
            <w:vAlign w:val="center"/>
            <w:hideMark/>
          </w:tcPr>
          <w:p w14:paraId="273094B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12,475</w:t>
            </w:r>
          </w:p>
        </w:tc>
        <w:tc>
          <w:tcPr>
            <w:tcW w:w="1412" w:type="dxa"/>
            <w:tcBorders>
              <w:top w:val="nil"/>
              <w:left w:val="nil"/>
              <w:bottom w:val="single" w:sz="4" w:space="0" w:color="auto"/>
              <w:right w:val="single" w:sz="4" w:space="0" w:color="auto"/>
            </w:tcBorders>
            <w:shd w:val="clear" w:color="auto" w:fill="auto"/>
            <w:vAlign w:val="center"/>
            <w:hideMark/>
          </w:tcPr>
          <w:p w14:paraId="0DC56B7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13348,24</w:t>
            </w:r>
          </w:p>
        </w:tc>
        <w:tc>
          <w:tcPr>
            <w:tcW w:w="711" w:type="dxa"/>
            <w:tcBorders>
              <w:top w:val="nil"/>
              <w:left w:val="nil"/>
              <w:bottom w:val="single" w:sz="4" w:space="0" w:color="auto"/>
              <w:right w:val="single" w:sz="4" w:space="0" w:color="auto"/>
            </w:tcBorders>
            <w:shd w:val="clear" w:color="auto" w:fill="auto"/>
            <w:noWrap/>
            <w:vAlign w:val="center"/>
            <w:hideMark/>
          </w:tcPr>
          <w:p w14:paraId="69B8CF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679E6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B9515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3,23</w:t>
            </w:r>
          </w:p>
        </w:tc>
        <w:tc>
          <w:tcPr>
            <w:tcW w:w="1505" w:type="dxa"/>
            <w:tcBorders>
              <w:top w:val="nil"/>
              <w:left w:val="nil"/>
              <w:bottom w:val="single" w:sz="4" w:space="0" w:color="auto"/>
              <w:right w:val="single" w:sz="4" w:space="0" w:color="auto"/>
            </w:tcBorders>
            <w:shd w:val="clear" w:color="auto" w:fill="auto"/>
            <w:vAlign w:val="center"/>
            <w:hideMark/>
          </w:tcPr>
          <w:p w14:paraId="4C72335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 կիրառելի</w:t>
            </w:r>
          </w:p>
        </w:tc>
        <w:tc>
          <w:tcPr>
            <w:tcW w:w="3098" w:type="dxa"/>
            <w:tcBorders>
              <w:top w:val="nil"/>
              <w:left w:val="nil"/>
              <w:bottom w:val="single" w:sz="4" w:space="0" w:color="auto"/>
              <w:right w:val="single" w:sz="4" w:space="0" w:color="auto"/>
            </w:tcBorders>
            <w:shd w:val="clear" w:color="auto" w:fill="auto"/>
            <w:vAlign w:val="center"/>
            <w:hideMark/>
          </w:tcPr>
          <w:p w14:paraId="5429A9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DN400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D4F62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98E4F2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412,0</w:t>
            </w:r>
          </w:p>
        </w:tc>
        <w:tc>
          <w:tcPr>
            <w:tcW w:w="1244" w:type="dxa"/>
            <w:tcBorders>
              <w:top w:val="nil"/>
              <w:left w:val="nil"/>
              <w:bottom w:val="single" w:sz="4" w:space="0" w:color="auto"/>
              <w:right w:val="single" w:sz="4" w:space="0" w:color="auto"/>
            </w:tcBorders>
            <w:shd w:val="clear" w:color="auto" w:fill="auto"/>
            <w:noWrap/>
            <w:vAlign w:val="center"/>
            <w:hideMark/>
          </w:tcPr>
          <w:p w14:paraId="737F6E9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25,973</w:t>
            </w:r>
          </w:p>
        </w:tc>
        <w:tc>
          <w:tcPr>
            <w:tcW w:w="1412" w:type="dxa"/>
            <w:tcBorders>
              <w:top w:val="nil"/>
              <w:left w:val="nil"/>
              <w:bottom w:val="single" w:sz="4" w:space="0" w:color="auto"/>
              <w:right w:val="single" w:sz="4" w:space="0" w:color="auto"/>
            </w:tcBorders>
            <w:shd w:val="clear" w:color="auto" w:fill="auto"/>
            <w:vAlign w:val="center"/>
            <w:hideMark/>
          </w:tcPr>
          <w:p w14:paraId="7AC2BE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10700,76</w:t>
            </w:r>
          </w:p>
        </w:tc>
        <w:tc>
          <w:tcPr>
            <w:tcW w:w="711" w:type="dxa"/>
            <w:tcBorders>
              <w:top w:val="nil"/>
              <w:left w:val="nil"/>
              <w:bottom w:val="single" w:sz="4" w:space="0" w:color="auto"/>
              <w:right w:val="single" w:sz="4" w:space="0" w:color="auto"/>
            </w:tcBorders>
            <w:shd w:val="clear" w:color="auto" w:fill="auto"/>
            <w:noWrap/>
            <w:vAlign w:val="center"/>
            <w:hideMark/>
          </w:tcPr>
          <w:p w14:paraId="1C2047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9A4BF7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34F63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3,24</w:t>
            </w:r>
          </w:p>
        </w:tc>
        <w:tc>
          <w:tcPr>
            <w:tcW w:w="1505" w:type="dxa"/>
            <w:tcBorders>
              <w:top w:val="nil"/>
              <w:left w:val="nil"/>
              <w:bottom w:val="single" w:sz="4" w:space="0" w:color="auto"/>
              <w:right w:val="single" w:sz="4" w:space="0" w:color="auto"/>
            </w:tcBorders>
            <w:shd w:val="clear" w:color="auto" w:fill="auto"/>
            <w:vAlign w:val="center"/>
            <w:hideMark/>
          </w:tcPr>
          <w:p w14:paraId="29D66E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24D982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5D2E7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717A4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89,0</w:t>
            </w:r>
          </w:p>
        </w:tc>
        <w:tc>
          <w:tcPr>
            <w:tcW w:w="1244" w:type="dxa"/>
            <w:tcBorders>
              <w:top w:val="nil"/>
              <w:left w:val="nil"/>
              <w:bottom w:val="single" w:sz="4" w:space="0" w:color="auto"/>
              <w:right w:val="single" w:sz="4" w:space="0" w:color="auto"/>
            </w:tcBorders>
            <w:shd w:val="clear" w:color="auto" w:fill="auto"/>
            <w:noWrap/>
            <w:vAlign w:val="center"/>
            <w:hideMark/>
          </w:tcPr>
          <w:p w14:paraId="40FC2D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256A97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63,24</w:t>
            </w:r>
          </w:p>
        </w:tc>
        <w:tc>
          <w:tcPr>
            <w:tcW w:w="711" w:type="dxa"/>
            <w:tcBorders>
              <w:top w:val="nil"/>
              <w:left w:val="nil"/>
              <w:bottom w:val="single" w:sz="4" w:space="0" w:color="auto"/>
              <w:right w:val="single" w:sz="4" w:space="0" w:color="auto"/>
            </w:tcBorders>
            <w:shd w:val="clear" w:color="auto" w:fill="auto"/>
            <w:noWrap/>
            <w:vAlign w:val="center"/>
            <w:hideMark/>
          </w:tcPr>
          <w:p w14:paraId="05549A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2729A1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527E1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3,25</w:t>
            </w:r>
          </w:p>
        </w:tc>
        <w:tc>
          <w:tcPr>
            <w:tcW w:w="1505" w:type="dxa"/>
            <w:tcBorders>
              <w:top w:val="nil"/>
              <w:left w:val="nil"/>
              <w:bottom w:val="single" w:sz="4" w:space="0" w:color="auto"/>
              <w:right w:val="single" w:sz="4" w:space="0" w:color="auto"/>
            </w:tcBorders>
            <w:shd w:val="clear" w:color="auto" w:fill="auto"/>
            <w:vAlign w:val="center"/>
            <w:hideMark/>
          </w:tcPr>
          <w:p w14:paraId="57BD13B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BAA7D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Փ300մմ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6976A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9D76F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179,0</w:t>
            </w:r>
          </w:p>
        </w:tc>
        <w:tc>
          <w:tcPr>
            <w:tcW w:w="1244" w:type="dxa"/>
            <w:tcBorders>
              <w:top w:val="nil"/>
              <w:left w:val="nil"/>
              <w:bottom w:val="single" w:sz="4" w:space="0" w:color="auto"/>
              <w:right w:val="single" w:sz="4" w:space="0" w:color="auto"/>
            </w:tcBorders>
            <w:shd w:val="clear" w:color="auto" w:fill="auto"/>
            <w:noWrap/>
            <w:vAlign w:val="center"/>
            <w:hideMark/>
          </w:tcPr>
          <w:p w14:paraId="78DCC6C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1,989</w:t>
            </w:r>
          </w:p>
        </w:tc>
        <w:tc>
          <w:tcPr>
            <w:tcW w:w="1412" w:type="dxa"/>
            <w:tcBorders>
              <w:top w:val="nil"/>
              <w:left w:val="nil"/>
              <w:bottom w:val="single" w:sz="4" w:space="0" w:color="auto"/>
              <w:right w:val="single" w:sz="4" w:space="0" w:color="auto"/>
            </w:tcBorders>
            <w:shd w:val="clear" w:color="auto" w:fill="auto"/>
            <w:vAlign w:val="center"/>
            <w:hideMark/>
          </w:tcPr>
          <w:p w14:paraId="48C1CAB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356,12</w:t>
            </w:r>
          </w:p>
        </w:tc>
        <w:tc>
          <w:tcPr>
            <w:tcW w:w="711" w:type="dxa"/>
            <w:tcBorders>
              <w:top w:val="nil"/>
              <w:left w:val="nil"/>
              <w:bottom w:val="single" w:sz="4" w:space="0" w:color="auto"/>
              <w:right w:val="single" w:sz="4" w:space="0" w:color="auto"/>
            </w:tcBorders>
            <w:shd w:val="clear" w:color="auto" w:fill="auto"/>
            <w:noWrap/>
            <w:vAlign w:val="center"/>
            <w:hideMark/>
          </w:tcPr>
          <w:p w14:paraId="4D8B42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3BA82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8E06E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3,26</w:t>
            </w:r>
          </w:p>
        </w:tc>
        <w:tc>
          <w:tcPr>
            <w:tcW w:w="1505" w:type="dxa"/>
            <w:tcBorders>
              <w:top w:val="nil"/>
              <w:left w:val="nil"/>
              <w:bottom w:val="single" w:sz="4" w:space="0" w:color="auto"/>
              <w:right w:val="single" w:sz="4" w:space="0" w:color="auto"/>
            </w:tcBorders>
            <w:shd w:val="clear" w:color="auto" w:fill="auto"/>
            <w:vAlign w:val="center"/>
            <w:hideMark/>
          </w:tcPr>
          <w:p w14:paraId="30AB755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CC1E8B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Փ400մմ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608B6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75AA5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69,0</w:t>
            </w:r>
          </w:p>
        </w:tc>
        <w:tc>
          <w:tcPr>
            <w:tcW w:w="1244" w:type="dxa"/>
            <w:tcBorders>
              <w:top w:val="nil"/>
              <w:left w:val="nil"/>
              <w:bottom w:val="single" w:sz="4" w:space="0" w:color="auto"/>
              <w:right w:val="single" w:sz="4" w:space="0" w:color="auto"/>
            </w:tcBorders>
            <w:shd w:val="clear" w:color="auto" w:fill="auto"/>
            <w:noWrap/>
            <w:vAlign w:val="center"/>
            <w:hideMark/>
          </w:tcPr>
          <w:p w14:paraId="7B8837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2,631</w:t>
            </w:r>
          </w:p>
        </w:tc>
        <w:tc>
          <w:tcPr>
            <w:tcW w:w="1412" w:type="dxa"/>
            <w:tcBorders>
              <w:top w:val="nil"/>
              <w:left w:val="nil"/>
              <w:bottom w:val="single" w:sz="4" w:space="0" w:color="auto"/>
              <w:right w:val="single" w:sz="4" w:space="0" w:color="auto"/>
            </w:tcBorders>
            <w:shd w:val="clear" w:color="auto" w:fill="auto"/>
            <w:vAlign w:val="center"/>
            <w:hideMark/>
          </w:tcPr>
          <w:p w14:paraId="33D3CB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181,55</w:t>
            </w:r>
          </w:p>
        </w:tc>
        <w:tc>
          <w:tcPr>
            <w:tcW w:w="711" w:type="dxa"/>
            <w:tcBorders>
              <w:top w:val="nil"/>
              <w:left w:val="nil"/>
              <w:bottom w:val="single" w:sz="4" w:space="0" w:color="auto"/>
              <w:right w:val="single" w:sz="4" w:space="0" w:color="auto"/>
            </w:tcBorders>
            <w:shd w:val="clear" w:color="auto" w:fill="auto"/>
            <w:noWrap/>
            <w:vAlign w:val="center"/>
            <w:hideMark/>
          </w:tcPr>
          <w:p w14:paraId="5F3DC8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E7BB42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AE548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3,27</w:t>
            </w:r>
          </w:p>
        </w:tc>
        <w:tc>
          <w:tcPr>
            <w:tcW w:w="1505" w:type="dxa"/>
            <w:tcBorders>
              <w:top w:val="nil"/>
              <w:left w:val="nil"/>
              <w:bottom w:val="single" w:sz="4" w:space="0" w:color="auto"/>
              <w:right w:val="single" w:sz="4" w:space="0" w:color="auto"/>
            </w:tcBorders>
            <w:shd w:val="clear" w:color="auto" w:fill="auto"/>
            <w:vAlign w:val="center"/>
            <w:hideMark/>
          </w:tcPr>
          <w:p w14:paraId="19EE9F8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726A027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7EE3B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395DDE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0,533</w:t>
            </w:r>
          </w:p>
        </w:tc>
        <w:tc>
          <w:tcPr>
            <w:tcW w:w="1244" w:type="dxa"/>
            <w:tcBorders>
              <w:top w:val="nil"/>
              <w:left w:val="nil"/>
              <w:bottom w:val="single" w:sz="4" w:space="0" w:color="auto"/>
              <w:right w:val="single" w:sz="4" w:space="0" w:color="auto"/>
            </w:tcBorders>
            <w:shd w:val="clear" w:color="auto" w:fill="auto"/>
            <w:noWrap/>
            <w:vAlign w:val="center"/>
            <w:hideMark/>
          </w:tcPr>
          <w:p w14:paraId="613B81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2DB551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179,23</w:t>
            </w:r>
          </w:p>
        </w:tc>
        <w:tc>
          <w:tcPr>
            <w:tcW w:w="711" w:type="dxa"/>
            <w:tcBorders>
              <w:top w:val="nil"/>
              <w:left w:val="nil"/>
              <w:bottom w:val="single" w:sz="4" w:space="0" w:color="auto"/>
              <w:right w:val="single" w:sz="4" w:space="0" w:color="auto"/>
            </w:tcBorders>
            <w:shd w:val="clear" w:color="auto" w:fill="auto"/>
            <w:noWrap/>
            <w:vAlign w:val="center"/>
            <w:hideMark/>
          </w:tcPr>
          <w:p w14:paraId="735C14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3696F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BB61D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3,28</w:t>
            </w:r>
          </w:p>
        </w:tc>
        <w:tc>
          <w:tcPr>
            <w:tcW w:w="1505" w:type="dxa"/>
            <w:tcBorders>
              <w:top w:val="nil"/>
              <w:left w:val="nil"/>
              <w:bottom w:val="single" w:sz="4" w:space="0" w:color="auto"/>
              <w:right w:val="single" w:sz="4" w:space="0" w:color="auto"/>
            </w:tcBorders>
            <w:shd w:val="clear" w:color="auto" w:fill="auto"/>
            <w:vAlign w:val="center"/>
            <w:hideMark/>
          </w:tcPr>
          <w:p w14:paraId="61A5198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k=0.6</w:t>
            </w:r>
          </w:p>
        </w:tc>
        <w:tc>
          <w:tcPr>
            <w:tcW w:w="3098" w:type="dxa"/>
            <w:tcBorders>
              <w:top w:val="nil"/>
              <w:left w:val="nil"/>
              <w:bottom w:val="single" w:sz="4" w:space="0" w:color="auto"/>
              <w:right w:val="single" w:sz="4" w:space="0" w:color="auto"/>
            </w:tcBorders>
            <w:shd w:val="clear" w:color="auto" w:fill="auto"/>
            <w:vAlign w:val="center"/>
            <w:hideMark/>
          </w:tcPr>
          <w:p w14:paraId="15D0E7C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/DN300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A5946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DFF75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1,070</w:t>
            </w:r>
          </w:p>
        </w:tc>
        <w:tc>
          <w:tcPr>
            <w:tcW w:w="1244" w:type="dxa"/>
            <w:tcBorders>
              <w:top w:val="nil"/>
              <w:left w:val="nil"/>
              <w:bottom w:val="single" w:sz="4" w:space="0" w:color="auto"/>
              <w:right w:val="single" w:sz="4" w:space="0" w:color="auto"/>
            </w:tcBorders>
            <w:shd w:val="clear" w:color="auto" w:fill="auto"/>
            <w:noWrap/>
            <w:vAlign w:val="center"/>
            <w:hideMark/>
          </w:tcPr>
          <w:p w14:paraId="6C554A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672,525</w:t>
            </w:r>
          </w:p>
        </w:tc>
        <w:tc>
          <w:tcPr>
            <w:tcW w:w="1412" w:type="dxa"/>
            <w:tcBorders>
              <w:top w:val="nil"/>
              <w:left w:val="nil"/>
              <w:bottom w:val="single" w:sz="4" w:space="0" w:color="auto"/>
              <w:right w:val="single" w:sz="4" w:space="0" w:color="auto"/>
            </w:tcBorders>
            <w:shd w:val="clear" w:color="auto" w:fill="auto"/>
            <w:vAlign w:val="center"/>
            <w:hideMark/>
          </w:tcPr>
          <w:p w14:paraId="1F0B6AC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719,60</w:t>
            </w:r>
          </w:p>
        </w:tc>
        <w:tc>
          <w:tcPr>
            <w:tcW w:w="711" w:type="dxa"/>
            <w:tcBorders>
              <w:top w:val="nil"/>
              <w:left w:val="nil"/>
              <w:bottom w:val="single" w:sz="4" w:space="0" w:color="auto"/>
              <w:right w:val="single" w:sz="4" w:space="0" w:color="auto"/>
            </w:tcBorders>
            <w:shd w:val="clear" w:color="auto" w:fill="auto"/>
            <w:noWrap/>
            <w:vAlign w:val="center"/>
            <w:hideMark/>
          </w:tcPr>
          <w:p w14:paraId="140B2F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426C637"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49FEA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3,29</w:t>
            </w:r>
          </w:p>
        </w:tc>
        <w:tc>
          <w:tcPr>
            <w:tcW w:w="1505" w:type="dxa"/>
            <w:tcBorders>
              <w:top w:val="nil"/>
              <w:left w:val="nil"/>
              <w:bottom w:val="single" w:sz="4" w:space="0" w:color="auto"/>
              <w:right w:val="single" w:sz="4" w:space="0" w:color="auto"/>
            </w:tcBorders>
            <w:shd w:val="clear" w:color="auto" w:fill="auto"/>
            <w:vAlign w:val="center"/>
            <w:hideMark/>
          </w:tcPr>
          <w:p w14:paraId="22BB621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w:t>
            </w:r>
          </w:p>
        </w:tc>
        <w:tc>
          <w:tcPr>
            <w:tcW w:w="3098" w:type="dxa"/>
            <w:tcBorders>
              <w:top w:val="nil"/>
              <w:left w:val="nil"/>
              <w:bottom w:val="single" w:sz="4" w:space="0" w:color="auto"/>
              <w:right w:val="single" w:sz="4" w:space="0" w:color="auto"/>
            </w:tcBorders>
            <w:shd w:val="clear" w:color="auto" w:fill="auto"/>
            <w:vAlign w:val="center"/>
            <w:hideMark/>
          </w:tcPr>
          <w:p w14:paraId="09AE541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/DN400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FDC9A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D0D9D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0,412</w:t>
            </w:r>
          </w:p>
        </w:tc>
        <w:tc>
          <w:tcPr>
            <w:tcW w:w="1244" w:type="dxa"/>
            <w:tcBorders>
              <w:top w:val="nil"/>
              <w:left w:val="nil"/>
              <w:bottom w:val="single" w:sz="4" w:space="0" w:color="auto"/>
              <w:right w:val="single" w:sz="4" w:space="0" w:color="auto"/>
            </w:tcBorders>
            <w:shd w:val="clear" w:color="auto" w:fill="auto"/>
            <w:noWrap/>
            <w:vAlign w:val="center"/>
            <w:hideMark/>
          </w:tcPr>
          <w:p w14:paraId="1E59DF4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1120,875</w:t>
            </w:r>
          </w:p>
        </w:tc>
        <w:tc>
          <w:tcPr>
            <w:tcW w:w="1412" w:type="dxa"/>
            <w:tcBorders>
              <w:top w:val="nil"/>
              <w:left w:val="nil"/>
              <w:bottom w:val="single" w:sz="4" w:space="0" w:color="auto"/>
              <w:right w:val="single" w:sz="4" w:space="0" w:color="auto"/>
            </w:tcBorders>
            <w:shd w:val="clear" w:color="auto" w:fill="auto"/>
            <w:vAlign w:val="center"/>
            <w:hideMark/>
          </w:tcPr>
          <w:p w14:paraId="78D6B9D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461,80</w:t>
            </w:r>
          </w:p>
        </w:tc>
        <w:tc>
          <w:tcPr>
            <w:tcW w:w="711" w:type="dxa"/>
            <w:tcBorders>
              <w:top w:val="nil"/>
              <w:left w:val="nil"/>
              <w:bottom w:val="single" w:sz="4" w:space="0" w:color="auto"/>
              <w:right w:val="single" w:sz="4" w:space="0" w:color="auto"/>
            </w:tcBorders>
            <w:shd w:val="clear" w:color="auto" w:fill="auto"/>
            <w:noWrap/>
            <w:vAlign w:val="center"/>
            <w:hideMark/>
          </w:tcPr>
          <w:p w14:paraId="60A48F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7D836F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8F04B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3,30</w:t>
            </w:r>
          </w:p>
        </w:tc>
        <w:tc>
          <w:tcPr>
            <w:tcW w:w="1505" w:type="dxa"/>
            <w:tcBorders>
              <w:top w:val="nil"/>
              <w:left w:val="nil"/>
              <w:bottom w:val="single" w:sz="4" w:space="0" w:color="auto"/>
              <w:right w:val="single" w:sz="4" w:space="0" w:color="auto"/>
            </w:tcBorders>
            <w:shd w:val="clear" w:color="auto" w:fill="auto"/>
            <w:vAlign w:val="center"/>
            <w:hideMark/>
          </w:tcPr>
          <w:p w14:paraId="4FB3FCE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22-373</w:t>
            </w:r>
          </w:p>
        </w:tc>
        <w:tc>
          <w:tcPr>
            <w:tcW w:w="3098" w:type="dxa"/>
            <w:tcBorders>
              <w:top w:val="nil"/>
              <w:left w:val="nil"/>
              <w:bottom w:val="single" w:sz="4" w:space="0" w:color="auto"/>
              <w:right w:val="single" w:sz="4" w:space="0" w:color="auto"/>
            </w:tcBorders>
            <w:shd w:val="clear" w:color="auto" w:fill="auto"/>
            <w:vAlign w:val="center"/>
            <w:hideMark/>
          </w:tcPr>
          <w:p w14:paraId="46F9F4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Սեպավոր փական Փ200մմ, P=1.0ՄՊա, արժեք, մատակարարում, մոնտաժ</w:t>
            </w:r>
          </w:p>
        </w:tc>
        <w:tc>
          <w:tcPr>
            <w:tcW w:w="1192" w:type="dxa"/>
            <w:tcBorders>
              <w:top w:val="nil"/>
              <w:left w:val="nil"/>
              <w:bottom w:val="single" w:sz="4" w:space="0" w:color="auto"/>
              <w:right w:val="single" w:sz="4" w:space="0" w:color="auto"/>
            </w:tcBorders>
            <w:shd w:val="clear" w:color="auto" w:fill="auto"/>
            <w:vAlign w:val="center"/>
            <w:hideMark/>
          </w:tcPr>
          <w:p w14:paraId="7E2495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C8958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1C14F5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131,180</w:t>
            </w:r>
          </w:p>
        </w:tc>
        <w:tc>
          <w:tcPr>
            <w:tcW w:w="1412" w:type="dxa"/>
            <w:tcBorders>
              <w:top w:val="nil"/>
              <w:left w:val="nil"/>
              <w:bottom w:val="single" w:sz="4" w:space="0" w:color="auto"/>
              <w:right w:val="single" w:sz="4" w:space="0" w:color="auto"/>
            </w:tcBorders>
            <w:shd w:val="clear" w:color="auto" w:fill="auto"/>
            <w:vAlign w:val="center"/>
            <w:hideMark/>
          </w:tcPr>
          <w:p w14:paraId="6B0BAEA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131,18</w:t>
            </w:r>
          </w:p>
        </w:tc>
        <w:tc>
          <w:tcPr>
            <w:tcW w:w="711" w:type="dxa"/>
            <w:tcBorders>
              <w:top w:val="nil"/>
              <w:left w:val="nil"/>
              <w:bottom w:val="single" w:sz="4" w:space="0" w:color="auto"/>
              <w:right w:val="single" w:sz="4" w:space="0" w:color="auto"/>
            </w:tcBorders>
            <w:shd w:val="clear" w:color="auto" w:fill="auto"/>
            <w:noWrap/>
            <w:vAlign w:val="center"/>
            <w:hideMark/>
          </w:tcPr>
          <w:p w14:paraId="3A3900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3BF7FD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C1453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3,31</w:t>
            </w:r>
          </w:p>
        </w:tc>
        <w:tc>
          <w:tcPr>
            <w:tcW w:w="1505" w:type="dxa"/>
            <w:tcBorders>
              <w:top w:val="nil"/>
              <w:left w:val="nil"/>
              <w:bottom w:val="single" w:sz="4" w:space="0" w:color="auto"/>
              <w:right w:val="single" w:sz="4" w:space="0" w:color="auto"/>
            </w:tcBorders>
            <w:shd w:val="clear" w:color="auto" w:fill="auto"/>
            <w:vAlign w:val="center"/>
            <w:hideMark/>
          </w:tcPr>
          <w:p w14:paraId="1D8A5F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22-69</w:t>
            </w:r>
          </w:p>
        </w:tc>
        <w:tc>
          <w:tcPr>
            <w:tcW w:w="3098" w:type="dxa"/>
            <w:tcBorders>
              <w:top w:val="nil"/>
              <w:left w:val="nil"/>
              <w:bottom w:val="single" w:sz="4" w:space="0" w:color="auto"/>
              <w:right w:val="single" w:sz="4" w:space="0" w:color="auto"/>
            </w:tcBorders>
            <w:shd w:val="clear" w:color="auto" w:fill="auto"/>
            <w:vAlign w:val="center"/>
            <w:hideMark/>
          </w:tcPr>
          <w:p w14:paraId="607D79D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Պողպատե խողովակ Փ219x5մմ, արժեք, մատակարարում, մոնտաժ</w:t>
            </w:r>
          </w:p>
        </w:tc>
        <w:tc>
          <w:tcPr>
            <w:tcW w:w="1192" w:type="dxa"/>
            <w:tcBorders>
              <w:top w:val="nil"/>
              <w:left w:val="nil"/>
              <w:bottom w:val="single" w:sz="4" w:space="0" w:color="auto"/>
              <w:right w:val="single" w:sz="4" w:space="0" w:color="auto"/>
            </w:tcBorders>
            <w:shd w:val="clear" w:color="auto" w:fill="auto"/>
            <w:vAlign w:val="center"/>
            <w:hideMark/>
          </w:tcPr>
          <w:p w14:paraId="48B872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7066A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8,000</w:t>
            </w:r>
          </w:p>
        </w:tc>
        <w:tc>
          <w:tcPr>
            <w:tcW w:w="1244" w:type="dxa"/>
            <w:tcBorders>
              <w:top w:val="nil"/>
              <w:left w:val="nil"/>
              <w:bottom w:val="single" w:sz="4" w:space="0" w:color="auto"/>
              <w:right w:val="single" w:sz="4" w:space="0" w:color="auto"/>
            </w:tcBorders>
            <w:shd w:val="clear" w:color="auto" w:fill="auto"/>
            <w:noWrap/>
            <w:vAlign w:val="center"/>
            <w:hideMark/>
          </w:tcPr>
          <w:p w14:paraId="7C2768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23,266</w:t>
            </w:r>
          </w:p>
        </w:tc>
        <w:tc>
          <w:tcPr>
            <w:tcW w:w="1412" w:type="dxa"/>
            <w:tcBorders>
              <w:top w:val="nil"/>
              <w:left w:val="nil"/>
              <w:bottom w:val="single" w:sz="4" w:space="0" w:color="auto"/>
              <w:right w:val="single" w:sz="4" w:space="0" w:color="auto"/>
            </w:tcBorders>
            <w:shd w:val="clear" w:color="auto" w:fill="auto"/>
            <w:vAlign w:val="center"/>
            <w:hideMark/>
          </w:tcPr>
          <w:p w14:paraId="0ED560E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186,13</w:t>
            </w:r>
          </w:p>
        </w:tc>
        <w:tc>
          <w:tcPr>
            <w:tcW w:w="711" w:type="dxa"/>
            <w:tcBorders>
              <w:top w:val="nil"/>
              <w:left w:val="nil"/>
              <w:bottom w:val="single" w:sz="4" w:space="0" w:color="auto"/>
              <w:right w:val="single" w:sz="4" w:space="0" w:color="auto"/>
            </w:tcBorders>
            <w:shd w:val="clear" w:color="auto" w:fill="auto"/>
            <w:noWrap/>
            <w:vAlign w:val="center"/>
            <w:hideMark/>
          </w:tcPr>
          <w:p w14:paraId="2AF2E8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13644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985D1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3,32</w:t>
            </w:r>
          </w:p>
        </w:tc>
        <w:tc>
          <w:tcPr>
            <w:tcW w:w="1505" w:type="dxa"/>
            <w:tcBorders>
              <w:top w:val="nil"/>
              <w:left w:val="nil"/>
              <w:bottom w:val="single" w:sz="4" w:space="0" w:color="auto"/>
              <w:right w:val="single" w:sz="4" w:space="0" w:color="auto"/>
            </w:tcBorders>
            <w:shd w:val="clear" w:color="auto" w:fill="auto"/>
            <w:vAlign w:val="center"/>
            <w:hideMark/>
          </w:tcPr>
          <w:p w14:paraId="0438B4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22-401, k=0.5</w:t>
            </w:r>
          </w:p>
        </w:tc>
        <w:tc>
          <w:tcPr>
            <w:tcW w:w="3098" w:type="dxa"/>
            <w:tcBorders>
              <w:top w:val="nil"/>
              <w:left w:val="nil"/>
              <w:bottom w:val="single" w:sz="4" w:space="0" w:color="auto"/>
              <w:right w:val="single" w:sz="4" w:space="0" w:color="auto"/>
            </w:tcBorders>
            <w:shd w:val="clear" w:color="auto" w:fill="auto"/>
            <w:hideMark/>
          </w:tcPr>
          <w:p w14:paraId="0E687E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Պողպատե  Փ219մմ խողովակի կտրում, շուրթերի հարթեցմամբ</w:t>
            </w:r>
          </w:p>
        </w:tc>
        <w:tc>
          <w:tcPr>
            <w:tcW w:w="1192" w:type="dxa"/>
            <w:tcBorders>
              <w:top w:val="nil"/>
              <w:left w:val="nil"/>
              <w:bottom w:val="single" w:sz="4" w:space="0" w:color="auto"/>
              <w:right w:val="single" w:sz="4" w:space="0" w:color="auto"/>
            </w:tcBorders>
            <w:shd w:val="clear" w:color="auto" w:fill="auto"/>
            <w:vAlign w:val="center"/>
            <w:hideMark/>
          </w:tcPr>
          <w:p w14:paraId="59C141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տեղ</w:t>
            </w:r>
          </w:p>
        </w:tc>
        <w:tc>
          <w:tcPr>
            <w:tcW w:w="1092" w:type="dxa"/>
            <w:tcBorders>
              <w:top w:val="nil"/>
              <w:left w:val="nil"/>
              <w:bottom w:val="single" w:sz="4" w:space="0" w:color="auto"/>
              <w:right w:val="single" w:sz="4" w:space="0" w:color="auto"/>
            </w:tcBorders>
            <w:shd w:val="clear" w:color="auto" w:fill="auto"/>
            <w:vAlign w:val="center"/>
            <w:hideMark/>
          </w:tcPr>
          <w:p w14:paraId="65E7D4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09BEC6E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6,085</w:t>
            </w:r>
          </w:p>
        </w:tc>
        <w:tc>
          <w:tcPr>
            <w:tcW w:w="1412" w:type="dxa"/>
            <w:tcBorders>
              <w:top w:val="nil"/>
              <w:left w:val="nil"/>
              <w:bottom w:val="single" w:sz="4" w:space="0" w:color="auto"/>
              <w:right w:val="single" w:sz="4" w:space="0" w:color="auto"/>
            </w:tcBorders>
            <w:shd w:val="clear" w:color="auto" w:fill="auto"/>
            <w:vAlign w:val="center"/>
            <w:hideMark/>
          </w:tcPr>
          <w:p w14:paraId="76E126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12,17</w:t>
            </w:r>
          </w:p>
        </w:tc>
        <w:tc>
          <w:tcPr>
            <w:tcW w:w="711" w:type="dxa"/>
            <w:tcBorders>
              <w:top w:val="nil"/>
              <w:left w:val="nil"/>
              <w:bottom w:val="single" w:sz="4" w:space="0" w:color="auto"/>
              <w:right w:val="single" w:sz="4" w:space="0" w:color="auto"/>
            </w:tcBorders>
            <w:shd w:val="clear" w:color="auto" w:fill="auto"/>
            <w:noWrap/>
            <w:vAlign w:val="center"/>
            <w:hideMark/>
          </w:tcPr>
          <w:p w14:paraId="369542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63D94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F9FDA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3,33</w:t>
            </w:r>
          </w:p>
        </w:tc>
        <w:tc>
          <w:tcPr>
            <w:tcW w:w="1505" w:type="dxa"/>
            <w:tcBorders>
              <w:top w:val="nil"/>
              <w:left w:val="nil"/>
              <w:bottom w:val="single" w:sz="4" w:space="0" w:color="auto"/>
              <w:right w:val="single" w:sz="4" w:space="0" w:color="auto"/>
            </w:tcBorders>
            <w:shd w:val="clear" w:color="auto" w:fill="auto"/>
            <w:vAlign w:val="center"/>
            <w:hideMark/>
          </w:tcPr>
          <w:p w14:paraId="5A8513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22-362</w:t>
            </w:r>
          </w:p>
        </w:tc>
        <w:tc>
          <w:tcPr>
            <w:tcW w:w="3098" w:type="dxa"/>
            <w:tcBorders>
              <w:top w:val="nil"/>
              <w:left w:val="nil"/>
              <w:bottom w:val="single" w:sz="4" w:space="0" w:color="auto"/>
              <w:right w:val="single" w:sz="4" w:space="0" w:color="auto"/>
            </w:tcBorders>
            <w:shd w:val="clear" w:color="auto" w:fill="auto"/>
            <w:vAlign w:val="center"/>
            <w:hideMark/>
          </w:tcPr>
          <w:p w14:paraId="3E4592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Պողպատե ձևավոր մասեր- արմունկ Փ200մմ 2 հատ,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E0D96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A45A3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0,0400</w:t>
            </w:r>
          </w:p>
        </w:tc>
        <w:tc>
          <w:tcPr>
            <w:tcW w:w="1244" w:type="dxa"/>
            <w:tcBorders>
              <w:top w:val="nil"/>
              <w:left w:val="nil"/>
              <w:bottom w:val="single" w:sz="4" w:space="0" w:color="auto"/>
              <w:right w:val="single" w:sz="4" w:space="0" w:color="auto"/>
            </w:tcBorders>
            <w:shd w:val="clear" w:color="auto" w:fill="auto"/>
            <w:noWrap/>
            <w:vAlign w:val="center"/>
            <w:hideMark/>
          </w:tcPr>
          <w:p w14:paraId="1C8DA1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1263,769</w:t>
            </w:r>
          </w:p>
        </w:tc>
        <w:tc>
          <w:tcPr>
            <w:tcW w:w="1412" w:type="dxa"/>
            <w:tcBorders>
              <w:top w:val="nil"/>
              <w:left w:val="nil"/>
              <w:bottom w:val="single" w:sz="4" w:space="0" w:color="auto"/>
              <w:right w:val="single" w:sz="4" w:space="0" w:color="auto"/>
            </w:tcBorders>
            <w:shd w:val="clear" w:color="auto" w:fill="auto"/>
            <w:vAlign w:val="center"/>
            <w:hideMark/>
          </w:tcPr>
          <w:p w14:paraId="007FAC1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50,55</w:t>
            </w:r>
          </w:p>
        </w:tc>
        <w:tc>
          <w:tcPr>
            <w:tcW w:w="711" w:type="dxa"/>
            <w:tcBorders>
              <w:top w:val="nil"/>
              <w:left w:val="nil"/>
              <w:bottom w:val="single" w:sz="4" w:space="0" w:color="auto"/>
              <w:right w:val="single" w:sz="4" w:space="0" w:color="auto"/>
            </w:tcBorders>
            <w:shd w:val="clear" w:color="auto" w:fill="auto"/>
            <w:noWrap/>
            <w:vAlign w:val="center"/>
            <w:hideMark/>
          </w:tcPr>
          <w:p w14:paraId="3CFA6E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48DDB3E" w14:textId="77777777" w:rsidTr="00286820">
        <w:trPr>
          <w:trHeight w:val="6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7924F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3,34</w:t>
            </w:r>
          </w:p>
        </w:tc>
        <w:tc>
          <w:tcPr>
            <w:tcW w:w="1505" w:type="dxa"/>
            <w:tcBorders>
              <w:top w:val="nil"/>
              <w:left w:val="nil"/>
              <w:bottom w:val="single" w:sz="4" w:space="0" w:color="auto"/>
              <w:right w:val="single" w:sz="4" w:space="0" w:color="auto"/>
            </w:tcBorders>
            <w:shd w:val="clear" w:color="auto" w:fill="auto"/>
            <w:vAlign w:val="center"/>
            <w:hideMark/>
          </w:tcPr>
          <w:p w14:paraId="12F9424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Մետալ գրուպ</w:t>
            </w:r>
          </w:p>
        </w:tc>
        <w:tc>
          <w:tcPr>
            <w:tcW w:w="3098" w:type="dxa"/>
            <w:tcBorders>
              <w:top w:val="nil"/>
              <w:left w:val="nil"/>
              <w:bottom w:val="single" w:sz="4" w:space="0" w:color="auto"/>
              <w:right w:val="single" w:sz="4" w:space="0" w:color="auto"/>
            </w:tcBorders>
            <w:shd w:val="clear" w:color="auto" w:fill="auto"/>
            <w:vAlign w:val="center"/>
            <w:hideMark/>
          </w:tcPr>
          <w:p w14:paraId="7F70303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Պողպատե  արմունկ Փ200մմ, a=45</w:t>
            </w:r>
            <w:r w:rsidRPr="00757779">
              <w:rPr>
                <w:rFonts w:ascii="Sylfaen" w:hAnsi="Sylfaen" w:cs="Arial"/>
                <w:sz w:val="22"/>
                <w:szCs w:val="22"/>
                <w:vertAlign w:val="superscript"/>
                <w:lang w:val="ru-RU" w:eastAsia="ru-RU"/>
              </w:rPr>
              <w:t>0</w:t>
            </w:r>
            <w:r w:rsidRPr="00757779">
              <w:rPr>
                <w:rFonts w:ascii="Sylfaen" w:hAnsi="Sylfaen" w:cs="Arial"/>
                <w:sz w:val="22"/>
                <w:szCs w:val="22"/>
                <w:lang w:val="ru-RU" w:eastAsia="ru-RU"/>
              </w:rPr>
              <w:t xml:space="preserve"> , արժեք մատակարարում </w:t>
            </w:r>
          </w:p>
        </w:tc>
        <w:tc>
          <w:tcPr>
            <w:tcW w:w="1192" w:type="dxa"/>
            <w:tcBorders>
              <w:top w:val="nil"/>
              <w:left w:val="nil"/>
              <w:bottom w:val="single" w:sz="4" w:space="0" w:color="auto"/>
              <w:right w:val="single" w:sz="4" w:space="0" w:color="auto"/>
            </w:tcBorders>
            <w:shd w:val="clear" w:color="auto" w:fill="auto"/>
            <w:vAlign w:val="center"/>
            <w:hideMark/>
          </w:tcPr>
          <w:p w14:paraId="0DF6EE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532E3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1C4870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26,801</w:t>
            </w:r>
          </w:p>
        </w:tc>
        <w:tc>
          <w:tcPr>
            <w:tcW w:w="1412" w:type="dxa"/>
            <w:tcBorders>
              <w:top w:val="nil"/>
              <w:left w:val="nil"/>
              <w:bottom w:val="single" w:sz="4" w:space="0" w:color="auto"/>
              <w:right w:val="single" w:sz="4" w:space="0" w:color="auto"/>
            </w:tcBorders>
            <w:shd w:val="clear" w:color="auto" w:fill="auto"/>
            <w:vAlign w:val="center"/>
            <w:hideMark/>
          </w:tcPr>
          <w:p w14:paraId="220CD33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53,60</w:t>
            </w:r>
          </w:p>
        </w:tc>
        <w:tc>
          <w:tcPr>
            <w:tcW w:w="711" w:type="dxa"/>
            <w:tcBorders>
              <w:top w:val="nil"/>
              <w:left w:val="nil"/>
              <w:bottom w:val="single" w:sz="4" w:space="0" w:color="auto"/>
              <w:right w:val="single" w:sz="4" w:space="0" w:color="auto"/>
            </w:tcBorders>
            <w:shd w:val="clear" w:color="auto" w:fill="auto"/>
            <w:noWrap/>
            <w:vAlign w:val="center"/>
            <w:hideMark/>
          </w:tcPr>
          <w:p w14:paraId="610EEC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DEE7FC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2082E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3,35</w:t>
            </w:r>
          </w:p>
        </w:tc>
        <w:tc>
          <w:tcPr>
            <w:tcW w:w="1505" w:type="dxa"/>
            <w:tcBorders>
              <w:top w:val="nil"/>
              <w:left w:val="nil"/>
              <w:bottom w:val="single" w:sz="4" w:space="0" w:color="auto"/>
              <w:right w:val="single" w:sz="4" w:space="0" w:color="auto"/>
            </w:tcBorders>
            <w:shd w:val="clear" w:color="auto" w:fill="auto"/>
            <w:vAlign w:val="center"/>
            <w:hideMark/>
          </w:tcPr>
          <w:p w14:paraId="7749FC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6-30 </w:t>
            </w:r>
          </w:p>
        </w:tc>
        <w:tc>
          <w:tcPr>
            <w:tcW w:w="3098" w:type="dxa"/>
            <w:tcBorders>
              <w:top w:val="nil"/>
              <w:left w:val="nil"/>
              <w:bottom w:val="single" w:sz="4" w:space="0" w:color="auto"/>
              <w:right w:val="single" w:sz="4" w:space="0" w:color="auto"/>
            </w:tcBorders>
            <w:shd w:val="clear" w:color="auto" w:fill="auto"/>
            <w:vAlign w:val="center"/>
            <w:hideMark/>
          </w:tcPr>
          <w:p w14:paraId="6C5A6AA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Միաձույլ B12.5 դասի բետոնե հենարանի ստեղծում ,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3B9B16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5D698B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0,200</w:t>
            </w:r>
          </w:p>
        </w:tc>
        <w:tc>
          <w:tcPr>
            <w:tcW w:w="1244" w:type="dxa"/>
            <w:tcBorders>
              <w:top w:val="nil"/>
              <w:left w:val="nil"/>
              <w:bottom w:val="single" w:sz="4" w:space="0" w:color="auto"/>
              <w:right w:val="single" w:sz="4" w:space="0" w:color="auto"/>
            </w:tcBorders>
            <w:shd w:val="clear" w:color="auto" w:fill="auto"/>
            <w:noWrap/>
            <w:vAlign w:val="center"/>
            <w:hideMark/>
          </w:tcPr>
          <w:p w14:paraId="74ACE9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67,529</w:t>
            </w:r>
          </w:p>
        </w:tc>
        <w:tc>
          <w:tcPr>
            <w:tcW w:w="1412" w:type="dxa"/>
            <w:tcBorders>
              <w:top w:val="nil"/>
              <w:left w:val="nil"/>
              <w:bottom w:val="single" w:sz="4" w:space="0" w:color="auto"/>
              <w:right w:val="single" w:sz="4" w:space="0" w:color="auto"/>
            </w:tcBorders>
            <w:shd w:val="clear" w:color="auto" w:fill="auto"/>
            <w:vAlign w:val="center"/>
            <w:hideMark/>
          </w:tcPr>
          <w:p w14:paraId="287E82B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13,51</w:t>
            </w:r>
          </w:p>
        </w:tc>
        <w:tc>
          <w:tcPr>
            <w:tcW w:w="711" w:type="dxa"/>
            <w:tcBorders>
              <w:top w:val="nil"/>
              <w:left w:val="nil"/>
              <w:bottom w:val="single" w:sz="4" w:space="0" w:color="auto"/>
              <w:right w:val="single" w:sz="4" w:space="0" w:color="auto"/>
            </w:tcBorders>
            <w:shd w:val="clear" w:color="auto" w:fill="auto"/>
            <w:noWrap/>
            <w:vAlign w:val="center"/>
            <w:hideMark/>
          </w:tcPr>
          <w:p w14:paraId="18688C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62FF40"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1A8869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9409A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3E6BC247"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708FD0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EDFCA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A5D5D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ACD305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30890,42</w:t>
            </w:r>
          </w:p>
        </w:tc>
        <w:tc>
          <w:tcPr>
            <w:tcW w:w="711" w:type="dxa"/>
            <w:tcBorders>
              <w:top w:val="nil"/>
              <w:left w:val="nil"/>
              <w:bottom w:val="single" w:sz="4" w:space="0" w:color="auto"/>
              <w:right w:val="single" w:sz="4" w:space="0" w:color="auto"/>
            </w:tcBorders>
            <w:shd w:val="clear" w:color="000000" w:fill="F2DCDB"/>
            <w:vAlign w:val="center"/>
            <w:hideMark/>
          </w:tcPr>
          <w:p w14:paraId="0CC53A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13,63</w:t>
            </w:r>
          </w:p>
        </w:tc>
      </w:tr>
      <w:tr w:rsidR="00757779" w:rsidRPr="00F42521" w14:paraId="3CA2F9B0"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E6E23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1801E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B11D2C0"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ԱԴՀ-1-10, ԳԴՀ-1-39,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=1,15-2.14</w:t>
            </w:r>
          </w:p>
        </w:tc>
        <w:tc>
          <w:tcPr>
            <w:tcW w:w="1192" w:type="dxa"/>
            <w:tcBorders>
              <w:top w:val="nil"/>
              <w:left w:val="nil"/>
              <w:bottom w:val="single" w:sz="4" w:space="0" w:color="auto"/>
              <w:right w:val="single" w:sz="4" w:space="0" w:color="auto"/>
            </w:tcBorders>
            <w:shd w:val="clear" w:color="auto" w:fill="auto"/>
            <w:vAlign w:val="center"/>
            <w:hideMark/>
          </w:tcPr>
          <w:p w14:paraId="35CEF1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F00AA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7A262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BADC7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4D00D8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10809A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51970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3,36</w:t>
            </w:r>
          </w:p>
        </w:tc>
        <w:tc>
          <w:tcPr>
            <w:tcW w:w="1505" w:type="dxa"/>
            <w:tcBorders>
              <w:top w:val="nil"/>
              <w:left w:val="nil"/>
              <w:bottom w:val="single" w:sz="4" w:space="0" w:color="auto"/>
              <w:right w:val="single" w:sz="4" w:space="0" w:color="auto"/>
            </w:tcBorders>
            <w:shd w:val="clear" w:color="auto" w:fill="auto"/>
            <w:vAlign w:val="center"/>
            <w:hideMark/>
          </w:tcPr>
          <w:p w14:paraId="7C1BA2F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4B4792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13D6CD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28B60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53,5</w:t>
            </w:r>
          </w:p>
        </w:tc>
        <w:tc>
          <w:tcPr>
            <w:tcW w:w="1244" w:type="dxa"/>
            <w:tcBorders>
              <w:top w:val="nil"/>
              <w:left w:val="nil"/>
              <w:bottom w:val="single" w:sz="4" w:space="0" w:color="auto"/>
              <w:right w:val="single" w:sz="4" w:space="0" w:color="auto"/>
            </w:tcBorders>
            <w:shd w:val="clear" w:color="auto" w:fill="auto"/>
            <w:noWrap/>
            <w:vAlign w:val="center"/>
            <w:hideMark/>
          </w:tcPr>
          <w:p w14:paraId="27F60DE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57FD8B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2286,17</w:t>
            </w:r>
          </w:p>
        </w:tc>
        <w:tc>
          <w:tcPr>
            <w:tcW w:w="711" w:type="dxa"/>
            <w:tcBorders>
              <w:top w:val="nil"/>
              <w:left w:val="nil"/>
              <w:bottom w:val="single" w:sz="4" w:space="0" w:color="auto"/>
              <w:right w:val="single" w:sz="4" w:space="0" w:color="auto"/>
            </w:tcBorders>
            <w:shd w:val="clear" w:color="auto" w:fill="auto"/>
            <w:noWrap/>
            <w:vAlign w:val="center"/>
            <w:hideMark/>
          </w:tcPr>
          <w:p w14:paraId="34A9CC1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170E0D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67A12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3,37</w:t>
            </w:r>
          </w:p>
        </w:tc>
        <w:tc>
          <w:tcPr>
            <w:tcW w:w="1505" w:type="dxa"/>
            <w:tcBorders>
              <w:top w:val="nil"/>
              <w:left w:val="nil"/>
              <w:bottom w:val="single" w:sz="4" w:space="0" w:color="auto"/>
              <w:right w:val="single" w:sz="4" w:space="0" w:color="auto"/>
            </w:tcBorders>
            <w:shd w:val="clear" w:color="auto" w:fill="auto"/>
            <w:vAlign w:val="center"/>
            <w:hideMark/>
          </w:tcPr>
          <w:p w14:paraId="0E9DA8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15959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BC7DF9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D9AA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14,20</w:t>
            </w:r>
          </w:p>
        </w:tc>
        <w:tc>
          <w:tcPr>
            <w:tcW w:w="1244" w:type="dxa"/>
            <w:tcBorders>
              <w:top w:val="nil"/>
              <w:left w:val="nil"/>
              <w:bottom w:val="single" w:sz="4" w:space="0" w:color="auto"/>
              <w:right w:val="single" w:sz="4" w:space="0" w:color="auto"/>
            </w:tcBorders>
            <w:shd w:val="clear" w:color="auto" w:fill="auto"/>
            <w:noWrap/>
            <w:vAlign w:val="center"/>
            <w:hideMark/>
          </w:tcPr>
          <w:p w14:paraId="527D39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913D3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523,95</w:t>
            </w:r>
          </w:p>
        </w:tc>
        <w:tc>
          <w:tcPr>
            <w:tcW w:w="711" w:type="dxa"/>
            <w:tcBorders>
              <w:top w:val="nil"/>
              <w:left w:val="nil"/>
              <w:bottom w:val="single" w:sz="4" w:space="0" w:color="auto"/>
              <w:right w:val="single" w:sz="4" w:space="0" w:color="auto"/>
            </w:tcBorders>
            <w:shd w:val="clear" w:color="auto" w:fill="auto"/>
            <w:noWrap/>
            <w:vAlign w:val="center"/>
            <w:hideMark/>
          </w:tcPr>
          <w:p w14:paraId="78A65D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6401DA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6DA26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3,38</w:t>
            </w:r>
          </w:p>
        </w:tc>
        <w:tc>
          <w:tcPr>
            <w:tcW w:w="1505" w:type="dxa"/>
            <w:tcBorders>
              <w:top w:val="nil"/>
              <w:left w:val="nil"/>
              <w:bottom w:val="single" w:sz="4" w:space="0" w:color="auto"/>
              <w:right w:val="single" w:sz="4" w:space="0" w:color="auto"/>
            </w:tcBorders>
            <w:shd w:val="clear" w:color="auto" w:fill="auto"/>
            <w:vAlign w:val="center"/>
            <w:hideMark/>
          </w:tcPr>
          <w:p w14:paraId="42FBC8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053E8B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E14CA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EAFCF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27,16</w:t>
            </w:r>
          </w:p>
        </w:tc>
        <w:tc>
          <w:tcPr>
            <w:tcW w:w="1244" w:type="dxa"/>
            <w:tcBorders>
              <w:top w:val="nil"/>
              <w:left w:val="nil"/>
              <w:bottom w:val="single" w:sz="4" w:space="0" w:color="auto"/>
              <w:right w:val="single" w:sz="4" w:space="0" w:color="auto"/>
            </w:tcBorders>
            <w:shd w:val="clear" w:color="auto" w:fill="auto"/>
            <w:noWrap/>
            <w:vAlign w:val="center"/>
            <w:hideMark/>
          </w:tcPr>
          <w:p w14:paraId="79B633A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5DE7CB4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1142,97</w:t>
            </w:r>
          </w:p>
        </w:tc>
        <w:tc>
          <w:tcPr>
            <w:tcW w:w="711" w:type="dxa"/>
            <w:tcBorders>
              <w:top w:val="nil"/>
              <w:left w:val="nil"/>
              <w:bottom w:val="single" w:sz="4" w:space="0" w:color="auto"/>
              <w:right w:val="single" w:sz="4" w:space="0" w:color="auto"/>
            </w:tcBorders>
            <w:shd w:val="clear" w:color="auto" w:fill="auto"/>
            <w:noWrap/>
            <w:vAlign w:val="center"/>
            <w:hideMark/>
          </w:tcPr>
          <w:p w14:paraId="206E65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85568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BE6E2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3,39</w:t>
            </w:r>
          </w:p>
        </w:tc>
        <w:tc>
          <w:tcPr>
            <w:tcW w:w="1505" w:type="dxa"/>
            <w:tcBorders>
              <w:top w:val="nil"/>
              <w:left w:val="nil"/>
              <w:bottom w:val="single" w:sz="4" w:space="0" w:color="auto"/>
              <w:right w:val="single" w:sz="4" w:space="0" w:color="auto"/>
            </w:tcBorders>
            <w:shd w:val="clear" w:color="auto" w:fill="auto"/>
            <w:vAlign w:val="center"/>
            <w:hideMark/>
          </w:tcPr>
          <w:p w14:paraId="3894A9E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A4603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AF447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86FE8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49,0</w:t>
            </w:r>
          </w:p>
        </w:tc>
        <w:tc>
          <w:tcPr>
            <w:tcW w:w="1244" w:type="dxa"/>
            <w:tcBorders>
              <w:top w:val="nil"/>
              <w:left w:val="nil"/>
              <w:bottom w:val="single" w:sz="4" w:space="0" w:color="auto"/>
              <w:right w:val="single" w:sz="4" w:space="0" w:color="auto"/>
            </w:tcBorders>
            <w:shd w:val="clear" w:color="auto" w:fill="auto"/>
            <w:noWrap/>
            <w:vAlign w:val="center"/>
            <w:hideMark/>
          </w:tcPr>
          <w:p w14:paraId="783F4E8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FB57F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1451,28</w:t>
            </w:r>
          </w:p>
        </w:tc>
        <w:tc>
          <w:tcPr>
            <w:tcW w:w="711" w:type="dxa"/>
            <w:tcBorders>
              <w:top w:val="nil"/>
              <w:left w:val="nil"/>
              <w:bottom w:val="single" w:sz="4" w:space="0" w:color="auto"/>
              <w:right w:val="single" w:sz="4" w:space="0" w:color="auto"/>
            </w:tcBorders>
            <w:shd w:val="clear" w:color="auto" w:fill="auto"/>
            <w:noWrap/>
            <w:vAlign w:val="center"/>
            <w:hideMark/>
          </w:tcPr>
          <w:p w14:paraId="60E9D46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920460"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54F88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3,40</w:t>
            </w:r>
          </w:p>
        </w:tc>
        <w:tc>
          <w:tcPr>
            <w:tcW w:w="1505" w:type="dxa"/>
            <w:tcBorders>
              <w:top w:val="nil"/>
              <w:left w:val="nil"/>
              <w:bottom w:val="single" w:sz="4" w:space="0" w:color="auto"/>
              <w:right w:val="single" w:sz="4" w:space="0" w:color="auto"/>
            </w:tcBorders>
            <w:shd w:val="clear" w:color="auto" w:fill="auto"/>
            <w:vAlign w:val="center"/>
            <w:hideMark/>
          </w:tcPr>
          <w:p w14:paraId="41CED5BE"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6EAA2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25C95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4DF50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44,0</w:t>
            </w:r>
          </w:p>
        </w:tc>
        <w:tc>
          <w:tcPr>
            <w:tcW w:w="1244" w:type="dxa"/>
            <w:tcBorders>
              <w:top w:val="nil"/>
              <w:left w:val="nil"/>
              <w:bottom w:val="single" w:sz="4" w:space="0" w:color="auto"/>
              <w:right w:val="single" w:sz="4" w:space="0" w:color="auto"/>
            </w:tcBorders>
            <w:shd w:val="clear" w:color="auto" w:fill="auto"/>
            <w:noWrap/>
            <w:vAlign w:val="center"/>
            <w:hideMark/>
          </w:tcPr>
          <w:p w14:paraId="5614771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6A2886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1158,39</w:t>
            </w:r>
          </w:p>
        </w:tc>
        <w:tc>
          <w:tcPr>
            <w:tcW w:w="711" w:type="dxa"/>
            <w:tcBorders>
              <w:top w:val="nil"/>
              <w:left w:val="nil"/>
              <w:bottom w:val="single" w:sz="4" w:space="0" w:color="auto"/>
              <w:right w:val="single" w:sz="4" w:space="0" w:color="auto"/>
            </w:tcBorders>
            <w:shd w:val="clear" w:color="auto" w:fill="auto"/>
            <w:noWrap/>
            <w:vAlign w:val="center"/>
            <w:hideMark/>
          </w:tcPr>
          <w:p w14:paraId="2FAB16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670CAB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BEB7A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3,41</w:t>
            </w:r>
          </w:p>
        </w:tc>
        <w:tc>
          <w:tcPr>
            <w:tcW w:w="1505" w:type="dxa"/>
            <w:tcBorders>
              <w:top w:val="nil"/>
              <w:left w:val="nil"/>
              <w:bottom w:val="single" w:sz="4" w:space="0" w:color="auto"/>
              <w:right w:val="single" w:sz="4" w:space="0" w:color="auto"/>
            </w:tcBorders>
            <w:shd w:val="clear" w:color="auto" w:fill="auto"/>
            <w:vAlign w:val="center"/>
            <w:hideMark/>
          </w:tcPr>
          <w:p w14:paraId="5499822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021DF6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E83CA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0EA72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2D3440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48A3C8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276,43</w:t>
            </w:r>
          </w:p>
        </w:tc>
        <w:tc>
          <w:tcPr>
            <w:tcW w:w="711" w:type="dxa"/>
            <w:tcBorders>
              <w:top w:val="nil"/>
              <w:left w:val="nil"/>
              <w:bottom w:val="single" w:sz="4" w:space="0" w:color="auto"/>
              <w:right w:val="single" w:sz="4" w:space="0" w:color="auto"/>
            </w:tcBorders>
            <w:shd w:val="clear" w:color="auto" w:fill="auto"/>
            <w:noWrap/>
            <w:vAlign w:val="center"/>
            <w:hideMark/>
          </w:tcPr>
          <w:p w14:paraId="4E4EF7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19EEA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1D8E3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3,42</w:t>
            </w:r>
          </w:p>
        </w:tc>
        <w:tc>
          <w:tcPr>
            <w:tcW w:w="1505" w:type="dxa"/>
            <w:tcBorders>
              <w:top w:val="nil"/>
              <w:left w:val="nil"/>
              <w:bottom w:val="single" w:sz="4" w:space="0" w:color="auto"/>
              <w:right w:val="single" w:sz="4" w:space="0" w:color="auto"/>
            </w:tcBorders>
            <w:shd w:val="clear" w:color="auto" w:fill="auto"/>
            <w:vAlign w:val="center"/>
            <w:hideMark/>
          </w:tcPr>
          <w:p w14:paraId="38E6D07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9D84D7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A204E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46BC7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49,0</w:t>
            </w:r>
          </w:p>
        </w:tc>
        <w:tc>
          <w:tcPr>
            <w:tcW w:w="1244" w:type="dxa"/>
            <w:tcBorders>
              <w:top w:val="nil"/>
              <w:left w:val="nil"/>
              <w:bottom w:val="single" w:sz="4" w:space="0" w:color="auto"/>
              <w:right w:val="single" w:sz="4" w:space="0" w:color="auto"/>
            </w:tcBorders>
            <w:shd w:val="clear" w:color="auto" w:fill="auto"/>
            <w:noWrap/>
            <w:vAlign w:val="center"/>
            <w:hideMark/>
          </w:tcPr>
          <w:p w14:paraId="45BEADE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3F21913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6026,46</w:t>
            </w:r>
          </w:p>
        </w:tc>
        <w:tc>
          <w:tcPr>
            <w:tcW w:w="711" w:type="dxa"/>
            <w:tcBorders>
              <w:top w:val="nil"/>
              <w:left w:val="nil"/>
              <w:bottom w:val="single" w:sz="4" w:space="0" w:color="auto"/>
              <w:right w:val="single" w:sz="4" w:space="0" w:color="auto"/>
            </w:tcBorders>
            <w:shd w:val="clear" w:color="auto" w:fill="auto"/>
            <w:noWrap/>
            <w:vAlign w:val="center"/>
            <w:hideMark/>
          </w:tcPr>
          <w:p w14:paraId="05CDBE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DC644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E5991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3,43</w:t>
            </w:r>
          </w:p>
        </w:tc>
        <w:tc>
          <w:tcPr>
            <w:tcW w:w="1505" w:type="dxa"/>
            <w:tcBorders>
              <w:top w:val="nil"/>
              <w:left w:val="nil"/>
              <w:bottom w:val="single" w:sz="4" w:space="0" w:color="auto"/>
              <w:right w:val="single" w:sz="4" w:space="0" w:color="auto"/>
            </w:tcBorders>
            <w:shd w:val="clear" w:color="auto" w:fill="auto"/>
            <w:vAlign w:val="center"/>
            <w:hideMark/>
          </w:tcPr>
          <w:p w14:paraId="752FF7E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4C472BB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616600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12FE3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0,313</w:t>
            </w:r>
          </w:p>
        </w:tc>
        <w:tc>
          <w:tcPr>
            <w:tcW w:w="1244" w:type="dxa"/>
            <w:tcBorders>
              <w:top w:val="nil"/>
              <w:left w:val="nil"/>
              <w:bottom w:val="single" w:sz="4" w:space="0" w:color="auto"/>
              <w:right w:val="single" w:sz="4" w:space="0" w:color="auto"/>
            </w:tcBorders>
            <w:shd w:val="clear" w:color="auto" w:fill="auto"/>
            <w:noWrap/>
            <w:vAlign w:val="center"/>
            <w:hideMark/>
          </w:tcPr>
          <w:p w14:paraId="453BAE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1DB404A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222,84</w:t>
            </w:r>
          </w:p>
        </w:tc>
        <w:tc>
          <w:tcPr>
            <w:tcW w:w="711" w:type="dxa"/>
            <w:tcBorders>
              <w:top w:val="nil"/>
              <w:left w:val="nil"/>
              <w:bottom w:val="single" w:sz="4" w:space="0" w:color="auto"/>
              <w:right w:val="single" w:sz="4" w:space="0" w:color="auto"/>
            </w:tcBorders>
            <w:shd w:val="clear" w:color="auto" w:fill="auto"/>
            <w:noWrap/>
            <w:vAlign w:val="center"/>
            <w:hideMark/>
          </w:tcPr>
          <w:p w14:paraId="1E2393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A6A39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FF551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3,44</w:t>
            </w:r>
          </w:p>
        </w:tc>
        <w:tc>
          <w:tcPr>
            <w:tcW w:w="1505" w:type="dxa"/>
            <w:tcBorders>
              <w:top w:val="nil"/>
              <w:left w:val="nil"/>
              <w:bottom w:val="single" w:sz="4" w:space="0" w:color="auto"/>
              <w:right w:val="single" w:sz="4" w:space="0" w:color="auto"/>
            </w:tcBorders>
            <w:shd w:val="clear" w:color="auto" w:fill="auto"/>
            <w:vAlign w:val="center"/>
            <w:hideMark/>
          </w:tcPr>
          <w:p w14:paraId="18709C7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332F48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380849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102E2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244,1</w:t>
            </w:r>
          </w:p>
        </w:tc>
        <w:tc>
          <w:tcPr>
            <w:tcW w:w="1244" w:type="dxa"/>
            <w:tcBorders>
              <w:top w:val="nil"/>
              <w:left w:val="nil"/>
              <w:bottom w:val="single" w:sz="4" w:space="0" w:color="auto"/>
              <w:right w:val="single" w:sz="4" w:space="0" w:color="auto"/>
            </w:tcBorders>
            <w:shd w:val="clear" w:color="auto" w:fill="auto"/>
            <w:noWrap/>
            <w:vAlign w:val="center"/>
            <w:hideMark/>
          </w:tcPr>
          <w:p w14:paraId="56CA9DE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3618CE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269,91</w:t>
            </w:r>
          </w:p>
        </w:tc>
        <w:tc>
          <w:tcPr>
            <w:tcW w:w="711" w:type="dxa"/>
            <w:tcBorders>
              <w:top w:val="nil"/>
              <w:left w:val="nil"/>
              <w:bottom w:val="single" w:sz="4" w:space="0" w:color="auto"/>
              <w:right w:val="single" w:sz="4" w:space="0" w:color="auto"/>
            </w:tcBorders>
            <w:shd w:val="clear" w:color="auto" w:fill="auto"/>
            <w:noWrap/>
            <w:vAlign w:val="center"/>
            <w:hideMark/>
          </w:tcPr>
          <w:p w14:paraId="70BAFD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13951F7" w14:textId="77777777" w:rsidTr="00286820">
        <w:trPr>
          <w:trHeight w:val="144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DED21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3,45</w:t>
            </w:r>
          </w:p>
        </w:tc>
        <w:tc>
          <w:tcPr>
            <w:tcW w:w="1505" w:type="dxa"/>
            <w:tcBorders>
              <w:top w:val="nil"/>
              <w:left w:val="nil"/>
              <w:bottom w:val="single" w:sz="4" w:space="0" w:color="auto"/>
              <w:right w:val="single" w:sz="4" w:space="0" w:color="auto"/>
            </w:tcBorders>
            <w:shd w:val="clear" w:color="auto" w:fill="auto"/>
            <w:vAlign w:val="center"/>
            <w:hideMark/>
          </w:tcPr>
          <w:p w14:paraId="362D9378" w14:textId="77777777" w:rsidR="00757779" w:rsidRPr="00757779" w:rsidRDefault="00757779" w:rsidP="00757779">
            <w:pPr>
              <w:rPr>
                <w:rFonts w:ascii="Sylfaen" w:hAnsi="Sylfaen" w:cs="Arial"/>
                <w:lang w:val="ru-RU" w:eastAsia="ru-RU"/>
              </w:rPr>
            </w:pPr>
            <w:r w:rsidRPr="00757779">
              <w:rPr>
                <w:rFonts w:ascii="Sylfaen" w:hAnsi="Sylfaen" w:cs="Arial"/>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0D7F2C6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2D71B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14D6E6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w:t>
            </w:r>
          </w:p>
        </w:tc>
        <w:tc>
          <w:tcPr>
            <w:tcW w:w="1244" w:type="dxa"/>
            <w:tcBorders>
              <w:top w:val="nil"/>
              <w:left w:val="nil"/>
              <w:bottom w:val="single" w:sz="4" w:space="0" w:color="auto"/>
              <w:right w:val="single" w:sz="4" w:space="0" w:color="auto"/>
            </w:tcBorders>
            <w:shd w:val="clear" w:color="auto" w:fill="auto"/>
            <w:noWrap/>
            <w:vAlign w:val="center"/>
            <w:hideMark/>
          </w:tcPr>
          <w:p w14:paraId="429216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797145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w:t>
            </w:r>
          </w:p>
        </w:tc>
        <w:tc>
          <w:tcPr>
            <w:tcW w:w="711" w:type="dxa"/>
            <w:tcBorders>
              <w:top w:val="nil"/>
              <w:left w:val="nil"/>
              <w:bottom w:val="single" w:sz="4" w:space="0" w:color="auto"/>
              <w:right w:val="single" w:sz="4" w:space="0" w:color="auto"/>
            </w:tcBorders>
            <w:shd w:val="clear" w:color="auto" w:fill="auto"/>
            <w:noWrap/>
            <w:vAlign w:val="center"/>
            <w:hideMark/>
          </w:tcPr>
          <w:p w14:paraId="09843D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348B9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0A361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3,46</w:t>
            </w:r>
          </w:p>
        </w:tc>
        <w:tc>
          <w:tcPr>
            <w:tcW w:w="1505" w:type="dxa"/>
            <w:tcBorders>
              <w:top w:val="nil"/>
              <w:left w:val="nil"/>
              <w:bottom w:val="single" w:sz="4" w:space="0" w:color="auto"/>
              <w:right w:val="single" w:sz="4" w:space="0" w:color="auto"/>
            </w:tcBorders>
            <w:shd w:val="clear" w:color="auto" w:fill="auto"/>
            <w:vAlign w:val="center"/>
            <w:hideMark/>
          </w:tcPr>
          <w:p w14:paraId="45CAD80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11CDF76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59A18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3BCAC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73,5</w:t>
            </w:r>
          </w:p>
        </w:tc>
        <w:tc>
          <w:tcPr>
            <w:tcW w:w="1244" w:type="dxa"/>
            <w:tcBorders>
              <w:top w:val="nil"/>
              <w:left w:val="nil"/>
              <w:bottom w:val="single" w:sz="4" w:space="0" w:color="auto"/>
              <w:right w:val="single" w:sz="4" w:space="0" w:color="auto"/>
            </w:tcBorders>
            <w:shd w:val="clear" w:color="auto" w:fill="auto"/>
            <w:noWrap/>
            <w:vAlign w:val="center"/>
            <w:hideMark/>
          </w:tcPr>
          <w:p w14:paraId="18212C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4BC4DD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48,60</w:t>
            </w:r>
          </w:p>
        </w:tc>
        <w:tc>
          <w:tcPr>
            <w:tcW w:w="711" w:type="dxa"/>
            <w:tcBorders>
              <w:top w:val="nil"/>
              <w:left w:val="nil"/>
              <w:bottom w:val="single" w:sz="4" w:space="0" w:color="auto"/>
              <w:right w:val="single" w:sz="4" w:space="0" w:color="auto"/>
            </w:tcBorders>
            <w:shd w:val="clear" w:color="auto" w:fill="auto"/>
            <w:noWrap/>
            <w:vAlign w:val="center"/>
            <w:hideMark/>
          </w:tcPr>
          <w:p w14:paraId="5A7A344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EF7B0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3DC0D1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BEF71D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1BEF2551"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4077509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C5BAB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3D287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EA772A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13420,30</w:t>
            </w:r>
          </w:p>
        </w:tc>
        <w:tc>
          <w:tcPr>
            <w:tcW w:w="711" w:type="dxa"/>
            <w:tcBorders>
              <w:top w:val="nil"/>
              <w:left w:val="nil"/>
              <w:bottom w:val="single" w:sz="4" w:space="0" w:color="auto"/>
              <w:right w:val="single" w:sz="4" w:space="0" w:color="auto"/>
            </w:tcBorders>
            <w:shd w:val="clear" w:color="000000" w:fill="F2DCDB"/>
            <w:vAlign w:val="center"/>
            <w:hideMark/>
          </w:tcPr>
          <w:p w14:paraId="58E58A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5,92</w:t>
            </w:r>
          </w:p>
        </w:tc>
      </w:tr>
      <w:tr w:rsidR="00757779" w:rsidRPr="00757779" w14:paraId="26FC154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64ECFB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883B78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2023E51F"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3-րդ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1C19A98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1F88B2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A349CE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2F746A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60278,50</w:t>
            </w:r>
          </w:p>
        </w:tc>
        <w:tc>
          <w:tcPr>
            <w:tcW w:w="711" w:type="dxa"/>
            <w:tcBorders>
              <w:top w:val="nil"/>
              <w:left w:val="nil"/>
              <w:bottom w:val="single" w:sz="4" w:space="0" w:color="auto"/>
              <w:right w:val="single" w:sz="4" w:space="0" w:color="auto"/>
            </w:tcBorders>
            <w:shd w:val="clear" w:color="000000" w:fill="D8E4BC"/>
            <w:vAlign w:val="center"/>
            <w:hideMark/>
          </w:tcPr>
          <w:p w14:paraId="201D817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26,61</w:t>
            </w:r>
          </w:p>
        </w:tc>
      </w:tr>
      <w:tr w:rsidR="00757779" w:rsidRPr="00757779" w14:paraId="71AF18BC"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FCA4D3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7F0034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45E37691"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4.Կոյուղու կոլեկտոր Կ20</w:t>
            </w:r>
          </w:p>
        </w:tc>
        <w:tc>
          <w:tcPr>
            <w:tcW w:w="1192" w:type="dxa"/>
            <w:tcBorders>
              <w:top w:val="nil"/>
              <w:left w:val="nil"/>
              <w:bottom w:val="single" w:sz="4" w:space="0" w:color="auto"/>
              <w:right w:val="single" w:sz="4" w:space="0" w:color="auto"/>
            </w:tcBorders>
            <w:shd w:val="clear" w:color="000000" w:fill="FCD5B4"/>
            <w:hideMark/>
          </w:tcPr>
          <w:p w14:paraId="4248779C"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1217AD4"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C720B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2E1FE60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18C8FD6E"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10637544"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554D1D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020314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B373657"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202C83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6B997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8FE92D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5953F4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4D8E8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F93BA5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96769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w:t>
            </w:r>
          </w:p>
        </w:tc>
        <w:tc>
          <w:tcPr>
            <w:tcW w:w="1505" w:type="dxa"/>
            <w:tcBorders>
              <w:top w:val="nil"/>
              <w:left w:val="nil"/>
              <w:bottom w:val="single" w:sz="4" w:space="0" w:color="auto"/>
              <w:right w:val="single" w:sz="4" w:space="0" w:color="auto"/>
            </w:tcBorders>
            <w:shd w:val="clear" w:color="auto" w:fill="auto"/>
            <w:vAlign w:val="center"/>
            <w:hideMark/>
          </w:tcPr>
          <w:p w14:paraId="714F496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9BEEAA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7C3BD4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E5878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359,0</w:t>
            </w:r>
          </w:p>
        </w:tc>
        <w:tc>
          <w:tcPr>
            <w:tcW w:w="1244" w:type="dxa"/>
            <w:tcBorders>
              <w:top w:val="nil"/>
              <w:left w:val="nil"/>
              <w:bottom w:val="single" w:sz="4" w:space="0" w:color="auto"/>
              <w:right w:val="single" w:sz="4" w:space="0" w:color="auto"/>
            </w:tcBorders>
            <w:shd w:val="clear" w:color="auto" w:fill="auto"/>
            <w:noWrap/>
            <w:vAlign w:val="center"/>
            <w:hideMark/>
          </w:tcPr>
          <w:p w14:paraId="431C74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35B8BD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37,64</w:t>
            </w:r>
          </w:p>
        </w:tc>
        <w:tc>
          <w:tcPr>
            <w:tcW w:w="711" w:type="dxa"/>
            <w:tcBorders>
              <w:top w:val="nil"/>
              <w:left w:val="nil"/>
              <w:bottom w:val="single" w:sz="4" w:space="0" w:color="auto"/>
              <w:right w:val="single" w:sz="4" w:space="0" w:color="auto"/>
            </w:tcBorders>
            <w:shd w:val="clear" w:color="auto" w:fill="auto"/>
            <w:noWrap/>
            <w:vAlign w:val="center"/>
            <w:hideMark/>
          </w:tcPr>
          <w:p w14:paraId="0B5539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DF0A1D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611A9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w:t>
            </w:r>
          </w:p>
        </w:tc>
        <w:tc>
          <w:tcPr>
            <w:tcW w:w="1505" w:type="dxa"/>
            <w:tcBorders>
              <w:top w:val="nil"/>
              <w:left w:val="nil"/>
              <w:bottom w:val="single" w:sz="4" w:space="0" w:color="auto"/>
              <w:right w:val="single" w:sz="4" w:space="0" w:color="auto"/>
            </w:tcBorders>
            <w:shd w:val="clear" w:color="auto" w:fill="auto"/>
            <w:vAlign w:val="center"/>
            <w:hideMark/>
          </w:tcPr>
          <w:p w14:paraId="4545CB0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218B946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02C915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5340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41,6</w:t>
            </w:r>
          </w:p>
        </w:tc>
        <w:tc>
          <w:tcPr>
            <w:tcW w:w="1244" w:type="dxa"/>
            <w:tcBorders>
              <w:top w:val="nil"/>
              <w:left w:val="nil"/>
              <w:bottom w:val="single" w:sz="4" w:space="0" w:color="auto"/>
              <w:right w:val="single" w:sz="4" w:space="0" w:color="auto"/>
            </w:tcBorders>
            <w:shd w:val="clear" w:color="auto" w:fill="auto"/>
            <w:noWrap/>
            <w:vAlign w:val="center"/>
            <w:hideMark/>
          </w:tcPr>
          <w:p w14:paraId="4FCC6D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708B8B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41,92</w:t>
            </w:r>
          </w:p>
        </w:tc>
        <w:tc>
          <w:tcPr>
            <w:tcW w:w="711" w:type="dxa"/>
            <w:tcBorders>
              <w:top w:val="nil"/>
              <w:left w:val="nil"/>
              <w:bottom w:val="single" w:sz="4" w:space="0" w:color="auto"/>
              <w:right w:val="single" w:sz="4" w:space="0" w:color="auto"/>
            </w:tcBorders>
            <w:shd w:val="clear" w:color="auto" w:fill="auto"/>
            <w:noWrap/>
            <w:vAlign w:val="center"/>
            <w:hideMark/>
          </w:tcPr>
          <w:p w14:paraId="348218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93F4E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7E439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w:t>
            </w:r>
          </w:p>
        </w:tc>
        <w:tc>
          <w:tcPr>
            <w:tcW w:w="1505" w:type="dxa"/>
            <w:tcBorders>
              <w:top w:val="nil"/>
              <w:left w:val="nil"/>
              <w:bottom w:val="single" w:sz="4" w:space="0" w:color="auto"/>
              <w:right w:val="single" w:sz="4" w:space="0" w:color="auto"/>
            </w:tcBorders>
            <w:shd w:val="clear" w:color="auto" w:fill="auto"/>
            <w:vAlign w:val="center"/>
            <w:hideMark/>
          </w:tcPr>
          <w:p w14:paraId="6DF413E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7AD790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50843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90417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87,36</w:t>
            </w:r>
          </w:p>
        </w:tc>
        <w:tc>
          <w:tcPr>
            <w:tcW w:w="1244" w:type="dxa"/>
            <w:tcBorders>
              <w:top w:val="nil"/>
              <w:left w:val="nil"/>
              <w:bottom w:val="single" w:sz="4" w:space="0" w:color="auto"/>
              <w:right w:val="single" w:sz="4" w:space="0" w:color="auto"/>
            </w:tcBorders>
            <w:shd w:val="clear" w:color="auto" w:fill="auto"/>
            <w:noWrap/>
            <w:vAlign w:val="center"/>
            <w:hideMark/>
          </w:tcPr>
          <w:p w14:paraId="7CF5A4F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76C778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17,17</w:t>
            </w:r>
          </w:p>
        </w:tc>
        <w:tc>
          <w:tcPr>
            <w:tcW w:w="711" w:type="dxa"/>
            <w:tcBorders>
              <w:top w:val="nil"/>
              <w:left w:val="nil"/>
              <w:bottom w:val="single" w:sz="4" w:space="0" w:color="auto"/>
              <w:right w:val="single" w:sz="4" w:space="0" w:color="auto"/>
            </w:tcBorders>
            <w:shd w:val="clear" w:color="auto" w:fill="auto"/>
            <w:noWrap/>
            <w:vAlign w:val="center"/>
            <w:hideMark/>
          </w:tcPr>
          <w:p w14:paraId="5D6659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47F3EA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27BAD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4,4</w:t>
            </w:r>
          </w:p>
        </w:tc>
        <w:tc>
          <w:tcPr>
            <w:tcW w:w="1505" w:type="dxa"/>
            <w:tcBorders>
              <w:top w:val="nil"/>
              <w:left w:val="nil"/>
              <w:bottom w:val="single" w:sz="4" w:space="0" w:color="auto"/>
              <w:right w:val="single" w:sz="4" w:space="0" w:color="auto"/>
            </w:tcBorders>
            <w:shd w:val="clear" w:color="auto" w:fill="auto"/>
            <w:vAlign w:val="center"/>
            <w:hideMark/>
          </w:tcPr>
          <w:p w14:paraId="6437409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6B5B81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46374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68712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87,36</w:t>
            </w:r>
          </w:p>
        </w:tc>
        <w:tc>
          <w:tcPr>
            <w:tcW w:w="1244" w:type="dxa"/>
            <w:tcBorders>
              <w:top w:val="nil"/>
              <w:left w:val="nil"/>
              <w:bottom w:val="single" w:sz="4" w:space="0" w:color="auto"/>
              <w:right w:val="single" w:sz="4" w:space="0" w:color="auto"/>
            </w:tcBorders>
            <w:shd w:val="clear" w:color="auto" w:fill="auto"/>
            <w:noWrap/>
            <w:vAlign w:val="center"/>
            <w:hideMark/>
          </w:tcPr>
          <w:p w14:paraId="26DBFA2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6017A5D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11,45</w:t>
            </w:r>
          </w:p>
        </w:tc>
        <w:tc>
          <w:tcPr>
            <w:tcW w:w="711" w:type="dxa"/>
            <w:tcBorders>
              <w:top w:val="nil"/>
              <w:left w:val="nil"/>
              <w:bottom w:val="single" w:sz="4" w:space="0" w:color="auto"/>
              <w:right w:val="single" w:sz="4" w:space="0" w:color="auto"/>
            </w:tcBorders>
            <w:shd w:val="clear" w:color="auto" w:fill="auto"/>
            <w:noWrap/>
            <w:vAlign w:val="center"/>
            <w:hideMark/>
          </w:tcPr>
          <w:p w14:paraId="064231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C1DBF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92767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4,5</w:t>
            </w:r>
          </w:p>
        </w:tc>
        <w:tc>
          <w:tcPr>
            <w:tcW w:w="1505" w:type="dxa"/>
            <w:tcBorders>
              <w:top w:val="nil"/>
              <w:left w:val="nil"/>
              <w:bottom w:val="single" w:sz="4" w:space="0" w:color="auto"/>
              <w:right w:val="single" w:sz="4" w:space="0" w:color="auto"/>
            </w:tcBorders>
            <w:shd w:val="clear" w:color="auto" w:fill="auto"/>
            <w:vAlign w:val="center"/>
            <w:hideMark/>
          </w:tcPr>
          <w:p w14:paraId="5DD6794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07F6B9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F2E02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21D2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505,6</w:t>
            </w:r>
          </w:p>
        </w:tc>
        <w:tc>
          <w:tcPr>
            <w:tcW w:w="1244" w:type="dxa"/>
            <w:tcBorders>
              <w:top w:val="nil"/>
              <w:left w:val="nil"/>
              <w:bottom w:val="single" w:sz="4" w:space="0" w:color="auto"/>
              <w:right w:val="single" w:sz="4" w:space="0" w:color="auto"/>
            </w:tcBorders>
            <w:shd w:val="clear" w:color="auto" w:fill="auto"/>
            <w:noWrap/>
            <w:vAlign w:val="center"/>
            <w:hideMark/>
          </w:tcPr>
          <w:p w14:paraId="0397F32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7756BC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385,35</w:t>
            </w:r>
          </w:p>
        </w:tc>
        <w:tc>
          <w:tcPr>
            <w:tcW w:w="711" w:type="dxa"/>
            <w:tcBorders>
              <w:top w:val="nil"/>
              <w:left w:val="nil"/>
              <w:bottom w:val="single" w:sz="4" w:space="0" w:color="auto"/>
              <w:right w:val="single" w:sz="4" w:space="0" w:color="auto"/>
            </w:tcBorders>
            <w:shd w:val="clear" w:color="auto" w:fill="auto"/>
            <w:noWrap/>
            <w:vAlign w:val="center"/>
            <w:hideMark/>
          </w:tcPr>
          <w:p w14:paraId="557976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81569D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1F6EF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4,6</w:t>
            </w:r>
          </w:p>
        </w:tc>
        <w:tc>
          <w:tcPr>
            <w:tcW w:w="1505" w:type="dxa"/>
            <w:tcBorders>
              <w:top w:val="nil"/>
              <w:left w:val="nil"/>
              <w:bottom w:val="single" w:sz="4" w:space="0" w:color="auto"/>
              <w:right w:val="single" w:sz="4" w:space="0" w:color="auto"/>
            </w:tcBorders>
            <w:shd w:val="clear" w:color="auto" w:fill="auto"/>
            <w:vAlign w:val="center"/>
            <w:hideMark/>
          </w:tcPr>
          <w:p w14:paraId="3FEFC47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6C516D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AE6EC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7FBEFE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127,7</w:t>
            </w:r>
          </w:p>
        </w:tc>
        <w:tc>
          <w:tcPr>
            <w:tcW w:w="1244" w:type="dxa"/>
            <w:tcBorders>
              <w:top w:val="nil"/>
              <w:left w:val="nil"/>
              <w:bottom w:val="single" w:sz="4" w:space="0" w:color="auto"/>
              <w:right w:val="single" w:sz="4" w:space="0" w:color="auto"/>
            </w:tcBorders>
            <w:shd w:val="clear" w:color="auto" w:fill="auto"/>
            <w:noWrap/>
            <w:vAlign w:val="center"/>
            <w:hideMark/>
          </w:tcPr>
          <w:p w14:paraId="772FE1B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02F3E1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128,67</w:t>
            </w:r>
          </w:p>
        </w:tc>
        <w:tc>
          <w:tcPr>
            <w:tcW w:w="711" w:type="dxa"/>
            <w:tcBorders>
              <w:top w:val="nil"/>
              <w:left w:val="nil"/>
              <w:bottom w:val="single" w:sz="4" w:space="0" w:color="auto"/>
              <w:right w:val="single" w:sz="4" w:space="0" w:color="auto"/>
            </w:tcBorders>
            <w:shd w:val="clear" w:color="auto" w:fill="auto"/>
            <w:noWrap/>
            <w:vAlign w:val="center"/>
            <w:hideMark/>
          </w:tcPr>
          <w:p w14:paraId="6120F2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969945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8A167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4,7</w:t>
            </w:r>
          </w:p>
        </w:tc>
        <w:tc>
          <w:tcPr>
            <w:tcW w:w="1505" w:type="dxa"/>
            <w:tcBorders>
              <w:top w:val="nil"/>
              <w:left w:val="nil"/>
              <w:bottom w:val="single" w:sz="4" w:space="0" w:color="auto"/>
              <w:right w:val="single" w:sz="4" w:space="0" w:color="auto"/>
            </w:tcBorders>
            <w:shd w:val="clear" w:color="auto" w:fill="auto"/>
            <w:vAlign w:val="center"/>
            <w:hideMark/>
          </w:tcPr>
          <w:p w14:paraId="648E0B9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85F40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93296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4C0AB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261,79</w:t>
            </w:r>
          </w:p>
        </w:tc>
        <w:tc>
          <w:tcPr>
            <w:tcW w:w="1244" w:type="dxa"/>
            <w:tcBorders>
              <w:top w:val="nil"/>
              <w:left w:val="nil"/>
              <w:bottom w:val="single" w:sz="4" w:space="0" w:color="auto"/>
              <w:right w:val="single" w:sz="4" w:space="0" w:color="auto"/>
            </w:tcBorders>
            <w:shd w:val="clear" w:color="auto" w:fill="auto"/>
            <w:noWrap/>
            <w:vAlign w:val="center"/>
            <w:hideMark/>
          </w:tcPr>
          <w:p w14:paraId="4E7BB0C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7A38DA5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51,46</w:t>
            </w:r>
          </w:p>
        </w:tc>
        <w:tc>
          <w:tcPr>
            <w:tcW w:w="711" w:type="dxa"/>
            <w:tcBorders>
              <w:top w:val="nil"/>
              <w:left w:val="nil"/>
              <w:bottom w:val="single" w:sz="4" w:space="0" w:color="auto"/>
              <w:right w:val="single" w:sz="4" w:space="0" w:color="auto"/>
            </w:tcBorders>
            <w:shd w:val="clear" w:color="auto" w:fill="auto"/>
            <w:noWrap/>
            <w:vAlign w:val="center"/>
            <w:hideMark/>
          </w:tcPr>
          <w:p w14:paraId="721E24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05754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6BABF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4,8</w:t>
            </w:r>
          </w:p>
        </w:tc>
        <w:tc>
          <w:tcPr>
            <w:tcW w:w="1505" w:type="dxa"/>
            <w:tcBorders>
              <w:top w:val="nil"/>
              <w:left w:val="nil"/>
              <w:bottom w:val="single" w:sz="4" w:space="0" w:color="auto"/>
              <w:right w:val="single" w:sz="4" w:space="0" w:color="auto"/>
            </w:tcBorders>
            <w:shd w:val="clear" w:color="auto" w:fill="auto"/>
            <w:vAlign w:val="center"/>
            <w:hideMark/>
          </w:tcPr>
          <w:p w14:paraId="67B1C41A"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9BD06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53A828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52086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261,79</w:t>
            </w:r>
          </w:p>
        </w:tc>
        <w:tc>
          <w:tcPr>
            <w:tcW w:w="1244" w:type="dxa"/>
            <w:tcBorders>
              <w:top w:val="nil"/>
              <w:left w:val="nil"/>
              <w:bottom w:val="single" w:sz="4" w:space="0" w:color="auto"/>
              <w:right w:val="single" w:sz="4" w:space="0" w:color="auto"/>
            </w:tcBorders>
            <w:shd w:val="clear" w:color="auto" w:fill="auto"/>
            <w:noWrap/>
            <w:vAlign w:val="center"/>
            <w:hideMark/>
          </w:tcPr>
          <w:p w14:paraId="7BD197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32AEFC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34,31</w:t>
            </w:r>
          </w:p>
        </w:tc>
        <w:tc>
          <w:tcPr>
            <w:tcW w:w="711" w:type="dxa"/>
            <w:tcBorders>
              <w:top w:val="nil"/>
              <w:left w:val="nil"/>
              <w:bottom w:val="single" w:sz="4" w:space="0" w:color="auto"/>
              <w:right w:val="single" w:sz="4" w:space="0" w:color="auto"/>
            </w:tcBorders>
            <w:shd w:val="clear" w:color="auto" w:fill="auto"/>
            <w:noWrap/>
            <w:vAlign w:val="center"/>
            <w:hideMark/>
          </w:tcPr>
          <w:p w14:paraId="7E0CEDA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9561A7" w14:textId="77777777" w:rsidTr="00286820">
        <w:trPr>
          <w:trHeight w:val="110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7046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4,9</w:t>
            </w:r>
          </w:p>
        </w:tc>
        <w:tc>
          <w:tcPr>
            <w:tcW w:w="1505" w:type="dxa"/>
            <w:tcBorders>
              <w:top w:val="nil"/>
              <w:left w:val="nil"/>
              <w:bottom w:val="single" w:sz="4" w:space="0" w:color="auto"/>
              <w:right w:val="single" w:sz="4" w:space="0" w:color="auto"/>
            </w:tcBorders>
            <w:shd w:val="clear" w:color="auto" w:fill="auto"/>
            <w:vAlign w:val="center"/>
            <w:hideMark/>
          </w:tcPr>
          <w:p w14:paraId="43461CA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73C689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228411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FB1CF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12,5</w:t>
            </w:r>
          </w:p>
        </w:tc>
        <w:tc>
          <w:tcPr>
            <w:tcW w:w="1244" w:type="dxa"/>
            <w:tcBorders>
              <w:top w:val="nil"/>
              <w:left w:val="nil"/>
              <w:bottom w:val="single" w:sz="4" w:space="0" w:color="auto"/>
              <w:right w:val="single" w:sz="4" w:space="0" w:color="auto"/>
            </w:tcBorders>
            <w:shd w:val="clear" w:color="auto" w:fill="auto"/>
            <w:noWrap/>
            <w:vAlign w:val="center"/>
            <w:hideMark/>
          </w:tcPr>
          <w:p w14:paraId="2367BB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5D830A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85,87</w:t>
            </w:r>
          </w:p>
        </w:tc>
        <w:tc>
          <w:tcPr>
            <w:tcW w:w="711" w:type="dxa"/>
            <w:tcBorders>
              <w:top w:val="nil"/>
              <w:left w:val="nil"/>
              <w:bottom w:val="single" w:sz="4" w:space="0" w:color="auto"/>
              <w:right w:val="single" w:sz="4" w:space="0" w:color="auto"/>
            </w:tcBorders>
            <w:shd w:val="clear" w:color="auto" w:fill="auto"/>
            <w:noWrap/>
            <w:vAlign w:val="center"/>
            <w:hideMark/>
          </w:tcPr>
          <w:p w14:paraId="07275F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9D88CF7"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CFF84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4,10</w:t>
            </w:r>
          </w:p>
        </w:tc>
        <w:tc>
          <w:tcPr>
            <w:tcW w:w="1505" w:type="dxa"/>
            <w:tcBorders>
              <w:top w:val="nil"/>
              <w:left w:val="nil"/>
              <w:bottom w:val="single" w:sz="4" w:space="0" w:color="auto"/>
              <w:right w:val="single" w:sz="4" w:space="0" w:color="auto"/>
            </w:tcBorders>
            <w:shd w:val="clear" w:color="auto" w:fill="auto"/>
            <w:vAlign w:val="center"/>
            <w:hideMark/>
          </w:tcPr>
          <w:p w14:paraId="1A74362D"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774F1E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3149AA5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21995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53,1</w:t>
            </w:r>
          </w:p>
        </w:tc>
        <w:tc>
          <w:tcPr>
            <w:tcW w:w="1244" w:type="dxa"/>
            <w:tcBorders>
              <w:top w:val="nil"/>
              <w:left w:val="nil"/>
              <w:bottom w:val="single" w:sz="4" w:space="0" w:color="auto"/>
              <w:right w:val="single" w:sz="4" w:space="0" w:color="auto"/>
            </w:tcBorders>
            <w:shd w:val="clear" w:color="auto" w:fill="auto"/>
            <w:noWrap/>
            <w:vAlign w:val="center"/>
            <w:hideMark/>
          </w:tcPr>
          <w:p w14:paraId="5A89B9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70A6E73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286,67</w:t>
            </w:r>
          </w:p>
        </w:tc>
        <w:tc>
          <w:tcPr>
            <w:tcW w:w="711" w:type="dxa"/>
            <w:tcBorders>
              <w:top w:val="nil"/>
              <w:left w:val="nil"/>
              <w:bottom w:val="single" w:sz="4" w:space="0" w:color="auto"/>
              <w:right w:val="single" w:sz="4" w:space="0" w:color="auto"/>
            </w:tcBorders>
            <w:shd w:val="clear" w:color="auto" w:fill="auto"/>
            <w:noWrap/>
            <w:vAlign w:val="center"/>
            <w:hideMark/>
          </w:tcPr>
          <w:p w14:paraId="4E0110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099E05" w14:textId="77777777" w:rsidTr="00286820">
        <w:trPr>
          <w:trHeight w:val="129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A497E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4,11</w:t>
            </w:r>
          </w:p>
        </w:tc>
        <w:tc>
          <w:tcPr>
            <w:tcW w:w="1505" w:type="dxa"/>
            <w:tcBorders>
              <w:top w:val="nil"/>
              <w:left w:val="nil"/>
              <w:bottom w:val="single" w:sz="4" w:space="0" w:color="auto"/>
              <w:right w:val="single" w:sz="4" w:space="0" w:color="auto"/>
            </w:tcBorders>
            <w:shd w:val="clear" w:color="auto" w:fill="auto"/>
            <w:vAlign w:val="center"/>
            <w:hideMark/>
          </w:tcPr>
          <w:p w14:paraId="7C6541C6"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5399519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3BDC40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9FD0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505,6</w:t>
            </w:r>
          </w:p>
        </w:tc>
        <w:tc>
          <w:tcPr>
            <w:tcW w:w="1244" w:type="dxa"/>
            <w:tcBorders>
              <w:top w:val="nil"/>
              <w:left w:val="nil"/>
              <w:bottom w:val="single" w:sz="4" w:space="0" w:color="auto"/>
              <w:right w:val="single" w:sz="4" w:space="0" w:color="auto"/>
            </w:tcBorders>
            <w:shd w:val="clear" w:color="auto" w:fill="auto"/>
            <w:noWrap/>
            <w:vAlign w:val="center"/>
            <w:hideMark/>
          </w:tcPr>
          <w:p w14:paraId="0D03A02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5F24C2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33,30</w:t>
            </w:r>
          </w:p>
        </w:tc>
        <w:tc>
          <w:tcPr>
            <w:tcW w:w="711" w:type="dxa"/>
            <w:tcBorders>
              <w:top w:val="nil"/>
              <w:left w:val="nil"/>
              <w:bottom w:val="single" w:sz="4" w:space="0" w:color="auto"/>
              <w:right w:val="single" w:sz="4" w:space="0" w:color="auto"/>
            </w:tcBorders>
            <w:shd w:val="clear" w:color="auto" w:fill="auto"/>
            <w:noWrap/>
            <w:vAlign w:val="center"/>
            <w:hideMark/>
          </w:tcPr>
          <w:p w14:paraId="203929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E6E817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FFFF8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4,12</w:t>
            </w:r>
          </w:p>
        </w:tc>
        <w:tc>
          <w:tcPr>
            <w:tcW w:w="1505" w:type="dxa"/>
            <w:tcBorders>
              <w:top w:val="nil"/>
              <w:left w:val="nil"/>
              <w:bottom w:val="single" w:sz="4" w:space="0" w:color="auto"/>
              <w:right w:val="single" w:sz="4" w:space="0" w:color="auto"/>
            </w:tcBorders>
            <w:shd w:val="clear" w:color="auto" w:fill="auto"/>
            <w:vAlign w:val="center"/>
            <w:hideMark/>
          </w:tcPr>
          <w:p w14:paraId="22F9E1F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675E7B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2EC7D9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EEF0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505,6</w:t>
            </w:r>
          </w:p>
        </w:tc>
        <w:tc>
          <w:tcPr>
            <w:tcW w:w="1244" w:type="dxa"/>
            <w:tcBorders>
              <w:top w:val="nil"/>
              <w:left w:val="nil"/>
              <w:bottom w:val="single" w:sz="4" w:space="0" w:color="auto"/>
              <w:right w:val="single" w:sz="4" w:space="0" w:color="auto"/>
            </w:tcBorders>
            <w:shd w:val="clear" w:color="auto" w:fill="auto"/>
            <w:noWrap/>
            <w:vAlign w:val="center"/>
            <w:hideMark/>
          </w:tcPr>
          <w:p w14:paraId="407E7D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4FA9FF5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40,89</w:t>
            </w:r>
          </w:p>
        </w:tc>
        <w:tc>
          <w:tcPr>
            <w:tcW w:w="711" w:type="dxa"/>
            <w:tcBorders>
              <w:top w:val="nil"/>
              <w:left w:val="nil"/>
              <w:bottom w:val="single" w:sz="4" w:space="0" w:color="auto"/>
              <w:right w:val="single" w:sz="4" w:space="0" w:color="auto"/>
            </w:tcBorders>
            <w:shd w:val="clear" w:color="auto" w:fill="auto"/>
            <w:noWrap/>
            <w:vAlign w:val="center"/>
            <w:hideMark/>
          </w:tcPr>
          <w:p w14:paraId="47B5A4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F6D5F0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6A50C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4,13</w:t>
            </w:r>
          </w:p>
        </w:tc>
        <w:tc>
          <w:tcPr>
            <w:tcW w:w="1505" w:type="dxa"/>
            <w:tcBorders>
              <w:top w:val="nil"/>
              <w:left w:val="nil"/>
              <w:bottom w:val="single" w:sz="4" w:space="0" w:color="auto"/>
              <w:right w:val="single" w:sz="4" w:space="0" w:color="auto"/>
            </w:tcBorders>
            <w:shd w:val="clear" w:color="auto" w:fill="auto"/>
            <w:vAlign w:val="center"/>
            <w:hideMark/>
          </w:tcPr>
          <w:p w14:paraId="59A8ECB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408E9B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A036C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05B47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127,7</w:t>
            </w:r>
          </w:p>
        </w:tc>
        <w:tc>
          <w:tcPr>
            <w:tcW w:w="1244" w:type="dxa"/>
            <w:tcBorders>
              <w:top w:val="nil"/>
              <w:left w:val="nil"/>
              <w:bottom w:val="single" w:sz="4" w:space="0" w:color="auto"/>
              <w:right w:val="single" w:sz="4" w:space="0" w:color="auto"/>
            </w:tcBorders>
            <w:shd w:val="clear" w:color="auto" w:fill="auto"/>
            <w:noWrap/>
            <w:vAlign w:val="center"/>
            <w:hideMark/>
          </w:tcPr>
          <w:p w14:paraId="38BFE71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3510AB7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11,98</w:t>
            </w:r>
          </w:p>
        </w:tc>
        <w:tc>
          <w:tcPr>
            <w:tcW w:w="711" w:type="dxa"/>
            <w:tcBorders>
              <w:top w:val="nil"/>
              <w:left w:val="nil"/>
              <w:bottom w:val="single" w:sz="4" w:space="0" w:color="auto"/>
              <w:right w:val="single" w:sz="4" w:space="0" w:color="auto"/>
            </w:tcBorders>
            <w:shd w:val="clear" w:color="auto" w:fill="auto"/>
            <w:noWrap/>
            <w:vAlign w:val="center"/>
            <w:hideMark/>
          </w:tcPr>
          <w:p w14:paraId="5B8E5C0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4967C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E4156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4,14</w:t>
            </w:r>
          </w:p>
        </w:tc>
        <w:tc>
          <w:tcPr>
            <w:tcW w:w="1505" w:type="dxa"/>
            <w:tcBorders>
              <w:top w:val="nil"/>
              <w:left w:val="nil"/>
              <w:bottom w:val="single" w:sz="4" w:space="0" w:color="auto"/>
              <w:right w:val="single" w:sz="4" w:space="0" w:color="auto"/>
            </w:tcBorders>
            <w:shd w:val="clear" w:color="auto" w:fill="auto"/>
            <w:vAlign w:val="center"/>
            <w:hideMark/>
          </w:tcPr>
          <w:p w14:paraId="46167D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67D639A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06E95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D7BAD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240,8</w:t>
            </w:r>
          </w:p>
        </w:tc>
        <w:tc>
          <w:tcPr>
            <w:tcW w:w="1244" w:type="dxa"/>
            <w:tcBorders>
              <w:top w:val="nil"/>
              <w:left w:val="nil"/>
              <w:bottom w:val="single" w:sz="4" w:space="0" w:color="auto"/>
              <w:right w:val="single" w:sz="4" w:space="0" w:color="auto"/>
            </w:tcBorders>
            <w:shd w:val="clear" w:color="auto" w:fill="auto"/>
            <w:noWrap/>
            <w:vAlign w:val="center"/>
            <w:hideMark/>
          </w:tcPr>
          <w:p w14:paraId="1CAD654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4313985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406,50</w:t>
            </w:r>
          </w:p>
        </w:tc>
        <w:tc>
          <w:tcPr>
            <w:tcW w:w="711" w:type="dxa"/>
            <w:tcBorders>
              <w:top w:val="nil"/>
              <w:left w:val="nil"/>
              <w:bottom w:val="single" w:sz="4" w:space="0" w:color="auto"/>
              <w:right w:val="single" w:sz="4" w:space="0" w:color="auto"/>
            </w:tcBorders>
            <w:shd w:val="clear" w:color="auto" w:fill="auto"/>
            <w:noWrap/>
            <w:vAlign w:val="center"/>
            <w:hideMark/>
          </w:tcPr>
          <w:p w14:paraId="61C8B8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271C3B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1FC2D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4,15</w:t>
            </w:r>
          </w:p>
        </w:tc>
        <w:tc>
          <w:tcPr>
            <w:tcW w:w="1505" w:type="dxa"/>
            <w:tcBorders>
              <w:top w:val="nil"/>
              <w:left w:val="nil"/>
              <w:bottom w:val="single" w:sz="4" w:space="0" w:color="auto"/>
              <w:right w:val="single" w:sz="4" w:space="0" w:color="auto"/>
            </w:tcBorders>
            <w:shd w:val="clear" w:color="auto" w:fill="auto"/>
            <w:vAlign w:val="center"/>
            <w:hideMark/>
          </w:tcPr>
          <w:p w14:paraId="78839CA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6C1EBDD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265BA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39F29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240,8</w:t>
            </w:r>
          </w:p>
        </w:tc>
        <w:tc>
          <w:tcPr>
            <w:tcW w:w="1244" w:type="dxa"/>
            <w:tcBorders>
              <w:top w:val="nil"/>
              <w:left w:val="nil"/>
              <w:bottom w:val="single" w:sz="4" w:space="0" w:color="auto"/>
              <w:right w:val="single" w:sz="4" w:space="0" w:color="auto"/>
            </w:tcBorders>
            <w:shd w:val="clear" w:color="auto" w:fill="auto"/>
            <w:noWrap/>
            <w:vAlign w:val="center"/>
            <w:hideMark/>
          </w:tcPr>
          <w:p w14:paraId="4BFCE8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406279A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1369,64</w:t>
            </w:r>
          </w:p>
        </w:tc>
        <w:tc>
          <w:tcPr>
            <w:tcW w:w="711" w:type="dxa"/>
            <w:tcBorders>
              <w:top w:val="nil"/>
              <w:left w:val="nil"/>
              <w:bottom w:val="single" w:sz="4" w:space="0" w:color="auto"/>
              <w:right w:val="single" w:sz="4" w:space="0" w:color="auto"/>
            </w:tcBorders>
            <w:shd w:val="clear" w:color="auto" w:fill="auto"/>
            <w:noWrap/>
            <w:vAlign w:val="center"/>
            <w:hideMark/>
          </w:tcPr>
          <w:p w14:paraId="1CE1EDF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C78E16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6F024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4,16</w:t>
            </w:r>
          </w:p>
        </w:tc>
        <w:tc>
          <w:tcPr>
            <w:tcW w:w="1505" w:type="dxa"/>
            <w:tcBorders>
              <w:top w:val="nil"/>
              <w:left w:val="nil"/>
              <w:bottom w:val="single" w:sz="4" w:space="0" w:color="auto"/>
              <w:right w:val="single" w:sz="4" w:space="0" w:color="auto"/>
            </w:tcBorders>
            <w:shd w:val="clear" w:color="auto" w:fill="auto"/>
            <w:vAlign w:val="center"/>
            <w:hideMark/>
          </w:tcPr>
          <w:p w14:paraId="1AB8193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23AD2E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5CF55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E0A70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240,8</w:t>
            </w:r>
          </w:p>
        </w:tc>
        <w:tc>
          <w:tcPr>
            <w:tcW w:w="1244" w:type="dxa"/>
            <w:tcBorders>
              <w:top w:val="nil"/>
              <w:left w:val="nil"/>
              <w:bottom w:val="single" w:sz="4" w:space="0" w:color="auto"/>
              <w:right w:val="single" w:sz="4" w:space="0" w:color="auto"/>
            </w:tcBorders>
            <w:shd w:val="clear" w:color="auto" w:fill="auto"/>
            <w:noWrap/>
            <w:vAlign w:val="center"/>
            <w:hideMark/>
          </w:tcPr>
          <w:p w14:paraId="3188824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5CF9E45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976,31</w:t>
            </w:r>
          </w:p>
        </w:tc>
        <w:tc>
          <w:tcPr>
            <w:tcW w:w="711" w:type="dxa"/>
            <w:tcBorders>
              <w:top w:val="nil"/>
              <w:left w:val="nil"/>
              <w:bottom w:val="single" w:sz="4" w:space="0" w:color="auto"/>
              <w:right w:val="single" w:sz="4" w:space="0" w:color="auto"/>
            </w:tcBorders>
            <w:shd w:val="clear" w:color="auto" w:fill="auto"/>
            <w:noWrap/>
            <w:vAlign w:val="center"/>
            <w:hideMark/>
          </w:tcPr>
          <w:p w14:paraId="79B980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2A66D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6BE60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4,17</w:t>
            </w:r>
          </w:p>
        </w:tc>
        <w:tc>
          <w:tcPr>
            <w:tcW w:w="1505" w:type="dxa"/>
            <w:tcBorders>
              <w:top w:val="nil"/>
              <w:left w:val="nil"/>
              <w:bottom w:val="single" w:sz="4" w:space="0" w:color="auto"/>
              <w:right w:val="single" w:sz="4" w:space="0" w:color="auto"/>
            </w:tcBorders>
            <w:shd w:val="clear" w:color="auto" w:fill="auto"/>
            <w:vAlign w:val="center"/>
            <w:hideMark/>
          </w:tcPr>
          <w:p w14:paraId="5A64DB4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1-226 PE</w:t>
            </w:r>
          </w:p>
        </w:tc>
        <w:tc>
          <w:tcPr>
            <w:tcW w:w="3098" w:type="dxa"/>
            <w:tcBorders>
              <w:top w:val="nil"/>
              <w:left w:val="nil"/>
              <w:bottom w:val="single" w:sz="4" w:space="0" w:color="auto"/>
              <w:right w:val="single" w:sz="4" w:space="0" w:color="auto"/>
            </w:tcBorders>
            <w:shd w:val="clear" w:color="auto" w:fill="auto"/>
            <w:vAlign w:val="center"/>
            <w:hideMark/>
          </w:tcPr>
          <w:p w14:paraId="6A3C53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76433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A2037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63,3</w:t>
            </w:r>
          </w:p>
        </w:tc>
        <w:tc>
          <w:tcPr>
            <w:tcW w:w="1244" w:type="dxa"/>
            <w:tcBorders>
              <w:top w:val="nil"/>
              <w:left w:val="nil"/>
              <w:bottom w:val="single" w:sz="4" w:space="0" w:color="auto"/>
              <w:right w:val="single" w:sz="4" w:space="0" w:color="auto"/>
            </w:tcBorders>
            <w:shd w:val="clear" w:color="auto" w:fill="auto"/>
            <w:noWrap/>
            <w:vAlign w:val="center"/>
            <w:hideMark/>
          </w:tcPr>
          <w:p w14:paraId="510DD6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3,339</w:t>
            </w:r>
          </w:p>
        </w:tc>
        <w:tc>
          <w:tcPr>
            <w:tcW w:w="1412" w:type="dxa"/>
            <w:tcBorders>
              <w:top w:val="nil"/>
              <w:left w:val="nil"/>
              <w:bottom w:val="single" w:sz="4" w:space="0" w:color="auto"/>
              <w:right w:val="single" w:sz="4" w:space="0" w:color="auto"/>
            </w:tcBorders>
            <w:shd w:val="clear" w:color="auto" w:fill="auto"/>
            <w:vAlign w:val="center"/>
            <w:hideMark/>
          </w:tcPr>
          <w:p w14:paraId="1AE482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211,47</w:t>
            </w:r>
          </w:p>
        </w:tc>
        <w:tc>
          <w:tcPr>
            <w:tcW w:w="711" w:type="dxa"/>
            <w:tcBorders>
              <w:top w:val="nil"/>
              <w:left w:val="nil"/>
              <w:bottom w:val="single" w:sz="4" w:space="0" w:color="auto"/>
              <w:right w:val="single" w:sz="4" w:space="0" w:color="auto"/>
            </w:tcBorders>
            <w:shd w:val="clear" w:color="auto" w:fill="auto"/>
            <w:noWrap/>
            <w:vAlign w:val="center"/>
            <w:hideMark/>
          </w:tcPr>
          <w:p w14:paraId="4B6699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A25AD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7B91E7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3D3014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30E46A77"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5D52C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E0A99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7B911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1D6939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4130,61</w:t>
            </w:r>
          </w:p>
        </w:tc>
        <w:tc>
          <w:tcPr>
            <w:tcW w:w="711" w:type="dxa"/>
            <w:tcBorders>
              <w:top w:val="nil"/>
              <w:left w:val="nil"/>
              <w:bottom w:val="single" w:sz="4" w:space="0" w:color="auto"/>
              <w:right w:val="single" w:sz="4" w:space="0" w:color="auto"/>
            </w:tcBorders>
            <w:shd w:val="clear" w:color="000000" w:fill="F2DCDB"/>
            <w:vAlign w:val="center"/>
            <w:hideMark/>
          </w:tcPr>
          <w:p w14:paraId="0FE816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1,82</w:t>
            </w:r>
          </w:p>
        </w:tc>
      </w:tr>
      <w:tr w:rsidR="00757779" w:rsidRPr="00757779" w14:paraId="464F170F"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83E8C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F872CF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2FD49217"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08F543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41E6E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E8913E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4BCD671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1F81B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E87A6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346B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4,18</w:t>
            </w:r>
          </w:p>
        </w:tc>
        <w:tc>
          <w:tcPr>
            <w:tcW w:w="1505" w:type="dxa"/>
            <w:tcBorders>
              <w:top w:val="nil"/>
              <w:left w:val="nil"/>
              <w:bottom w:val="single" w:sz="4" w:space="0" w:color="auto"/>
              <w:right w:val="single" w:sz="4" w:space="0" w:color="auto"/>
            </w:tcBorders>
            <w:shd w:val="clear" w:color="auto" w:fill="auto"/>
            <w:vAlign w:val="center"/>
            <w:hideMark/>
          </w:tcPr>
          <w:p w14:paraId="6D1C1B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6A4629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DN200 /GF/ SN8 տիպի պոլիէթիլենե լայնուկավոր ակոսավոր խողովակներ, արժեք, մատակարարում, տեղադրում և հիդրավլիկ </w:t>
            </w:r>
            <w:r w:rsidRPr="00757779">
              <w:rPr>
                <w:rFonts w:ascii="Sylfaen" w:hAnsi="Sylfaen" w:cs="Arial"/>
                <w:sz w:val="22"/>
                <w:szCs w:val="22"/>
                <w:lang w:val="ru-RU" w:eastAsia="ru-RU"/>
              </w:rPr>
              <w:lastRenderedPageBreak/>
              <w:t>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20A83A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p>
        </w:tc>
        <w:tc>
          <w:tcPr>
            <w:tcW w:w="1092" w:type="dxa"/>
            <w:tcBorders>
              <w:top w:val="nil"/>
              <w:left w:val="nil"/>
              <w:bottom w:val="single" w:sz="4" w:space="0" w:color="auto"/>
              <w:right w:val="single" w:sz="4" w:space="0" w:color="auto"/>
            </w:tcBorders>
            <w:shd w:val="clear" w:color="auto" w:fill="auto"/>
            <w:vAlign w:val="center"/>
            <w:hideMark/>
          </w:tcPr>
          <w:p w14:paraId="70D5AB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172,0</w:t>
            </w:r>
          </w:p>
        </w:tc>
        <w:tc>
          <w:tcPr>
            <w:tcW w:w="1244" w:type="dxa"/>
            <w:tcBorders>
              <w:top w:val="nil"/>
              <w:left w:val="nil"/>
              <w:bottom w:val="single" w:sz="4" w:space="0" w:color="auto"/>
              <w:right w:val="single" w:sz="4" w:space="0" w:color="auto"/>
            </w:tcBorders>
            <w:shd w:val="clear" w:color="auto" w:fill="auto"/>
            <w:noWrap/>
            <w:vAlign w:val="center"/>
            <w:hideMark/>
          </w:tcPr>
          <w:p w14:paraId="502719E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0718C27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1430,45</w:t>
            </w:r>
          </w:p>
        </w:tc>
        <w:tc>
          <w:tcPr>
            <w:tcW w:w="711" w:type="dxa"/>
            <w:tcBorders>
              <w:top w:val="nil"/>
              <w:left w:val="nil"/>
              <w:bottom w:val="single" w:sz="4" w:space="0" w:color="auto"/>
              <w:right w:val="single" w:sz="4" w:space="0" w:color="auto"/>
            </w:tcBorders>
            <w:shd w:val="clear" w:color="auto" w:fill="auto"/>
            <w:noWrap/>
            <w:vAlign w:val="center"/>
            <w:hideMark/>
          </w:tcPr>
          <w:p w14:paraId="5BE89D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AA52A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ACA7E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4,19</w:t>
            </w:r>
          </w:p>
        </w:tc>
        <w:tc>
          <w:tcPr>
            <w:tcW w:w="1505" w:type="dxa"/>
            <w:tcBorders>
              <w:top w:val="nil"/>
              <w:left w:val="nil"/>
              <w:bottom w:val="single" w:sz="4" w:space="0" w:color="auto"/>
              <w:right w:val="single" w:sz="4" w:space="0" w:color="auto"/>
            </w:tcBorders>
            <w:shd w:val="clear" w:color="auto" w:fill="auto"/>
            <w:vAlign w:val="center"/>
            <w:hideMark/>
          </w:tcPr>
          <w:p w14:paraId="74B2CE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AB415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99EC6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B2A8A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29,0</w:t>
            </w:r>
          </w:p>
        </w:tc>
        <w:tc>
          <w:tcPr>
            <w:tcW w:w="1244" w:type="dxa"/>
            <w:tcBorders>
              <w:top w:val="nil"/>
              <w:left w:val="nil"/>
              <w:bottom w:val="single" w:sz="4" w:space="0" w:color="auto"/>
              <w:right w:val="single" w:sz="4" w:space="0" w:color="auto"/>
            </w:tcBorders>
            <w:shd w:val="clear" w:color="auto" w:fill="auto"/>
            <w:noWrap/>
            <w:vAlign w:val="center"/>
            <w:hideMark/>
          </w:tcPr>
          <w:p w14:paraId="4A17281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75694C3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20,61</w:t>
            </w:r>
          </w:p>
        </w:tc>
        <w:tc>
          <w:tcPr>
            <w:tcW w:w="711" w:type="dxa"/>
            <w:tcBorders>
              <w:top w:val="nil"/>
              <w:left w:val="nil"/>
              <w:bottom w:val="single" w:sz="4" w:space="0" w:color="auto"/>
              <w:right w:val="single" w:sz="4" w:space="0" w:color="auto"/>
            </w:tcBorders>
            <w:shd w:val="clear" w:color="auto" w:fill="auto"/>
            <w:noWrap/>
            <w:vAlign w:val="center"/>
            <w:hideMark/>
          </w:tcPr>
          <w:p w14:paraId="639D1E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019A3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31B06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4,20</w:t>
            </w:r>
          </w:p>
        </w:tc>
        <w:tc>
          <w:tcPr>
            <w:tcW w:w="1505" w:type="dxa"/>
            <w:tcBorders>
              <w:top w:val="nil"/>
              <w:left w:val="nil"/>
              <w:bottom w:val="single" w:sz="4" w:space="0" w:color="auto"/>
              <w:right w:val="single" w:sz="4" w:space="0" w:color="auto"/>
            </w:tcBorders>
            <w:shd w:val="clear" w:color="auto" w:fill="auto"/>
            <w:vAlign w:val="center"/>
            <w:hideMark/>
          </w:tcPr>
          <w:p w14:paraId="4F4A24A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6A6E144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C0DE02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5B5D46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0,172</w:t>
            </w:r>
          </w:p>
        </w:tc>
        <w:tc>
          <w:tcPr>
            <w:tcW w:w="1244" w:type="dxa"/>
            <w:tcBorders>
              <w:top w:val="nil"/>
              <w:left w:val="nil"/>
              <w:bottom w:val="single" w:sz="4" w:space="0" w:color="auto"/>
              <w:right w:val="single" w:sz="4" w:space="0" w:color="auto"/>
            </w:tcBorders>
            <w:shd w:val="clear" w:color="auto" w:fill="auto"/>
            <w:noWrap/>
            <w:vAlign w:val="center"/>
            <w:hideMark/>
          </w:tcPr>
          <w:p w14:paraId="2478ECF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E279B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57,84</w:t>
            </w:r>
          </w:p>
        </w:tc>
        <w:tc>
          <w:tcPr>
            <w:tcW w:w="711" w:type="dxa"/>
            <w:tcBorders>
              <w:top w:val="nil"/>
              <w:left w:val="nil"/>
              <w:bottom w:val="single" w:sz="4" w:space="0" w:color="auto"/>
              <w:right w:val="single" w:sz="4" w:space="0" w:color="auto"/>
            </w:tcBorders>
            <w:shd w:val="clear" w:color="auto" w:fill="auto"/>
            <w:noWrap/>
            <w:vAlign w:val="center"/>
            <w:hideMark/>
          </w:tcPr>
          <w:p w14:paraId="6077A4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B1A71D"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D85DFB5"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3E417A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306BD63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4056A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EDD03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FE663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1470C6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1508,90</w:t>
            </w:r>
          </w:p>
        </w:tc>
        <w:tc>
          <w:tcPr>
            <w:tcW w:w="711" w:type="dxa"/>
            <w:tcBorders>
              <w:top w:val="nil"/>
              <w:left w:val="nil"/>
              <w:bottom w:val="single" w:sz="4" w:space="0" w:color="auto"/>
              <w:right w:val="single" w:sz="4" w:space="0" w:color="auto"/>
            </w:tcBorders>
            <w:shd w:val="clear" w:color="000000" w:fill="F2DCDB"/>
            <w:vAlign w:val="center"/>
            <w:hideMark/>
          </w:tcPr>
          <w:p w14:paraId="458D2AD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0,67</w:t>
            </w:r>
          </w:p>
        </w:tc>
      </w:tr>
      <w:tr w:rsidR="00757779" w:rsidRPr="00F42521" w14:paraId="428D8940"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64ED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7E642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792B065"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ԱԴՀ-1, ԳԴՀ-1-4,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=1,15-3.62</w:t>
            </w:r>
          </w:p>
        </w:tc>
        <w:tc>
          <w:tcPr>
            <w:tcW w:w="1192" w:type="dxa"/>
            <w:tcBorders>
              <w:top w:val="nil"/>
              <w:left w:val="nil"/>
              <w:bottom w:val="single" w:sz="4" w:space="0" w:color="auto"/>
              <w:right w:val="single" w:sz="4" w:space="0" w:color="auto"/>
            </w:tcBorders>
            <w:shd w:val="clear" w:color="auto" w:fill="auto"/>
            <w:vAlign w:val="center"/>
            <w:hideMark/>
          </w:tcPr>
          <w:p w14:paraId="318609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E143DE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998DA1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27F427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C97B1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156F4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D72C6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4,21</w:t>
            </w:r>
          </w:p>
        </w:tc>
        <w:tc>
          <w:tcPr>
            <w:tcW w:w="1505" w:type="dxa"/>
            <w:tcBorders>
              <w:top w:val="nil"/>
              <w:left w:val="nil"/>
              <w:bottom w:val="single" w:sz="4" w:space="0" w:color="auto"/>
              <w:right w:val="single" w:sz="4" w:space="0" w:color="auto"/>
            </w:tcBorders>
            <w:shd w:val="clear" w:color="auto" w:fill="auto"/>
            <w:vAlign w:val="center"/>
            <w:hideMark/>
          </w:tcPr>
          <w:p w14:paraId="3BD012B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23-111</w:t>
            </w:r>
          </w:p>
        </w:tc>
        <w:tc>
          <w:tcPr>
            <w:tcW w:w="3098" w:type="dxa"/>
            <w:tcBorders>
              <w:top w:val="nil"/>
              <w:left w:val="nil"/>
              <w:bottom w:val="single" w:sz="4" w:space="0" w:color="auto"/>
              <w:right w:val="single" w:sz="4" w:space="0" w:color="auto"/>
            </w:tcBorders>
            <w:shd w:val="clear" w:color="auto" w:fill="auto"/>
            <w:vAlign w:val="center"/>
            <w:hideMark/>
          </w:tcPr>
          <w:p w14:paraId="386AA40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E23D7E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01E31D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5,5</w:t>
            </w:r>
          </w:p>
        </w:tc>
        <w:tc>
          <w:tcPr>
            <w:tcW w:w="1244" w:type="dxa"/>
            <w:tcBorders>
              <w:top w:val="nil"/>
              <w:left w:val="nil"/>
              <w:bottom w:val="single" w:sz="4" w:space="0" w:color="auto"/>
              <w:right w:val="single" w:sz="4" w:space="0" w:color="auto"/>
            </w:tcBorders>
            <w:shd w:val="clear" w:color="auto" w:fill="auto"/>
            <w:noWrap/>
            <w:vAlign w:val="center"/>
            <w:hideMark/>
          </w:tcPr>
          <w:p w14:paraId="516C358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26,465</w:t>
            </w:r>
          </w:p>
        </w:tc>
        <w:tc>
          <w:tcPr>
            <w:tcW w:w="1412" w:type="dxa"/>
            <w:tcBorders>
              <w:top w:val="nil"/>
              <w:left w:val="nil"/>
              <w:bottom w:val="single" w:sz="4" w:space="0" w:color="auto"/>
              <w:right w:val="single" w:sz="4" w:space="0" w:color="auto"/>
            </w:tcBorders>
            <w:shd w:val="clear" w:color="auto" w:fill="auto"/>
            <w:vAlign w:val="center"/>
            <w:hideMark/>
          </w:tcPr>
          <w:p w14:paraId="3F4DEC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145,56</w:t>
            </w:r>
          </w:p>
        </w:tc>
        <w:tc>
          <w:tcPr>
            <w:tcW w:w="711" w:type="dxa"/>
            <w:tcBorders>
              <w:top w:val="nil"/>
              <w:left w:val="nil"/>
              <w:bottom w:val="single" w:sz="4" w:space="0" w:color="auto"/>
              <w:right w:val="single" w:sz="4" w:space="0" w:color="auto"/>
            </w:tcBorders>
            <w:shd w:val="clear" w:color="auto" w:fill="auto"/>
            <w:noWrap/>
            <w:vAlign w:val="center"/>
            <w:hideMark/>
          </w:tcPr>
          <w:p w14:paraId="2B7246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53A44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5A5B8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4,22</w:t>
            </w:r>
          </w:p>
        </w:tc>
        <w:tc>
          <w:tcPr>
            <w:tcW w:w="1505" w:type="dxa"/>
            <w:tcBorders>
              <w:top w:val="nil"/>
              <w:left w:val="nil"/>
              <w:bottom w:val="single" w:sz="4" w:space="0" w:color="auto"/>
              <w:right w:val="single" w:sz="4" w:space="0" w:color="auto"/>
            </w:tcBorders>
            <w:shd w:val="clear" w:color="auto" w:fill="auto"/>
            <w:vAlign w:val="center"/>
            <w:hideMark/>
          </w:tcPr>
          <w:p w14:paraId="3C75D2A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0F1F72F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48A31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4A6E3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w:t>
            </w:r>
          </w:p>
        </w:tc>
        <w:tc>
          <w:tcPr>
            <w:tcW w:w="1244" w:type="dxa"/>
            <w:tcBorders>
              <w:top w:val="nil"/>
              <w:left w:val="nil"/>
              <w:bottom w:val="single" w:sz="4" w:space="0" w:color="auto"/>
              <w:right w:val="single" w:sz="4" w:space="0" w:color="auto"/>
            </w:tcBorders>
            <w:shd w:val="clear" w:color="auto" w:fill="auto"/>
            <w:noWrap/>
            <w:vAlign w:val="center"/>
            <w:hideMark/>
          </w:tcPr>
          <w:p w14:paraId="1167943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4DADD6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162,38</w:t>
            </w:r>
          </w:p>
        </w:tc>
        <w:tc>
          <w:tcPr>
            <w:tcW w:w="711" w:type="dxa"/>
            <w:tcBorders>
              <w:top w:val="nil"/>
              <w:left w:val="nil"/>
              <w:bottom w:val="single" w:sz="4" w:space="0" w:color="auto"/>
              <w:right w:val="single" w:sz="4" w:space="0" w:color="auto"/>
            </w:tcBorders>
            <w:shd w:val="clear" w:color="auto" w:fill="auto"/>
            <w:noWrap/>
            <w:vAlign w:val="center"/>
            <w:hideMark/>
          </w:tcPr>
          <w:p w14:paraId="211081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7AE3D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D2F8B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4,23</w:t>
            </w:r>
          </w:p>
        </w:tc>
        <w:tc>
          <w:tcPr>
            <w:tcW w:w="1505" w:type="dxa"/>
            <w:tcBorders>
              <w:top w:val="nil"/>
              <w:left w:val="nil"/>
              <w:bottom w:val="single" w:sz="4" w:space="0" w:color="auto"/>
              <w:right w:val="single" w:sz="4" w:space="0" w:color="auto"/>
            </w:tcBorders>
            <w:shd w:val="clear" w:color="auto" w:fill="auto"/>
            <w:vAlign w:val="center"/>
            <w:hideMark/>
          </w:tcPr>
          <w:p w14:paraId="489C36A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BEAA5E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3EA55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FCF67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1,75</w:t>
            </w:r>
          </w:p>
        </w:tc>
        <w:tc>
          <w:tcPr>
            <w:tcW w:w="1244" w:type="dxa"/>
            <w:tcBorders>
              <w:top w:val="nil"/>
              <w:left w:val="nil"/>
              <w:bottom w:val="single" w:sz="4" w:space="0" w:color="auto"/>
              <w:right w:val="single" w:sz="4" w:space="0" w:color="auto"/>
            </w:tcBorders>
            <w:shd w:val="clear" w:color="auto" w:fill="auto"/>
            <w:noWrap/>
            <w:vAlign w:val="center"/>
            <w:hideMark/>
          </w:tcPr>
          <w:p w14:paraId="42D343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3DCF3D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64,57</w:t>
            </w:r>
          </w:p>
        </w:tc>
        <w:tc>
          <w:tcPr>
            <w:tcW w:w="711" w:type="dxa"/>
            <w:tcBorders>
              <w:top w:val="nil"/>
              <w:left w:val="nil"/>
              <w:bottom w:val="single" w:sz="4" w:space="0" w:color="auto"/>
              <w:right w:val="single" w:sz="4" w:space="0" w:color="auto"/>
            </w:tcBorders>
            <w:shd w:val="clear" w:color="auto" w:fill="auto"/>
            <w:noWrap/>
            <w:vAlign w:val="center"/>
            <w:hideMark/>
          </w:tcPr>
          <w:p w14:paraId="5273CC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D53C24F"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826AF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4,24</w:t>
            </w:r>
          </w:p>
        </w:tc>
        <w:tc>
          <w:tcPr>
            <w:tcW w:w="1505" w:type="dxa"/>
            <w:tcBorders>
              <w:top w:val="nil"/>
              <w:left w:val="nil"/>
              <w:bottom w:val="single" w:sz="4" w:space="0" w:color="auto"/>
              <w:right w:val="single" w:sz="4" w:space="0" w:color="auto"/>
            </w:tcBorders>
            <w:shd w:val="clear" w:color="auto" w:fill="auto"/>
            <w:vAlign w:val="center"/>
            <w:hideMark/>
          </w:tcPr>
          <w:p w14:paraId="6E4D8B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FE2E43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2E5A225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2E54A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3,81</w:t>
            </w:r>
          </w:p>
        </w:tc>
        <w:tc>
          <w:tcPr>
            <w:tcW w:w="1244" w:type="dxa"/>
            <w:tcBorders>
              <w:top w:val="nil"/>
              <w:left w:val="nil"/>
              <w:bottom w:val="single" w:sz="4" w:space="0" w:color="auto"/>
              <w:right w:val="single" w:sz="4" w:space="0" w:color="auto"/>
            </w:tcBorders>
            <w:shd w:val="clear" w:color="auto" w:fill="auto"/>
            <w:noWrap/>
            <w:vAlign w:val="center"/>
            <w:hideMark/>
          </w:tcPr>
          <w:p w14:paraId="4173DF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1544FA5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160,34</w:t>
            </w:r>
          </w:p>
        </w:tc>
        <w:tc>
          <w:tcPr>
            <w:tcW w:w="711" w:type="dxa"/>
            <w:tcBorders>
              <w:top w:val="nil"/>
              <w:left w:val="nil"/>
              <w:bottom w:val="single" w:sz="4" w:space="0" w:color="auto"/>
              <w:right w:val="single" w:sz="4" w:space="0" w:color="auto"/>
            </w:tcBorders>
            <w:shd w:val="clear" w:color="auto" w:fill="auto"/>
            <w:noWrap/>
            <w:vAlign w:val="center"/>
            <w:hideMark/>
          </w:tcPr>
          <w:p w14:paraId="1243C7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CE6552"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52203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4,25</w:t>
            </w:r>
          </w:p>
        </w:tc>
        <w:tc>
          <w:tcPr>
            <w:tcW w:w="1505" w:type="dxa"/>
            <w:tcBorders>
              <w:top w:val="nil"/>
              <w:left w:val="nil"/>
              <w:bottom w:val="single" w:sz="4" w:space="0" w:color="auto"/>
              <w:right w:val="single" w:sz="4" w:space="0" w:color="auto"/>
            </w:tcBorders>
            <w:shd w:val="clear" w:color="auto" w:fill="auto"/>
            <w:vAlign w:val="center"/>
            <w:hideMark/>
          </w:tcPr>
          <w:p w14:paraId="66AA13A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5C0C0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КЦД-15 հավաքովի երկաթբետոնե հատակի սալ, 32.7կգ ամրանի ծախսով, Vբետ=0.38մ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E9EA4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71276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7A569DB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62,527</w:t>
            </w:r>
          </w:p>
        </w:tc>
        <w:tc>
          <w:tcPr>
            <w:tcW w:w="1412" w:type="dxa"/>
            <w:tcBorders>
              <w:top w:val="nil"/>
              <w:left w:val="nil"/>
              <w:bottom w:val="single" w:sz="4" w:space="0" w:color="auto"/>
              <w:right w:val="single" w:sz="4" w:space="0" w:color="auto"/>
            </w:tcBorders>
            <w:shd w:val="clear" w:color="auto" w:fill="auto"/>
            <w:vAlign w:val="center"/>
            <w:hideMark/>
          </w:tcPr>
          <w:p w14:paraId="67EE9A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125,05</w:t>
            </w:r>
          </w:p>
        </w:tc>
        <w:tc>
          <w:tcPr>
            <w:tcW w:w="711" w:type="dxa"/>
            <w:tcBorders>
              <w:top w:val="nil"/>
              <w:left w:val="nil"/>
              <w:bottom w:val="single" w:sz="4" w:space="0" w:color="auto"/>
              <w:right w:val="single" w:sz="4" w:space="0" w:color="auto"/>
            </w:tcBorders>
            <w:shd w:val="clear" w:color="auto" w:fill="auto"/>
            <w:noWrap/>
            <w:vAlign w:val="center"/>
            <w:hideMark/>
          </w:tcPr>
          <w:p w14:paraId="47A173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C971BE"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11A7D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4,26</w:t>
            </w:r>
          </w:p>
        </w:tc>
        <w:tc>
          <w:tcPr>
            <w:tcW w:w="1505" w:type="dxa"/>
            <w:tcBorders>
              <w:top w:val="nil"/>
              <w:left w:val="nil"/>
              <w:bottom w:val="single" w:sz="4" w:space="0" w:color="auto"/>
              <w:right w:val="single" w:sz="4" w:space="0" w:color="auto"/>
            </w:tcBorders>
            <w:shd w:val="clear" w:color="auto" w:fill="auto"/>
            <w:vAlign w:val="center"/>
            <w:hideMark/>
          </w:tcPr>
          <w:p w14:paraId="1460038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27301A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113D1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058967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6191C0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F7FBF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88,85</w:t>
            </w:r>
          </w:p>
        </w:tc>
        <w:tc>
          <w:tcPr>
            <w:tcW w:w="711" w:type="dxa"/>
            <w:tcBorders>
              <w:top w:val="nil"/>
              <w:left w:val="nil"/>
              <w:bottom w:val="single" w:sz="4" w:space="0" w:color="auto"/>
              <w:right w:val="single" w:sz="4" w:space="0" w:color="auto"/>
            </w:tcBorders>
            <w:shd w:val="clear" w:color="auto" w:fill="auto"/>
            <w:noWrap/>
            <w:vAlign w:val="center"/>
            <w:hideMark/>
          </w:tcPr>
          <w:p w14:paraId="52E66B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7F06D82"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71D860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4,27</w:t>
            </w:r>
          </w:p>
        </w:tc>
        <w:tc>
          <w:tcPr>
            <w:tcW w:w="1505" w:type="dxa"/>
            <w:tcBorders>
              <w:top w:val="nil"/>
              <w:left w:val="nil"/>
              <w:bottom w:val="single" w:sz="4" w:space="0" w:color="auto"/>
              <w:right w:val="single" w:sz="4" w:space="0" w:color="auto"/>
            </w:tcBorders>
            <w:shd w:val="clear" w:color="auto" w:fill="auto"/>
            <w:vAlign w:val="center"/>
            <w:hideMark/>
          </w:tcPr>
          <w:p w14:paraId="12AA912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48E84B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КЦ-15-9 հավաքովի երկաթբետոնե պատի օղակ, 8.2կգ ամրանի ծախսով, Vբետ=0.4մ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A873A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0CDB3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w:t>
            </w:r>
          </w:p>
        </w:tc>
        <w:tc>
          <w:tcPr>
            <w:tcW w:w="1244" w:type="dxa"/>
            <w:tcBorders>
              <w:top w:val="nil"/>
              <w:left w:val="nil"/>
              <w:bottom w:val="single" w:sz="4" w:space="0" w:color="auto"/>
              <w:right w:val="single" w:sz="4" w:space="0" w:color="auto"/>
            </w:tcBorders>
            <w:shd w:val="clear" w:color="auto" w:fill="auto"/>
            <w:noWrap/>
            <w:vAlign w:val="center"/>
            <w:hideMark/>
          </w:tcPr>
          <w:p w14:paraId="3E7D07F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65,818</w:t>
            </w:r>
          </w:p>
        </w:tc>
        <w:tc>
          <w:tcPr>
            <w:tcW w:w="1412" w:type="dxa"/>
            <w:tcBorders>
              <w:top w:val="nil"/>
              <w:left w:val="nil"/>
              <w:bottom w:val="single" w:sz="4" w:space="0" w:color="auto"/>
              <w:right w:val="single" w:sz="4" w:space="0" w:color="auto"/>
            </w:tcBorders>
            <w:shd w:val="clear" w:color="auto" w:fill="auto"/>
            <w:vAlign w:val="center"/>
            <w:hideMark/>
          </w:tcPr>
          <w:p w14:paraId="5DA803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711" w:type="dxa"/>
            <w:tcBorders>
              <w:top w:val="nil"/>
              <w:left w:val="nil"/>
              <w:bottom w:val="single" w:sz="4" w:space="0" w:color="auto"/>
              <w:right w:val="single" w:sz="4" w:space="0" w:color="auto"/>
            </w:tcBorders>
            <w:shd w:val="clear" w:color="auto" w:fill="auto"/>
            <w:noWrap/>
            <w:vAlign w:val="center"/>
            <w:hideMark/>
          </w:tcPr>
          <w:p w14:paraId="11990F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5CE1A99"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A5E99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4,28</w:t>
            </w:r>
          </w:p>
        </w:tc>
        <w:tc>
          <w:tcPr>
            <w:tcW w:w="1505" w:type="dxa"/>
            <w:tcBorders>
              <w:top w:val="nil"/>
              <w:left w:val="nil"/>
              <w:bottom w:val="single" w:sz="4" w:space="0" w:color="auto"/>
              <w:right w:val="single" w:sz="4" w:space="0" w:color="auto"/>
            </w:tcBorders>
            <w:shd w:val="clear" w:color="auto" w:fill="auto"/>
            <w:vAlign w:val="center"/>
            <w:hideMark/>
          </w:tcPr>
          <w:p w14:paraId="00FE5B9D"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90D33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КЦ-15-6 հավաքովի երկաթբետոնե պատի օղակ, 8.2կգ ամրանի ծախսով, Vբետ=0.265մ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A885D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C8212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551BF49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43,604</w:t>
            </w:r>
          </w:p>
        </w:tc>
        <w:tc>
          <w:tcPr>
            <w:tcW w:w="1412" w:type="dxa"/>
            <w:tcBorders>
              <w:top w:val="nil"/>
              <w:left w:val="nil"/>
              <w:bottom w:val="single" w:sz="4" w:space="0" w:color="auto"/>
              <w:right w:val="single" w:sz="4" w:space="0" w:color="auto"/>
            </w:tcBorders>
            <w:shd w:val="clear" w:color="auto" w:fill="auto"/>
            <w:vAlign w:val="center"/>
            <w:hideMark/>
          </w:tcPr>
          <w:p w14:paraId="2C8257F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130,81</w:t>
            </w:r>
          </w:p>
        </w:tc>
        <w:tc>
          <w:tcPr>
            <w:tcW w:w="711" w:type="dxa"/>
            <w:tcBorders>
              <w:top w:val="nil"/>
              <w:left w:val="nil"/>
              <w:bottom w:val="single" w:sz="4" w:space="0" w:color="auto"/>
              <w:right w:val="single" w:sz="4" w:space="0" w:color="auto"/>
            </w:tcBorders>
            <w:shd w:val="clear" w:color="auto" w:fill="auto"/>
            <w:noWrap/>
            <w:vAlign w:val="center"/>
            <w:hideMark/>
          </w:tcPr>
          <w:p w14:paraId="1F763B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0D797F"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EDF0B5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4,29</w:t>
            </w:r>
          </w:p>
        </w:tc>
        <w:tc>
          <w:tcPr>
            <w:tcW w:w="1505" w:type="dxa"/>
            <w:tcBorders>
              <w:top w:val="nil"/>
              <w:left w:val="nil"/>
              <w:bottom w:val="single" w:sz="4" w:space="0" w:color="auto"/>
              <w:right w:val="single" w:sz="4" w:space="0" w:color="auto"/>
            </w:tcBorders>
            <w:shd w:val="clear" w:color="auto" w:fill="auto"/>
            <w:vAlign w:val="center"/>
            <w:hideMark/>
          </w:tcPr>
          <w:p w14:paraId="6DC2E57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8E8FBE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D150E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BCCFFA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4279864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4B2265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118,47</w:t>
            </w:r>
          </w:p>
        </w:tc>
        <w:tc>
          <w:tcPr>
            <w:tcW w:w="711" w:type="dxa"/>
            <w:tcBorders>
              <w:top w:val="nil"/>
              <w:left w:val="nil"/>
              <w:bottom w:val="single" w:sz="4" w:space="0" w:color="auto"/>
              <w:right w:val="single" w:sz="4" w:space="0" w:color="auto"/>
            </w:tcBorders>
            <w:shd w:val="clear" w:color="auto" w:fill="auto"/>
            <w:noWrap/>
            <w:vAlign w:val="center"/>
            <w:hideMark/>
          </w:tcPr>
          <w:p w14:paraId="01917A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FE7F9C5"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FAC65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4,30</w:t>
            </w:r>
          </w:p>
        </w:tc>
        <w:tc>
          <w:tcPr>
            <w:tcW w:w="1505" w:type="dxa"/>
            <w:tcBorders>
              <w:top w:val="nil"/>
              <w:left w:val="nil"/>
              <w:bottom w:val="single" w:sz="4" w:space="0" w:color="auto"/>
              <w:right w:val="single" w:sz="4" w:space="0" w:color="auto"/>
            </w:tcBorders>
            <w:shd w:val="clear" w:color="auto" w:fill="auto"/>
            <w:vAlign w:val="center"/>
            <w:hideMark/>
          </w:tcPr>
          <w:p w14:paraId="1F97EEAB"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2ABE1A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6FC7A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EFD91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30D344A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3FE81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26,33</w:t>
            </w:r>
          </w:p>
        </w:tc>
        <w:tc>
          <w:tcPr>
            <w:tcW w:w="711" w:type="dxa"/>
            <w:tcBorders>
              <w:top w:val="nil"/>
              <w:left w:val="nil"/>
              <w:bottom w:val="single" w:sz="4" w:space="0" w:color="auto"/>
              <w:right w:val="single" w:sz="4" w:space="0" w:color="auto"/>
            </w:tcBorders>
            <w:shd w:val="clear" w:color="auto" w:fill="auto"/>
            <w:noWrap/>
            <w:vAlign w:val="center"/>
            <w:hideMark/>
          </w:tcPr>
          <w:p w14:paraId="45A9D8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FE58D7E"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65C24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4,31</w:t>
            </w:r>
          </w:p>
        </w:tc>
        <w:tc>
          <w:tcPr>
            <w:tcW w:w="1505" w:type="dxa"/>
            <w:tcBorders>
              <w:top w:val="nil"/>
              <w:left w:val="nil"/>
              <w:bottom w:val="single" w:sz="4" w:space="0" w:color="auto"/>
              <w:right w:val="single" w:sz="4" w:space="0" w:color="auto"/>
            </w:tcBorders>
            <w:shd w:val="clear" w:color="auto" w:fill="auto"/>
            <w:vAlign w:val="center"/>
            <w:hideMark/>
          </w:tcPr>
          <w:p w14:paraId="57DACAC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FA100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КЦП-1-15-1 հավաքովի երկաթբետոնե ծածկի սալ թուջե ծանր մտոցով կափարիչով ՄԹ , Vբետ=0.21մ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EAFD0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9E0F8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6A879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155,818</w:t>
            </w:r>
          </w:p>
        </w:tc>
        <w:tc>
          <w:tcPr>
            <w:tcW w:w="1412" w:type="dxa"/>
            <w:tcBorders>
              <w:top w:val="nil"/>
              <w:left w:val="nil"/>
              <w:bottom w:val="single" w:sz="4" w:space="0" w:color="auto"/>
              <w:right w:val="single" w:sz="4" w:space="0" w:color="auto"/>
            </w:tcBorders>
            <w:shd w:val="clear" w:color="auto" w:fill="auto"/>
            <w:vAlign w:val="center"/>
            <w:hideMark/>
          </w:tcPr>
          <w:p w14:paraId="685074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311,64</w:t>
            </w:r>
          </w:p>
        </w:tc>
        <w:tc>
          <w:tcPr>
            <w:tcW w:w="711" w:type="dxa"/>
            <w:tcBorders>
              <w:top w:val="nil"/>
              <w:left w:val="nil"/>
              <w:bottom w:val="single" w:sz="4" w:space="0" w:color="auto"/>
              <w:right w:val="single" w:sz="4" w:space="0" w:color="auto"/>
            </w:tcBorders>
            <w:shd w:val="clear" w:color="auto" w:fill="auto"/>
            <w:noWrap/>
            <w:vAlign w:val="center"/>
            <w:hideMark/>
          </w:tcPr>
          <w:p w14:paraId="719DDA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5107768"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72064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4,32</w:t>
            </w:r>
          </w:p>
        </w:tc>
        <w:tc>
          <w:tcPr>
            <w:tcW w:w="1505" w:type="dxa"/>
            <w:tcBorders>
              <w:top w:val="nil"/>
              <w:left w:val="nil"/>
              <w:bottom w:val="single" w:sz="4" w:space="0" w:color="auto"/>
              <w:right w:val="single" w:sz="4" w:space="0" w:color="auto"/>
            </w:tcBorders>
            <w:shd w:val="clear" w:color="auto" w:fill="auto"/>
            <w:vAlign w:val="center"/>
            <w:hideMark/>
          </w:tcPr>
          <w:p w14:paraId="15685E3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FF2235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7429A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12EB8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787A64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0A65A00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368,97</w:t>
            </w:r>
          </w:p>
        </w:tc>
        <w:tc>
          <w:tcPr>
            <w:tcW w:w="711" w:type="dxa"/>
            <w:tcBorders>
              <w:top w:val="nil"/>
              <w:left w:val="nil"/>
              <w:bottom w:val="single" w:sz="4" w:space="0" w:color="auto"/>
              <w:right w:val="single" w:sz="4" w:space="0" w:color="auto"/>
            </w:tcBorders>
            <w:shd w:val="clear" w:color="auto" w:fill="auto"/>
            <w:noWrap/>
            <w:vAlign w:val="center"/>
            <w:hideMark/>
          </w:tcPr>
          <w:p w14:paraId="77B926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CF55849"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C19AB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4,33</w:t>
            </w:r>
          </w:p>
        </w:tc>
        <w:tc>
          <w:tcPr>
            <w:tcW w:w="1505" w:type="dxa"/>
            <w:tcBorders>
              <w:top w:val="nil"/>
              <w:left w:val="nil"/>
              <w:bottom w:val="single" w:sz="4" w:space="0" w:color="auto"/>
              <w:right w:val="single" w:sz="4" w:space="0" w:color="auto"/>
            </w:tcBorders>
            <w:shd w:val="clear" w:color="auto" w:fill="auto"/>
            <w:vAlign w:val="center"/>
            <w:hideMark/>
          </w:tcPr>
          <w:p w14:paraId="255A02D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092C35E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01C5D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B4439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0,0684</w:t>
            </w:r>
          </w:p>
        </w:tc>
        <w:tc>
          <w:tcPr>
            <w:tcW w:w="1244" w:type="dxa"/>
            <w:tcBorders>
              <w:top w:val="nil"/>
              <w:left w:val="nil"/>
              <w:bottom w:val="single" w:sz="4" w:space="0" w:color="auto"/>
              <w:right w:val="single" w:sz="4" w:space="0" w:color="auto"/>
            </w:tcBorders>
            <w:shd w:val="clear" w:color="auto" w:fill="auto"/>
            <w:noWrap/>
            <w:vAlign w:val="center"/>
            <w:hideMark/>
          </w:tcPr>
          <w:p w14:paraId="635646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7FC9CF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48,70</w:t>
            </w:r>
          </w:p>
        </w:tc>
        <w:tc>
          <w:tcPr>
            <w:tcW w:w="711" w:type="dxa"/>
            <w:tcBorders>
              <w:top w:val="nil"/>
              <w:left w:val="nil"/>
              <w:bottom w:val="single" w:sz="4" w:space="0" w:color="auto"/>
              <w:right w:val="single" w:sz="4" w:space="0" w:color="auto"/>
            </w:tcBorders>
            <w:shd w:val="clear" w:color="auto" w:fill="auto"/>
            <w:noWrap/>
            <w:vAlign w:val="center"/>
            <w:hideMark/>
          </w:tcPr>
          <w:p w14:paraId="7C26F0E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F5F7138" w14:textId="77777777" w:rsidTr="00286820">
        <w:trPr>
          <w:trHeight w:val="97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48DE8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4,34</w:t>
            </w:r>
          </w:p>
        </w:tc>
        <w:tc>
          <w:tcPr>
            <w:tcW w:w="1505" w:type="dxa"/>
            <w:tcBorders>
              <w:top w:val="nil"/>
              <w:left w:val="nil"/>
              <w:bottom w:val="single" w:sz="4" w:space="0" w:color="auto"/>
              <w:right w:val="single" w:sz="4" w:space="0" w:color="auto"/>
            </w:tcBorders>
            <w:shd w:val="clear" w:color="auto" w:fill="auto"/>
            <w:vAlign w:val="center"/>
            <w:hideMark/>
          </w:tcPr>
          <w:p w14:paraId="658DE4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0F8579F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EA3FD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43D0C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48,3</w:t>
            </w:r>
          </w:p>
        </w:tc>
        <w:tc>
          <w:tcPr>
            <w:tcW w:w="1244" w:type="dxa"/>
            <w:tcBorders>
              <w:top w:val="nil"/>
              <w:left w:val="nil"/>
              <w:bottom w:val="single" w:sz="4" w:space="0" w:color="auto"/>
              <w:right w:val="single" w:sz="4" w:space="0" w:color="auto"/>
            </w:tcBorders>
            <w:shd w:val="clear" w:color="auto" w:fill="auto"/>
            <w:noWrap/>
            <w:vAlign w:val="center"/>
            <w:hideMark/>
          </w:tcPr>
          <w:p w14:paraId="751AE0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2326179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53,41</w:t>
            </w:r>
          </w:p>
        </w:tc>
        <w:tc>
          <w:tcPr>
            <w:tcW w:w="711" w:type="dxa"/>
            <w:tcBorders>
              <w:top w:val="nil"/>
              <w:left w:val="nil"/>
              <w:bottom w:val="single" w:sz="4" w:space="0" w:color="auto"/>
              <w:right w:val="single" w:sz="4" w:space="0" w:color="auto"/>
            </w:tcBorders>
            <w:shd w:val="clear" w:color="auto" w:fill="auto"/>
            <w:noWrap/>
            <w:vAlign w:val="center"/>
            <w:hideMark/>
          </w:tcPr>
          <w:p w14:paraId="0763812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CDC9B3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872AF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4,35</w:t>
            </w:r>
          </w:p>
        </w:tc>
        <w:tc>
          <w:tcPr>
            <w:tcW w:w="1505" w:type="dxa"/>
            <w:tcBorders>
              <w:top w:val="nil"/>
              <w:left w:val="nil"/>
              <w:bottom w:val="single" w:sz="4" w:space="0" w:color="auto"/>
              <w:right w:val="single" w:sz="4" w:space="0" w:color="auto"/>
            </w:tcBorders>
            <w:shd w:val="clear" w:color="auto" w:fill="auto"/>
            <w:vAlign w:val="center"/>
            <w:hideMark/>
          </w:tcPr>
          <w:p w14:paraId="6B88135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5E5B6A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41CB4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0C41B8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0,0684</w:t>
            </w:r>
          </w:p>
        </w:tc>
        <w:tc>
          <w:tcPr>
            <w:tcW w:w="1244" w:type="dxa"/>
            <w:tcBorders>
              <w:top w:val="nil"/>
              <w:left w:val="nil"/>
              <w:bottom w:val="single" w:sz="4" w:space="0" w:color="auto"/>
              <w:right w:val="single" w:sz="4" w:space="0" w:color="auto"/>
            </w:tcBorders>
            <w:shd w:val="clear" w:color="auto" w:fill="auto"/>
            <w:noWrap/>
            <w:vAlign w:val="center"/>
            <w:hideMark/>
          </w:tcPr>
          <w:p w14:paraId="50471B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5301DD5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0,91</w:t>
            </w:r>
          </w:p>
        </w:tc>
        <w:tc>
          <w:tcPr>
            <w:tcW w:w="711" w:type="dxa"/>
            <w:tcBorders>
              <w:top w:val="nil"/>
              <w:left w:val="nil"/>
              <w:bottom w:val="single" w:sz="4" w:space="0" w:color="auto"/>
              <w:right w:val="single" w:sz="4" w:space="0" w:color="auto"/>
            </w:tcBorders>
            <w:shd w:val="clear" w:color="auto" w:fill="auto"/>
            <w:noWrap/>
            <w:vAlign w:val="center"/>
            <w:hideMark/>
          </w:tcPr>
          <w:p w14:paraId="09960F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72343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3BED1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4,36</w:t>
            </w:r>
          </w:p>
        </w:tc>
        <w:tc>
          <w:tcPr>
            <w:tcW w:w="1505" w:type="dxa"/>
            <w:tcBorders>
              <w:top w:val="nil"/>
              <w:left w:val="nil"/>
              <w:bottom w:val="single" w:sz="4" w:space="0" w:color="auto"/>
              <w:right w:val="single" w:sz="4" w:space="0" w:color="auto"/>
            </w:tcBorders>
            <w:shd w:val="clear" w:color="auto" w:fill="auto"/>
            <w:vAlign w:val="center"/>
            <w:hideMark/>
          </w:tcPr>
          <w:p w14:paraId="1403703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62F48DD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5AF1B9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65553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126CB5C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6F85C7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4,96</w:t>
            </w:r>
          </w:p>
        </w:tc>
        <w:tc>
          <w:tcPr>
            <w:tcW w:w="711" w:type="dxa"/>
            <w:tcBorders>
              <w:top w:val="nil"/>
              <w:left w:val="nil"/>
              <w:bottom w:val="single" w:sz="4" w:space="0" w:color="auto"/>
              <w:right w:val="single" w:sz="4" w:space="0" w:color="auto"/>
            </w:tcBorders>
            <w:shd w:val="clear" w:color="auto" w:fill="auto"/>
            <w:noWrap/>
            <w:vAlign w:val="center"/>
            <w:hideMark/>
          </w:tcPr>
          <w:p w14:paraId="7A44E0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DC689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B498D3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FBBB7D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F88C824"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0D72CB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7F586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130F66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7E69AB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2074,21</w:t>
            </w:r>
          </w:p>
        </w:tc>
        <w:tc>
          <w:tcPr>
            <w:tcW w:w="711" w:type="dxa"/>
            <w:tcBorders>
              <w:top w:val="nil"/>
              <w:left w:val="nil"/>
              <w:bottom w:val="single" w:sz="4" w:space="0" w:color="auto"/>
              <w:right w:val="single" w:sz="4" w:space="0" w:color="auto"/>
            </w:tcBorders>
            <w:shd w:val="clear" w:color="000000" w:fill="F2DCDB"/>
            <w:vAlign w:val="center"/>
            <w:hideMark/>
          </w:tcPr>
          <w:p w14:paraId="36F778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0,92</w:t>
            </w:r>
          </w:p>
        </w:tc>
      </w:tr>
      <w:tr w:rsidR="00757779" w:rsidRPr="00757779" w14:paraId="6177C785"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8A6805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269574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4E94BB3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4-րդ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3ADF84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2BE9FF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4AEB9C6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4BDBD1B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7713,72</w:t>
            </w:r>
          </w:p>
        </w:tc>
        <w:tc>
          <w:tcPr>
            <w:tcW w:w="711" w:type="dxa"/>
            <w:tcBorders>
              <w:top w:val="nil"/>
              <w:left w:val="nil"/>
              <w:bottom w:val="single" w:sz="4" w:space="0" w:color="auto"/>
              <w:right w:val="single" w:sz="4" w:space="0" w:color="auto"/>
            </w:tcBorders>
            <w:shd w:val="clear" w:color="000000" w:fill="D8E4BC"/>
            <w:vAlign w:val="center"/>
            <w:hideMark/>
          </w:tcPr>
          <w:p w14:paraId="4B0A33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3,40</w:t>
            </w:r>
          </w:p>
        </w:tc>
      </w:tr>
      <w:tr w:rsidR="00757779" w:rsidRPr="00757779" w14:paraId="6BC9FB8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4B2E15C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420652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079E9975"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5.Կոյուղու կոլեկտոր Կ20-1</w:t>
            </w:r>
          </w:p>
        </w:tc>
        <w:tc>
          <w:tcPr>
            <w:tcW w:w="1192" w:type="dxa"/>
            <w:tcBorders>
              <w:top w:val="nil"/>
              <w:left w:val="nil"/>
              <w:bottom w:val="single" w:sz="4" w:space="0" w:color="auto"/>
              <w:right w:val="single" w:sz="4" w:space="0" w:color="auto"/>
            </w:tcBorders>
            <w:shd w:val="clear" w:color="000000" w:fill="FCD5B4"/>
            <w:hideMark/>
          </w:tcPr>
          <w:p w14:paraId="6A71D27A"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2BA47C45"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604036C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1A81AC8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BC5BBFE"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0E76A693" w14:textId="77777777" w:rsidTr="00286820">
        <w:trPr>
          <w:trHeight w:val="40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C263F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428309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807A1E4"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17DA6B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314935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0A3B0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02A9BE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505E6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EEC40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E10A4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w:t>
            </w:r>
          </w:p>
        </w:tc>
        <w:tc>
          <w:tcPr>
            <w:tcW w:w="1505" w:type="dxa"/>
            <w:tcBorders>
              <w:top w:val="nil"/>
              <w:left w:val="nil"/>
              <w:bottom w:val="single" w:sz="4" w:space="0" w:color="auto"/>
              <w:right w:val="single" w:sz="4" w:space="0" w:color="auto"/>
            </w:tcBorders>
            <w:shd w:val="clear" w:color="auto" w:fill="auto"/>
            <w:vAlign w:val="center"/>
            <w:hideMark/>
          </w:tcPr>
          <w:p w14:paraId="6C550EF3"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62B7E8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1DA203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B785B2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57,0</w:t>
            </w:r>
          </w:p>
        </w:tc>
        <w:tc>
          <w:tcPr>
            <w:tcW w:w="1244" w:type="dxa"/>
            <w:tcBorders>
              <w:top w:val="nil"/>
              <w:left w:val="nil"/>
              <w:bottom w:val="single" w:sz="4" w:space="0" w:color="auto"/>
              <w:right w:val="single" w:sz="4" w:space="0" w:color="auto"/>
            </w:tcBorders>
            <w:shd w:val="clear" w:color="auto" w:fill="auto"/>
            <w:noWrap/>
            <w:vAlign w:val="center"/>
            <w:hideMark/>
          </w:tcPr>
          <w:p w14:paraId="034E1A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666020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5,98</w:t>
            </w:r>
          </w:p>
        </w:tc>
        <w:tc>
          <w:tcPr>
            <w:tcW w:w="711" w:type="dxa"/>
            <w:tcBorders>
              <w:top w:val="nil"/>
              <w:left w:val="nil"/>
              <w:bottom w:val="single" w:sz="4" w:space="0" w:color="auto"/>
              <w:right w:val="single" w:sz="4" w:space="0" w:color="auto"/>
            </w:tcBorders>
            <w:shd w:val="clear" w:color="auto" w:fill="auto"/>
            <w:noWrap/>
            <w:vAlign w:val="center"/>
            <w:hideMark/>
          </w:tcPr>
          <w:p w14:paraId="10D7268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6AFDF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E3A52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w:t>
            </w:r>
          </w:p>
        </w:tc>
        <w:tc>
          <w:tcPr>
            <w:tcW w:w="1505" w:type="dxa"/>
            <w:tcBorders>
              <w:top w:val="nil"/>
              <w:left w:val="nil"/>
              <w:bottom w:val="single" w:sz="4" w:space="0" w:color="auto"/>
              <w:right w:val="single" w:sz="4" w:space="0" w:color="auto"/>
            </w:tcBorders>
            <w:shd w:val="clear" w:color="auto" w:fill="auto"/>
            <w:vAlign w:val="center"/>
            <w:hideMark/>
          </w:tcPr>
          <w:p w14:paraId="3A4383C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4B22AB7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0C1946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0BD29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w:t>
            </w:r>
          </w:p>
        </w:tc>
        <w:tc>
          <w:tcPr>
            <w:tcW w:w="1244" w:type="dxa"/>
            <w:tcBorders>
              <w:top w:val="nil"/>
              <w:left w:val="nil"/>
              <w:bottom w:val="single" w:sz="4" w:space="0" w:color="auto"/>
              <w:right w:val="single" w:sz="4" w:space="0" w:color="auto"/>
            </w:tcBorders>
            <w:shd w:val="clear" w:color="auto" w:fill="auto"/>
            <w:noWrap/>
            <w:vAlign w:val="center"/>
            <w:hideMark/>
          </w:tcPr>
          <w:p w14:paraId="33FC00D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65BA08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4,23</w:t>
            </w:r>
          </w:p>
        </w:tc>
        <w:tc>
          <w:tcPr>
            <w:tcW w:w="711" w:type="dxa"/>
            <w:tcBorders>
              <w:top w:val="nil"/>
              <w:left w:val="nil"/>
              <w:bottom w:val="single" w:sz="4" w:space="0" w:color="auto"/>
              <w:right w:val="single" w:sz="4" w:space="0" w:color="auto"/>
            </w:tcBorders>
            <w:shd w:val="clear" w:color="auto" w:fill="auto"/>
            <w:noWrap/>
            <w:vAlign w:val="center"/>
            <w:hideMark/>
          </w:tcPr>
          <w:p w14:paraId="2CE918D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101B21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9D00D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5,3</w:t>
            </w:r>
          </w:p>
        </w:tc>
        <w:tc>
          <w:tcPr>
            <w:tcW w:w="1505" w:type="dxa"/>
            <w:tcBorders>
              <w:top w:val="nil"/>
              <w:left w:val="nil"/>
              <w:bottom w:val="single" w:sz="4" w:space="0" w:color="auto"/>
              <w:right w:val="single" w:sz="4" w:space="0" w:color="auto"/>
            </w:tcBorders>
            <w:shd w:val="clear" w:color="auto" w:fill="auto"/>
            <w:vAlign w:val="center"/>
            <w:hideMark/>
          </w:tcPr>
          <w:p w14:paraId="4635D600"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A5FAA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30E45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5826D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8,82</w:t>
            </w:r>
          </w:p>
        </w:tc>
        <w:tc>
          <w:tcPr>
            <w:tcW w:w="1244" w:type="dxa"/>
            <w:tcBorders>
              <w:top w:val="nil"/>
              <w:left w:val="nil"/>
              <w:bottom w:val="single" w:sz="4" w:space="0" w:color="auto"/>
              <w:right w:val="single" w:sz="4" w:space="0" w:color="auto"/>
            </w:tcBorders>
            <w:shd w:val="clear" w:color="auto" w:fill="auto"/>
            <w:noWrap/>
            <w:vAlign w:val="center"/>
            <w:hideMark/>
          </w:tcPr>
          <w:p w14:paraId="679C9C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7E240C4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1,73</w:t>
            </w:r>
          </w:p>
        </w:tc>
        <w:tc>
          <w:tcPr>
            <w:tcW w:w="711" w:type="dxa"/>
            <w:tcBorders>
              <w:top w:val="nil"/>
              <w:left w:val="nil"/>
              <w:bottom w:val="single" w:sz="4" w:space="0" w:color="auto"/>
              <w:right w:val="single" w:sz="4" w:space="0" w:color="auto"/>
            </w:tcBorders>
            <w:shd w:val="clear" w:color="auto" w:fill="auto"/>
            <w:noWrap/>
            <w:vAlign w:val="center"/>
            <w:hideMark/>
          </w:tcPr>
          <w:p w14:paraId="47F730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662C3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198C0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5,4</w:t>
            </w:r>
          </w:p>
        </w:tc>
        <w:tc>
          <w:tcPr>
            <w:tcW w:w="1505" w:type="dxa"/>
            <w:tcBorders>
              <w:top w:val="nil"/>
              <w:left w:val="nil"/>
              <w:bottom w:val="single" w:sz="4" w:space="0" w:color="auto"/>
              <w:right w:val="single" w:sz="4" w:space="0" w:color="auto"/>
            </w:tcBorders>
            <w:shd w:val="clear" w:color="auto" w:fill="auto"/>
            <w:vAlign w:val="center"/>
            <w:hideMark/>
          </w:tcPr>
          <w:p w14:paraId="141D853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B8D64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A60FF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624F2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8,82</w:t>
            </w:r>
          </w:p>
        </w:tc>
        <w:tc>
          <w:tcPr>
            <w:tcW w:w="1244" w:type="dxa"/>
            <w:tcBorders>
              <w:top w:val="nil"/>
              <w:left w:val="nil"/>
              <w:bottom w:val="single" w:sz="4" w:space="0" w:color="auto"/>
              <w:right w:val="single" w:sz="4" w:space="0" w:color="auto"/>
            </w:tcBorders>
            <w:shd w:val="clear" w:color="auto" w:fill="auto"/>
            <w:noWrap/>
            <w:vAlign w:val="center"/>
            <w:hideMark/>
          </w:tcPr>
          <w:p w14:paraId="1266F1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124F9E1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1,16</w:t>
            </w:r>
          </w:p>
        </w:tc>
        <w:tc>
          <w:tcPr>
            <w:tcW w:w="711" w:type="dxa"/>
            <w:tcBorders>
              <w:top w:val="nil"/>
              <w:left w:val="nil"/>
              <w:bottom w:val="single" w:sz="4" w:space="0" w:color="auto"/>
              <w:right w:val="single" w:sz="4" w:space="0" w:color="auto"/>
            </w:tcBorders>
            <w:shd w:val="clear" w:color="auto" w:fill="auto"/>
            <w:noWrap/>
            <w:vAlign w:val="center"/>
            <w:hideMark/>
          </w:tcPr>
          <w:p w14:paraId="137025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8C843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BA390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5,5</w:t>
            </w:r>
          </w:p>
        </w:tc>
        <w:tc>
          <w:tcPr>
            <w:tcW w:w="1505" w:type="dxa"/>
            <w:tcBorders>
              <w:top w:val="nil"/>
              <w:left w:val="nil"/>
              <w:bottom w:val="single" w:sz="4" w:space="0" w:color="auto"/>
              <w:right w:val="single" w:sz="4" w:space="0" w:color="auto"/>
            </w:tcBorders>
            <w:shd w:val="clear" w:color="auto" w:fill="auto"/>
            <w:vAlign w:val="center"/>
            <w:hideMark/>
          </w:tcPr>
          <w:p w14:paraId="552AAA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60DF562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2F99E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3D417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6,6</w:t>
            </w:r>
          </w:p>
        </w:tc>
        <w:tc>
          <w:tcPr>
            <w:tcW w:w="1244" w:type="dxa"/>
            <w:tcBorders>
              <w:top w:val="nil"/>
              <w:left w:val="nil"/>
              <w:bottom w:val="single" w:sz="4" w:space="0" w:color="auto"/>
              <w:right w:val="single" w:sz="4" w:space="0" w:color="auto"/>
            </w:tcBorders>
            <w:shd w:val="clear" w:color="auto" w:fill="auto"/>
            <w:noWrap/>
            <w:vAlign w:val="center"/>
            <w:hideMark/>
          </w:tcPr>
          <w:p w14:paraId="6205001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74E1636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5,03</w:t>
            </w:r>
          </w:p>
        </w:tc>
        <w:tc>
          <w:tcPr>
            <w:tcW w:w="711" w:type="dxa"/>
            <w:tcBorders>
              <w:top w:val="nil"/>
              <w:left w:val="nil"/>
              <w:bottom w:val="single" w:sz="4" w:space="0" w:color="auto"/>
              <w:right w:val="single" w:sz="4" w:space="0" w:color="auto"/>
            </w:tcBorders>
            <w:shd w:val="clear" w:color="auto" w:fill="auto"/>
            <w:noWrap/>
            <w:vAlign w:val="center"/>
            <w:hideMark/>
          </w:tcPr>
          <w:p w14:paraId="05B003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47CED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B9E76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5,6</w:t>
            </w:r>
          </w:p>
        </w:tc>
        <w:tc>
          <w:tcPr>
            <w:tcW w:w="1505" w:type="dxa"/>
            <w:tcBorders>
              <w:top w:val="nil"/>
              <w:left w:val="nil"/>
              <w:bottom w:val="single" w:sz="4" w:space="0" w:color="auto"/>
              <w:right w:val="single" w:sz="4" w:space="0" w:color="auto"/>
            </w:tcBorders>
            <w:shd w:val="clear" w:color="auto" w:fill="auto"/>
            <w:vAlign w:val="center"/>
            <w:hideMark/>
          </w:tcPr>
          <w:p w14:paraId="07F06DE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2DB53C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CD6C9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EA41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19,8</w:t>
            </w:r>
          </w:p>
        </w:tc>
        <w:tc>
          <w:tcPr>
            <w:tcW w:w="1244" w:type="dxa"/>
            <w:tcBorders>
              <w:top w:val="nil"/>
              <w:left w:val="nil"/>
              <w:bottom w:val="single" w:sz="4" w:space="0" w:color="auto"/>
              <w:right w:val="single" w:sz="4" w:space="0" w:color="auto"/>
            </w:tcBorders>
            <w:shd w:val="clear" w:color="auto" w:fill="auto"/>
            <w:noWrap/>
            <w:vAlign w:val="center"/>
            <w:hideMark/>
          </w:tcPr>
          <w:p w14:paraId="13E625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7F2DD4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19,95</w:t>
            </w:r>
          </w:p>
        </w:tc>
        <w:tc>
          <w:tcPr>
            <w:tcW w:w="711" w:type="dxa"/>
            <w:tcBorders>
              <w:top w:val="nil"/>
              <w:left w:val="nil"/>
              <w:bottom w:val="single" w:sz="4" w:space="0" w:color="auto"/>
              <w:right w:val="single" w:sz="4" w:space="0" w:color="auto"/>
            </w:tcBorders>
            <w:shd w:val="clear" w:color="auto" w:fill="auto"/>
            <w:noWrap/>
            <w:vAlign w:val="center"/>
            <w:hideMark/>
          </w:tcPr>
          <w:p w14:paraId="1C3FA9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6F4E5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D62FD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5,7</w:t>
            </w:r>
          </w:p>
        </w:tc>
        <w:tc>
          <w:tcPr>
            <w:tcW w:w="1505" w:type="dxa"/>
            <w:tcBorders>
              <w:top w:val="nil"/>
              <w:left w:val="nil"/>
              <w:bottom w:val="single" w:sz="4" w:space="0" w:color="auto"/>
              <w:right w:val="single" w:sz="4" w:space="0" w:color="auto"/>
            </w:tcBorders>
            <w:shd w:val="clear" w:color="auto" w:fill="auto"/>
            <w:vAlign w:val="center"/>
            <w:hideMark/>
          </w:tcPr>
          <w:p w14:paraId="15F65E5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78E068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0E9D11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AA6FF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40,59</w:t>
            </w:r>
          </w:p>
        </w:tc>
        <w:tc>
          <w:tcPr>
            <w:tcW w:w="1244" w:type="dxa"/>
            <w:tcBorders>
              <w:top w:val="nil"/>
              <w:left w:val="nil"/>
              <w:bottom w:val="single" w:sz="4" w:space="0" w:color="auto"/>
              <w:right w:val="single" w:sz="4" w:space="0" w:color="auto"/>
            </w:tcBorders>
            <w:shd w:val="clear" w:color="auto" w:fill="auto"/>
            <w:noWrap/>
            <w:vAlign w:val="center"/>
            <w:hideMark/>
          </w:tcPr>
          <w:p w14:paraId="33AA42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25D613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7,98</w:t>
            </w:r>
          </w:p>
        </w:tc>
        <w:tc>
          <w:tcPr>
            <w:tcW w:w="711" w:type="dxa"/>
            <w:tcBorders>
              <w:top w:val="nil"/>
              <w:left w:val="nil"/>
              <w:bottom w:val="single" w:sz="4" w:space="0" w:color="auto"/>
              <w:right w:val="single" w:sz="4" w:space="0" w:color="auto"/>
            </w:tcBorders>
            <w:shd w:val="clear" w:color="auto" w:fill="auto"/>
            <w:noWrap/>
            <w:vAlign w:val="center"/>
            <w:hideMark/>
          </w:tcPr>
          <w:p w14:paraId="20B23A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CDFB10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1DC9C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5,8</w:t>
            </w:r>
          </w:p>
        </w:tc>
        <w:tc>
          <w:tcPr>
            <w:tcW w:w="1505" w:type="dxa"/>
            <w:tcBorders>
              <w:top w:val="nil"/>
              <w:left w:val="nil"/>
              <w:bottom w:val="single" w:sz="4" w:space="0" w:color="auto"/>
              <w:right w:val="single" w:sz="4" w:space="0" w:color="auto"/>
            </w:tcBorders>
            <w:shd w:val="clear" w:color="auto" w:fill="auto"/>
            <w:vAlign w:val="center"/>
            <w:hideMark/>
          </w:tcPr>
          <w:p w14:paraId="06D1E31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D015AB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8031B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A341D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40,59</w:t>
            </w:r>
          </w:p>
        </w:tc>
        <w:tc>
          <w:tcPr>
            <w:tcW w:w="1244" w:type="dxa"/>
            <w:tcBorders>
              <w:top w:val="nil"/>
              <w:left w:val="nil"/>
              <w:bottom w:val="single" w:sz="4" w:space="0" w:color="auto"/>
              <w:right w:val="single" w:sz="4" w:space="0" w:color="auto"/>
            </w:tcBorders>
            <w:shd w:val="clear" w:color="auto" w:fill="auto"/>
            <w:noWrap/>
            <w:vAlign w:val="center"/>
            <w:hideMark/>
          </w:tcPr>
          <w:p w14:paraId="2C5E60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3BBBE8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5,32</w:t>
            </w:r>
          </w:p>
        </w:tc>
        <w:tc>
          <w:tcPr>
            <w:tcW w:w="711" w:type="dxa"/>
            <w:tcBorders>
              <w:top w:val="nil"/>
              <w:left w:val="nil"/>
              <w:bottom w:val="single" w:sz="4" w:space="0" w:color="auto"/>
              <w:right w:val="single" w:sz="4" w:space="0" w:color="auto"/>
            </w:tcBorders>
            <w:shd w:val="clear" w:color="auto" w:fill="auto"/>
            <w:noWrap/>
            <w:vAlign w:val="center"/>
            <w:hideMark/>
          </w:tcPr>
          <w:p w14:paraId="32C078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7CDE2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96D71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5,9</w:t>
            </w:r>
          </w:p>
        </w:tc>
        <w:tc>
          <w:tcPr>
            <w:tcW w:w="1505" w:type="dxa"/>
            <w:tcBorders>
              <w:top w:val="nil"/>
              <w:left w:val="nil"/>
              <w:bottom w:val="single" w:sz="4" w:space="0" w:color="auto"/>
              <w:right w:val="single" w:sz="4" w:space="0" w:color="auto"/>
            </w:tcBorders>
            <w:shd w:val="clear" w:color="auto" w:fill="auto"/>
            <w:vAlign w:val="center"/>
            <w:hideMark/>
          </w:tcPr>
          <w:p w14:paraId="51C5A79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26BBA58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7C9D2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A539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318C81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7663EE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13,74</w:t>
            </w:r>
          </w:p>
        </w:tc>
        <w:tc>
          <w:tcPr>
            <w:tcW w:w="711" w:type="dxa"/>
            <w:tcBorders>
              <w:top w:val="nil"/>
              <w:left w:val="nil"/>
              <w:bottom w:val="single" w:sz="4" w:space="0" w:color="auto"/>
              <w:right w:val="single" w:sz="4" w:space="0" w:color="auto"/>
            </w:tcBorders>
            <w:shd w:val="clear" w:color="auto" w:fill="auto"/>
            <w:noWrap/>
            <w:vAlign w:val="center"/>
            <w:hideMark/>
          </w:tcPr>
          <w:p w14:paraId="72C2712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036C3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6291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5,10</w:t>
            </w:r>
          </w:p>
        </w:tc>
        <w:tc>
          <w:tcPr>
            <w:tcW w:w="1505" w:type="dxa"/>
            <w:tcBorders>
              <w:top w:val="nil"/>
              <w:left w:val="nil"/>
              <w:bottom w:val="single" w:sz="4" w:space="0" w:color="auto"/>
              <w:right w:val="single" w:sz="4" w:space="0" w:color="auto"/>
            </w:tcBorders>
            <w:shd w:val="clear" w:color="auto" w:fill="auto"/>
            <w:vAlign w:val="center"/>
            <w:hideMark/>
          </w:tcPr>
          <w:p w14:paraId="3583EC5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210E798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43592B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E79A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8,3</w:t>
            </w:r>
          </w:p>
        </w:tc>
        <w:tc>
          <w:tcPr>
            <w:tcW w:w="1244" w:type="dxa"/>
            <w:tcBorders>
              <w:top w:val="nil"/>
              <w:left w:val="nil"/>
              <w:bottom w:val="single" w:sz="4" w:space="0" w:color="auto"/>
              <w:right w:val="single" w:sz="4" w:space="0" w:color="auto"/>
            </w:tcBorders>
            <w:shd w:val="clear" w:color="auto" w:fill="auto"/>
            <w:noWrap/>
            <w:vAlign w:val="center"/>
            <w:hideMark/>
          </w:tcPr>
          <w:p w14:paraId="2626E23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3CC1A8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44,81</w:t>
            </w:r>
          </w:p>
        </w:tc>
        <w:tc>
          <w:tcPr>
            <w:tcW w:w="711" w:type="dxa"/>
            <w:tcBorders>
              <w:top w:val="nil"/>
              <w:left w:val="nil"/>
              <w:bottom w:val="single" w:sz="4" w:space="0" w:color="auto"/>
              <w:right w:val="single" w:sz="4" w:space="0" w:color="auto"/>
            </w:tcBorders>
            <w:shd w:val="clear" w:color="auto" w:fill="auto"/>
            <w:noWrap/>
            <w:vAlign w:val="center"/>
            <w:hideMark/>
          </w:tcPr>
          <w:p w14:paraId="6C590A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46B715A" w14:textId="77777777" w:rsidTr="00286820">
        <w:trPr>
          <w:trHeight w:val="136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5BA4B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5,11</w:t>
            </w:r>
          </w:p>
        </w:tc>
        <w:tc>
          <w:tcPr>
            <w:tcW w:w="1505" w:type="dxa"/>
            <w:tcBorders>
              <w:top w:val="nil"/>
              <w:left w:val="nil"/>
              <w:bottom w:val="single" w:sz="4" w:space="0" w:color="auto"/>
              <w:right w:val="single" w:sz="4" w:space="0" w:color="auto"/>
            </w:tcBorders>
            <w:shd w:val="clear" w:color="auto" w:fill="auto"/>
            <w:vAlign w:val="center"/>
            <w:hideMark/>
          </w:tcPr>
          <w:p w14:paraId="23CBE54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602820A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E7A49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469D1A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6,6</w:t>
            </w:r>
          </w:p>
        </w:tc>
        <w:tc>
          <w:tcPr>
            <w:tcW w:w="1244" w:type="dxa"/>
            <w:tcBorders>
              <w:top w:val="nil"/>
              <w:left w:val="nil"/>
              <w:bottom w:val="single" w:sz="4" w:space="0" w:color="auto"/>
              <w:right w:val="single" w:sz="4" w:space="0" w:color="auto"/>
            </w:tcBorders>
            <w:shd w:val="clear" w:color="auto" w:fill="auto"/>
            <w:noWrap/>
            <w:vAlign w:val="center"/>
            <w:hideMark/>
          </w:tcPr>
          <w:p w14:paraId="5A9D097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55805E7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0,43</w:t>
            </w:r>
          </w:p>
        </w:tc>
        <w:tc>
          <w:tcPr>
            <w:tcW w:w="711" w:type="dxa"/>
            <w:tcBorders>
              <w:top w:val="nil"/>
              <w:left w:val="nil"/>
              <w:bottom w:val="single" w:sz="4" w:space="0" w:color="auto"/>
              <w:right w:val="single" w:sz="4" w:space="0" w:color="auto"/>
            </w:tcBorders>
            <w:shd w:val="clear" w:color="auto" w:fill="auto"/>
            <w:noWrap/>
            <w:vAlign w:val="center"/>
            <w:hideMark/>
          </w:tcPr>
          <w:p w14:paraId="38B3CA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21A993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E86B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5,12</w:t>
            </w:r>
          </w:p>
        </w:tc>
        <w:tc>
          <w:tcPr>
            <w:tcW w:w="1505" w:type="dxa"/>
            <w:tcBorders>
              <w:top w:val="nil"/>
              <w:left w:val="nil"/>
              <w:bottom w:val="single" w:sz="4" w:space="0" w:color="auto"/>
              <w:right w:val="single" w:sz="4" w:space="0" w:color="auto"/>
            </w:tcBorders>
            <w:shd w:val="clear" w:color="auto" w:fill="auto"/>
            <w:vAlign w:val="center"/>
            <w:hideMark/>
          </w:tcPr>
          <w:p w14:paraId="575EC38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697F358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503489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8DD1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6,6</w:t>
            </w:r>
          </w:p>
        </w:tc>
        <w:tc>
          <w:tcPr>
            <w:tcW w:w="1244" w:type="dxa"/>
            <w:tcBorders>
              <w:top w:val="nil"/>
              <w:left w:val="nil"/>
              <w:bottom w:val="single" w:sz="4" w:space="0" w:color="auto"/>
              <w:right w:val="single" w:sz="4" w:space="0" w:color="auto"/>
            </w:tcBorders>
            <w:shd w:val="clear" w:color="auto" w:fill="auto"/>
            <w:noWrap/>
            <w:vAlign w:val="center"/>
            <w:hideMark/>
          </w:tcPr>
          <w:p w14:paraId="7DA8D97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51AC201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0,53</w:t>
            </w:r>
          </w:p>
        </w:tc>
        <w:tc>
          <w:tcPr>
            <w:tcW w:w="711" w:type="dxa"/>
            <w:tcBorders>
              <w:top w:val="nil"/>
              <w:left w:val="nil"/>
              <w:bottom w:val="single" w:sz="4" w:space="0" w:color="auto"/>
              <w:right w:val="single" w:sz="4" w:space="0" w:color="auto"/>
            </w:tcBorders>
            <w:shd w:val="clear" w:color="auto" w:fill="auto"/>
            <w:noWrap/>
            <w:vAlign w:val="center"/>
            <w:hideMark/>
          </w:tcPr>
          <w:p w14:paraId="53572B0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1EC522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75900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5,13</w:t>
            </w:r>
          </w:p>
        </w:tc>
        <w:tc>
          <w:tcPr>
            <w:tcW w:w="1505" w:type="dxa"/>
            <w:tcBorders>
              <w:top w:val="nil"/>
              <w:left w:val="nil"/>
              <w:bottom w:val="single" w:sz="4" w:space="0" w:color="auto"/>
              <w:right w:val="single" w:sz="4" w:space="0" w:color="auto"/>
            </w:tcBorders>
            <w:shd w:val="clear" w:color="auto" w:fill="auto"/>
            <w:vAlign w:val="center"/>
            <w:hideMark/>
          </w:tcPr>
          <w:p w14:paraId="76223DD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1AAB6C4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D6492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578A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19,8</w:t>
            </w:r>
          </w:p>
        </w:tc>
        <w:tc>
          <w:tcPr>
            <w:tcW w:w="1244" w:type="dxa"/>
            <w:tcBorders>
              <w:top w:val="nil"/>
              <w:left w:val="nil"/>
              <w:bottom w:val="single" w:sz="4" w:space="0" w:color="auto"/>
              <w:right w:val="single" w:sz="4" w:space="0" w:color="auto"/>
            </w:tcBorders>
            <w:shd w:val="clear" w:color="auto" w:fill="auto"/>
            <w:noWrap/>
            <w:vAlign w:val="center"/>
            <w:hideMark/>
          </w:tcPr>
          <w:p w14:paraId="777501A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5ECCAD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1,86</w:t>
            </w:r>
          </w:p>
        </w:tc>
        <w:tc>
          <w:tcPr>
            <w:tcW w:w="711" w:type="dxa"/>
            <w:tcBorders>
              <w:top w:val="nil"/>
              <w:left w:val="nil"/>
              <w:bottom w:val="single" w:sz="4" w:space="0" w:color="auto"/>
              <w:right w:val="single" w:sz="4" w:space="0" w:color="auto"/>
            </w:tcBorders>
            <w:shd w:val="clear" w:color="auto" w:fill="auto"/>
            <w:noWrap/>
            <w:vAlign w:val="center"/>
            <w:hideMark/>
          </w:tcPr>
          <w:p w14:paraId="6D200F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62E726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18BCB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5,14</w:t>
            </w:r>
          </w:p>
        </w:tc>
        <w:tc>
          <w:tcPr>
            <w:tcW w:w="1505" w:type="dxa"/>
            <w:tcBorders>
              <w:top w:val="nil"/>
              <w:left w:val="nil"/>
              <w:bottom w:val="single" w:sz="4" w:space="0" w:color="auto"/>
              <w:right w:val="single" w:sz="4" w:space="0" w:color="auto"/>
            </w:tcBorders>
            <w:shd w:val="clear" w:color="auto" w:fill="auto"/>
            <w:vAlign w:val="center"/>
            <w:hideMark/>
          </w:tcPr>
          <w:p w14:paraId="6A0DBAA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2BBEDC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4305F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EBE35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37,8</w:t>
            </w:r>
          </w:p>
        </w:tc>
        <w:tc>
          <w:tcPr>
            <w:tcW w:w="1244" w:type="dxa"/>
            <w:tcBorders>
              <w:top w:val="nil"/>
              <w:left w:val="nil"/>
              <w:bottom w:val="single" w:sz="4" w:space="0" w:color="auto"/>
              <w:right w:val="single" w:sz="4" w:space="0" w:color="auto"/>
            </w:tcBorders>
            <w:shd w:val="clear" w:color="auto" w:fill="auto"/>
            <w:noWrap/>
            <w:vAlign w:val="center"/>
            <w:hideMark/>
          </w:tcPr>
          <w:p w14:paraId="421A38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02ED902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63,81</w:t>
            </w:r>
          </w:p>
        </w:tc>
        <w:tc>
          <w:tcPr>
            <w:tcW w:w="711" w:type="dxa"/>
            <w:tcBorders>
              <w:top w:val="nil"/>
              <w:left w:val="nil"/>
              <w:bottom w:val="single" w:sz="4" w:space="0" w:color="auto"/>
              <w:right w:val="single" w:sz="4" w:space="0" w:color="auto"/>
            </w:tcBorders>
            <w:shd w:val="clear" w:color="auto" w:fill="auto"/>
            <w:noWrap/>
            <w:vAlign w:val="center"/>
            <w:hideMark/>
          </w:tcPr>
          <w:p w14:paraId="6EC0D16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FD8E5F"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E8A2E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5,15</w:t>
            </w:r>
          </w:p>
        </w:tc>
        <w:tc>
          <w:tcPr>
            <w:tcW w:w="1505" w:type="dxa"/>
            <w:tcBorders>
              <w:top w:val="nil"/>
              <w:left w:val="nil"/>
              <w:bottom w:val="single" w:sz="4" w:space="0" w:color="auto"/>
              <w:right w:val="single" w:sz="4" w:space="0" w:color="auto"/>
            </w:tcBorders>
            <w:shd w:val="clear" w:color="auto" w:fill="auto"/>
            <w:vAlign w:val="center"/>
            <w:hideMark/>
          </w:tcPr>
          <w:p w14:paraId="6DBD5F2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14F7B3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DC07E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CB53D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37,8</w:t>
            </w:r>
          </w:p>
        </w:tc>
        <w:tc>
          <w:tcPr>
            <w:tcW w:w="1244" w:type="dxa"/>
            <w:tcBorders>
              <w:top w:val="nil"/>
              <w:left w:val="nil"/>
              <w:bottom w:val="single" w:sz="4" w:space="0" w:color="auto"/>
              <w:right w:val="single" w:sz="4" w:space="0" w:color="auto"/>
            </w:tcBorders>
            <w:shd w:val="clear" w:color="auto" w:fill="auto"/>
            <w:noWrap/>
            <w:vAlign w:val="center"/>
            <w:hideMark/>
          </w:tcPr>
          <w:p w14:paraId="3008C15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5AEF02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215,00</w:t>
            </w:r>
          </w:p>
        </w:tc>
        <w:tc>
          <w:tcPr>
            <w:tcW w:w="711" w:type="dxa"/>
            <w:tcBorders>
              <w:top w:val="nil"/>
              <w:left w:val="nil"/>
              <w:bottom w:val="single" w:sz="4" w:space="0" w:color="auto"/>
              <w:right w:val="single" w:sz="4" w:space="0" w:color="auto"/>
            </w:tcBorders>
            <w:shd w:val="clear" w:color="auto" w:fill="auto"/>
            <w:noWrap/>
            <w:vAlign w:val="center"/>
            <w:hideMark/>
          </w:tcPr>
          <w:p w14:paraId="1E314A5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E5AC1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4BB72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5,16</w:t>
            </w:r>
          </w:p>
        </w:tc>
        <w:tc>
          <w:tcPr>
            <w:tcW w:w="1505" w:type="dxa"/>
            <w:tcBorders>
              <w:top w:val="nil"/>
              <w:left w:val="nil"/>
              <w:bottom w:val="single" w:sz="4" w:space="0" w:color="auto"/>
              <w:right w:val="single" w:sz="4" w:space="0" w:color="auto"/>
            </w:tcBorders>
            <w:shd w:val="clear" w:color="auto" w:fill="auto"/>
            <w:vAlign w:val="center"/>
            <w:hideMark/>
          </w:tcPr>
          <w:p w14:paraId="20BDB7B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293EE1C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C69068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42D5F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37,8</w:t>
            </w:r>
          </w:p>
        </w:tc>
        <w:tc>
          <w:tcPr>
            <w:tcW w:w="1244" w:type="dxa"/>
            <w:tcBorders>
              <w:top w:val="nil"/>
              <w:left w:val="nil"/>
              <w:bottom w:val="single" w:sz="4" w:space="0" w:color="auto"/>
              <w:right w:val="single" w:sz="4" w:space="0" w:color="auto"/>
            </w:tcBorders>
            <w:shd w:val="clear" w:color="auto" w:fill="auto"/>
            <w:noWrap/>
            <w:vAlign w:val="center"/>
            <w:hideMark/>
          </w:tcPr>
          <w:p w14:paraId="2BAE3EE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56B0F32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153,26</w:t>
            </w:r>
          </w:p>
        </w:tc>
        <w:tc>
          <w:tcPr>
            <w:tcW w:w="711" w:type="dxa"/>
            <w:tcBorders>
              <w:top w:val="nil"/>
              <w:left w:val="nil"/>
              <w:bottom w:val="single" w:sz="4" w:space="0" w:color="auto"/>
              <w:right w:val="single" w:sz="4" w:space="0" w:color="auto"/>
            </w:tcBorders>
            <w:shd w:val="clear" w:color="auto" w:fill="auto"/>
            <w:noWrap/>
            <w:vAlign w:val="center"/>
            <w:hideMark/>
          </w:tcPr>
          <w:p w14:paraId="5D6CC5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7350C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608C872"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9FEBD8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4CBA485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17669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6C4E3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A4F77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5B0F41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544,82</w:t>
            </w:r>
          </w:p>
        </w:tc>
        <w:tc>
          <w:tcPr>
            <w:tcW w:w="711" w:type="dxa"/>
            <w:tcBorders>
              <w:top w:val="nil"/>
              <w:left w:val="nil"/>
              <w:bottom w:val="single" w:sz="4" w:space="0" w:color="auto"/>
              <w:right w:val="single" w:sz="4" w:space="0" w:color="auto"/>
            </w:tcBorders>
            <w:shd w:val="clear" w:color="000000" w:fill="F2DCDB"/>
            <w:vAlign w:val="center"/>
            <w:hideMark/>
          </w:tcPr>
          <w:p w14:paraId="6091B2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0,24</w:t>
            </w:r>
          </w:p>
        </w:tc>
      </w:tr>
      <w:tr w:rsidR="00757779" w:rsidRPr="00757779" w14:paraId="26D82C9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EDC8D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73EB9F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2C704AAA"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6AED15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46857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1E6CB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E1B89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16E7D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5D3DF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3469E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5,17</w:t>
            </w:r>
          </w:p>
        </w:tc>
        <w:tc>
          <w:tcPr>
            <w:tcW w:w="1505" w:type="dxa"/>
            <w:tcBorders>
              <w:top w:val="nil"/>
              <w:left w:val="nil"/>
              <w:bottom w:val="single" w:sz="4" w:space="0" w:color="auto"/>
              <w:right w:val="single" w:sz="4" w:space="0" w:color="auto"/>
            </w:tcBorders>
            <w:shd w:val="clear" w:color="auto" w:fill="auto"/>
            <w:vAlign w:val="center"/>
            <w:hideMark/>
          </w:tcPr>
          <w:p w14:paraId="4BCFF88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047ED1B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10408F4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7C4A3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27,0</w:t>
            </w:r>
          </w:p>
        </w:tc>
        <w:tc>
          <w:tcPr>
            <w:tcW w:w="1244" w:type="dxa"/>
            <w:tcBorders>
              <w:top w:val="nil"/>
              <w:left w:val="nil"/>
              <w:bottom w:val="single" w:sz="4" w:space="0" w:color="auto"/>
              <w:right w:val="single" w:sz="4" w:space="0" w:color="auto"/>
            </w:tcBorders>
            <w:shd w:val="clear" w:color="auto" w:fill="auto"/>
            <w:noWrap/>
            <w:vAlign w:val="center"/>
            <w:hideMark/>
          </w:tcPr>
          <w:p w14:paraId="6DCBEA1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42E0B4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224,55</w:t>
            </w:r>
          </w:p>
        </w:tc>
        <w:tc>
          <w:tcPr>
            <w:tcW w:w="711" w:type="dxa"/>
            <w:tcBorders>
              <w:top w:val="nil"/>
              <w:left w:val="nil"/>
              <w:bottom w:val="single" w:sz="4" w:space="0" w:color="auto"/>
              <w:right w:val="single" w:sz="4" w:space="0" w:color="auto"/>
            </w:tcBorders>
            <w:shd w:val="clear" w:color="auto" w:fill="auto"/>
            <w:noWrap/>
            <w:vAlign w:val="center"/>
            <w:hideMark/>
          </w:tcPr>
          <w:p w14:paraId="418C74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3EDF0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2012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5,18</w:t>
            </w:r>
          </w:p>
        </w:tc>
        <w:tc>
          <w:tcPr>
            <w:tcW w:w="1505" w:type="dxa"/>
            <w:tcBorders>
              <w:top w:val="nil"/>
              <w:left w:val="nil"/>
              <w:bottom w:val="single" w:sz="4" w:space="0" w:color="auto"/>
              <w:right w:val="single" w:sz="4" w:space="0" w:color="auto"/>
            </w:tcBorders>
            <w:shd w:val="clear" w:color="auto" w:fill="auto"/>
            <w:vAlign w:val="center"/>
            <w:hideMark/>
          </w:tcPr>
          <w:p w14:paraId="1178D1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31C7C4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6D961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C8F88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5967616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6E10F5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3,55</w:t>
            </w:r>
          </w:p>
        </w:tc>
        <w:tc>
          <w:tcPr>
            <w:tcW w:w="711" w:type="dxa"/>
            <w:tcBorders>
              <w:top w:val="nil"/>
              <w:left w:val="nil"/>
              <w:bottom w:val="single" w:sz="4" w:space="0" w:color="auto"/>
              <w:right w:val="single" w:sz="4" w:space="0" w:color="auto"/>
            </w:tcBorders>
            <w:shd w:val="clear" w:color="auto" w:fill="auto"/>
            <w:noWrap/>
            <w:vAlign w:val="center"/>
            <w:hideMark/>
          </w:tcPr>
          <w:p w14:paraId="1B99A4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4BCE89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FED6B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5,19</w:t>
            </w:r>
          </w:p>
        </w:tc>
        <w:tc>
          <w:tcPr>
            <w:tcW w:w="1505" w:type="dxa"/>
            <w:tcBorders>
              <w:top w:val="nil"/>
              <w:left w:val="nil"/>
              <w:bottom w:val="single" w:sz="4" w:space="0" w:color="auto"/>
              <w:right w:val="single" w:sz="4" w:space="0" w:color="auto"/>
            </w:tcBorders>
            <w:shd w:val="clear" w:color="auto" w:fill="auto"/>
            <w:vAlign w:val="center"/>
            <w:hideMark/>
          </w:tcPr>
          <w:p w14:paraId="698066A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7DEDE5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A952B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37BE6B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0,027</w:t>
            </w:r>
          </w:p>
        </w:tc>
        <w:tc>
          <w:tcPr>
            <w:tcW w:w="1244" w:type="dxa"/>
            <w:tcBorders>
              <w:top w:val="nil"/>
              <w:left w:val="nil"/>
              <w:bottom w:val="single" w:sz="4" w:space="0" w:color="auto"/>
              <w:right w:val="single" w:sz="4" w:space="0" w:color="auto"/>
            </w:tcBorders>
            <w:shd w:val="clear" w:color="auto" w:fill="auto"/>
            <w:noWrap/>
            <w:vAlign w:val="center"/>
            <w:hideMark/>
          </w:tcPr>
          <w:p w14:paraId="1F2777A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8257C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9,08</w:t>
            </w:r>
          </w:p>
        </w:tc>
        <w:tc>
          <w:tcPr>
            <w:tcW w:w="711" w:type="dxa"/>
            <w:tcBorders>
              <w:top w:val="nil"/>
              <w:left w:val="nil"/>
              <w:bottom w:val="single" w:sz="4" w:space="0" w:color="auto"/>
              <w:right w:val="single" w:sz="4" w:space="0" w:color="auto"/>
            </w:tcBorders>
            <w:shd w:val="clear" w:color="auto" w:fill="auto"/>
            <w:noWrap/>
            <w:vAlign w:val="center"/>
            <w:hideMark/>
          </w:tcPr>
          <w:p w14:paraId="61152F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9EB5FFE"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E34A5A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000000" w:fill="F2DCDB"/>
            <w:vAlign w:val="center"/>
            <w:hideMark/>
          </w:tcPr>
          <w:p w14:paraId="24C3D0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726BB74"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3F20F4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84020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F338F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8113F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237,18</w:t>
            </w:r>
          </w:p>
        </w:tc>
        <w:tc>
          <w:tcPr>
            <w:tcW w:w="711" w:type="dxa"/>
            <w:tcBorders>
              <w:top w:val="nil"/>
              <w:left w:val="nil"/>
              <w:bottom w:val="single" w:sz="4" w:space="0" w:color="auto"/>
              <w:right w:val="single" w:sz="4" w:space="0" w:color="auto"/>
            </w:tcBorders>
            <w:shd w:val="clear" w:color="000000" w:fill="F2DCDB"/>
            <w:vAlign w:val="center"/>
            <w:hideMark/>
          </w:tcPr>
          <w:p w14:paraId="08BD1C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0,10</w:t>
            </w:r>
          </w:p>
        </w:tc>
      </w:tr>
      <w:tr w:rsidR="00757779" w:rsidRPr="00F42521" w14:paraId="18C8B789"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CE719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BE93B7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D9A7315"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ԳԴՀ-1,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w:t>
            </w:r>
          </w:p>
        </w:tc>
        <w:tc>
          <w:tcPr>
            <w:tcW w:w="1192" w:type="dxa"/>
            <w:tcBorders>
              <w:top w:val="nil"/>
              <w:left w:val="nil"/>
              <w:bottom w:val="single" w:sz="4" w:space="0" w:color="auto"/>
              <w:right w:val="single" w:sz="4" w:space="0" w:color="auto"/>
            </w:tcBorders>
            <w:shd w:val="clear" w:color="auto" w:fill="auto"/>
            <w:vAlign w:val="center"/>
            <w:hideMark/>
          </w:tcPr>
          <w:p w14:paraId="393DD1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139488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445F33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4A91495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2B79B2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E7BB8C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35C05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5,20</w:t>
            </w:r>
          </w:p>
        </w:tc>
        <w:tc>
          <w:tcPr>
            <w:tcW w:w="1505" w:type="dxa"/>
            <w:tcBorders>
              <w:top w:val="nil"/>
              <w:left w:val="nil"/>
              <w:bottom w:val="single" w:sz="4" w:space="0" w:color="auto"/>
              <w:right w:val="single" w:sz="4" w:space="0" w:color="auto"/>
            </w:tcBorders>
            <w:shd w:val="clear" w:color="auto" w:fill="auto"/>
            <w:vAlign w:val="center"/>
            <w:hideMark/>
          </w:tcPr>
          <w:p w14:paraId="14216F1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61AFFE9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7C64E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B303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67AB39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ED159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w:t>
            </w:r>
          </w:p>
        </w:tc>
        <w:tc>
          <w:tcPr>
            <w:tcW w:w="711" w:type="dxa"/>
            <w:tcBorders>
              <w:top w:val="nil"/>
              <w:left w:val="nil"/>
              <w:bottom w:val="single" w:sz="4" w:space="0" w:color="auto"/>
              <w:right w:val="single" w:sz="4" w:space="0" w:color="auto"/>
            </w:tcBorders>
            <w:shd w:val="clear" w:color="auto" w:fill="auto"/>
            <w:noWrap/>
            <w:vAlign w:val="center"/>
            <w:hideMark/>
          </w:tcPr>
          <w:p w14:paraId="3059C2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6DBB80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6B8D9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5,21</w:t>
            </w:r>
          </w:p>
        </w:tc>
        <w:tc>
          <w:tcPr>
            <w:tcW w:w="1505" w:type="dxa"/>
            <w:tcBorders>
              <w:top w:val="nil"/>
              <w:left w:val="nil"/>
              <w:bottom w:val="single" w:sz="4" w:space="0" w:color="auto"/>
              <w:right w:val="single" w:sz="4" w:space="0" w:color="auto"/>
            </w:tcBorders>
            <w:shd w:val="clear" w:color="auto" w:fill="auto"/>
            <w:vAlign w:val="center"/>
            <w:hideMark/>
          </w:tcPr>
          <w:p w14:paraId="1824C79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609693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216EE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4D8C2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0,30</w:t>
            </w:r>
          </w:p>
        </w:tc>
        <w:tc>
          <w:tcPr>
            <w:tcW w:w="1244" w:type="dxa"/>
            <w:tcBorders>
              <w:top w:val="nil"/>
              <w:left w:val="nil"/>
              <w:bottom w:val="single" w:sz="4" w:space="0" w:color="auto"/>
              <w:right w:val="single" w:sz="4" w:space="0" w:color="auto"/>
            </w:tcBorders>
            <w:shd w:val="clear" w:color="auto" w:fill="auto"/>
            <w:noWrap/>
            <w:vAlign w:val="center"/>
            <w:hideMark/>
          </w:tcPr>
          <w:p w14:paraId="0AAC8DD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18CB2DA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11,07</w:t>
            </w:r>
          </w:p>
        </w:tc>
        <w:tc>
          <w:tcPr>
            <w:tcW w:w="711" w:type="dxa"/>
            <w:tcBorders>
              <w:top w:val="nil"/>
              <w:left w:val="nil"/>
              <w:bottom w:val="single" w:sz="4" w:space="0" w:color="auto"/>
              <w:right w:val="single" w:sz="4" w:space="0" w:color="auto"/>
            </w:tcBorders>
            <w:shd w:val="clear" w:color="auto" w:fill="auto"/>
            <w:noWrap/>
            <w:vAlign w:val="center"/>
            <w:hideMark/>
          </w:tcPr>
          <w:p w14:paraId="45A4303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9F0F08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2FC7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5,22</w:t>
            </w:r>
          </w:p>
        </w:tc>
        <w:tc>
          <w:tcPr>
            <w:tcW w:w="1505" w:type="dxa"/>
            <w:tcBorders>
              <w:top w:val="nil"/>
              <w:left w:val="nil"/>
              <w:bottom w:val="single" w:sz="4" w:space="0" w:color="auto"/>
              <w:right w:val="single" w:sz="4" w:space="0" w:color="auto"/>
            </w:tcBorders>
            <w:shd w:val="clear" w:color="auto" w:fill="auto"/>
            <w:vAlign w:val="center"/>
            <w:hideMark/>
          </w:tcPr>
          <w:p w14:paraId="221496D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AEBEA0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77D2D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8396C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0,48</w:t>
            </w:r>
          </w:p>
        </w:tc>
        <w:tc>
          <w:tcPr>
            <w:tcW w:w="1244" w:type="dxa"/>
            <w:tcBorders>
              <w:top w:val="nil"/>
              <w:left w:val="nil"/>
              <w:bottom w:val="single" w:sz="4" w:space="0" w:color="auto"/>
              <w:right w:val="single" w:sz="4" w:space="0" w:color="auto"/>
            </w:tcBorders>
            <w:shd w:val="clear" w:color="auto" w:fill="auto"/>
            <w:noWrap/>
            <w:vAlign w:val="center"/>
            <w:hideMark/>
          </w:tcPr>
          <w:p w14:paraId="0E02AF0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18026AC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20,20</w:t>
            </w:r>
          </w:p>
        </w:tc>
        <w:tc>
          <w:tcPr>
            <w:tcW w:w="711" w:type="dxa"/>
            <w:tcBorders>
              <w:top w:val="nil"/>
              <w:left w:val="nil"/>
              <w:bottom w:val="single" w:sz="4" w:space="0" w:color="auto"/>
              <w:right w:val="single" w:sz="4" w:space="0" w:color="auto"/>
            </w:tcBorders>
            <w:shd w:val="clear" w:color="auto" w:fill="auto"/>
            <w:noWrap/>
            <w:vAlign w:val="center"/>
            <w:hideMark/>
          </w:tcPr>
          <w:p w14:paraId="2FC815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82D8E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4897D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5,23</w:t>
            </w:r>
          </w:p>
        </w:tc>
        <w:tc>
          <w:tcPr>
            <w:tcW w:w="1505" w:type="dxa"/>
            <w:tcBorders>
              <w:top w:val="nil"/>
              <w:left w:val="nil"/>
              <w:bottom w:val="single" w:sz="4" w:space="0" w:color="auto"/>
              <w:right w:val="single" w:sz="4" w:space="0" w:color="auto"/>
            </w:tcBorders>
            <w:shd w:val="clear" w:color="auto" w:fill="auto"/>
            <w:vAlign w:val="center"/>
            <w:hideMark/>
          </w:tcPr>
          <w:p w14:paraId="4AF5749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587614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5ABF4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0CEC6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77A903C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A040D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29,62</w:t>
            </w:r>
          </w:p>
        </w:tc>
        <w:tc>
          <w:tcPr>
            <w:tcW w:w="711" w:type="dxa"/>
            <w:tcBorders>
              <w:top w:val="nil"/>
              <w:left w:val="nil"/>
              <w:bottom w:val="single" w:sz="4" w:space="0" w:color="auto"/>
              <w:right w:val="single" w:sz="4" w:space="0" w:color="auto"/>
            </w:tcBorders>
            <w:shd w:val="clear" w:color="auto" w:fill="auto"/>
            <w:noWrap/>
            <w:vAlign w:val="center"/>
            <w:hideMark/>
          </w:tcPr>
          <w:p w14:paraId="787527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05930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C7DBF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5,24</w:t>
            </w:r>
          </w:p>
        </w:tc>
        <w:tc>
          <w:tcPr>
            <w:tcW w:w="1505" w:type="dxa"/>
            <w:tcBorders>
              <w:top w:val="nil"/>
              <w:left w:val="nil"/>
              <w:bottom w:val="single" w:sz="4" w:space="0" w:color="auto"/>
              <w:right w:val="single" w:sz="4" w:space="0" w:color="auto"/>
            </w:tcBorders>
            <w:shd w:val="clear" w:color="auto" w:fill="auto"/>
            <w:vAlign w:val="center"/>
            <w:hideMark/>
          </w:tcPr>
          <w:p w14:paraId="354ED94B"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CF2D31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A97C4D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B6800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4FEE64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078DC94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26,33</w:t>
            </w:r>
          </w:p>
        </w:tc>
        <w:tc>
          <w:tcPr>
            <w:tcW w:w="711" w:type="dxa"/>
            <w:tcBorders>
              <w:top w:val="nil"/>
              <w:left w:val="nil"/>
              <w:bottom w:val="single" w:sz="4" w:space="0" w:color="auto"/>
              <w:right w:val="single" w:sz="4" w:space="0" w:color="auto"/>
            </w:tcBorders>
            <w:shd w:val="clear" w:color="auto" w:fill="auto"/>
            <w:noWrap/>
            <w:vAlign w:val="center"/>
            <w:hideMark/>
          </w:tcPr>
          <w:p w14:paraId="656FCC8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DA6854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E5904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5,25</w:t>
            </w:r>
          </w:p>
        </w:tc>
        <w:tc>
          <w:tcPr>
            <w:tcW w:w="1505" w:type="dxa"/>
            <w:tcBorders>
              <w:top w:val="nil"/>
              <w:left w:val="nil"/>
              <w:bottom w:val="single" w:sz="4" w:space="0" w:color="auto"/>
              <w:right w:val="single" w:sz="4" w:space="0" w:color="auto"/>
            </w:tcBorders>
            <w:shd w:val="clear" w:color="auto" w:fill="auto"/>
            <w:vAlign w:val="center"/>
            <w:hideMark/>
          </w:tcPr>
          <w:p w14:paraId="66DC40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AAAA4C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F808E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1F082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72C5E8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2D8690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122,99</w:t>
            </w:r>
          </w:p>
        </w:tc>
        <w:tc>
          <w:tcPr>
            <w:tcW w:w="711" w:type="dxa"/>
            <w:tcBorders>
              <w:top w:val="nil"/>
              <w:left w:val="nil"/>
              <w:bottom w:val="single" w:sz="4" w:space="0" w:color="auto"/>
              <w:right w:val="single" w:sz="4" w:space="0" w:color="auto"/>
            </w:tcBorders>
            <w:shd w:val="clear" w:color="auto" w:fill="auto"/>
            <w:noWrap/>
            <w:vAlign w:val="center"/>
            <w:hideMark/>
          </w:tcPr>
          <w:p w14:paraId="1E6F44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5F85B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53F8B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5,26</w:t>
            </w:r>
          </w:p>
        </w:tc>
        <w:tc>
          <w:tcPr>
            <w:tcW w:w="1505" w:type="dxa"/>
            <w:tcBorders>
              <w:top w:val="nil"/>
              <w:left w:val="nil"/>
              <w:bottom w:val="single" w:sz="4" w:space="0" w:color="auto"/>
              <w:right w:val="single" w:sz="4" w:space="0" w:color="auto"/>
            </w:tcBorders>
            <w:shd w:val="clear" w:color="auto" w:fill="auto"/>
            <w:vAlign w:val="center"/>
            <w:hideMark/>
          </w:tcPr>
          <w:p w14:paraId="787A65D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0AA1DAA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7E4CE6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73EDC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0,006</w:t>
            </w:r>
          </w:p>
        </w:tc>
        <w:tc>
          <w:tcPr>
            <w:tcW w:w="1244" w:type="dxa"/>
            <w:tcBorders>
              <w:top w:val="nil"/>
              <w:left w:val="nil"/>
              <w:bottom w:val="single" w:sz="4" w:space="0" w:color="auto"/>
              <w:right w:val="single" w:sz="4" w:space="0" w:color="auto"/>
            </w:tcBorders>
            <w:shd w:val="clear" w:color="auto" w:fill="auto"/>
            <w:noWrap/>
            <w:vAlign w:val="center"/>
            <w:hideMark/>
          </w:tcPr>
          <w:p w14:paraId="7192847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1CEFBCD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w:t>
            </w:r>
          </w:p>
        </w:tc>
        <w:tc>
          <w:tcPr>
            <w:tcW w:w="711" w:type="dxa"/>
            <w:tcBorders>
              <w:top w:val="nil"/>
              <w:left w:val="nil"/>
              <w:bottom w:val="single" w:sz="4" w:space="0" w:color="auto"/>
              <w:right w:val="single" w:sz="4" w:space="0" w:color="auto"/>
            </w:tcBorders>
            <w:shd w:val="clear" w:color="auto" w:fill="auto"/>
            <w:noWrap/>
            <w:vAlign w:val="center"/>
            <w:hideMark/>
          </w:tcPr>
          <w:p w14:paraId="342B68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F90AA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9A8FA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5,27</w:t>
            </w:r>
          </w:p>
        </w:tc>
        <w:tc>
          <w:tcPr>
            <w:tcW w:w="1505" w:type="dxa"/>
            <w:tcBorders>
              <w:top w:val="nil"/>
              <w:left w:val="nil"/>
              <w:bottom w:val="single" w:sz="4" w:space="0" w:color="auto"/>
              <w:right w:val="single" w:sz="4" w:space="0" w:color="auto"/>
            </w:tcBorders>
            <w:shd w:val="clear" w:color="auto" w:fill="auto"/>
            <w:vAlign w:val="center"/>
            <w:hideMark/>
          </w:tcPr>
          <w:p w14:paraId="238509E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41D8BE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330967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ACE468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4,3</w:t>
            </w:r>
          </w:p>
        </w:tc>
        <w:tc>
          <w:tcPr>
            <w:tcW w:w="1244" w:type="dxa"/>
            <w:tcBorders>
              <w:top w:val="nil"/>
              <w:left w:val="nil"/>
              <w:bottom w:val="single" w:sz="4" w:space="0" w:color="auto"/>
              <w:right w:val="single" w:sz="4" w:space="0" w:color="auto"/>
            </w:tcBorders>
            <w:shd w:val="clear" w:color="auto" w:fill="auto"/>
            <w:noWrap/>
            <w:vAlign w:val="center"/>
            <w:hideMark/>
          </w:tcPr>
          <w:p w14:paraId="26738A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39A075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4,75</w:t>
            </w:r>
          </w:p>
        </w:tc>
        <w:tc>
          <w:tcPr>
            <w:tcW w:w="711" w:type="dxa"/>
            <w:tcBorders>
              <w:top w:val="nil"/>
              <w:left w:val="nil"/>
              <w:bottom w:val="single" w:sz="4" w:space="0" w:color="auto"/>
              <w:right w:val="single" w:sz="4" w:space="0" w:color="auto"/>
            </w:tcBorders>
            <w:shd w:val="clear" w:color="auto" w:fill="auto"/>
            <w:noWrap/>
            <w:vAlign w:val="center"/>
            <w:hideMark/>
          </w:tcPr>
          <w:p w14:paraId="5BDA9E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62610C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1A987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5,28</w:t>
            </w:r>
          </w:p>
        </w:tc>
        <w:tc>
          <w:tcPr>
            <w:tcW w:w="1505" w:type="dxa"/>
            <w:tcBorders>
              <w:top w:val="nil"/>
              <w:left w:val="nil"/>
              <w:bottom w:val="single" w:sz="4" w:space="0" w:color="auto"/>
              <w:right w:val="single" w:sz="4" w:space="0" w:color="auto"/>
            </w:tcBorders>
            <w:shd w:val="clear" w:color="auto" w:fill="auto"/>
            <w:vAlign w:val="center"/>
            <w:hideMark/>
          </w:tcPr>
          <w:p w14:paraId="7C57C1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4D9430E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w:t>
            </w:r>
            <w:r w:rsidRPr="00757779">
              <w:rPr>
                <w:rFonts w:ascii="Sylfaen" w:hAnsi="Sylfaen" w:cs="Arial"/>
                <w:sz w:val="22"/>
                <w:szCs w:val="22"/>
                <w:lang w:val="ru-RU" w:eastAsia="ru-RU"/>
              </w:rPr>
              <w:lastRenderedPageBreak/>
              <w:t xml:space="preserve">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92523B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տ/մետաղ</w:t>
            </w:r>
          </w:p>
        </w:tc>
        <w:tc>
          <w:tcPr>
            <w:tcW w:w="1092" w:type="dxa"/>
            <w:tcBorders>
              <w:top w:val="nil"/>
              <w:left w:val="nil"/>
              <w:bottom w:val="single" w:sz="4" w:space="0" w:color="auto"/>
              <w:right w:val="single" w:sz="4" w:space="0" w:color="auto"/>
            </w:tcBorders>
            <w:shd w:val="clear" w:color="auto" w:fill="auto"/>
            <w:vAlign w:val="center"/>
            <w:hideMark/>
          </w:tcPr>
          <w:p w14:paraId="30D767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0,006</w:t>
            </w:r>
          </w:p>
        </w:tc>
        <w:tc>
          <w:tcPr>
            <w:tcW w:w="1244" w:type="dxa"/>
            <w:tcBorders>
              <w:top w:val="nil"/>
              <w:left w:val="nil"/>
              <w:bottom w:val="single" w:sz="4" w:space="0" w:color="auto"/>
              <w:right w:val="single" w:sz="4" w:space="0" w:color="auto"/>
            </w:tcBorders>
            <w:shd w:val="clear" w:color="auto" w:fill="auto"/>
            <w:noWrap/>
            <w:vAlign w:val="center"/>
            <w:hideMark/>
          </w:tcPr>
          <w:p w14:paraId="52B1A6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0455F4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w:t>
            </w:r>
          </w:p>
        </w:tc>
        <w:tc>
          <w:tcPr>
            <w:tcW w:w="711" w:type="dxa"/>
            <w:tcBorders>
              <w:top w:val="nil"/>
              <w:left w:val="nil"/>
              <w:bottom w:val="single" w:sz="4" w:space="0" w:color="auto"/>
              <w:right w:val="single" w:sz="4" w:space="0" w:color="auto"/>
            </w:tcBorders>
            <w:shd w:val="clear" w:color="auto" w:fill="auto"/>
            <w:noWrap/>
            <w:vAlign w:val="center"/>
            <w:hideMark/>
          </w:tcPr>
          <w:p w14:paraId="709599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A7F1F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5DC5E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5,29</w:t>
            </w:r>
          </w:p>
        </w:tc>
        <w:tc>
          <w:tcPr>
            <w:tcW w:w="1505" w:type="dxa"/>
            <w:tcBorders>
              <w:top w:val="nil"/>
              <w:left w:val="nil"/>
              <w:bottom w:val="single" w:sz="4" w:space="0" w:color="auto"/>
              <w:right w:val="single" w:sz="4" w:space="0" w:color="auto"/>
            </w:tcBorders>
            <w:shd w:val="clear" w:color="auto" w:fill="auto"/>
            <w:vAlign w:val="center"/>
            <w:hideMark/>
          </w:tcPr>
          <w:p w14:paraId="417E308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211927A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5D120A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83826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w:t>
            </w:r>
          </w:p>
        </w:tc>
        <w:tc>
          <w:tcPr>
            <w:tcW w:w="1244" w:type="dxa"/>
            <w:tcBorders>
              <w:top w:val="nil"/>
              <w:left w:val="nil"/>
              <w:bottom w:val="single" w:sz="4" w:space="0" w:color="auto"/>
              <w:right w:val="single" w:sz="4" w:space="0" w:color="auto"/>
            </w:tcBorders>
            <w:shd w:val="clear" w:color="auto" w:fill="auto"/>
            <w:noWrap/>
            <w:vAlign w:val="center"/>
            <w:hideMark/>
          </w:tcPr>
          <w:p w14:paraId="3D36DC6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7CB2FEA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0,99</w:t>
            </w:r>
          </w:p>
        </w:tc>
        <w:tc>
          <w:tcPr>
            <w:tcW w:w="711" w:type="dxa"/>
            <w:tcBorders>
              <w:top w:val="nil"/>
              <w:left w:val="nil"/>
              <w:bottom w:val="single" w:sz="4" w:space="0" w:color="auto"/>
              <w:right w:val="single" w:sz="4" w:space="0" w:color="auto"/>
            </w:tcBorders>
            <w:shd w:val="clear" w:color="auto" w:fill="auto"/>
            <w:noWrap/>
            <w:vAlign w:val="center"/>
            <w:hideMark/>
          </w:tcPr>
          <w:p w14:paraId="79E09B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BD17C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DF9B6B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FE46B1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48ED49E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523979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202F8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6FC96B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32E9DC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263,03</w:t>
            </w:r>
          </w:p>
        </w:tc>
        <w:tc>
          <w:tcPr>
            <w:tcW w:w="711" w:type="dxa"/>
            <w:tcBorders>
              <w:top w:val="nil"/>
              <w:left w:val="nil"/>
              <w:bottom w:val="single" w:sz="4" w:space="0" w:color="auto"/>
              <w:right w:val="single" w:sz="4" w:space="0" w:color="auto"/>
            </w:tcBorders>
            <w:shd w:val="clear" w:color="000000" w:fill="F2DCDB"/>
            <w:vAlign w:val="center"/>
            <w:hideMark/>
          </w:tcPr>
          <w:p w14:paraId="0E68E8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0,12</w:t>
            </w:r>
          </w:p>
        </w:tc>
      </w:tr>
      <w:tr w:rsidR="00757779" w:rsidRPr="00757779" w14:paraId="64AA63E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645156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35356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5F1FDD4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5-րդ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47941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1AC7B2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A28D1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0AEE38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1045,04</w:t>
            </w:r>
          </w:p>
        </w:tc>
        <w:tc>
          <w:tcPr>
            <w:tcW w:w="711" w:type="dxa"/>
            <w:tcBorders>
              <w:top w:val="nil"/>
              <w:left w:val="nil"/>
              <w:bottom w:val="single" w:sz="4" w:space="0" w:color="auto"/>
              <w:right w:val="single" w:sz="4" w:space="0" w:color="auto"/>
            </w:tcBorders>
            <w:shd w:val="clear" w:color="000000" w:fill="D8E4BC"/>
            <w:vAlign w:val="center"/>
            <w:hideMark/>
          </w:tcPr>
          <w:p w14:paraId="6FF9FE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0,46</w:t>
            </w:r>
          </w:p>
        </w:tc>
      </w:tr>
      <w:tr w:rsidR="00757779" w:rsidRPr="00757779" w14:paraId="51C54F6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7C80AE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0574CA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4023C17C"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6.Կոյուղու կոլեկտոր Կ-21</w:t>
            </w:r>
          </w:p>
        </w:tc>
        <w:tc>
          <w:tcPr>
            <w:tcW w:w="1192" w:type="dxa"/>
            <w:tcBorders>
              <w:top w:val="nil"/>
              <w:left w:val="nil"/>
              <w:bottom w:val="single" w:sz="4" w:space="0" w:color="auto"/>
              <w:right w:val="single" w:sz="4" w:space="0" w:color="auto"/>
            </w:tcBorders>
            <w:shd w:val="clear" w:color="000000" w:fill="FCD5B4"/>
            <w:hideMark/>
          </w:tcPr>
          <w:p w14:paraId="36C29BB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62DBD9D9"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741400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0D4269D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47E25AE1"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679A26CC"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84820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0B7C3A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7E8AD87"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7455F2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205180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1B17A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40A61E6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FE8F8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C7C91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CF414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w:t>
            </w:r>
          </w:p>
        </w:tc>
        <w:tc>
          <w:tcPr>
            <w:tcW w:w="1505" w:type="dxa"/>
            <w:tcBorders>
              <w:top w:val="nil"/>
              <w:left w:val="nil"/>
              <w:bottom w:val="single" w:sz="4" w:space="0" w:color="auto"/>
              <w:right w:val="single" w:sz="4" w:space="0" w:color="auto"/>
            </w:tcBorders>
            <w:shd w:val="clear" w:color="auto" w:fill="auto"/>
            <w:vAlign w:val="center"/>
            <w:hideMark/>
          </w:tcPr>
          <w:p w14:paraId="6D08A4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7F92FC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4FEE9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248B5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177,0</w:t>
            </w:r>
          </w:p>
        </w:tc>
        <w:tc>
          <w:tcPr>
            <w:tcW w:w="1244" w:type="dxa"/>
            <w:tcBorders>
              <w:top w:val="nil"/>
              <w:left w:val="nil"/>
              <w:bottom w:val="single" w:sz="4" w:space="0" w:color="auto"/>
              <w:right w:val="single" w:sz="4" w:space="0" w:color="auto"/>
            </w:tcBorders>
            <w:shd w:val="clear" w:color="auto" w:fill="auto"/>
            <w:noWrap/>
            <w:vAlign w:val="center"/>
            <w:hideMark/>
          </w:tcPr>
          <w:p w14:paraId="3A5BF5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74E86A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134,90</w:t>
            </w:r>
          </w:p>
        </w:tc>
        <w:tc>
          <w:tcPr>
            <w:tcW w:w="711" w:type="dxa"/>
            <w:tcBorders>
              <w:top w:val="nil"/>
              <w:left w:val="nil"/>
              <w:bottom w:val="single" w:sz="4" w:space="0" w:color="auto"/>
              <w:right w:val="single" w:sz="4" w:space="0" w:color="auto"/>
            </w:tcBorders>
            <w:shd w:val="clear" w:color="auto" w:fill="auto"/>
            <w:noWrap/>
            <w:vAlign w:val="center"/>
            <w:hideMark/>
          </w:tcPr>
          <w:p w14:paraId="133F5C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F8C81A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7A0E4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6,2</w:t>
            </w:r>
          </w:p>
        </w:tc>
        <w:tc>
          <w:tcPr>
            <w:tcW w:w="1505" w:type="dxa"/>
            <w:tcBorders>
              <w:top w:val="nil"/>
              <w:left w:val="nil"/>
              <w:bottom w:val="single" w:sz="4" w:space="0" w:color="auto"/>
              <w:right w:val="single" w:sz="4" w:space="0" w:color="auto"/>
            </w:tcBorders>
            <w:shd w:val="clear" w:color="auto" w:fill="auto"/>
            <w:vAlign w:val="center"/>
            <w:hideMark/>
          </w:tcPr>
          <w:p w14:paraId="6482D05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97EE2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3BB58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543804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41,7</w:t>
            </w:r>
          </w:p>
        </w:tc>
        <w:tc>
          <w:tcPr>
            <w:tcW w:w="1244" w:type="dxa"/>
            <w:tcBorders>
              <w:top w:val="nil"/>
              <w:left w:val="nil"/>
              <w:bottom w:val="single" w:sz="4" w:space="0" w:color="auto"/>
              <w:right w:val="single" w:sz="4" w:space="0" w:color="auto"/>
            </w:tcBorders>
            <w:shd w:val="clear" w:color="auto" w:fill="auto"/>
            <w:noWrap/>
            <w:vAlign w:val="center"/>
            <w:hideMark/>
          </w:tcPr>
          <w:p w14:paraId="299D570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420473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42,02</w:t>
            </w:r>
          </w:p>
        </w:tc>
        <w:tc>
          <w:tcPr>
            <w:tcW w:w="711" w:type="dxa"/>
            <w:tcBorders>
              <w:top w:val="nil"/>
              <w:left w:val="nil"/>
              <w:bottom w:val="single" w:sz="4" w:space="0" w:color="auto"/>
              <w:right w:val="single" w:sz="4" w:space="0" w:color="auto"/>
            </w:tcBorders>
            <w:shd w:val="clear" w:color="auto" w:fill="auto"/>
            <w:noWrap/>
            <w:vAlign w:val="center"/>
            <w:hideMark/>
          </w:tcPr>
          <w:p w14:paraId="3559C2A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35454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57352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6,3</w:t>
            </w:r>
          </w:p>
        </w:tc>
        <w:tc>
          <w:tcPr>
            <w:tcW w:w="1505" w:type="dxa"/>
            <w:tcBorders>
              <w:top w:val="nil"/>
              <w:left w:val="nil"/>
              <w:bottom w:val="single" w:sz="4" w:space="0" w:color="auto"/>
              <w:right w:val="single" w:sz="4" w:space="0" w:color="auto"/>
            </w:tcBorders>
            <w:shd w:val="clear" w:color="auto" w:fill="auto"/>
            <w:vAlign w:val="center"/>
            <w:hideMark/>
          </w:tcPr>
          <w:p w14:paraId="189F875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B18E55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522D2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403DC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85,49</w:t>
            </w:r>
          </w:p>
        </w:tc>
        <w:tc>
          <w:tcPr>
            <w:tcW w:w="1244" w:type="dxa"/>
            <w:tcBorders>
              <w:top w:val="nil"/>
              <w:left w:val="nil"/>
              <w:bottom w:val="single" w:sz="4" w:space="0" w:color="auto"/>
              <w:right w:val="single" w:sz="4" w:space="0" w:color="auto"/>
            </w:tcBorders>
            <w:shd w:val="clear" w:color="auto" w:fill="auto"/>
            <w:noWrap/>
            <w:vAlign w:val="center"/>
            <w:hideMark/>
          </w:tcPr>
          <w:p w14:paraId="03203F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741E0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16,80</w:t>
            </w:r>
          </w:p>
        </w:tc>
        <w:tc>
          <w:tcPr>
            <w:tcW w:w="711" w:type="dxa"/>
            <w:tcBorders>
              <w:top w:val="nil"/>
              <w:left w:val="nil"/>
              <w:bottom w:val="single" w:sz="4" w:space="0" w:color="auto"/>
              <w:right w:val="single" w:sz="4" w:space="0" w:color="auto"/>
            </w:tcBorders>
            <w:shd w:val="clear" w:color="auto" w:fill="auto"/>
            <w:noWrap/>
            <w:vAlign w:val="center"/>
            <w:hideMark/>
          </w:tcPr>
          <w:p w14:paraId="055295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4695F2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B0BCB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6,4</w:t>
            </w:r>
          </w:p>
        </w:tc>
        <w:tc>
          <w:tcPr>
            <w:tcW w:w="1505" w:type="dxa"/>
            <w:tcBorders>
              <w:top w:val="nil"/>
              <w:left w:val="nil"/>
              <w:bottom w:val="single" w:sz="4" w:space="0" w:color="auto"/>
              <w:right w:val="single" w:sz="4" w:space="0" w:color="auto"/>
            </w:tcBorders>
            <w:shd w:val="clear" w:color="auto" w:fill="auto"/>
            <w:vAlign w:val="center"/>
            <w:hideMark/>
          </w:tcPr>
          <w:p w14:paraId="4143D92C"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2EF450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037E1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AD002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85,49</w:t>
            </w:r>
          </w:p>
        </w:tc>
        <w:tc>
          <w:tcPr>
            <w:tcW w:w="1244" w:type="dxa"/>
            <w:tcBorders>
              <w:top w:val="nil"/>
              <w:left w:val="nil"/>
              <w:bottom w:val="single" w:sz="4" w:space="0" w:color="auto"/>
              <w:right w:val="single" w:sz="4" w:space="0" w:color="auto"/>
            </w:tcBorders>
            <w:shd w:val="clear" w:color="auto" w:fill="auto"/>
            <w:noWrap/>
            <w:vAlign w:val="center"/>
            <w:hideMark/>
          </w:tcPr>
          <w:p w14:paraId="28EFF0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17F7D51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11,20</w:t>
            </w:r>
          </w:p>
        </w:tc>
        <w:tc>
          <w:tcPr>
            <w:tcW w:w="711" w:type="dxa"/>
            <w:tcBorders>
              <w:top w:val="nil"/>
              <w:left w:val="nil"/>
              <w:bottom w:val="single" w:sz="4" w:space="0" w:color="auto"/>
              <w:right w:val="single" w:sz="4" w:space="0" w:color="auto"/>
            </w:tcBorders>
            <w:shd w:val="clear" w:color="auto" w:fill="auto"/>
            <w:noWrap/>
            <w:vAlign w:val="center"/>
            <w:hideMark/>
          </w:tcPr>
          <w:p w14:paraId="19B7349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9930F8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73E38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6,5</w:t>
            </w:r>
          </w:p>
        </w:tc>
        <w:tc>
          <w:tcPr>
            <w:tcW w:w="1505" w:type="dxa"/>
            <w:tcBorders>
              <w:top w:val="nil"/>
              <w:left w:val="nil"/>
              <w:bottom w:val="single" w:sz="4" w:space="0" w:color="auto"/>
              <w:right w:val="single" w:sz="4" w:space="0" w:color="auto"/>
            </w:tcBorders>
            <w:shd w:val="clear" w:color="auto" w:fill="auto"/>
            <w:vAlign w:val="center"/>
            <w:hideMark/>
          </w:tcPr>
          <w:p w14:paraId="6DEDCBF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56B7065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467C28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1E32F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6,1</w:t>
            </w:r>
          </w:p>
        </w:tc>
        <w:tc>
          <w:tcPr>
            <w:tcW w:w="1244" w:type="dxa"/>
            <w:tcBorders>
              <w:top w:val="nil"/>
              <w:left w:val="nil"/>
              <w:bottom w:val="single" w:sz="4" w:space="0" w:color="auto"/>
              <w:right w:val="single" w:sz="4" w:space="0" w:color="auto"/>
            </w:tcBorders>
            <w:shd w:val="clear" w:color="auto" w:fill="auto"/>
            <w:noWrap/>
            <w:vAlign w:val="center"/>
            <w:hideMark/>
          </w:tcPr>
          <w:p w14:paraId="359722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021915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41,91</w:t>
            </w:r>
          </w:p>
        </w:tc>
        <w:tc>
          <w:tcPr>
            <w:tcW w:w="711" w:type="dxa"/>
            <w:tcBorders>
              <w:top w:val="nil"/>
              <w:left w:val="nil"/>
              <w:bottom w:val="single" w:sz="4" w:space="0" w:color="auto"/>
              <w:right w:val="single" w:sz="4" w:space="0" w:color="auto"/>
            </w:tcBorders>
            <w:shd w:val="clear" w:color="auto" w:fill="auto"/>
            <w:noWrap/>
            <w:vAlign w:val="center"/>
            <w:hideMark/>
          </w:tcPr>
          <w:p w14:paraId="174BFF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D0C0C8"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C6B1F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6,6</w:t>
            </w:r>
          </w:p>
        </w:tc>
        <w:tc>
          <w:tcPr>
            <w:tcW w:w="1505" w:type="dxa"/>
            <w:tcBorders>
              <w:top w:val="nil"/>
              <w:left w:val="nil"/>
              <w:bottom w:val="single" w:sz="4" w:space="0" w:color="auto"/>
              <w:right w:val="single" w:sz="4" w:space="0" w:color="auto"/>
            </w:tcBorders>
            <w:shd w:val="clear" w:color="auto" w:fill="auto"/>
            <w:vAlign w:val="center"/>
            <w:hideMark/>
          </w:tcPr>
          <w:p w14:paraId="56A60BFF"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3B27298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871DF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AAB7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25,9</w:t>
            </w:r>
          </w:p>
        </w:tc>
        <w:tc>
          <w:tcPr>
            <w:tcW w:w="1244" w:type="dxa"/>
            <w:tcBorders>
              <w:top w:val="nil"/>
              <w:left w:val="nil"/>
              <w:bottom w:val="single" w:sz="4" w:space="0" w:color="auto"/>
              <w:right w:val="single" w:sz="4" w:space="0" w:color="auto"/>
            </w:tcBorders>
            <w:shd w:val="clear" w:color="auto" w:fill="auto"/>
            <w:noWrap/>
            <w:vAlign w:val="center"/>
            <w:hideMark/>
          </w:tcPr>
          <w:p w14:paraId="7752DF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4156CBB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139,83</w:t>
            </w:r>
          </w:p>
        </w:tc>
        <w:tc>
          <w:tcPr>
            <w:tcW w:w="711" w:type="dxa"/>
            <w:tcBorders>
              <w:top w:val="nil"/>
              <w:left w:val="nil"/>
              <w:bottom w:val="single" w:sz="4" w:space="0" w:color="auto"/>
              <w:right w:val="single" w:sz="4" w:space="0" w:color="auto"/>
            </w:tcBorders>
            <w:shd w:val="clear" w:color="auto" w:fill="auto"/>
            <w:noWrap/>
            <w:vAlign w:val="center"/>
            <w:hideMark/>
          </w:tcPr>
          <w:p w14:paraId="39D1D47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A7F536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80938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6,7</w:t>
            </w:r>
          </w:p>
        </w:tc>
        <w:tc>
          <w:tcPr>
            <w:tcW w:w="1505" w:type="dxa"/>
            <w:tcBorders>
              <w:top w:val="nil"/>
              <w:left w:val="nil"/>
              <w:bottom w:val="single" w:sz="4" w:space="0" w:color="auto"/>
              <w:right w:val="single" w:sz="4" w:space="0" w:color="auto"/>
            </w:tcBorders>
            <w:shd w:val="clear" w:color="auto" w:fill="auto"/>
            <w:vAlign w:val="center"/>
            <w:hideMark/>
          </w:tcPr>
          <w:p w14:paraId="5FA921FF"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768A200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BFCBE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A2094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177,0</w:t>
            </w:r>
          </w:p>
        </w:tc>
        <w:tc>
          <w:tcPr>
            <w:tcW w:w="1244" w:type="dxa"/>
            <w:tcBorders>
              <w:top w:val="nil"/>
              <w:left w:val="nil"/>
              <w:bottom w:val="single" w:sz="4" w:space="0" w:color="auto"/>
              <w:right w:val="single" w:sz="4" w:space="0" w:color="auto"/>
            </w:tcBorders>
            <w:shd w:val="clear" w:color="auto" w:fill="auto"/>
            <w:noWrap/>
            <w:vAlign w:val="center"/>
            <w:hideMark/>
          </w:tcPr>
          <w:p w14:paraId="6EFAAA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216861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11,66</w:t>
            </w:r>
          </w:p>
        </w:tc>
        <w:tc>
          <w:tcPr>
            <w:tcW w:w="711" w:type="dxa"/>
            <w:tcBorders>
              <w:top w:val="nil"/>
              <w:left w:val="nil"/>
              <w:bottom w:val="single" w:sz="4" w:space="0" w:color="auto"/>
              <w:right w:val="single" w:sz="4" w:space="0" w:color="auto"/>
            </w:tcBorders>
            <w:shd w:val="clear" w:color="auto" w:fill="auto"/>
            <w:noWrap/>
            <w:vAlign w:val="center"/>
            <w:hideMark/>
          </w:tcPr>
          <w:p w14:paraId="3C79DF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F1D21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AEF7C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6,8</w:t>
            </w:r>
          </w:p>
        </w:tc>
        <w:tc>
          <w:tcPr>
            <w:tcW w:w="1505" w:type="dxa"/>
            <w:tcBorders>
              <w:top w:val="nil"/>
              <w:left w:val="nil"/>
              <w:bottom w:val="single" w:sz="4" w:space="0" w:color="auto"/>
              <w:right w:val="single" w:sz="4" w:space="0" w:color="auto"/>
            </w:tcBorders>
            <w:shd w:val="clear" w:color="auto" w:fill="auto"/>
            <w:vAlign w:val="center"/>
            <w:hideMark/>
          </w:tcPr>
          <w:p w14:paraId="6064359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7F694AA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561F6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A3D8D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177,0</w:t>
            </w:r>
          </w:p>
        </w:tc>
        <w:tc>
          <w:tcPr>
            <w:tcW w:w="1244" w:type="dxa"/>
            <w:tcBorders>
              <w:top w:val="nil"/>
              <w:left w:val="nil"/>
              <w:bottom w:val="single" w:sz="4" w:space="0" w:color="auto"/>
              <w:right w:val="single" w:sz="4" w:space="0" w:color="auto"/>
            </w:tcBorders>
            <w:shd w:val="clear" w:color="auto" w:fill="auto"/>
            <w:noWrap/>
            <w:vAlign w:val="center"/>
            <w:hideMark/>
          </w:tcPr>
          <w:p w14:paraId="465D78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0AEC28D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14,32</w:t>
            </w:r>
          </w:p>
        </w:tc>
        <w:tc>
          <w:tcPr>
            <w:tcW w:w="711" w:type="dxa"/>
            <w:tcBorders>
              <w:top w:val="nil"/>
              <w:left w:val="nil"/>
              <w:bottom w:val="single" w:sz="4" w:space="0" w:color="auto"/>
              <w:right w:val="single" w:sz="4" w:space="0" w:color="auto"/>
            </w:tcBorders>
            <w:shd w:val="clear" w:color="auto" w:fill="auto"/>
            <w:noWrap/>
            <w:vAlign w:val="center"/>
            <w:hideMark/>
          </w:tcPr>
          <w:p w14:paraId="20E7BA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E2C8B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14D81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6,9</w:t>
            </w:r>
          </w:p>
        </w:tc>
        <w:tc>
          <w:tcPr>
            <w:tcW w:w="1505" w:type="dxa"/>
            <w:tcBorders>
              <w:top w:val="nil"/>
              <w:left w:val="nil"/>
              <w:bottom w:val="single" w:sz="4" w:space="0" w:color="auto"/>
              <w:right w:val="single" w:sz="4" w:space="0" w:color="auto"/>
            </w:tcBorders>
            <w:shd w:val="clear" w:color="auto" w:fill="auto"/>
            <w:vAlign w:val="center"/>
            <w:hideMark/>
          </w:tcPr>
          <w:p w14:paraId="46B33616"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642EBF5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706F1B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18ABE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41,7</w:t>
            </w:r>
          </w:p>
        </w:tc>
        <w:tc>
          <w:tcPr>
            <w:tcW w:w="1244" w:type="dxa"/>
            <w:tcBorders>
              <w:top w:val="nil"/>
              <w:left w:val="nil"/>
              <w:bottom w:val="single" w:sz="4" w:space="0" w:color="auto"/>
              <w:right w:val="single" w:sz="4" w:space="0" w:color="auto"/>
            </w:tcBorders>
            <w:shd w:val="clear" w:color="auto" w:fill="auto"/>
            <w:noWrap/>
            <w:vAlign w:val="center"/>
            <w:hideMark/>
          </w:tcPr>
          <w:p w14:paraId="72C1AA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0ABD48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3,91</w:t>
            </w:r>
          </w:p>
        </w:tc>
        <w:tc>
          <w:tcPr>
            <w:tcW w:w="711" w:type="dxa"/>
            <w:tcBorders>
              <w:top w:val="nil"/>
              <w:left w:val="nil"/>
              <w:bottom w:val="single" w:sz="4" w:space="0" w:color="auto"/>
              <w:right w:val="single" w:sz="4" w:space="0" w:color="auto"/>
            </w:tcBorders>
            <w:shd w:val="clear" w:color="auto" w:fill="auto"/>
            <w:noWrap/>
            <w:vAlign w:val="center"/>
            <w:hideMark/>
          </w:tcPr>
          <w:p w14:paraId="1A8F48A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73F39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83C02F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14A33F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76B9599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FAE9F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935E3F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377B9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7314288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416,55</w:t>
            </w:r>
          </w:p>
        </w:tc>
        <w:tc>
          <w:tcPr>
            <w:tcW w:w="711" w:type="dxa"/>
            <w:tcBorders>
              <w:top w:val="nil"/>
              <w:left w:val="nil"/>
              <w:bottom w:val="single" w:sz="4" w:space="0" w:color="auto"/>
              <w:right w:val="single" w:sz="4" w:space="0" w:color="auto"/>
            </w:tcBorders>
            <w:shd w:val="clear" w:color="000000" w:fill="F2DCDB"/>
            <w:vAlign w:val="center"/>
            <w:hideMark/>
          </w:tcPr>
          <w:p w14:paraId="6762E8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0,18</w:t>
            </w:r>
          </w:p>
        </w:tc>
      </w:tr>
      <w:tr w:rsidR="00757779" w:rsidRPr="00757779" w14:paraId="5116A7E1"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544DE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43E83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6D39FAA1"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6450EA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F47AF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C3084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C59BB5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975A3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D4AA3E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333B0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6,10</w:t>
            </w:r>
          </w:p>
        </w:tc>
        <w:tc>
          <w:tcPr>
            <w:tcW w:w="1505" w:type="dxa"/>
            <w:tcBorders>
              <w:top w:val="nil"/>
              <w:left w:val="nil"/>
              <w:bottom w:val="single" w:sz="4" w:space="0" w:color="auto"/>
              <w:right w:val="single" w:sz="4" w:space="0" w:color="auto"/>
            </w:tcBorders>
            <w:shd w:val="clear" w:color="auto" w:fill="auto"/>
            <w:vAlign w:val="center"/>
            <w:hideMark/>
          </w:tcPr>
          <w:p w14:paraId="616B6E2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716DB17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183D561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41D0E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84,0</w:t>
            </w:r>
          </w:p>
        </w:tc>
        <w:tc>
          <w:tcPr>
            <w:tcW w:w="1244" w:type="dxa"/>
            <w:tcBorders>
              <w:top w:val="nil"/>
              <w:left w:val="nil"/>
              <w:bottom w:val="single" w:sz="4" w:space="0" w:color="auto"/>
              <w:right w:val="single" w:sz="4" w:space="0" w:color="auto"/>
            </w:tcBorders>
            <w:shd w:val="clear" w:color="auto" w:fill="auto"/>
            <w:noWrap/>
            <w:vAlign w:val="center"/>
            <w:hideMark/>
          </w:tcPr>
          <w:p w14:paraId="69C88D2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4DDD46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698,59</w:t>
            </w:r>
          </w:p>
        </w:tc>
        <w:tc>
          <w:tcPr>
            <w:tcW w:w="711" w:type="dxa"/>
            <w:tcBorders>
              <w:top w:val="nil"/>
              <w:left w:val="nil"/>
              <w:bottom w:val="single" w:sz="4" w:space="0" w:color="auto"/>
              <w:right w:val="single" w:sz="4" w:space="0" w:color="auto"/>
            </w:tcBorders>
            <w:shd w:val="clear" w:color="auto" w:fill="auto"/>
            <w:noWrap/>
            <w:vAlign w:val="center"/>
            <w:hideMark/>
          </w:tcPr>
          <w:p w14:paraId="3CF2E5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4164D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7EAFE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6,11</w:t>
            </w:r>
          </w:p>
        </w:tc>
        <w:tc>
          <w:tcPr>
            <w:tcW w:w="1505" w:type="dxa"/>
            <w:tcBorders>
              <w:top w:val="nil"/>
              <w:left w:val="nil"/>
              <w:bottom w:val="single" w:sz="4" w:space="0" w:color="auto"/>
              <w:right w:val="single" w:sz="4" w:space="0" w:color="auto"/>
            </w:tcBorders>
            <w:shd w:val="clear" w:color="auto" w:fill="auto"/>
            <w:vAlign w:val="center"/>
            <w:hideMark/>
          </w:tcPr>
          <w:p w14:paraId="6E2E383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E2F318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38CE8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FBDA7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29D702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387A455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9,95</w:t>
            </w:r>
          </w:p>
        </w:tc>
        <w:tc>
          <w:tcPr>
            <w:tcW w:w="711" w:type="dxa"/>
            <w:tcBorders>
              <w:top w:val="nil"/>
              <w:left w:val="nil"/>
              <w:bottom w:val="single" w:sz="4" w:space="0" w:color="auto"/>
              <w:right w:val="single" w:sz="4" w:space="0" w:color="auto"/>
            </w:tcBorders>
            <w:shd w:val="clear" w:color="auto" w:fill="auto"/>
            <w:noWrap/>
            <w:vAlign w:val="center"/>
            <w:hideMark/>
          </w:tcPr>
          <w:p w14:paraId="45C31D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F414DAC"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C73F0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6,12</w:t>
            </w:r>
          </w:p>
        </w:tc>
        <w:tc>
          <w:tcPr>
            <w:tcW w:w="1505" w:type="dxa"/>
            <w:tcBorders>
              <w:top w:val="nil"/>
              <w:left w:val="nil"/>
              <w:bottom w:val="single" w:sz="4" w:space="0" w:color="auto"/>
              <w:right w:val="single" w:sz="4" w:space="0" w:color="auto"/>
            </w:tcBorders>
            <w:shd w:val="clear" w:color="auto" w:fill="auto"/>
            <w:vAlign w:val="center"/>
            <w:hideMark/>
          </w:tcPr>
          <w:p w14:paraId="52C92FE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0B408F2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6BFE4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AB71B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0,084</w:t>
            </w:r>
          </w:p>
        </w:tc>
        <w:tc>
          <w:tcPr>
            <w:tcW w:w="1244" w:type="dxa"/>
            <w:tcBorders>
              <w:top w:val="nil"/>
              <w:left w:val="nil"/>
              <w:bottom w:val="single" w:sz="4" w:space="0" w:color="auto"/>
              <w:right w:val="single" w:sz="4" w:space="0" w:color="auto"/>
            </w:tcBorders>
            <w:shd w:val="clear" w:color="auto" w:fill="auto"/>
            <w:noWrap/>
            <w:vAlign w:val="center"/>
            <w:hideMark/>
          </w:tcPr>
          <w:p w14:paraId="6D9D320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2941C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28,25</w:t>
            </w:r>
          </w:p>
        </w:tc>
        <w:tc>
          <w:tcPr>
            <w:tcW w:w="711" w:type="dxa"/>
            <w:tcBorders>
              <w:top w:val="nil"/>
              <w:left w:val="nil"/>
              <w:bottom w:val="single" w:sz="4" w:space="0" w:color="auto"/>
              <w:right w:val="single" w:sz="4" w:space="0" w:color="auto"/>
            </w:tcBorders>
            <w:shd w:val="clear" w:color="auto" w:fill="auto"/>
            <w:noWrap/>
            <w:vAlign w:val="center"/>
            <w:hideMark/>
          </w:tcPr>
          <w:p w14:paraId="471016A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B15E5EC"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74D8CE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522AC4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E388C30"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0A6710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EF339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3EC381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831AB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736,79</w:t>
            </w:r>
          </w:p>
        </w:tc>
        <w:tc>
          <w:tcPr>
            <w:tcW w:w="711" w:type="dxa"/>
            <w:tcBorders>
              <w:top w:val="nil"/>
              <w:left w:val="nil"/>
              <w:bottom w:val="single" w:sz="4" w:space="0" w:color="auto"/>
              <w:right w:val="single" w:sz="4" w:space="0" w:color="auto"/>
            </w:tcBorders>
            <w:shd w:val="clear" w:color="000000" w:fill="F2DCDB"/>
            <w:vAlign w:val="center"/>
            <w:hideMark/>
          </w:tcPr>
          <w:p w14:paraId="048CDD6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0,33</w:t>
            </w:r>
          </w:p>
        </w:tc>
      </w:tr>
      <w:tr w:rsidR="00757779" w:rsidRPr="00F42521" w14:paraId="4230F90C"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22691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D26C0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2A71487"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ԱԴՀ-1, ԳԴՀ-1,2,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=1,15-2.22</w:t>
            </w:r>
          </w:p>
        </w:tc>
        <w:tc>
          <w:tcPr>
            <w:tcW w:w="1192" w:type="dxa"/>
            <w:tcBorders>
              <w:top w:val="nil"/>
              <w:left w:val="nil"/>
              <w:bottom w:val="single" w:sz="4" w:space="0" w:color="auto"/>
              <w:right w:val="single" w:sz="4" w:space="0" w:color="auto"/>
            </w:tcBorders>
            <w:shd w:val="clear" w:color="auto" w:fill="auto"/>
            <w:vAlign w:val="center"/>
            <w:hideMark/>
          </w:tcPr>
          <w:p w14:paraId="6ECB66F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C3A0F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A6FF3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23ED2D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D05CA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84FD3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CF221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6,13</w:t>
            </w:r>
          </w:p>
        </w:tc>
        <w:tc>
          <w:tcPr>
            <w:tcW w:w="1505" w:type="dxa"/>
            <w:tcBorders>
              <w:top w:val="nil"/>
              <w:left w:val="nil"/>
              <w:bottom w:val="single" w:sz="4" w:space="0" w:color="auto"/>
              <w:right w:val="single" w:sz="4" w:space="0" w:color="auto"/>
            </w:tcBorders>
            <w:shd w:val="clear" w:color="auto" w:fill="auto"/>
            <w:vAlign w:val="center"/>
            <w:hideMark/>
          </w:tcPr>
          <w:p w14:paraId="045BB94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4DE09D0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CF42D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E9542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3,6</w:t>
            </w:r>
          </w:p>
        </w:tc>
        <w:tc>
          <w:tcPr>
            <w:tcW w:w="1244" w:type="dxa"/>
            <w:tcBorders>
              <w:top w:val="nil"/>
              <w:left w:val="nil"/>
              <w:bottom w:val="single" w:sz="4" w:space="0" w:color="auto"/>
              <w:right w:val="single" w:sz="4" w:space="0" w:color="auto"/>
            </w:tcBorders>
            <w:shd w:val="clear" w:color="auto" w:fill="auto"/>
            <w:noWrap/>
            <w:vAlign w:val="center"/>
            <w:hideMark/>
          </w:tcPr>
          <w:p w14:paraId="3F1443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075BDD2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153,84</w:t>
            </w:r>
          </w:p>
        </w:tc>
        <w:tc>
          <w:tcPr>
            <w:tcW w:w="711" w:type="dxa"/>
            <w:tcBorders>
              <w:top w:val="nil"/>
              <w:left w:val="nil"/>
              <w:bottom w:val="single" w:sz="4" w:space="0" w:color="auto"/>
              <w:right w:val="single" w:sz="4" w:space="0" w:color="auto"/>
            </w:tcBorders>
            <w:shd w:val="clear" w:color="auto" w:fill="auto"/>
            <w:noWrap/>
            <w:vAlign w:val="center"/>
            <w:hideMark/>
          </w:tcPr>
          <w:p w14:paraId="6A40D05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5EFD2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FF2BA2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6,14</w:t>
            </w:r>
          </w:p>
        </w:tc>
        <w:tc>
          <w:tcPr>
            <w:tcW w:w="1505" w:type="dxa"/>
            <w:tcBorders>
              <w:top w:val="nil"/>
              <w:left w:val="nil"/>
              <w:bottom w:val="single" w:sz="4" w:space="0" w:color="auto"/>
              <w:right w:val="single" w:sz="4" w:space="0" w:color="auto"/>
            </w:tcBorders>
            <w:shd w:val="clear" w:color="auto" w:fill="auto"/>
            <w:vAlign w:val="center"/>
            <w:hideMark/>
          </w:tcPr>
          <w:p w14:paraId="0DDCA3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4892CD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7D8AE0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3D3232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0,90</w:t>
            </w:r>
          </w:p>
        </w:tc>
        <w:tc>
          <w:tcPr>
            <w:tcW w:w="1244" w:type="dxa"/>
            <w:tcBorders>
              <w:top w:val="nil"/>
              <w:left w:val="nil"/>
              <w:bottom w:val="single" w:sz="4" w:space="0" w:color="auto"/>
              <w:right w:val="single" w:sz="4" w:space="0" w:color="auto"/>
            </w:tcBorders>
            <w:shd w:val="clear" w:color="auto" w:fill="auto"/>
            <w:noWrap/>
            <w:vAlign w:val="center"/>
            <w:hideMark/>
          </w:tcPr>
          <w:p w14:paraId="65F97A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EE2EB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33,21</w:t>
            </w:r>
          </w:p>
        </w:tc>
        <w:tc>
          <w:tcPr>
            <w:tcW w:w="711" w:type="dxa"/>
            <w:tcBorders>
              <w:top w:val="nil"/>
              <w:left w:val="nil"/>
              <w:bottom w:val="single" w:sz="4" w:space="0" w:color="auto"/>
              <w:right w:val="single" w:sz="4" w:space="0" w:color="auto"/>
            </w:tcBorders>
            <w:shd w:val="clear" w:color="auto" w:fill="auto"/>
            <w:noWrap/>
            <w:vAlign w:val="center"/>
            <w:hideMark/>
          </w:tcPr>
          <w:p w14:paraId="5262122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0D690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2236E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6,15</w:t>
            </w:r>
          </w:p>
        </w:tc>
        <w:tc>
          <w:tcPr>
            <w:tcW w:w="1505" w:type="dxa"/>
            <w:tcBorders>
              <w:top w:val="nil"/>
              <w:left w:val="nil"/>
              <w:bottom w:val="single" w:sz="4" w:space="0" w:color="auto"/>
              <w:right w:val="single" w:sz="4" w:space="0" w:color="auto"/>
            </w:tcBorders>
            <w:shd w:val="clear" w:color="auto" w:fill="auto"/>
            <w:vAlign w:val="center"/>
            <w:hideMark/>
          </w:tcPr>
          <w:p w14:paraId="65A11A2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0761D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7E5743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CEB4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1,67</w:t>
            </w:r>
          </w:p>
        </w:tc>
        <w:tc>
          <w:tcPr>
            <w:tcW w:w="1244" w:type="dxa"/>
            <w:tcBorders>
              <w:top w:val="nil"/>
              <w:left w:val="nil"/>
              <w:bottom w:val="single" w:sz="4" w:space="0" w:color="auto"/>
              <w:right w:val="single" w:sz="4" w:space="0" w:color="auto"/>
            </w:tcBorders>
            <w:shd w:val="clear" w:color="auto" w:fill="auto"/>
            <w:noWrap/>
            <w:vAlign w:val="center"/>
            <w:hideMark/>
          </w:tcPr>
          <w:p w14:paraId="38E9C2E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7AE7DD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70,28</w:t>
            </w:r>
          </w:p>
        </w:tc>
        <w:tc>
          <w:tcPr>
            <w:tcW w:w="711" w:type="dxa"/>
            <w:tcBorders>
              <w:top w:val="nil"/>
              <w:left w:val="nil"/>
              <w:bottom w:val="single" w:sz="4" w:space="0" w:color="auto"/>
              <w:right w:val="single" w:sz="4" w:space="0" w:color="auto"/>
            </w:tcBorders>
            <w:shd w:val="clear" w:color="auto" w:fill="auto"/>
            <w:noWrap/>
            <w:vAlign w:val="center"/>
            <w:hideMark/>
          </w:tcPr>
          <w:p w14:paraId="2C175B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D0EAB9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8300D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6,16</w:t>
            </w:r>
          </w:p>
        </w:tc>
        <w:tc>
          <w:tcPr>
            <w:tcW w:w="1505" w:type="dxa"/>
            <w:tcBorders>
              <w:top w:val="nil"/>
              <w:left w:val="nil"/>
              <w:bottom w:val="single" w:sz="4" w:space="0" w:color="auto"/>
              <w:right w:val="single" w:sz="4" w:space="0" w:color="auto"/>
            </w:tcBorders>
            <w:shd w:val="clear" w:color="auto" w:fill="auto"/>
            <w:vAlign w:val="center"/>
            <w:hideMark/>
          </w:tcPr>
          <w:p w14:paraId="54C3328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F75844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КЦД-10 հավաքովի երկաթբետոնե հատակի սալ,14.4կգ ամրանի </w:t>
            </w:r>
            <w:r w:rsidRPr="00757779">
              <w:rPr>
                <w:rFonts w:ascii="Sylfaen" w:hAnsi="Sylfaen" w:cs="Arial"/>
                <w:sz w:val="22"/>
                <w:szCs w:val="22"/>
                <w:lang w:val="ru-RU" w:eastAsia="ru-RU"/>
              </w:rPr>
              <w:lastRenderedPageBreak/>
              <w:t>ծախսով, Vբետ=0.18մ3արժեք,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A61B7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հատ</w:t>
            </w:r>
          </w:p>
        </w:tc>
        <w:tc>
          <w:tcPr>
            <w:tcW w:w="1092" w:type="dxa"/>
            <w:tcBorders>
              <w:top w:val="nil"/>
              <w:left w:val="nil"/>
              <w:bottom w:val="single" w:sz="4" w:space="0" w:color="auto"/>
              <w:right w:val="single" w:sz="4" w:space="0" w:color="auto"/>
            </w:tcBorders>
            <w:shd w:val="clear" w:color="auto" w:fill="auto"/>
            <w:vAlign w:val="center"/>
            <w:hideMark/>
          </w:tcPr>
          <w:p w14:paraId="51D4D2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6C9EED2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7FBC6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88,85</w:t>
            </w:r>
          </w:p>
        </w:tc>
        <w:tc>
          <w:tcPr>
            <w:tcW w:w="711" w:type="dxa"/>
            <w:tcBorders>
              <w:top w:val="nil"/>
              <w:left w:val="nil"/>
              <w:bottom w:val="single" w:sz="4" w:space="0" w:color="auto"/>
              <w:right w:val="single" w:sz="4" w:space="0" w:color="auto"/>
            </w:tcBorders>
            <w:shd w:val="clear" w:color="auto" w:fill="auto"/>
            <w:noWrap/>
            <w:vAlign w:val="center"/>
            <w:hideMark/>
          </w:tcPr>
          <w:p w14:paraId="00F75F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84DD2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D98B5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6,17</w:t>
            </w:r>
          </w:p>
        </w:tc>
        <w:tc>
          <w:tcPr>
            <w:tcW w:w="1505" w:type="dxa"/>
            <w:tcBorders>
              <w:top w:val="nil"/>
              <w:left w:val="nil"/>
              <w:bottom w:val="single" w:sz="4" w:space="0" w:color="auto"/>
              <w:right w:val="single" w:sz="4" w:space="0" w:color="auto"/>
            </w:tcBorders>
            <w:shd w:val="clear" w:color="auto" w:fill="auto"/>
            <w:vAlign w:val="center"/>
            <w:hideMark/>
          </w:tcPr>
          <w:p w14:paraId="02C237A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FDE74C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432A3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5B20E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7ADFB3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730946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52,65</w:t>
            </w:r>
          </w:p>
        </w:tc>
        <w:tc>
          <w:tcPr>
            <w:tcW w:w="711" w:type="dxa"/>
            <w:tcBorders>
              <w:top w:val="nil"/>
              <w:left w:val="nil"/>
              <w:bottom w:val="single" w:sz="4" w:space="0" w:color="auto"/>
              <w:right w:val="single" w:sz="4" w:space="0" w:color="auto"/>
            </w:tcBorders>
            <w:shd w:val="clear" w:color="auto" w:fill="auto"/>
            <w:noWrap/>
            <w:vAlign w:val="center"/>
            <w:hideMark/>
          </w:tcPr>
          <w:p w14:paraId="45DDE41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2274A4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2569A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6,18</w:t>
            </w:r>
          </w:p>
        </w:tc>
        <w:tc>
          <w:tcPr>
            <w:tcW w:w="1505" w:type="dxa"/>
            <w:tcBorders>
              <w:top w:val="nil"/>
              <w:left w:val="nil"/>
              <w:bottom w:val="single" w:sz="4" w:space="0" w:color="auto"/>
              <w:right w:val="single" w:sz="4" w:space="0" w:color="auto"/>
            </w:tcBorders>
            <w:shd w:val="clear" w:color="auto" w:fill="auto"/>
            <w:vAlign w:val="center"/>
            <w:hideMark/>
          </w:tcPr>
          <w:p w14:paraId="7653EE6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CED0BF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CF06E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EC35D1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17D6A6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20C22F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54AD94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11B6AC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859FDE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6,19</w:t>
            </w:r>
          </w:p>
        </w:tc>
        <w:tc>
          <w:tcPr>
            <w:tcW w:w="1505" w:type="dxa"/>
            <w:tcBorders>
              <w:top w:val="nil"/>
              <w:left w:val="nil"/>
              <w:bottom w:val="single" w:sz="4" w:space="0" w:color="auto"/>
              <w:right w:val="single" w:sz="4" w:space="0" w:color="auto"/>
            </w:tcBorders>
            <w:shd w:val="clear" w:color="auto" w:fill="auto"/>
            <w:vAlign w:val="center"/>
            <w:hideMark/>
          </w:tcPr>
          <w:p w14:paraId="0F6D8A6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862D6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2BE56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AF65B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381870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1C9C5C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368,97</w:t>
            </w:r>
          </w:p>
        </w:tc>
        <w:tc>
          <w:tcPr>
            <w:tcW w:w="711" w:type="dxa"/>
            <w:tcBorders>
              <w:top w:val="nil"/>
              <w:left w:val="nil"/>
              <w:bottom w:val="single" w:sz="4" w:space="0" w:color="auto"/>
              <w:right w:val="single" w:sz="4" w:space="0" w:color="auto"/>
            </w:tcBorders>
            <w:shd w:val="clear" w:color="auto" w:fill="auto"/>
            <w:noWrap/>
            <w:vAlign w:val="center"/>
            <w:hideMark/>
          </w:tcPr>
          <w:p w14:paraId="358D19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E6C18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DB511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6,20</w:t>
            </w:r>
          </w:p>
        </w:tc>
        <w:tc>
          <w:tcPr>
            <w:tcW w:w="1505" w:type="dxa"/>
            <w:tcBorders>
              <w:top w:val="nil"/>
              <w:left w:val="nil"/>
              <w:bottom w:val="single" w:sz="4" w:space="0" w:color="auto"/>
              <w:right w:val="single" w:sz="4" w:space="0" w:color="auto"/>
            </w:tcBorders>
            <w:shd w:val="clear" w:color="auto" w:fill="auto"/>
            <w:vAlign w:val="center"/>
            <w:hideMark/>
          </w:tcPr>
          <w:p w14:paraId="5FC2DD8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51B9B19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BDFB84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0ADCA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0,024</w:t>
            </w:r>
          </w:p>
        </w:tc>
        <w:tc>
          <w:tcPr>
            <w:tcW w:w="1244" w:type="dxa"/>
            <w:tcBorders>
              <w:top w:val="nil"/>
              <w:left w:val="nil"/>
              <w:bottom w:val="single" w:sz="4" w:space="0" w:color="auto"/>
              <w:right w:val="single" w:sz="4" w:space="0" w:color="auto"/>
            </w:tcBorders>
            <w:shd w:val="clear" w:color="auto" w:fill="auto"/>
            <w:noWrap/>
            <w:vAlign w:val="center"/>
            <w:hideMark/>
          </w:tcPr>
          <w:p w14:paraId="162DF08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7B722D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17,09</w:t>
            </w:r>
          </w:p>
        </w:tc>
        <w:tc>
          <w:tcPr>
            <w:tcW w:w="711" w:type="dxa"/>
            <w:tcBorders>
              <w:top w:val="nil"/>
              <w:left w:val="nil"/>
              <w:bottom w:val="single" w:sz="4" w:space="0" w:color="auto"/>
              <w:right w:val="single" w:sz="4" w:space="0" w:color="auto"/>
            </w:tcBorders>
            <w:shd w:val="clear" w:color="auto" w:fill="auto"/>
            <w:noWrap/>
            <w:vAlign w:val="center"/>
            <w:hideMark/>
          </w:tcPr>
          <w:p w14:paraId="663B52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8FBA9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9B185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6,21</w:t>
            </w:r>
          </w:p>
        </w:tc>
        <w:tc>
          <w:tcPr>
            <w:tcW w:w="1505" w:type="dxa"/>
            <w:tcBorders>
              <w:top w:val="nil"/>
              <w:left w:val="nil"/>
              <w:bottom w:val="single" w:sz="4" w:space="0" w:color="auto"/>
              <w:right w:val="single" w:sz="4" w:space="0" w:color="auto"/>
            </w:tcBorders>
            <w:shd w:val="clear" w:color="auto" w:fill="auto"/>
            <w:vAlign w:val="center"/>
            <w:hideMark/>
          </w:tcPr>
          <w:p w14:paraId="580148D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4455849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FCCEF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41B15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w:t>
            </w:r>
          </w:p>
        </w:tc>
        <w:tc>
          <w:tcPr>
            <w:tcW w:w="1244" w:type="dxa"/>
            <w:tcBorders>
              <w:top w:val="nil"/>
              <w:left w:val="nil"/>
              <w:bottom w:val="single" w:sz="4" w:space="0" w:color="auto"/>
              <w:right w:val="single" w:sz="4" w:space="0" w:color="auto"/>
            </w:tcBorders>
            <w:shd w:val="clear" w:color="auto" w:fill="auto"/>
            <w:noWrap/>
            <w:vAlign w:val="center"/>
            <w:hideMark/>
          </w:tcPr>
          <w:p w14:paraId="6E0FFC2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764892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21,01</w:t>
            </w:r>
          </w:p>
        </w:tc>
        <w:tc>
          <w:tcPr>
            <w:tcW w:w="711" w:type="dxa"/>
            <w:tcBorders>
              <w:top w:val="nil"/>
              <w:left w:val="nil"/>
              <w:bottom w:val="single" w:sz="4" w:space="0" w:color="auto"/>
              <w:right w:val="single" w:sz="4" w:space="0" w:color="auto"/>
            </w:tcBorders>
            <w:shd w:val="clear" w:color="auto" w:fill="auto"/>
            <w:noWrap/>
            <w:vAlign w:val="center"/>
            <w:hideMark/>
          </w:tcPr>
          <w:p w14:paraId="592EAC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C4C15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F561C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6,22</w:t>
            </w:r>
          </w:p>
        </w:tc>
        <w:tc>
          <w:tcPr>
            <w:tcW w:w="1505" w:type="dxa"/>
            <w:tcBorders>
              <w:top w:val="nil"/>
              <w:left w:val="nil"/>
              <w:bottom w:val="single" w:sz="4" w:space="0" w:color="auto"/>
              <w:right w:val="single" w:sz="4" w:space="0" w:color="auto"/>
            </w:tcBorders>
            <w:shd w:val="clear" w:color="auto" w:fill="auto"/>
            <w:vAlign w:val="center"/>
            <w:hideMark/>
          </w:tcPr>
          <w:p w14:paraId="52B5217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09D22D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F32C0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3909F1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0,024</w:t>
            </w:r>
          </w:p>
        </w:tc>
        <w:tc>
          <w:tcPr>
            <w:tcW w:w="1244" w:type="dxa"/>
            <w:tcBorders>
              <w:top w:val="nil"/>
              <w:left w:val="nil"/>
              <w:bottom w:val="single" w:sz="4" w:space="0" w:color="auto"/>
              <w:right w:val="single" w:sz="4" w:space="0" w:color="auto"/>
            </w:tcBorders>
            <w:shd w:val="clear" w:color="auto" w:fill="auto"/>
            <w:noWrap/>
            <w:vAlign w:val="center"/>
            <w:hideMark/>
          </w:tcPr>
          <w:p w14:paraId="4D8BF6F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0D8D4B2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0,32</w:t>
            </w:r>
          </w:p>
        </w:tc>
        <w:tc>
          <w:tcPr>
            <w:tcW w:w="711" w:type="dxa"/>
            <w:tcBorders>
              <w:top w:val="nil"/>
              <w:left w:val="nil"/>
              <w:bottom w:val="single" w:sz="4" w:space="0" w:color="auto"/>
              <w:right w:val="single" w:sz="4" w:space="0" w:color="auto"/>
            </w:tcBorders>
            <w:shd w:val="clear" w:color="auto" w:fill="auto"/>
            <w:noWrap/>
            <w:vAlign w:val="center"/>
            <w:hideMark/>
          </w:tcPr>
          <w:p w14:paraId="0087E0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45B456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3B1A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6,23</w:t>
            </w:r>
          </w:p>
        </w:tc>
        <w:tc>
          <w:tcPr>
            <w:tcW w:w="1505" w:type="dxa"/>
            <w:tcBorders>
              <w:top w:val="nil"/>
              <w:left w:val="nil"/>
              <w:bottom w:val="single" w:sz="4" w:space="0" w:color="auto"/>
              <w:right w:val="single" w:sz="4" w:space="0" w:color="auto"/>
            </w:tcBorders>
            <w:shd w:val="clear" w:color="auto" w:fill="auto"/>
            <w:vAlign w:val="center"/>
            <w:hideMark/>
          </w:tcPr>
          <w:p w14:paraId="407F0B6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64E5305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77CE6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DB30F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4,5</w:t>
            </w:r>
          </w:p>
        </w:tc>
        <w:tc>
          <w:tcPr>
            <w:tcW w:w="1244" w:type="dxa"/>
            <w:tcBorders>
              <w:top w:val="nil"/>
              <w:left w:val="nil"/>
              <w:bottom w:val="single" w:sz="4" w:space="0" w:color="auto"/>
              <w:right w:val="single" w:sz="4" w:space="0" w:color="auto"/>
            </w:tcBorders>
            <w:shd w:val="clear" w:color="auto" w:fill="auto"/>
            <w:noWrap/>
            <w:vAlign w:val="center"/>
            <w:hideMark/>
          </w:tcPr>
          <w:p w14:paraId="796944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566A7BD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2,98</w:t>
            </w:r>
          </w:p>
        </w:tc>
        <w:tc>
          <w:tcPr>
            <w:tcW w:w="711" w:type="dxa"/>
            <w:tcBorders>
              <w:top w:val="nil"/>
              <w:left w:val="nil"/>
              <w:bottom w:val="single" w:sz="4" w:space="0" w:color="auto"/>
              <w:right w:val="single" w:sz="4" w:space="0" w:color="auto"/>
            </w:tcBorders>
            <w:shd w:val="clear" w:color="auto" w:fill="auto"/>
            <w:noWrap/>
            <w:vAlign w:val="center"/>
            <w:hideMark/>
          </w:tcPr>
          <w:p w14:paraId="4E1EF2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D5112E"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C82FE5A"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8648C6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46C013F"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1E78AA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642F6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1FE593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5B14A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888,17</w:t>
            </w:r>
          </w:p>
        </w:tc>
        <w:tc>
          <w:tcPr>
            <w:tcW w:w="711" w:type="dxa"/>
            <w:tcBorders>
              <w:top w:val="nil"/>
              <w:left w:val="nil"/>
              <w:bottom w:val="single" w:sz="4" w:space="0" w:color="auto"/>
              <w:right w:val="single" w:sz="4" w:space="0" w:color="auto"/>
            </w:tcBorders>
            <w:shd w:val="clear" w:color="000000" w:fill="F2DCDB"/>
            <w:vAlign w:val="center"/>
            <w:hideMark/>
          </w:tcPr>
          <w:p w14:paraId="6D9540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0,39</w:t>
            </w:r>
          </w:p>
        </w:tc>
      </w:tr>
      <w:tr w:rsidR="00757779" w:rsidRPr="00757779" w14:paraId="4D95360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600D02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83D41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40FC339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6-րդ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2654532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0C066E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DD3EA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75E2E0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2041,50</w:t>
            </w:r>
          </w:p>
        </w:tc>
        <w:tc>
          <w:tcPr>
            <w:tcW w:w="711" w:type="dxa"/>
            <w:tcBorders>
              <w:top w:val="nil"/>
              <w:left w:val="nil"/>
              <w:bottom w:val="single" w:sz="4" w:space="0" w:color="auto"/>
              <w:right w:val="single" w:sz="4" w:space="0" w:color="auto"/>
            </w:tcBorders>
            <w:shd w:val="clear" w:color="000000" w:fill="D8E4BC"/>
            <w:vAlign w:val="center"/>
            <w:hideMark/>
          </w:tcPr>
          <w:p w14:paraId="1BCAC9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0,90</w:t>
            </w:r>
          </w:p>
        </w:tc>
      </w:tr>
      <w:tr w:rsidR="00757779" w:rsidRPr="00757779" w14:paraId="2514020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047044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6F7C38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0B90EB42"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7.Կոյուղու կոլեկտոր Կ-22</w:t>
            </w:r>
          </w:p>
        </w:tc>
        <w:tc>
          <w:tcPr>
            <w:tcW w:w="1192" w:type="dxa"/>
            <w:tcBorders>
              <w:top w:val="nil"/>
              <w:left w:val="nil"/>
              <w:bottom w:val="single" w:sz="4" w:space="0" w:color="auto"/>
              <w:right w:val="single" w:sz="4" w:space="0" w:color="auto"/>
            </w:tcBorders>
            <w:shd w:val="clear" w:color="000000" w:fill="FCD5B4"/>
            <w:hideMark/>
          </w:tcPr>
          <w:p w14:paraId="519E0B95"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372F2D5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7EB571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0A7A050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6206D76"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044E64F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9E052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4837AD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1AFDC65E"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14AFC9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36CD88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5ECE1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B9711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D91FA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7372C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83DB7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w:t>
            </w:r>
          </w:p>
        </w:tc>
        <w:tc>
          <w:tcPr>
            <w:tcW w:w="1505" w:type="dxa"/>
            <w:tcBorders>
              <w:top w:val="nil"/>
              <w:left w:val="nil"/>
              <w:bottom w:val="single" w:sz="4" w:space="0" w:color="auto"/>
              <w:right w:val="single" w:sz="4" w:space="0" w:color="auto"/>
            </w:tcBorders>
            <w:shd w:val="clear" w:color="auto" w:fill="auto"/>
            <w:vAlign w:val="center"/>
            <w:hideMark/>
          </w:tcPr>
          <w:p w14:paraId="3387B44F"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81CFE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0B4E4A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58BE1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159,0</w:t>
            </w:r>
          </w:p>
        </w:tc>
        <w:tc>
          <w:tcPr>
            <w:tcW w:w="1244" w:type="dxa"/>
            <w:tcBorders>
              <w:top w:val="nil"/>
              <w:left w:val="nil"/>
              <w:bottom w:val="single" w:sz="4" w:space="0" w:color="auto"/>
              <w:right w:val="single" w:sz="4" w:space="0" w:color="auto"/>
            </w:tcBorders>
            <w:shd w:val="clear" w:color="auto" w:fill="auto"/>
            <w:noWrap/>
            <w:vAlign w:val="center"/>
            <w:hideMark/>
          </w:tcPr>
          <w:p w14:paraId="7269A58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5A0077E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16,67</w:t>
            </w:r>
          </w:p>
        </w:tc>
        <w:tc>
          <w:tcPr>
            <w:tcW w:w="711" w:type="dxa"/>
            <w:tcBorders>
              <w:top w:val="nil"/>
              <w:left w:val="nil"/>
              <w:bottom w:val="single" w:sz="4" w:space="0" w:color="auto"/>
              <w:right w:val="single" w:sz="4" w:space="0" w:color="auto"/>
            </w:tcBorders>
            <w:shd w:val="clear" w:color="auto" w:fill="auto"/>
            <w:noWrap/>
            <w:vAlign w:val="center"/>
            <w:hideMark/>
          </w:tcPr>
          <w:p w14:paraId="5F057C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43E4DD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0727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w:t>
            </w:r>
          </w:p>
        </w:tc>
        <w:tc>
          <w:tcPr>
            <w:tcW w:w="1505" w:type="dxa"/>
            <w:tcBorders>
              <w:top w:val="nil"/>
              <w:left w:val="nil"/>
              <w:bottom w:val="single" w:sz="4" w:space="0" w:color="auto"/>
              <w:right w:val="single" w:sz="4" w:space="0" w:color="auto"/>
            </w:tcBorders>
            <w:shd w:val="clear" w:color="auto" w:fill="auto"/>
            <w:vAlign w:val="center"/>
            <w:hideMark/>
          </w:tcPr>
          <w:p w14:paraId="6583CA1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BECDE1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191053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548C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12,3</w:t>
            </w:r>
          </w:p>
        </w:tc>
        <w:tc>
          <w:tcPr>
            <w:tcW w:w="1244" w:type="dxa"/>
            <w:tcBorders>
              <w:top w:val="nil"/>
              <w:left w:val="nil"/>
              <w:bottom w:val="single" w:sz="4" w:space="0" w:color="auto"/>
              <w:right w:val="single" w:sz="4" w:space="0" w:color="auto"/>
            </w:tcBorders>
            <w:shd w:val="clear" w:color="auto" w:fill="auto"/>
            <w:noWrap/>
            <w:vAlign w:val="center"/>
            <w:hideMark/>
          </w:tcPr>
          <w:p w14:paraId="2095E4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315E384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12,39</w:t>
            </w:r>
          </w:p>
        </w:tc>
        <w:tc>
          <w:tcPr>
            <w:tcW w:w="711" w:type="dxa"/>
            <w:tcBorders>
              <w:top w:val="nil"/>
              <w:left w:val="nil"/>
              <w:bottom w:val="single" w:sz="4" w:space="0" w:color="auto"/>
              <w:right w:val="single" w:sz="4" w:space="0" w:color="auto"/>
            </w:tcBorders>
            <w:shd w:val="clear" w:color="auto" w:fill="auto"/>
            <w:noWrap/>
            <w:vAlign w:val="center"/>
            <w:hideMark/>
          </w:tcPr>
          <w:p w14:paraId="06A2F2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E0E1D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3C875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w:t>
            </w:r>
          </w:p>
        </w:tc>
        <w:tc>
          <w:tcPr>
            <w:tcW w:w="1505" w:type="dxa"/>
            <w:tcBorders>
              <w:top w:val="nil"/>
              <w:left w:val="nil"/>
              <w:bottom w:val="single" w:sz="4" w:space="0" w:color="auto"/>
              <w:right w:val="single" w:sz="4" w:space="0" w:color="auto"/>
            </w:tcBorders>
            <w:shd w:val="clear" w:color="auto" w:fill="auto"/>
            <w:vAlign w:val="center"/>
            <w:hideMark/>
          </w:tcPr>
          <w:p w14:paraId="0E221AAF"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D6676E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EEB5E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68C50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25,83</w:t>
            </w:r>
          </w:p>
        </w:tc>
        <w:tc>
          <w:tcPr>
            <w:tcW w:w="1244" w:type="dxa"/>
            <w:tcBorders>
              <w:top w:val="nil"/>
              <w:left w:val="nil"/>
              <w:bottom w:val="single" w:sz="4" w:space="0" w:color="auto"/>
              <w:right w:val="single" w:sz="4" w:space="0" w:color="auto"/>
            </w:tcBorders>
            <w:shd w:val="clear" w:color="auto" w:fill="auto"/>
            <w:noWrap/>
            <w:vAlign w:val="center"/>
            <w:hideMark/>
          </w:tcPr>
          <w:p w14:paraId="5FF1DF6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D148A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5,08</w:t>
            </w:r>
          </w:p>
        </w:tc>
        <w:tc>
          <w:tcPr>
            <w:tcW w:w="711" w:type="dxa"/>
            <w:tcBorders>
              <w:top w:val="nil"/>
              <w:left w:val="nil"/>
              <w:bottom w:val="single" w:sz="4" w:space="0" w:color="auto"/>
              <w:right w:val="single" w:sz="4" w:space="0" w:color="auto"/>
            </w:tcBorders>
            <w:shd w:val="clear" w:color="auto" w:fill="auto"/>
            <w:noWrap/>
            <w:vAlign w:val="center"/>
            <w:hideMark/>
          </w:tcPr>
          <w:p w14:paraId="781306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B9A5B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44A16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7,4</w:t>
            </w:r>
          </w:p>
        </w:tc>
        <w:tc>
          <w:tcPr>
            <w:tcW w:w="1505" w:type="dxa"/>
            <w:tcBorders>
              <w:top w:val="nil"/>
              <w:left w:val="nil"/>
              <w:bottom w:val="single" w:sz="4" w:space="0" w:color="auto"/>
              <w:right w:val="single" w:sz="4" w:space="0" w:color="auto"/>
            </w:tcBorders>
            <w:shd w:val="clear" w:color="auto" w:fill="auto"/>
            <w:vAlign w:val="center"/>
            <w:hideMark/>
          </w:tcPr>
          <w:p w14:paraId="25F03A3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BF635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F69DB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B051F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25,83</w:t>
            </w:r>
          </w:p>
        </w:tc>
        <w:tc>
          <w:tcPr>
            <w:tcW w:w="1244" w:type="dxa"/>
            <w:tcBorders>
              <w:top w:val="nil"/>
              <w:left w:val="nil"/>
              <w:bottom w:val="single" w:sz="4" w:space="0" w:color="auto"/>
              <w:right w:val="single" w:sz="4" w:space="0" w:color="auto"/>
            </w:tcBorders>
            <w:shd w:val="clear" w:color="auto" w:fill="auto"/>
            <w:noWrap/>
            <w:vAlign w:val="center"/>
            <w:hideMark/>
          </w:tcPr>
          <w:p w14:paraId="2EA65C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3F245F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3,39</w:t>
            </w:r>
          </w:p>
        </w:tc>
        <w:tc>
          <w:tcPr>
            <w:tcW w:w="711" w:type="dxa"/>
            <w:tcBorders>
              <w:top w:val="nil"/>
              <w:left w:val="nil"/>
              <w:bottom w:val="single" w:sz="4" w:space="0" w:color="auto"/>
              <w:right w:val="single" w:sz="4" w:space="0" w:color="auto"/>
            </w:tcBorders>
            <w:shd w:val="clear" w:color="auto" w:fill="auto"/>
            <w:noWrap/>
            <w:vAlign w:val="center"/>
            <w:hideMark/>
          </w:tcPr>
          <w:p w14:paraId="717D8D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16C167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18472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7,5</w:t>
            </w:r>
          </w:p>
        </w:tc>
        <w:tc>
          <w:tcPr>
            <w:tcW w:w="1505" w:type="dxa"/>
            <w:tcBorders>
              <w:top w:val="nil"/>
              <w:left w:val="nil"/>
              <w:bottom w:val="single" w:sz="4" w:space="0" w:color="auto"/>
              <w:right w:val="single" w:sz="4" w:space="0" w:color="auto"/>
            </w:tcBorders>
            <w:shd w:val="clear" w:color="auto" w:fill="auto"/>
            <w:vAlign w:val="center"/>
            <w:hideMark/>
          </w:tcPr>
          <w:p w14:paraId="0F6EC1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26FC117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F3669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582F59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846,1</w:t>
            </w:r>
          </w:p>
        </w:tc>
        <w:tc>
          <w:tcPr>
            <w:tcW w:w="1244" w:type="dxa"/>
            <w:tcBorders>
              <w:top w:val="nil"/>
              <w:left w:val="nil"/>
              <w:bottom w:val="single" w:sz="4" w:space="0" w:color="auto"/>
              <w:right w:val="single" w:sz="4" w:space="0" w:color="auto"/>
            </w:tcBorders>
            <w:shd w:val="clear" w:color="auto" w:fill="auto"/>
            <w:noWrap/>
            <w:vAlign w:val="center"/>
            <w:hideMark/>
          </w:tcPr>
          <w:p w14:paraId="1C136B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301D82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644,86</w:t>
            </w:r>
          </w:p>
        </w:tc>
        <w:tc>
          <w:tcPr>
            <w:tcW w:w="711" w:type="dxa"/>
            <w:tcBorders>
              <w:top w:val="nil"/>
              <w:left w:val="nil"/>
              <w:bottom w:val="single" w:sz="4" w:space="0" w:color="auto"/>
              <w:right w:val="single" w:sz="4" w:space="0" w:color="auto"/>
            </w:tcBorders>
            <w:shd w:val="clear" w:color="auto" w:fill="auto"/>
            <w:noWrap/>
            <w:vAlign w:val="center"/>
            <w:hideMark/>
          </w:tcPr>
          <w:p w14:paraId="77256A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EB296F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A5BA4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7,6</w:t>
            </w:r>
          </w:p>
        </w:tc>
        <w:tc>
          <w:tcPr>
            <w:tcW w:w="1505" w:type="dxa"/>
            <w:tcBorders>
              <w:top w:val="nil"/>
              <w:left w:val="nil"/>
              <w:bottom w:val="single" w:sz="4" w:space="0" w:color="auto"/>
              <w:right w:val="single" w:sz="4" w:space="0" w:color="auto"/>
            </w:tcBorders>
            <w:shd w:val="clear" w:color="auto" w:fill="auto"/>
            <w:vAlign w:val="center"/>
            <w:hideMark/>
          </w:tcPr>
          <w:p w14:paraId="22E9004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5FBD6C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0EA05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F065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213,2</w:t>
            </w:r>
          </w:p>
        </w:tc>
        <w:tc>
          <w:tcPr>
            <w:tcW w:w="1244" w:type="dxa"/>
            <w:tcBorders>
              <w:top w:val="nil"/>
              <w:left w:val="nil"/>
              <w:bottom w:val="single" w:sz="4" w:space="0" w:color="auto"/>
              <w:right w:val="single" w:sz="4" w:space="0" w:color="auto"/>
            </w:tcBorders>
            <w:shd w:val="clear" w:color="auto" w:fill="auto"/>
            <w:noWrap/>
            <w:vAlign w:val="center"/>
            <w:hideMark/>
          </w:tcPr>
          <w:p w14:paraId="1D6175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3ED8E8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214,83</w:t>
            </w:r>
          </w:p>
        </w:tc>
        <w:tc>
          <w:tcPr>
            <w:tcW w:w="711" w:type="dxa"/>
            <w:tcBorders>
              <w:top w:val="nil"/>
              <w:left w:val="nil"/>
              <w:bottom w:val="single" w:sz="4" w:space="0" w:color="auto"/>
              <w:right w:val="single" w:sz="4" w:space="0" w:color="auto"/>
            </w:tcBorders>
            <w:shd w:val="clear" w:color="auto" w:fill="auto"/>
            <w:noWrap/>
            <w:vAlign w:val="center"/>
            <w:hideMark/>
          </w:tcPr>
          <w:p w14:paraId="226E5B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5044B1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560EF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7,7</w:t>
            </w:r>
          </w:p>
        </w:tc>
        <w:tc>
          <w:tcPr>
            <w:tcW w:w="1505" w:type="dxa"/>
            <w:tcBorders>
              <w:top w:val="nil"/>
              <w:left w:val="nil"/>
              <w:bottom w:val="single" w:sz="4" w:space="0" w:color="auto"/>
              <w:right w:val="single" w:sz="4" w:space="0" w:color="auto"/>
            </w:tcBorders>
            <w:shd w:val="clear" w:color="auto" w:fill="auto"/>
            <w:vAlign w:val="center"/>
            <w:hideMark/>
          </w:tcPr>
          <w:p w14:paraId="148A05F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E13601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85B50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21D53F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437,06</w:t>
            </w:r>
          </w:p>
        </w:tc>
        <w:tc>
          <w:tcPr>
            <w:tcW w:w="1244" w:type="dxa"/>
            <w:tcBorders>
              <w:top w:val="nil"/>
              <w:left w:val="nil"/>
              <w:bottom w:val="single" w:sz="4" w:space="0" w:color="auto"/>
              <w:right w:val="single" w:sz="4" w:space="0" w:color="auto"/>
            </w:tcBorders>
            <w:shd w:val="clear" w:color="auto" w:fill="auto"/>
            <w:noWrap/>
            <w:vAlign w:val="center"/>
            <w:hideMark/>
          </w:tcPr>
          <w:p w14:paraId="3A2BB0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3911BE8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85,92</w:t>
            </w:r>
          </w:p>
        </w:tc>
        <w:tc>
          <w:tcPr>
            <w:tcW w:w="711" w:type="dxa"/>
            <w:tcBorders>
              <w:top w:val="nil"/>
              <w:left w:val="nil"/>
              <w:bottom w:val="single" w:sz="4" w:space="0" w:color="auto"/>
              <w:right w:val="single" w:sz="4" w:space="0" w:color="auto"/>
            </w:tcBorders>
            <w:shd w:val="clear" w:color="auto" w:fill="auto"/>
            <w:noWrap/>
            <w:vAlign w:val="center"/>
            <w:hideMark/>
          </w:tcPr>
          <w:p w14:paraId="78C83E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C099E6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C14F6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7,8</w:t>
            </w:r>
          </w:p>
        </w:tc>
        <w:tc>
          <w:tcPr>
            <w:tcW w:w="1505" w:type="dxa"/>
            <w:tcBorders>
              <w:top w:val="nil"/>
              <w:left w:val="nil"/>
              <w:bottom w:val="single" w:sz="4" w:space="0" w:color="auto"/>
              <w:right w:val="single" w:sz="4" w:space="0" w:color="auto"/>
            </w:tcBorders>
            <w:shd w:val="clear" w:color="auto" w:fill="auto"/>
            <w:vAlign w:val="center"/>
            <w:hideMark/>
          </w:tcPr>
          <w:p w14:paraId="130FF60A"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65EAC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59080D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4F1F42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437,06</w:t>
            </w:r>
          </w:p>
        </w:tc>
        <w:tc>
          <w:tcPr>
            <w:tcW w:w="1244" w:type="dxa"/>
            <w:tcBorders>
              <w:top w:val="nil"/>
              <w:left w:val="nil"/>
              <w:bottom w:val="single" w:sz="4" w:space="0" w:color="auto"/>
              <w:right w:val="single" w:sz="4" w:space="0" w:color="auto"/>
            </w:tcBorders>
            <w:shd w:val="clear" w:color="auto" w:fill="auto"/>
            <w:noWrap/>
            <w:vAlign w:val="center"/>
            <w:hideMark/>
          </w:tcPr>
          <w:p w14:paraId="7131093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013C270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57,28</w:t>
            </w:r>
          </w:p>
        </w:tc>
        <w:tc>
          <w:tcPr>
            <w:tcW w:w="711" w:type="dxa"/>
            <w:tcBorders>
              <w:top w:val="nil"/>
              <w:left w:val="nil"/>
              <w:bottom w:val="single" w:sz="4" w:space="0" w:color="auto"/>
              <w:right w:val="single" w:sz="4" w:space="0" w:color="auto"/>
            </w:tcBorders>
            <w:shd w:val="clear" w:color="auto" w:fill="auto"/>
            <w:noWrap/>
            <w:vAlign w:val="center"/>
            <w:hideMark/>
          </w:tcPr>
          <w:p w14:paraId="7BB2F9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F7095C3"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0E8E4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7,9</w:t>
            </w:r>
          </w:p>
        </w:tc>
        <w:tc>
          <w:tcPr>
            <w:tcW w:w="1505" w:type="dxa"/>
            <w:tcBorders>
              <w:top w:val="nil"/>
              <w:left w:val="nil"/>
              <w:bottom w:val="single" w:sz="4" w:space="0" w:color="auto"/>
              <w:right w:val="single" w:sz="4" w:space="0" w:color="auto"/>
            </w:tcBorders>
            <w:shd w:val="clear" w:color="auto" w:fill="auto"/>
            <w:vAlign w:val="center"/>
            <w:hideMark/>
          </w:tcPr>
          <w:p w14:paraId="2175818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33F7E1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479E5E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1A2C7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27,6</w:t>
            </w:r>
          </w:p>
        </w:tc>
        <w:tc>
          <w:tcPr>
            <w:tcW w:w="1244" w:type="dxa"/>
            <w:tcBorders>
              <w:top w:val="nil"/>
              <w:left w:val="nil"/>
              <w:bottom w:val="single" w:sz="4" w:space="0" w:color="auto"/>
              <w:right w:val="single" w:sz="4" w:space="0" w:color="auto"/>
            </w:tcBorders>
            <w:shd w:val="clear" w:color="auto" w:fill="auto"/>
            <w:noWrap/>
            <w:vAlign w:val="center"/>
            <w:hideMark/>
          </w:tcPr>
          <w:p w14:paraId="7CC1AE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2D4781B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189,60</w:t>
            </w:r>
          </w:p>
        </w:tc>
        <w:tc>
          <w:tcPr>
            <w:tcW w:w="711" w:type="dxa"/>
            <w:tcBorders>
              <w:top w:val="nil"/>
              <w:left w:val="nil"/>
              <w:bottom w:val="single" w:sz="4" w:space="0" w:color="auto"/>
              <w:right w:val="single" w:sz="4" w:space="0" w:color="auto"/>
            </w:tcBorders>
            <w:shd w:val="clear" w:color="auto" w:fill="auto"/>
            <w:noWrap/>
            <w:vAlign w:val="center"/>
            <w:hideMark/>
          </w:tcPr>
          <w:p w14:paraId="2B48B5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5DFB78"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2E10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7,10</w:t>
            </w:r>
          </w:p>
        </w:tc>
        <w:tc>
          <w:tcPr>
            <w:tcW w:w="1505" w:type="dxa"/>
            <w:tcBorders>
              <w:top w:val="nil"/>
              <w:left w:val="nil"/>
              <w:bottom w:val="single" w:sz="4" w:space="0" w:color="auto"/>
              <w:right w:val="single" w:sz="4" w:space="0" w:color="auto"/>
            </w:tcBorders>
            <w:shd w:val="clear" w:color="auto" w:fill="auto"/>
            <w:vAlign w:val="center"/>
            <w:hideMark/>
          </w:tcPr>
          <w:p w14:paraId="2B40286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575B01A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595B8F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88DC91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117,6</w:t>
            </w:r>
          </w:p>
        </w:tc>
        <w:tc>
          <w:tcPr>
            <w:tcW w:w="1244" w:type="dxa"/>
            <w:tcBorders>
              <w:top w:val="nil"/>
              <w:left w:val="nil"/>
              <w:bottom w:val="single" w:sz="4" w:space="0" w:color="auto"/>
              <w:right w:val="single" w:sz="4" w:space="0" w:color="auto"/>
            </w:tcBorders>
            <w:shd w:val="clear" w:color="auto" w:fill="auto"/>
            <w:noWrap/>
            <w:vAlign w:val="center"/>
            <w:hideMark/>
          </w:tcPr>
          <w:p w14:paraId="626744E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2ECA2B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634,89</w:t>
            </w:r>
          </w:p>
        </w:tc>
        <w:tc>
          <w:tcPr>
            <w:tcW w:w="711" w:type="dxa"/>
            <w:tcBorders>
              <w:top w:val="nil"/>
              <w:left w:val="nil"/>
              <w:bottom w:val="single" w:sz="4" w:space="0" w:color="auto"/>
              <w:right w:val="single" w:sz="4" w:space="0" w:color="auto"/>
            </w:tcBorders>
            <w:shd w:val="clear" w:color="auto" w:fill="auto"/>
            <w:noWrap/>
            <w:vAlign w:val="center"/>
            <w:hideMark/>
          </w:tcPr>
          <w:p w14:paraId="1D04FC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A6F7B3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85122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7,11</w:t>
            </w:r>
          </w:p>
        </w:tc>
        <w:tc>
          <w:tcPr>
            <w:tcW w:w="1505" w:type="dxa"/>
            <w:tcBorders>
              <w:top w:val="nil"/>
              <w:left w:val="nil"/>
              <w:bottom w:val="single" w:sz="4" w:space="0" w:color="auto"/>
              <w:right w:val="single" w:sz="4" w:space="0" w:color="auto"/>
            </w:tcBorders>
            <w:shd w:val="clear" w:color="auto" w:fill="auto"/>
            <w:vAlign w:val="center"/>
            <w:hideMark/>
          </w:tcPr>
          <w:p w14:paraId="3715F055"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5FB1AD0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3E475E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30F8A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846,1</w:t>
            </w:r>
          </w:p>
        </w:tc>
        <w:tc>
          <w:tcPr>
            <w:tcW w:w="1244" w:type="dxa"/>
            <w:tcBorders>
              <w:top w:val="nil"/>
              <w:left w:val="nil"/>
              <w:bottom w:val="single" w:sz="4" w:space="0" w:color="auto"/>
              <w:right w:val="single" w:sz="4" w:space="0" w:color="auto"/>
            </w:tcBorders>
            <w:shd w:val="clear" w:color="auto" w:fill="auto"/>
            <w:noWrap/>
            <w:vAlign w:val="center"/>
            <w:hideMark/>
          </w:tcPr>
          <w:p w14:paraId="164E67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58EB035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55,73</w:t>
            </w:r>
          </w:p>
        </w:tc>
        <w:tc>
          <w:tcPr>
            <w:tcW w:w="711" w:type="dxa"/>
            <w:tcBorders>
              <w:top w:val="nil"/>
              <w:left w:val="nil"/>
              <w:bottom w:val="single" w:sz="4" w:space="0" w:color="auto"/>
              <w:right w:val="single" w:sz="4" w:space="0" w:color="auto"/>
            </w:tcBorders>
            <w:shd w:val="clear" w:color="auto" w:fill="auto"/>
            <w:noWrap/>
            <w:vAlign w:val="center"/>
            <w:hideMark/>
          </w:tcPr>
          <w:p w14:paraId="4AEC68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C18212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1D791E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7,12</w:t>
            </w:r>
          </w:p>
        </w:tc>
        <w:tc>
          <w:tcPr>
            <w:tcW w:w="1505" w:type="dxa"/>
            <w:tcBorders>
              <w:top w:val="nil"/>
              <w:left w:val="nil"/>
              <w:bottom w:val="single" w:sz="4" w:space="0" w:color="auto"/>
              <w:right w:val="single" w:sz="4" w:space="0" w:color="auto"/>
            </w:tcBorders>
            <w:shd w:val="clear" w:color="auto" w:fill="auto"/>
            <w:vAlign w:val="center"/>
            <w:hideMark/>
          </w:tcPr>
          <w:p w14:paraId="5604197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7652A57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5BA233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89300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846,1</w:t>
            </w:r>
          </w:p>
        </w:tc>
        <w:tc>
          <w:tcPr>
            <w:tcW w:w="1244" w:type="dxa"/>
            <w:tcBorders>
              <w:top w:val="nil"/>
              <w:left w:val="nil"/>
              <w:bottom w:val="single" w:sz="4" w:space="0" w:color="auto"/>
              <w:right w:val="single" w:sz="4" w:space="0" w:color="auto"/>
            </w:tcBorders>
            <w:shd w:val="clear" w:color="auto" w:fill="auto"/>
            <w:noWrap/>
            <w:vAlign w:val="center"/>
            <w:hideMark/>
          </w:tcPr>
          <w:p w14:paraId="3A7E41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18A809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68,43</w:t>
            </w:r>
          </w:p>
        </w:tc>
        <w:tc>
          <w:tcPr>
            <w:tcW w:w="711" w:type="dxa"/>
            <w:tcBorders>
              <w:top w:val="nil"/>
              <w:left w:val="nil"/>
              <w:bottom w:val="single" w:sz="4" w:space="0" w:color="auto"/>
              <w:right w:val="single" w:sz="4" w:space="0" w:color="auto"/>
            </w:tcBorders>
            <w:shd w:val="clear" w:color="auto" w:fill="auto"/>
            <w:noWrap/>
            <w:vAlign w:val="center"/>
            <w:hideMark/>
          </w:tcPr>
          <w:p w14:paraId="017838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F194A7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BBCFC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7,13</w:t>
            </w:r>
          </w:p>
        </w:tc>
        <w:tc>
          <w:tcPr>
            <w:tcW w:w="1505" w:type="dxa"/>
            <w:tcBorders>
              <w:top w:val="nil"/>
              <w:left w:val="nil"/>
              <w:bottom w:val="single" w:sz="4" w:space="0" w:color="auto"/>
              <w:right w:val="single" w:sz="4" w:space="0" w:color="auto"/>
            </w:tcBorders>
            <w:shd w:val="clear" w:color="auto" w:fill="auto"/>
            <w:vAlign w:val="center"/>
            <w:hideMark/>
          </w:tcPr>
          <w:p w14:paraId="741F9E32"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7C04E33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628E9D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4470C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213,2</w:t>
            </w:r>
          </w:p>
        </w:tc>
        <w:tc>
          <w:tcPr>
            <w:tcW w:w="1244" w:type="dxa"/>
            <w:tcBorders>
              <w:top w:val="nil"/>
              <w:left w:val="nil"/>
              <w:bottom w:val="single" w:sz="4" w:space="0" w:color="auto"/>
              <w:right w:val="single" w:sz="4" w:space="0" w:color="auto"/>
            </w:tcBorders>
            <w:shd w:val="clear" w:color="auto" w:fill="auto"/>
            <w:noWrap/>
            <w:vAlign w:val="center"/>
            <w:hideMark/>
          </w:tcPr>
          <w:p w14:paraId="04B34E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6DCE5C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20,00</w:t>
            </w:r>
          </w:p>
        </w:tc>
        <w:tc>
          <w:tcPr>
            <w:tcW w:w="711" w:type="dxa"/>
            <w:tcBorders>
              <w:top w:val="nil"/>
              <w:left w:val="nil"/>
              <w:bottom w:val="single" w:sz="4" w:space="0" w:color="auto"/>
              <w:right w:val="single" w:sz="4" w:space="0" w:color="auto"/>
            </w:tcBorders>
            <w:shd w:val="clear" w:color="auto" w:fill="auto"/>
            <w:noWrap/>
            <w:vAlign w:val="center"/>
            <w:hideMark/>
          </w:tcPr>
          <w:p w14:paraId="20CACCA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AF10E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4B0C2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7,14</w:t>
            </w:r>
          </w:p>
        </w:tc>
        <w:tc>
          <w:tcPr>
            <w:tcW w:w="1505" w:type="dxa"/>
            <w:tcBorders>
              <w:top w:val="nil"/>
              <w:left w:val="nil"/>
              <w:bottom w:val="single" w:sz="4" w:space="0" w:color="auto"/>
              <w:right w:val="single" w:sz="4" w:space="0" w:color="auto"/>
            </w:tcBorders>
            <w:shd w:val="clear" w:color="auto" w:fill="auto"/>
            <w:vAlign w:val="center"/>
            <w:hideMark/>
          </w:tcPr>
          <w:p w14:paraId="621EFCB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59D258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w:t>
            </w:r>
            <w:r w:rsidRPr="00757779">
              <w:rPr>
                <w:rFonts w:ascii="Sylfaen" w:hAnsi="Sylfaen" w:cs="Arial"/>
                <w:sz w:val="22"/>
                <w:szCs w:val="22"/>
                <w:lang w:val="ru-RU" w:eastAsia="ru-RU"/>
              </w:rPr>
              <w:lastRenderedPageBreak/>
              <w:t xml:space="preserve">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594DE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B1937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72,8</w:t>
            </w:r>
          </w:p>
        </w:tc>
        <w:tc>
          <w:tcPr>
            <w:tcW w:w="1244" w:type="dxa"/>
            <w:tcBorders>
              <w:top w:val="nil"/>
              <w:left w:val="nil"/>
              <w:bottom w:val="single" w:sz="4" w:space="0" w:color="auto"/>
              <w:right w:val="single" w:sz="4" w:space="0" w:color="auto"/>
            </w:tcBorders>
            <w:shd w:val="clear" w:color="auto" w:fill="auto"/>
            <w:noWrap/>
            <w:vAlign w:val="center"/>
            <w:hideMark/>
          </w:tcPr>
          <w:p w14:paraId="4178E2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5586D0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122,90</w:t>
            </w:r>
          </w:p>
        </w:tc>
        <w:tc>
          <w:tcPr>
            <w:tcW w:w="711" w:type="dxa"/>
            <w:tcBorders>
              <w:top w:val="nil"/>
              <w:left w:val="nil"/>
              <w:bottom w:val="single" w:sz="4" w:space="0" w:color="auto"/>
              <w:right w:val="single" w:sz="4" w:space="0" w:color="auto"/>
            </w:tcBorders>
            <w:shd w:val="clear" w:color="auto" w:fill="auto"/>
            <w:noWrap/>
            <w:vAlign w:val="center"/>
            <w:hideMark/>
          </w:tcPr>
          <w:p w14:paraId="2FFD26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81147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272A8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7,15</w:t>
            </w:r>
          </w:p>
        </w:tc>
        <w:tc>
          <w:tcPr>
            <w:tcW w:w="1505" w:type="dxa"/>
            <w:tcBorders>
              <w:top w:val="nil"/>
              <w:left w:val="nil"/>
              <w:bottom w:val="single" w:sz="4" w:space="0" w:color="auto"/>
              <w:right w:val="single" w:sz="4" w:space="0" w:color="auto"/>
            </w:tcBorders>
            <w:shd w:val="clear" w:color="auto" w:fill="auto"/>
            <w:vAlign w:val="center"/>
            <w:hideMark/>
          </w:tcPr>
          <w:p w14:paraId="59967B7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7D0C687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00F7E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D732C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72,8</w:t>
            </w:r>
          </w:p>
        </w:tc>
        <w:tc>
          <w:tcPr>
            <w:tcW w:w="1244" w:type="dxa"/>
            <w:tcBorders>
              <w:top w:val="nil"/>
              <w:left w:val="nil"/>
              <w:bottom w:val="single" w:sz="4" w:space="0" w:color="auto"/>
              <w:right w:val="single" w:sz="4" w:space="0" w:color="auto"/>
            </w:tcBorders>
            <w:shd w:val="clear" w:color="auto" w:fill="auto"/>
            <w:noWrap/>
            <w:vAlign w:val="center"/>
            <w:hideMark/>
          </w:tcPr>
          <w:p w14:paraId="567AC2A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3E8A881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414,08</w:t>
            </w:r>
          </w:p>
        </w:tc>
        <w:tc>
          <w:tcPr>
            <w:tcW w:w="711" w:type="dxa"/>
            <w:tcBorders>
              <w:top w:val="nil"/>
              <w:left w:val="nil"/>
              <w:bottom w:val="single" w:sz="4" w:space="0" w:color="auto"/>
              <w:right w:val="single" w:sz="4" w:space="0" w:color="auto"/>
            </w:tcBorders>
            <w:shd w:val="clear" w:color="auto" w:fill="auto"/>
            <w:noWrap/>
            <w:vAlign w:val="center"/>
            <w:hideMark/>
          </w:tcPr>
          <w:p w14:paraId="6392B0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1268F0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FB0B6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7,16</w:t>
            </w:r>
          </w:p>
        </w:tc>
        <w:tc>
          <w:tcPr>
            <w:tcW w:w="1505" w:type="dxa"/>
            <w:tcBorders>
              <w:top w:val="nil"/>
              <w:left w:val="nil"/>
              <w:bottom w:val="single" w:sz="4" w:space="0" w:color="auto"/>
              <w:right w:val="single" w:sz="4" w:space="0" w:color="auto"/>
            </w:tcBorders>
            <w:shd w:val="clear" w:color="auto" w:fill="auto"/>
            <w:vAlign w:val="center"/>
            <w:hideMark/>
          </w:tcPr>
          <w:p w14:paraId="58F201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57241E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FB1DC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572695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72,8</w:t>
            </w:r>
          </w:p>
        </w:tc>
        <w:tc>
          <w:tcPr>
            <w:tcW w:w="1244" w:type="dxa"/>
            <w:tcBorders>
              <w:top w:val="nil"/>
              <w:left w:val="nil"/>
              <w:bottom w:val="single" w:sz="4" w:space="0" w:color="auto"/>
              <w:right w:val="single" w:sz="4" w:space="0" w:color="auto"/>
            </w:tcBorders>
            <w:shd w:val="clear" w:color="auto" w:fill="auto"/>
            <w:noWrap/>
            <w:vAlign w:val="center"/>
            <w:hideMark/>
          </w:tcPr>
          <w:p w14:paraId="113F25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3E8557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295,16</w:t>
            </w:r>
          </w:p>
        </w:tc>
        <w:tc>
          <w:tcPr>
            <w:tcW w:w="711" w:type="dxa"/>
            <w:tcBorders>
              <w:top w:val="nil"/>
              <w:left w:val="nil"/>
              <w:bottom w:val="single" w:sz="4" w:space="0" w:color="auto"/>
              <w:right w:val="single" w:sz="4" w:space="0" w:color="auto"/>
            </w:tcBorders>
            <w:shd w:val="clear" w:color="auto" w:fill="auto"/>
            <w:noWrap/>
            <w:vAlign w:val="center"/>
            <w:hideMark/>
          </w:tcPr>
          <w:p w14:paraId="1C6F33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9D127BD"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F4A4AF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7,17</w:t>
            </w:r>
          </w:p>
        </w:tc>
        <w:tc>
          <w:tcPr>
            <w:tcW w:w="1505" w:type="dxa"/>
            <w:tcBorders>
              <w:top w:val="nil"/>
              <w:left w:val="nil"/>
              <w:bottom w:val="single" w:sz="4" w:space="0" w:color="auto"/>
              <w:right w:val="single" w:sz="4" w:space="0" w:color="auto"/>
            </w:tcBorders>
            <w:shd w:val="clear" w:color="auto" w:fill="auto"/>
            <w:vAlign w:val="center"/>
            <w:hideMark/>
          </w:tcPr>
          <w:p w14:paraId="102B12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1-226 PE</w:t>
            </w:r>
          </w:p>
        </w:tc>
        <w:tc>
          <w:tcPr>
            <w:tcW w:w="3098" w:type="dxa"/>
            <w:tcBorders>
              <w:top w:val="nil"/>
              <w:left w:val="nil"/>
              <w:bottom w:val="single" w:sz="4" w:space="0" w:color="auto"/>
              <w:right w:val="single" w:sz="4" w:space="0" w:color="auto"/>
            </w:tcBorders>
            <w:shd w:val="clear" w:color="auto" w:fill="auto"/>
            <w:vAlign w:val="center"/>
            <w:hideMark/>
          </w:tcPr>
          <w:p w14:paraId="5F69870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E6D47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16353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105,9</w:t>
            </w:r>
          </w:p>
        </w:tc>
        <w:tc>
          <w:tcPr>
            <w:tcW w:w="1244" w:type="dxa"/>
            <w:tcBorders>
              <w:top w:val="nil"/>
              <w:left w:val="nil"/>
              <w:bottom w:val="single" w:sz="4" w:space="0" w:color="auto"/>
              <w:right w:val="single" w:sz="4" w:space="0" w:color="auto"/>
            </w:tcBorders>
            <w:shd w:val="clear" w:color="auto" w:fill="auto"/>
            <w:noWrap/>
            <w:vAlign w:val="center"/>
            <w:hideMark/>
          </w:tcPr>
          <w:p w14:paraId="0A7B8A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3,339</w:t>
            </w:r>
          </w:p>
        </w:tc>
        <w:tc>
          <w:tcPr>
            <w:tcW w:w="1412" w:type="dxa"/>
            <w:tcBorders>
              <w:top w:val="nil"/>
              <w:left w:val="nil"/>
              <w:bottom w:val="single" w:sz="4" w:space="0" w:color="auto"/>
              <w:right w:val="single" w:sz="4" w:space="0" w:color="auto"/>
            </w:tcBorders>
            <w:shd w:val="clear" w:color="auto" w:fill="auto"/>
            <w:vAlign w:val="center"/>
            <w:hideMark/>
          </w:tcPr>
          <w:p w14:paraId="407EC73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353,72</w:t>
            </w:r>
          </w:p>
        </w:tc>
        <w:tc>
          <w:tcPr>
            <w:tcW w:w="711" w:type="dxa"/>
            <w:tcBorders>
              <w:top w:val="nil"/>
              <w:left w:val="nil"/>
              <w:bottom w:val="single" w:sz="4" w:space="0" w:color="auto"/>
              <w:right w:val="single" w:sz="4" w:space="0" w:color="auto"/>
            </w:tcBorders>
            <w:shd w:val="clear" w:color="auto" w:fill="auto"/>
            <w:noWrap/>
            <w:vAlign w:val="center"/>
            <w:hideMark/>
          </w:tcPr>
          <w:p w14:paraId="5AAC94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ABB1AF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7EE448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AC85BE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237A1A0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E45ADC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22965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934D72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B2FACB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3194,93</w:t>
            </w:r>
          </w:p>
        </w:tc>
        <w:tc>
          <w:tcPr>
            <w:tcW w:w="711" w:type="dxa"/>
            <w:tcBorders>
              <w:top w:val="nil"/>
              <w:left w:val="nil"/>
              <w:bottom w:val="single" w:sz="4" w:space="0" w:color="auto"/>
              <w:right w:val="single" w:sz="4" w:space="0" w:color="auto"/>
            </w:tcBorders>
            <w:shd w:val="clear" w:color="000000" w:fill="F2DCDB"/>
            <w:vAlign w:val="center"/>
            <w:hideMark/>
          </w:tcPr>
          <w:p w14:paraId="2F02D5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1,41</w:t>
            </w:r>
          </w:p>
        </w:tc>
      </w:tr>
      <w:tr w:rsidR="00757779" w:rsidRPr="00757779" w14:paraId="0FB0E1E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7064A1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7558F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8619E7D"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3409FA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DE198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2B5C2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2206A24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38D52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677ADA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D6E08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7,18</w:t>
            </w:r>
          </w:p>
        </w:tc>
        <w:tc>
          <w:tcPr>
            <w:tcW w:w="1505" w:type="dxa"/>
            <w:tcBorders>
              <w:top w:val="nil"/>
              <w:left w:val="nil"/>
              <w:bottom w:val="single" w:sz="4" w:space="0" w:color="auto"/>
              <w:right w:val="single" w:sz="4" w:space="0" w:color="auto"/>
            </w:tcBorders>
            <w:shd w:val="clear" w:color="auto" w:fill="auto"/>
            <w:vAlign w:val="center"/>
            <w:hideMark/>
          </w:tcPr>
          <w:p w14:paraId="4170D98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2155461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F6EAF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44ED4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381,0</w:t>
            </w:r>
          </w:p>
        </w:tc>
        <w:tc>
          <w:tcPr>
            <w:tcW w:w="1244" w:type="dxa"/>
            <w:tcBorders>
              <w:top w:val="nil"/>
              <w:left w:val="nil"/>
              <w:bottom w:val="single" w:sz="4" w:space="0" w:color="auto"/>
              <w:right w:val="single" w:sz="4" w:space="0" w:color="auto"/>
            </w:tcBorders>
            <w:shd w:val="clear" w:color="auto" w:fill="auto"/>
            <w:noWrap/>
            <w:vAlign w:val="center"/>
            <w:hideMark/>
          </w:tcPr>
          <w:p w14:paraId="4F3481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2C63219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3168,62</w:t>
            </w:r>
          </w:p>
        </w:tc>
        <w:tc>
          <w:tcPr>
            <w:tcW w:w="711" w:type="dxa"/>
            <w:tcBorders>
              <w:top w:val="nil"/>
              <w:left w:val="nil"/>
              <w:bottom w:val="single" w:sz="4" w:space="0" w:color="auto"/>
              <w:right w:val="single" w:sz="4" w:space="0" w:color="auto"/>
            </w:tcBorders>
            <w:shd w:val="clear" w:color="auto" w:fill="auto"/>
            <w:noWrap/>
            <w:vAlign w:val="center"/>
            <w:hideMark/>
          </w:tcPr>
          <w:p w14:paraId="720C21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E5B749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4E811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7,19</w:t>
            </w:r>
          </w:p>
        </w:tc>
        <w:tc>
          <w:tcPr>
            <w:tcW w:w="1505" w:type="dxa"/>
            <w:tcBorders>
              <w:top w:val="nil"/>
              <w:left w:val="nil"/>
              <w:bottom w:val="single" w:sz="4" w:space="0" w:color="auto"/>
              <w:right w:val="single" w:sz="4" w:space="0" w:color="auto"/>
            </w:tcBorders>
            <w:shd w:val="clear" w:color="auto" w:fill="auto"/>
            <w:vAlign w:val="center"/>
            <w:hideMark/>
          </w:tcPr>
          <w:p w14:paraId="06BC296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B8C1AA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8E807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6D3E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64,0</w:t>
            </w:r>
          </w:p>
        </w:tc>
        <w:tc>
          <w:tcPr>
            <w:tcW w:w="1244" w:type="dxa"/>
            <w:tcBorders>
              <w:top w:val="nil"/>
              <w:left w:val="nil"/>
              <w:bottom w:val="single" w:sz="4" w:space="0" w:color="auto"/>
              <w:right w:val="single" w:sz="4" w:space="0" w:color="auto"/>
            </w:tcBorders>
            <w:shd w:val="clear" w:color="auto" w:fill="auto"/>
            <w:noWrap/>
            <w:vAlign w:val="center"/>
            <w:hideMark/>
          </w:tcPr>
          <w:p w14:paraId="6210691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2A9D616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45,47</w:t>
            </w:r>
          </w:p>
        </w:tc>
        <w:tc>
          <w:tcPr>
            <w:tcW w:w="711" w:type="dxa"/>
            <w:tcBorders>
              <w:top w:val="nil"/>
              <w:left w:val="nil"/>
              <w:bottom w:val="single" w:sz="4" w:space="0" w:color="auto"/>
              <w:right w:val="single" w:sz="4" w:space="0" w:color="auto"/>
            </w:tcBorders>
            <w:shd w:val="clear" w:color="auto" w:fill="auto"/>
            <w:noWrap/>
            <w:vAlign w:val="center"/>
            <w:hideMark/>
          </w:tcPr>
          <w:p w14:paraId="72AEFE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6AD3D0"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94EBB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7,20</w:t>
            </w:r>
          </w:p>
        </w:tc>
        <w:tc>
          <w:tcPr>
            <w:tcW w:w="1505" w:type="dxa"/>
            <w:tcBorders>
              <w:top w:val="nil"/>
              <w:left w:val="nil"/>
              <w:bottom w:val="single" w:sz="4" w:space="0" w:color="auto"/>
              <w:right w:val="single" w:sz="4" w:space="0" w:color="auto"/>
            </w:tcBorders>
            <w:shd w:val="clear" w:color="auto" w:fill="auto"/>
            <w:vAlign w:val="center"/>
            <w:hideMark/>
          </w:tcPr>
          <w:p w14:paraId="4D23DF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743DC83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13775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7A453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0,381</w:t>
            </w:r>
          </w:p>
        </w:tc>
        <w:tc>
          <w:tcPr>
            <w:tcW w:w="1244" w:type="dxa"/>
            <w:tcBorders>
              <w:top w:val="nil"/>
              <w:left w:val="nil"/>
              <w:bottom w:val="single" w:sz="4" w:space="0" w:color="auto"/>
              <w:right w:val="single" w:sz="4" w:space="0" w:color="auto"/>
            </w:tcBorders>
            <w:shd w:val="clear" w:color="auto" w:fill="auto"/>
            <w:noWrap/>
            <w:vAlign w:val="center"/>
            <w:hideMark/>
          </w:tcPr>
          <w:p w14:paraId="061E43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5214D1E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128,12</w:t>
            </w:r>
          </w:p>
        </w:tc>
        <w:tc>
          <w:tcPr>
            <w:tcW w:w="711" w:type="dxa"/>
            <w:tcBorders>
              <w:top w:val="nil"/>
              <w:left w:val="nil"/>
              <w:bottom w:val="single" w:sz="4" w:space="0" w:color="auto"/>
              <w:right w:val="single" w:sz="4" w:space="0" w:color="auto"/>
            </w:tcBorders>
            <w:shd w:val="clear" w:color="auto" w:fill="auto"/>
            <w:noWrap/>
            <w:vAlign w:val="center"/>
            <w:hideMark/>
          </w:tcPr>
          <w:p w14:paraId="03C451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4B4FFD2" w14:textId="77777777" w:rsidTr="00286820">
        <w:trPr>
          <w:trHeight w:val="118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4C895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7,21</w:t>
            </w:r>
          </w:p>
        </w:tc>
        <w:tc>
          <w:tcPr>
            <w:tcW w:w="1505" w:type="dxa"/>
            <w:tcBorders>
              <w:top w:val="nil"/>
              <w:left w:val="nil"/>
              <w:bottom w:val="single" w:sz="4" w:space="0" w:color="auto"/>
              <w:right w:val="single" w:sz="4" w:space="0" w:color="auto"/>
            </w:tcBorders>
            <w:shd w:val="clear" w:color="auto" w:fill="auto"/>
            <w:vAlign w:val="center"/>
            <w:hideMark/>
          </w:tcPr>
          <w:p w14:paraId="613D799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22-366 կիրառելի</w:t>
            </w:r>
          </w:p>
        </w:tc>
        <w:tc>
          <w:tcPr>
            <w:tcW w:w="3098" w:type="dxa"/>
            <w:tcBorders>
              <w:top w:val="nil"/>
              <w:left w:val="nil"/>
              <w:bottom w:val="single" w:sz="4" w:space="0" w:color="auto"/>
              <w:right w:val="single" w:sz="4" w:space="0" w:color="auto"/>
            </w:tcBorders>
            <w:shd w:val="clear" w:color="auto" w:fill="auto"/>
            <w:vAlign w:val="center"/>
            <w:hideMark/>
          </w:tcPr>
          <w:p w14:paraId="0E6F5F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Պոլիէթիլենե լայնուկավոր ակոսավոր եռաբաշխիկ Փ200մմ,  SN8,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61BF72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A0C7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1B02E4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49,184</w:t>
            </w:r>
          </w:p>
        </w:tc>
        <w:tc>
          <w:tcPr>
            <w:tcW w:w="1412" w:type="dxa"/>
            <w:tcBorders>
              <w:top w:val="nil"/>
              <w:left w:val="nil"/>
              <w:bottom w:val="single" w:sz="4" w:space="0" w:color="auto"/>
              <w:right w:val="single" w:sz="4" w:space="0" w:color="auto"/>
            </w:tcBorders>
            <w:shd w:val="clear" w:color="auto" w:fill="auto"/>
            <w:vAlign w:val="center"/>
            <w:hideMark/>
          </w:tcPr>
          <w:p w14:paraId="58F7460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w:t>
            </w:r>
          </w:p>
        </w:tc>
        <w:tc>
          <w:tcPr>
            <w:tcW w:w="711" w:type="dxa"/>
            <w:tcBorders>
              <w:top w:val="nil"/>
              <w:left w:val="nil"/>
              <w:bottom w:val="single" w:sz="4" w:space="0" w:color="auto"/>
              <w:right w:val="single" w:sz="4" w:space="0" w:color="auto"/>
            </w:tcBorders>
            <w:shd w:val="clear" w:color="auto" w:fill="auto"/>
            <w:noWrap/>
            <w:vAlign w:val="center"/>
            <w:hideMark/>
          </w:tcPr>
          <w:p w14:paraId="2145FA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2932D8"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EC6DC7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E050F3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13254AD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8B49A6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39457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CDF74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386AD0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3391,39</w:t>
            </w:r>
          </w:p>
        </w:tc>
        <w:tc>
          <w:tcPr>
            <w:tcW w:w="711" w:type="dxa"/>
            <w:tcBorders>
              <w:top w:val="nil"/>
              <w:left w:val="nil"/>
              <w:bottom w:val="single" w:sz="4" w:space="0" w:color="auto"/>
              <w:right w:val="single" w:sz="4" w:space="0" w:color="auto"/>
            </w:tcBorders>
            <w:shd w:val="clear" w:color="000000" w:fill="F2DCDB"/>
            <w:vAlign w:val="center"/>
            <w:hideMark/>
          </w:tcPr>
          <w:p w14:paraId="50A87F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1,50</w:t>
            </w:r>
          </w:p>
        </w:tc>
      </w:tr>
      <w:tr w:rsidR="00757779" w:rsidRPr="00F42521" w14:paraId="7954E5A0" w14:textId="77777777" w:rsidTr="00286820">
        <w:trPr>
          <w:trHeight w:val="6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90824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0E3AB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092F6EF6"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1-4, ԳԴՀ-1-8,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=1,16-3.97</w:t>
            </w:r>
          </w:p>
        </w:tc>
        <w:tc>
          <w:tcPr>
            <w:tcW w:w="1192" w:type="dxa"/>
            <w:tcBorders>
              <w:top w:val="nil"/>
              <w:left w:val="nil"/>
              <w:bottom w:val="single" w:sz="4" w:space="0" w:color="auto"/>
              <w:right w:val="single" w:sz="4" w:space="0" w:color="auto"/>
            </w:tcBorders>
            <w:shd w:val="clear" w:color="auto" w:fill="auto"/>
            <w:vAlign w:val="center"/>
            <w:hideMark/>
          </w:tcPr>
          <w:p w14:paraId="7BC0798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20235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9BE43E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2340D9B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9ED8D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D92DB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FA17D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7,22</w:t>
            </w:r>
          </w:p>
        </w:tc>
        <w:tc>
          <w:tcPr>
            <w:tcW w:w="1505" w:type="dxa"/>
            <w:tcBorders>
              <w:top w:val="nil"/>
              <w:left w:val="nil"/>
              <w:bottom w:val="single" w:sz="4" w:space="0" w:color="auto"/>
              <w:right w:val="single" w:sz="4" w:space="0" w:color="auto"/>
            </w:tcBorders>
            <w:shd w:val="clear" w:color="auto" w:fill="auto"/>
            <w:vAlign w:val="center"/>
            <w:hideMark/>
          </w:tcPr>
          <w:p w14:paraId="3D71A8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23-111</w:t>
            </w:r>
          </w:p>
        </w:tc>
        <w:tc>
          <w:tcPr>
            <w:tcW w:w="3098" w:type="dxa"/>
            <w:tcBorders>
              <w:top w:val="nil"/>
              <w:left w:val="nil"/>
              <w:bottom w:val="single" w:sz="4" w:space="0" w:color="auto"/>
              <w:right w:val="single" w:sz="4" w:space="0" w:color="auto"/>
            </w:tcBorders>
            <w:shd w:val="clear" w:color="auto" w:fill="auto"/>
            <w:vAlign w:val="center"/>
            <w:hideMark/>
          </w:tcPr>
          <w:p w14:paraId="4C68EA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FEAA9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8720E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w:t>
            </w:r>
          </w:p>
        </w:tc>
        <w:tc>
          <w:tcPr>
            <w:tcW w:w="1244" w:type="dxa"/>
            <w:tcBorders>
              <w:top w:val="nil"/>
              <w:left w:val="nil"/>
              <w:bottom w:val="single" w:sz="4" w:space="0" w:color="auto"/>
              <w:right w:val="single" w:sz="4" w:space="0" w:color="auto"/>
            </w:tcBorders>
            <w:shd w:val="clear" w:color="auto" w:fill="auto"/>
            <w:noWrap/>
            <w:vAlign w:val="center"/>
            <w:hideMark/>
          </w:tcPr>
          <w:p w14:paraId="6AA4A57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26,465</w:t>
            </w:r>
          </w:p>
        </w:tc>
        <w:tc>
          <w:tcPr>
            <w:tcW w:w="1412" w:type="dxa"/>
            <w:tcBorders>
              <w:top w:val="nil"/>
              <w:left w:val="nil"/>
              <w:bottom w:val="single" w:sz="4" w:space="0" w:color="auto"/>
              <w:right w:val="single" w:sz="4" w:space="0" w:color="auto"/>
            </w:tcBorders>
            <w:shd w:val="clear" w:color="auto" w:fill="auto"/>
            <w:vAlign w:val="center"/>
            <w:hideMark/>
          </w:tcPr>
          <w:p w14:paraId="496C9E3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230,25</w:t>
            </w:r>
          </w:p>
        </w:tc>
        <w:tc>
          <w:tcPr>
            <w:tcW w:w="711" w:type="dxa"/>
            <w:tcBorders>
              <w:top w:val="nil"/>
              <w:left w:val="nil"/>
              <w:bottom w:val="single" w:sz="4" w:space="0" w:color="auto"/>
              <w:right w:val="single" w:sz="4" w:space="0" w:color="auto"/>
            </w:tcBorders>
            <w:shd w:val="clear" w:color="auto" w:fill="auto"/>
            <w:noWrap/>
            <w:vAlign w:val="center"/>
            <w:hideMark/>
          </w:tcPr>
          <w:p w14:paraId="66FDC7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57BCEF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BC96E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7,23</w:t>
            </w:r>
          </w:p>
        </w:tc>
        <w:tc>
          <w:tcPr>
            <w:tcW w:w="1505" w:type="dxa"/>
            <w:tcBorders>
              <w:top w:val="nil"/>
              <w:left w:val="nil"/>
              <w:bottom w:val="single" w:sz="4" w:space="0" w:color="auto"/>
              <w:right w:val="single" w:sz="4" w:space="0" w:color="auto"/>
            </w:tcBorders>
            <w:shd w:val="clear" w:color="auto" w:fill="auto"/>
            <w:vAlign w:val="center"/>
            <w:hideMark/>
          </w:tcPr>
          <w:p w14:paraId="5BF5332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68B8D5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15D0862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BB6F9C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10,3</w:t>
            </w:r>
          </w:p>
        </w:tc>
        <w:tc>
          <w:tcPr>
            <w:tcW w:w="1244" w:type="dxa"/>
            <w:tcBorders>
              <w:top w:val="nil"/>
              <w:left w:val="nil"/>
              <w:bottom w:val="single" w:sz="4" w:space="0" w:color="auto"/>
              <w:right w:val="single" w:sz="4" w:space="0" w:color="auto"/>
            </w:tcBorders>
            <w:shd w:val="clear" w:color="auto" w:fill="auto"/>
            <w:noWrap/>
            <w:vAlign w:val="center"/>
            <w:hideMark/>
          </w:tcPr>
          <w:p w14:paraId="359A2E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770235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440,14</w:t>
            </w:r>
          </w:p>
        </w:tc>
        <w:tc>
          <w:tcPr>
            <w:tcW w:w="711" w:type="dxa"/>
            <w:tcBorders>
              <w:top w:val="nil"/>
              <w:left w:val="nil"/>
              <w:bottom w:val="single" w:sz="4" w:space="0" w:color="auto"/>
              <w:right w:val="single" w:sz="4" w:space="0" w:color="auto"/>
            </w:tcBorders>
            <w:shd w:val="clear" w:color="auto" w:fill="auto"/>
            <w:noWrap/>
            <w:vAlign w:val="center"/>
            <w:hideMark/>
          </w:tcPr>
          <w:p w14:paraId="2AD416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5B092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BF329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7,24</w:t>
            </w:r>
          </w:p>
        </w:tc>
        <w:tc>
          <w:tcPr>
            <w:tcW w:w="1505" w:type="dxa"/>
            <w:tcBorders>
              <w:top w:val="nil"/>
              <w:left w:val="nil"/>
              <w:bottom w:val="single" w:sz="4" w:space="0" w:color="auto"/>
              <w:right w:val="single" w:sz="4" w:space="0" w:color="auto"/>
            </w:tcBorders>
            <w:shd w:val="clear" w:color="auto" w:fill="auto"/>
            <w:vAlign w:val="center"/>
            <w:hideMark/>
          </w:tcPr>
          <w:p w14:paraId="5705B8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17B76A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884A07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30DCCD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3,93</w:t>
            </w:r>
          </w:p>
        </w:tc>
        <w:tc>
          <w:tcPr>
            <w:tcW w:w="1244" w:type="dxa"/>
            <w:tcBorders>
              <w:top w:val="nil"/>
              <w:left w:val="nil"/>
              <w:bottom w:val="single" w:sz="4" w:space="0" w:color="auto"/>
              <w:right w:val="single" w:sz="4" w:space="0" w:color="auto"/>
            </w:tcBorders>
            <w:shd w:val="clear" w:color="auto" w:fill="auto"/>
            <w:noWrap/>
            <w:vAlign w:val="center"/>
            <w:hideMark/>
          </w:tcPr>
          <w:p w14:paraId="6378A12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5CC67A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145,01</w:t>
            </w:r>
          </w:p>
        </w:tc>
        <w:tc>
          <w:tcPr>
            <w:tcW w:w="711" w:type="dxa"/>
            <w:tcBorders>
              <w:top w:val="nil"/>
              <w:left w:val="nil"/>
              <w:bottom w:val="single" w:sz="4" w:space="0" w:color="auto"/>
              <w:right w:val="single" w:sz="4" w:space="0" w:color="auto"/>
            </w:tcBorders>
            <w:shd w:val="clear" w:color="auto" w:fill="auto"/>
            <w:noWrap/>
            <w:vAlign w:val="center"/>
            <w:hideMark/>
          </w:tcPr>
          <w:p w14:paraId="2DB275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A836D9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7C14C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7,25</w:t>
            </w:r>
          </w:p>
        </w:tc>
        <w:tc>
          <w:tcPr>
            <w:tcW w:w="1505" w:type="dxa"/>
            <w:tcBorders>
              <w:top w:val="nil"/>
              <w:left w:val="nil"/>
              <w:bottom w:val="single" w:sz="4" w:space="0" w:color="auto"/>
              <w:right w:val="single" w:sz="4" w:space="0" w:color="auto"/>
            </w:tcBorders>
            <w:shd w:val="clear" w:color="auto" w:fill="auto"/>
            <w:vAlign w:val="center"/>
            <w:hideMark/>
          </w:tcPr>
          <w:p w14:paraId="58362C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148926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82683F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8A26E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8,22</w:t>
            </w:r>
          </w:p>
        </w:tc>
        <w:tc>
          <w:tcPr>
            <w:tcW w:w="1244" w:type="dxa"/>
            <w:tcBorders>
              <w:top w:val="nil"/>
              <w:left w:val="nil"/>
              <w:bottom w:val="single" w:sz="4" w:space="0" w:color="auto"/>
              <w:right w:val="single" w:sz="4" w:space="0" w:color="auto"/>
            </w:tcBorders>
            <w:shd w:val="clear" w:color="auto" w:fill="auto"/>
            <w:noWrap/>
            <w:vAlign w:val="center"/>
            <w:hideMark/>
          </w:tcPr>
          <w:p w14:paraId="5A7CE7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04B794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345,92</w:t>
            </w:r>
          </w:p>
        </w:tc>
        <w:tc>
          <w:tcPr>
            <w:tcW w:w="711" w:type="dxa"/>
            <w:tcBorders>
              <w:top w:val="nil"/>
              <w:left w:val="nil"/>
              <w:bottom w:val="single" w:sz="4" w:space="0" w:color="auto"/>
              <w:right w:val="single" w:sz="4" w:space="0" w:color="auto"/>
            </w:tcBorders>
            <w:shd w:val="clear" w:color="auto" w:fill="auto"/>
            <w:noWrap/>
            <w:vAlign w:val="center"/>
            <w:hideMark/>
          </w:tcPr>
          <w:p w14:paraId="11CA574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40751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107DD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7,26</w:t>
            </w:r>
          </w:p>
        </w:tc>
        <w:tc>
          <w:tcPr>
            <w:tcW w:w="1505" w:type="dxa"/>
            <w:tcBorders>
              <w:top w:val="nil"/>
              <w:left w:val="nil"/>
              <w:bottom w:val="single" w:sz="4" w:space="0" w:color="auto"/>
              <w:right w:val="single" w:sz="4" w:space="0" w:color="auto"/>
            </w:tcBorders>
            <w:shd w:val="clear" w:color="auto" w:fill="auto"/>
            <w:vAlign w:val="center"/>
            <w:hideMark/>
          </w:tcPr>
          <w:p w14:paraId="76B98E1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78C8CB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КЦД-15 հավաքովի երկաթբետոնե հատակի սալ, 32.7կգ ամրանի ծախսով, Vբետ=0.38մ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5FE9D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3EEDA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3D4613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62,527</w:t>
            </w:r>
          </w:p>
        </w:tc>
        <w:tc>
          <w:tcPr>
            <w:tcW w:w="1412" w:type="dxa"/>
            <w:tcBorders>
              <w:top w:val="nil"/>
              <w:left w:val="nil"/>
              <w:bottom w:val="single" w:sz="4" w:space="0" w:color="auto"/>
              <w:right w:val="single" w:sz="4" w:space="0" w:color="auto"/>
            </w:tcBorders>
            <w:shd w:val="clear" w:color="auto" w:fill="auto"/>
            <w:vAlign w:val="center"/>
            <w:hideMark/>
          </w:tcPr>
          <w:p w14:paraId="44598FA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187,58</w:t>
            </w:r>
          </w:p>
        </w:tc>
        <w:tc>
          <w:tcPr>
            <w:tcW w:w="711" w:type="dxa"/>
            <w:tcBorders>
              <w:top w:val="nil"/>
              <w:left w:val="nil"/>
              <w:bottom w:val="single" w:sz="4" w:space="0" w:color="auto"/>
              <w:right w:val="single" w:sz="4" w:space="0" w:color="auto"/>
            </w:tcBorders>
            <w:shd w:val="clear" w:color="auto" w:fill="auto"/>
            <w:noWrap/>
            <w:vAlign w:val="center"/>
            <w:hideMark/>
          </w:tcPr>
          <w:p w14:paraId="3AE8639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89F39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D99F4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7,27</w:t>
            </w:r>
          </w:p>
        </w:tc>
        <w:tc>
          <w:tcPr>
            <w:tcW w:w="1505" w:type="dxa"/>
            <w:tcBorders>
              <w:top w:val="nil"/>
              <w:left w:val="nil"/>
              <w:bottom w:val="single" w:sz="4" w:space="0" w:color="auto"/>
              <w:right w:val="single" w:sz="4" w:space="0" w:color="auto"/>
            </w:tcBorders>
            <w:shd w:val="clear" w:color="auto" w:fill="auto"/>
            <w:vAlign w:val="center"/>
            <w:hideMark/>
          </w:tcPr>
          <w:p w14:paraId="0EC0DE3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81976F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3F4AD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CA954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070FA0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7D9BEA3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266,56</w:t>
            </w:r>
          </w:p>
        </w:tc>
        <w:tc>
          <w:tcPr>
            <w:tcW w:w="711" w:type="dxa"/>
            <w:tcBorders>
              <w:top w:val="nil"/>
              <w:left w:val="nil"/>
              <w:bottom w:val="single" w:sz="4" w:space="0" w:color="auto"/>
              <w:right w:val="single" w:sz="4" w:space="0" w:color="auto"/>
            </w:tcBorders>
            <w:shd w:val="clear" w:color="auto" w:fill="auto"/>
            <w:noWrap/>
            <w:vAlign w:val="center"/>
            <w:hideMark/>
          </w:tcPr>
          <w:p w14:paraId="61756A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237F06C"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51EC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7,28</w:t>
            </w:r>
          </w:p>
        </w:tc>
        <w:tc>
          <w:tcPr>
            <w:tcW w:w="1505" w:type="dxa"/>
            <w:tcBorders>
              <w:top w:val="nil"/>
              <w:left w:val="nil"/>
              <w:bottom w:val="single" w:sz="4" w:space="0" w:color="auto"/>
              <w:right w:val="single" w:sz="4" w:space="0" w:color="auto"/>
            </w:tcBorders>
            <w:shd w:val="clear" w:color="auto" w:fill="auto"/>
            <w:vAlign w:val="center"/>
            <w:hideMark/>
          </w:tcPr>
          <w:p w14:paraId="1CEBAB6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81C00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КЦ-15-9 հավաքովի երկաթբետոնե պատի օղակ, 8.2կգ ամրանի ծախսով, Vբետ=0.4մ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54C76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178A4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6C4C70E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65,818</w:t>
            </w:r>
          </w:p>
        </w:tc>
        <w:tc>
          <w:tcPr>
            <w:tcW w:w="1412" w:type="dxa"/>
            <w:tcBorders>
              <w:top w:val="nil"/>
              <w:left w:val="nil"/>
              <w:bottom w:val="single" w:sz="4" w:space="0" w:color="auto"/>
              <w:right w:val="single" w:sz="4" w:space="0" w:color="auto"/>
            </w:tcBorders>
            <w:shd w:val="clear" w:color="auto" w:fill="auto"/>
            <w:vAlign w:val="center"/>
            <w:hideMark/>
          </w:tcPr>
          <w:p w14:paraId="4B9478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460,72</w:t>
            </w:r>
          </w:p>
        </w:tc>
        <w:tc>
          <w:tcPr>
            <w:tcW w:w="711" w:type="dxa"/>
            <w:tcBorders>
              <w:top w:val="nil"/>
              <w:left w:val="nil"/>
              <w:bottom w:val="single" w:sz="4" w:space="0" w:color="auto"/>
              <w:right w:val="single" w:sz="4" w:space="0" w:color="auto"/>
            </w:tcBorders>
            <w:shd w:val="clear" w:color="auto" w:fill="auto"/>
            <w:noWrap/>
            <w:vAlign w:val="center"/>
            <w:hideMark/>
          </w:tcPr>
          <w:p w14:paraId="19DB04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E5B3F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0F167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7,29</w:t>
            </w:r>
          </w:p>
        </w:tc>
        <w:tc>
          <w:tcPr>
            <w:tcW w:w="1505" w:type="dxa"/>
            <w:tcBorders>
              <w:top w:val="nil"/>
              <w:left w:val="nil"/>
              <w:bottom w:val="single" w:sz="4" w:space="0" w:color="auto"/>
              <w:right w:val="single" w:sz="4" w:space="0" w:color="auto"/>
            </w:tcBorders>
            <w:shd w:val="clear" w:color="auto" w:fill="auto"/>
            <w:vAlign w:val="center"/>
            <w:hideMark/>
          </w:tcPr>
          <w:p w14:paraId="58DD5B53"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F05614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КЦ-15-6 հավաքովի երկաթբետոնե պատի օղակ, 8.2կգ ամրանի ծախսով, Vբետ=0.265մ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C72EB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FC4DC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w:t>
            </w:r>
          </w:p>
        </w:tc>
        <w:tc>
          <w:tcPr>
            <w:tcW w:w="1244" w:type="dxa"/>
            <w:tcBorders>
              <w:top w:val="nil"/>
              <w:left w:val="nil"/>
              <w:bottom w:val="single" w:sz="4" w:space="0" w:color="auto"/>
              <w:right w:val="single" w:sz="4" w:space="0" w:color="auto"/>
            </w:tcBorders>
            <w:shd w:val="clear" w:color="auto" w:fill="auto"/>
            <w:noWrap/>
            <w:vAlign w:val="center"/>
            <w:hideMark/>
          </w:tcPr>
          <w:p w14:paraId="6E3F2F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43,604</w:t>
            </w:r>
          </w:p>
        </w:tc>
        <w:tc>
          <w:tcPr>
            <w:tcW w:w="1412" w:type="dxa"/>
            <w:tcBorders>
              <w:top w:val="nil"/>
              <w:left w:val="nil"/>
              <w:bottom w:val="single" w:sz="4" w:space="0" w:color="auto"/>
              <w:right w:val="single" w:sz="4" w:space="0" w:color="auto"/>
            </w:tcBorders>
            <w:shd w:val="clear" w:color="auto" w:fill="auto"/>
            <w:vAlign w:val="center"/>
            <w:hideMark/>
          </w:tcPr>
          <w:p w14:paraId="08FD8A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174,42</w:t>
            </w:r>
          </w:p>
        </w:tc>
        <w:tc>
          <w:tcPr>
            <w:tcW w:w="711" w:type="dxa"/>
            <w:tcBorders>
              <w:top w:val="nil"/>
              <w:left w:val="nil"/>
              <w:bottom w:val="single" w:sz="4" w:space="0" w:color="auto"/>
              <w:right w:val="single" w:sz="4" w:space="0" w:color="auto"/>
            </w:tcBorders>
            <w:shd w:val="clear" w:color="auto" w:fill="auto"/>
            <w:noWrap/>
            <w:vAlign w:val="center"/>
            <w:hideMark/>
          </w:tcPr>
          <w:p w14:paraId="01A7C2B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234F1E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3590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7,30</w:t>
            </w:r>
          </w:p>
        </w:tc>
        <w:tc>
          <w:tcPr>
            <w:tcW w:w="1505" w:type="dxa"/>
            <w:tcBorders>
              <w:top w:val="nil"/>
              <w:left w:val="nil"/>
              <w:bottom w:val="single" w:sz="4" w:space="0" w:color="auto"/>
              <w:right w:val="single" w:sz="4" w:space="0" w:color="auto"/>
            </w:tcBorders>
            <w:shd w:val="clear" w:color="auto" w:fill="auto"/>
            <w:vAlign w:val="center"/>
            <w:hideMark/>
          </w:tcPr>
          <w:p w14:paraId="6000E2C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D0997D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4138E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D3CFB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378A91C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5A0880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132DE1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19BCC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3097F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7,31</w:t>
            </w:r>
          </w:p>
        </w:tc>
        <w:tc>
          <w:tcPr>
            <w:tcW w:w="1505" w:type="dxa"/>
            <w:tcBorders>
              <w:top w:val="nil"/>
              <w:left w:val="nil"/>
              <w:bottom w:val="single" w:sz="4" w:space="0" w:color="auto"/>
              <w:right w:val="single" w:sz="4" w:space="0" w:color="auto"/>
            </w:tcBorders>
            <w:shd w:val="clear" w:color="auto" w:fill="auto"/>
            <w:vAlign w:val="center"/>
            <w:hideMark/>
          </w:tcPr>
          <w:p w14:paraId="774293ED"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031E9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КЦ-10-6 հավաքովի երկաթբետոնե պատի օղակ, 5.4կգ ամրանի ծախսով, </w:t>
            </w:r>
            <w:r w:rsidRPr="00757779">
              <w:rPr>
                <w:rFonts w:ascii="Sylfaen" w:hAnsi="Sylfaen" w:cs="Arial"/>
                <w:sz w:val="22"/>
                <w:szCs w:val="22"/>
                <w:lang w:val="ru-RU" w:eastAsia="ru-RU"/>
              </w:rPr>
              <w:lastRenderedPageBreak/>
              <w:t>Vբետ=0.16մ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5E8FD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հատ</w:t>
            </w:r>
          </w:p>
        </w:tc>
        <w:tc>
          <w:tcPr>
            <w:tcW w:w="1092" w:type="dxa"/>
            <w:tcBorders>
              <w:top w:val="nil"/>
              <w:left w:val="nil"/>
              <w:bottom w:val="single" w:sz="4" w:space="0" w:color="auto"/>
              <w:right w:val="single" w:sz="4" w:space="0" w:color="auto"/>
            </w:tcBorders>
            <w:shd w:val="clear" w:color="auto" w:fill="auto"/>
            <w:vAlign w:val="center"/>
            <w:hideMark/>
          </w:tcPr>
          <w:p w14:paraId="764093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265AC25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02DE8F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236,94</w:t>
            </w:r>
          </w:p>
        </w:tc>
        <w:tc>
          <w:tcPr>
            <w:tcW w:w="711" w:type="dxa"/>
            <w:tcBorders>
              <w:top w:val="nil"/>
              <w:left w:val="nil"/>
              <w:bottom w:val="single" w:sz="4" w:space="0" w:color="auto"/>
              <w:right w:val="single" w:sz="4" w:space="0" w:color="auto"/>
            </w:tcBorders>
            <w:shd w:val="clear" w:color="auto" w:fill="auto"/>
            <w:noWrap/>
            <w:vAlign w:val="center"/>
            <w:hideMark/>
          </w:tcPr>
          <w:p w14:paraId="2F285A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13296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6C3C7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7,32</w:t>
            </w:r>
          </w:p>
        </w:tc>
        <w:tc>
          <w:tcPr>
            <w:tcW w:w="1505" w:type="dxa"/>
            <w:tcBorders>
              <w:top w:val="nil"/>
              <w:left w:val="nil"/>
              <w:bottom w:val="single" w:sz="4" w:space="0" w:color="auto"/>
              <w:right w:val="single" w:sz="4" w:space="0" w:color="auto"/>
            </w:tcBorders>
            <w:shd w:val="clear" w:color="auto" w:fill="auto"/>
            <w:vAlign w:val="center"/>
            <w:hideMark/>
          </w:tcPr>
          <w:p w14:paraId="3B588C1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4F02B5D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КЦП-1-15-1 հավաքովի երկաթբետոնե ծածկի սալ թուջե ծանր մտոցով կափարիչով ՄԹ , Vբետ=0.21մ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6075D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38ED0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28F3FF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155,818</w:t>
            </w:r>
          </w:p>
        </w:tc>
        <w:tc>
          <w:tcPr>
            <w:tcW w:w="1412" w:type="dxa"/>
            <w:tcBorders>
              <w:top w:val="nil"/>
              <w:left w:val="nil"/>
              <w:bottom w:val="single" w:sz="4" w:space="0" w:color="auto"/>
              <w:right w:val="single" w:sz="4" w:space="0" w:color="auto"/>
            </w:tcBorders>
            <w:shd w:val="clear" w:color="auto" w:fill="auto"/>
            <w:vAlign w:val="center"/>
            <w:hideMark/>
          </w:tcPr>
          <w:p w14:paraId="3390706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467,46</w:t>
            </w:r>
          </w:p>
        </w:tc>
        <w:tc>
          <w:tcPr>
            <w:tcW w:w="711" w:type="dxa"/>
            <w:tcBorders>
              <w:top w:val="nil"/>
              <w:left w:val="nil"/>
              <w:bottom w:val="single" w:sz="4" w:space="0" w:color="auto"/>
              <w:right w:val="single" w:sz="4" w:space="0" w:color="auto"/>
            </w:tcBorders>
            <w:shd w:val="clear" w:color="auto" w:fill="auto"/>
            <w:noWrap/>
            <w:vAlign w:val="center"/>
            <w:hideMark/>
          </w:tcPr>
          <w:p w14:paraId="473610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55410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291ED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7,33</w:t>
            </w:r>
          </w:p>
        </w:tc>
        <w:tc>
          <w:tcPr>
            <w:tcW w:w="1505" w:type="dxa"/>
            <w:tcBorders>
              <w:top w:val="nil"/>
              <w:left w:val="nil"/>
              <w:bottom w:val="single" w:sz="4" w:space="0" w:color="auto"/>
              <w:right w:val="single" w:sz="4" w:space="0" w:color="auto"/>
            </w:tcBorders>
            <w:shd w:val="clear" w:color="auto" w:fill="auto"/>
            <w:vAlign w:val="center"/>
            <w:hideMark/>
          </w:tcPr>
          <w:p w14:paraId="16916C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3F7D55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Vբետ=0.18մ3,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5BFB6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6C1B0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1F99C9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69DF512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1106,90</w:t>
            </w:r>
          </w:p>
        </w:tc>
        <w:tc>
          <w:tcPr>
            <w:tcW w:w="711" w:type="dxa"/>
            <w:tcBorders>
              <w:top w:val="nil"/>
              <w:left w:val="nil"/>
              <w:bottom w:val="single" w:sz="4" w:space="0" w:color="auto"/>
              <w:right w:val="single" w:sz="4" w:space="0" w:color="auto"/>
            </w:tcBorders>
            <w:shd w:val="clear" w:color="auto" w:fill="auto"/>
            <w:noWrap/>
            <w:vAlign w:val="center"/>
            <w:hideMark/>
          </w:tcPr>
          <w:p w14:paraId="373A22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22B111A" w14:textId="77777777" w:rsidTr="00286820">
        <w:trPr>
          <w:trHeight w:val="105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AC725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7,34</w:t>
            </w:r>
          </w:p>
        </w:tc>
        <w:tc>
          <w:tcPr>
            <w:tcW w:w="1505" w:type="dxa"/>
            <w:tcBorders>
              <w:top w:val="nil"/>
              <w:left w:val="nil"/>
              <w:bottom w:val="single" w:sz="4" w:space="0" w:color="auto"/>
              <w:right w:val="single" w:sz="4" w:space="0" w:color="auto"/>
            </w:tcBorders>
            <w:shd w:val="clear" w:color="auto" w:fill="auto"/>
            <w:vAlign w:val="center"/>
            <w:hideMark/>
          </w:tcPr>
          <w:p w14:paraId="5BAC95A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06F529B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64E1E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DEF70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0,136</w:t>
            </w:r>
          </w:p>
        </w:tc>
        <w:tc>
          <w:tcPr>
            <w:tcW w:w="1244" w:type="dxa"/>
            <w:tcBorders>
              <w:top w:val="nil"/>
              <w:left w:val="nil"/>
              <w:bottom w:val="single" w:sz="4" w:space="0" w:color="auto"/>
              <w:right w:val="single" w:sz="4" w:space="0" w:color="auto"/>
            </w:tcBorders>
            <w:shd w:val="clear" w:color="auto" w:fill="auto"/>
            <w:noWrap/>
            <w:vAlign w:val="center"/>
            <w:hideMark/>
          </w:tcPr>
          <w:p w14:paraId="65C88B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598FF1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96,82</w:t>
            </w:r>
          </w:p>
        </w:tc>
        <w:tc>
          <w:tcPr>
            <w:tcW w:w="711" w:type="dxa"/>
            <w:tcBorders>
              <w:top w:val="nil"/>
              <w:left w:val="nil"/>
              <w:bottom w:val="single" w:sz="4" w:space="0" w:color="auto"/>
              <w:right w:val="single" w:sz="4" w:space="0" w:color="auto"/>
            </w:tcBorders>
            <w:shd w:val="clear" w:color="auto" w:fill="auto"/>
            <w:noWrap/>
            <w:vAlign w:val="center"/>
            <w:hideMark/>
          </w:tcPr>
          <w:p w14:paraId="02221F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382C9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3C088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7,35</w:t>
            </w:r>
          </w:p>
        </w:tc>
        <w:tc>
          <w:tcPr>
            <w:tcW w:w="1505" w:type="dxa"/>
            <w:tcBorders>
              <w:top w:val="nil"/>
              <w:left w:val="nil"/>
              <w:bottom w:val="single" w:sz="4" w:space="0" w:color="auto"/>
              <w:right w:val="single" w:sz="4" w:space="0" w:color="auto"/>
            </w:tcBorders>
            <w:shd w:val="clear" w:color="auto" w:fill="auto"/>
            <w:vAlign w:val="center"/>
            <w:hideMark/>
          </w:tcPr>
          <w:p w14:paraId="0F2044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63F1403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393943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4E5A7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93,9</w:t>
            </w:r>
          </w:p>
        </w:tc>
        <w:tc>
          <w:tcPr>
            <w:tcW w:w="1244" w:type="dxa"/>
            <w:tcBorders>
              <w:top w:val="nil"/>
              <w:left w:val="nil"/>
              <w:bottom w:val="single" w:sz="4" w:space="0" w:color="auto"/>
              <w:right w:val="single" w:sz="4" w:space="0" w:color="auto"/>
            </w:tcBorders>
            <w:shd w:val="clear" w:color="auto" w:fill="auto"/>
            <w:noWrap/>
            <w:vAlign w:val="center"/>
            <w:hideMark/>
          </w:tcPr>
          <w:p w14:paraId="5961462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03CDBC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103,83</w:t>
            </w:r>
          </w:p>
        </w:tc>
        <w:tc>
          <w:tcPr>
            <w:tcW w:w="711" w:type="dxa"/>
            <w:tcBorders>
              <w:top w:val="nil"/>
              <w:left w:val="nil"/>
              <w:bottom w:val="single" w:sz="4" w:space="0" w:color="auto"/>
              <w:right w:val="single" w:sz="4" w:space="0" w:color="auto"/>
            </w:tcBorders>
            <w:shd w:val="clear" w:color="auto" w:fill="auto"/>
            <w:noWrap/>
            <w:vAlign w:val="center"/>
            <w:hideMark/>
          </w:tcPr>
          <w:p w14:paraId="06B830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AC32F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13523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7,36</w:t>
            </w:r>
          </w:p>
        </w:tc>
        <w:tc>
          <w:tcPr>
            <w:tcW w:w="1505" w:type="dxa"/>
            <w:tcBorders>
              <w:top w:val="nil"/>
              <w:left w:val="nil"/>
              <w:bottom w:val="single" w:sz="4" w:space="0" w:color="auto"/>
              <w:right w:val="single" w:sz="4" w:space="0" w:color="auto"/>
            </w:tcBorders>
            <w:shd w:val="clear" w:color="auto" w:fill="auto"/>
            <w:vAlign w:val="center"/>
            <w:hideMark/>
          </w:tcPr>
          <w:p w14:paraId="69457B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2998B7F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2D5EA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38689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0,136</w:t>
            </w:r>
          </w:p>
        </w:tc>
        <w:tc>
          <w:tcPr>
            <w:tcW w:w="1244" w:type="dxa"/>
            <w:tcBorders>
              <w:top w:val="nil"/>
              <w:left w:val="nil"/>
              <w:bottom w:val="single" w:sz="4" w:space="0" w:color="auto"/>
              <w:right w:val="single" w:sz="4" w:space="0" w:color="auto"/>
            </w:tcBorders>
            <w:shd w:val="clear" w:color="auto" w:fill="auto"/>
            <w:noWrap/>
            <w:vAlign w:val="center"/>
            <w:hideMark/>
          </w:tcPr>
          <w:p w14:paraId="1B4A98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17CB8B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1,81</w:t>
            </w:r>
          </w:p>
        </w:tc>
        <w:tc>
          <w:tcPr>
            <w:tcW w:w="711" w:type="dxa"/>
            <w:tcBorders>
              <w:top w:val="nil"/>
              <w:left w:val="nil"/>
              <w:bottom w:val="single" w:sz="4" w:space="0" w:color="auto"/>
              <w:right w:val="single" w:sz="4" w:space="0" w:color="auto"/>
            </w:tcBorders>
            <w:shd w:val="clear" w:color="auto" w:fill="auto"/>
            <w:noWrap/>
            <w:vAlign w:val="center"/>
            <w:hideMark/>
          </w:tcPr>
          <w:p w14:paraId="76BE25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6BF0F0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2CAB1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7,37</w:t>
            </w:r>
          </w:p>
        </w:tc>
        <w:tc>
          <w:tcPr>
            <w:tcW w:w="1505" w:type="dxa"/>
            <w:tcBorders>
              <w:top w:val="nil"/>
              <w:left w:val="nil"/>
              <w:bottom w:val="single" w:sz="4" w:space="0" w:color="auto"/>
              <w:right w:val="single" w:sz="4" w:space="0" w:color="auto"/>
            </w:tcBorders>
            <w:shd w:val="clear" w:color="auto" w:fill="auto"/>
            <w:vAlign w:val="center"/>
            <w:hideMark/>
          </w:tcPr>
          <w:p w14:paraId="60AB639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2A18B5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110375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CCA3A3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w:t>
            </w:r>
          </w:p>
        </w:tc>
        <w:tc>
          <w:tcPr>
            <w:tcW w:w="1244" w:type="dxa"/>
            <w:tcBorders>
              <w:top w:val="nil"/>
              <w:left w:val="nil"/>
              <w:bottom w:val="single" w:sz="4" w:space="0" w:color="auto"/>
              <w:right w:val="single" w:sz="4" w:space="0" w:color="auto"/>
            </w:tcBorders>
            <w:shd w:val="clear" w:color="auto" w:fill="auto"/>
            <w:noWrap/>
            <w:vAlign w:val="center"/>
            <w:hideMark/>
          </w:tcPr>
          <w:p w14:paraId="05294C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1C64797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11,90</w:t>
            </w:r>
          </w:p>
        </w:tc>
        <w:tc>
          <w:tcPr>
            <w:tcW w:w="711" w:type="dxa"/>
            <w:tcBorders>
              <w:top w:val="nil"/>
              <w:left w:val="nil"/>
              <w:bottom w:val="single" w:sz="4" w:space="0" w:color="auto"/>
              <w:right w:val="single" w:sz="4" w:space="0" w:color="auto"/>
            </w:tcBorders>
            <w:shd w:val="clear" w:color="auto" w:fill="auto"/>
            <w:noWrap/>
            <w:vAlign w:val="center"/>
            <w:hideMark/>
          </w:tcPr>
          <w:p w14:paraId="559380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B2FE456"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AB0721C"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E166B9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D2A94BD"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4598ED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6D955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AB0EB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05515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4355,24</w:t>
            </w:r>
          </w:p>
        </w:tc>
        <w:tc>
          <w:tcPr>
            <w:tcW w:w="711" w:type="dxa"/>
            <w:tcBorders>
              <w:top w:val="nil"/>
              <w:left w:val="nil"/>
              <w:bottom w:val="single" w:sz="4" w:space="0" w:color="auto"/>
              <w:right w:val="single" w:sz="4" w:space="0" w:color="auto"/>
            </w:tcBorders>
            <w:shd w:val="clear" w:color="000000" w:fill="F2DCDB"/>
            <w:vAlign w:val="center"/>
            <w:hideMark/>
          </w:tcPr>
          <w:p w14:paraId="3B31A9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1,92</w:t>
            </w:r>
          </w:p>
        </w:tc>
      </w:tr>
      <w:tr w:rsidR="00757779" w:rsidRPr="00757779" w14:paraId="3AC6F90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757BE6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C30B60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73C5374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7-րդ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FE6E3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07B777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248069E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6D6AD21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10941,56</w:t>
            </w:r>
          </w:p>
        </w:tc>
        <w:tc>
          <w:tcPr>
            <w:tcW w:w="711" w:type="dxa"/>
            <w:tcBorders>
              <w:top w:val="nil"/>
              <w:left w:val="nil"/>
              <w:bottom w:val="single" w:sz="4" w:space="0" w:color="auto"/>
              <w:right w:val="single" w:sz="4" w:space="0" w:color="auto"/>
            </w:tcBorders>
            <w:shd w:val="clear" w:color="000000" w:fill="D8E4BC"/>
            <w:vAlign w:val="center"/>
            <w:hideMark/>
          </w:tcPr>
          <w:p w14:paraId="360A0DF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4,83</w:t>
            </w:r>
          </w:p>
        </w:tc>
      </w:tr>
      <w:tr w:rsidR="00757779" w:rsidRPr="00757779" w14:paraId="300B012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E4C46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4F4413D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01B9E6F7"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8.Կոյուղու կոլեկտոր Կ-23</w:t>
            </w:r>
          </w:p>
        </w:tc>
        <w:tc>
          <w:tcPr>
            <w:tcW w:w="1192" w:type="dxa"/>
            <w:tcBorders>
              <w:top w:val="nil"/>
              <w:left w:val="nil"/>
              <w:bottom w:val="single" w:sz="4" w:space="0" w:color="auto"/>
              <w:right w:val="single" w:sz="4" w:space="0" w:color="auto"/>
            </w:tcBorders>
            <w:shd w:val="clear" w:color="000000" w:fill="FCD5B4"/>
            <w:hideMark/>
          </w:tcPr>
          <w:p w14:paraId="53DE4CA0"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122E6721"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9370EA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703A7A0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E6767EF"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5EF1FE7F"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374FD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31FFBB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AC1A05D"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3131E1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1A03F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B9E9B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EC1556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9F6DF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D8710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BD27C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w:t>
            </w:r>
          </w:p>
        </w:tc>
        <w:tc>
          <w:tcPr>
            <w:tcW w:w="1505" w:type="dxa"/>
            <w:tcBorders>
              <w:top w:val="nil"/>
              <w:left w:val="nil"/>
              <w:bottom w:val="single" w:sz="4" w:space="0" w:color="auto"/>
              <w:right w:val="single" w:sz="4" w:space="0" w:color="auto"/>
            </w:tcBorders>
            <w:shd w:val="clear" w:color="auto" w:fill="auto"/>
            <w:vAlign w:val="center"/>
            <w:hideMark/>
          </w:tcPr>
          <w:p w14:paraId="67AAD3E1"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F8F447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564362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723501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327,0</w:t>
            </w:r>
          </w:p>
        </w:tc>
        <w:tc>
          <w:tcPr>
            <w:tcW w:w="1244" w:type="dxa"/>
            <w:tcBorders>
              <w:top w:val="nil"/>
              <w:left w:val="nil"/>
              <w:bottom w:val="single" w:sz="4" w:space="0" w:color="auto"/>
              <w:right w:val="single" w:sz="4" w:space="0" w:color="auto"/>
            </w:tcBorders>
            <w:shd w:val="clear" w:color="auto" w:fill="auto"/>
            <w:noWrap/>
            <w:vAlign w:val="center"/>
            <w:hideMark/>
          </w:tcPr>
          <w:p w14:paraId="768EC6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5E6ACF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34,28</w:t>
            </w:r>
          </w:p>
        </w:tc>
        <w:tc>
          <w:tcPr>
            <w:tcW w:w="711" w:type="dxa"/>
            <w:tcBorders>
              <w:top w:val="nil"/>
              <w:left w:val="nil"/>
              <w:bottom w:val="single" w:sz="4" w:space="0" w:color="auto"/>
              <w:right w:val="single" w:sz="4" w:space="0" w:color="auto"/>
            </w:tcBorders>
            <w:shd w:val="clear" w:color="auto" w:fill="auto"/>
            <w:noWrap/>
            <w:vAlign w:val="center"/>
            <w:hideMark/>
          </w:tcPr>
          <w:p w14:paraId="429E74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82965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749E6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w:t>
            </w:r>
          </w:p>
        </w:tc>
        <w:tc>
          <w:tcPr>
            <w:tcW w:w="1505" w:type="dxa"/>
            <w:tcBorders>
              <w:top w:val="nil"/>
              <w:left w:val="nil"/>
              <w:bottom w:val="single" w:sz="4" w:space="0" w:color="auto"/>
              <w:right w:val="single" w:sz="4" w:space="0" w:color="auto"/>
            </w:tcBorders>
            <w:shd w:val="clear" w:color="auto" w:fill="auto"/>
            <w:vAlign w:val="center"/>
            <w:hideMark/>
          </w:tcPr>
          <w:p w14:paraId="61EE1AE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68BEED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415546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F816B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25,3</w:t>
            </w:r>
          </w:p>
        </w:tc>
        <w:tc>
          <w:tcPr>
            <w:tcW w:w="1244" w:type="dxa"/>
            <w:tcBorders>
              <w:top w:val="nil"/>
              <w:left w:val="nil"/>
              <w:bottom w:val="single" w:sz="4" w:space="0" w:color="auto"/>
              <w:right w:val="single" w:sz="4" w:space="0" w:color="auto"/>
            </w:tcBorders>
            <w:shd w:val="clear" w:color="auto" w:fill="auto"/>
            <w:noWrap/>
            <w:vAlign w:val="center"/>
            <w:hideMark/>
          </w:tcPr>
          <w:p w14:paraId="22FCDED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59FD3DA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25,49</w:t>
            </w:r>
          </w:p>
        </w:tc>
        <w:tc>
          <w:tcPr>
            <w:tcW w:w="711" w:type="dxa"/>
            <w:tcBorders>
              <w:top w:val="nil"/>
              <w:left w:val="nil"/>
              <w:bottom w:val="single" w:sz="4" w:space="0" w:color="auto"/>
              <w:right w:val="single" w:sz="4" w:space="0" w:color="auto"/>
            </w:tcBorders>
            <w:shd w:val="clear" w:color="auto" w:fill="auto"/>
            <w:noWrap/>
            <w:vAlign w:val="center"/>
            <w:hideMark/>
          </w:tcPr>
          <w:p w14:paraId="633363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B4B0E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CD986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8,3</w:t>
            </w:r>
          </w:p>
        </w:tc>
        <w:tc>
          <w:tcPr>
            <w:tcW w:w="1505" w:type="dxa"/>
            <w:tcBorders>
              <w:top w:val="nil"/>
              <w:left w:val="nil"/>
              <w:bottom w:val="single" w:sz="4" w:space="0" w:color="auto"/>
              <w:right w:val="single" w:sz="4" w:space="0" w:color="auto"/>
            </w:tcBorders>
            <w:shd w:val="clear" w:color="auto" w:fill="auto"/>
            <w:vAlign w:val="center"/>
            <w:hideMark/>
          </w:tcPr>
          <w:p w14:paraId="135CDF12"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CE670B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F7FA2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E958F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53,13</w:t>
            </w:r>
          </w:p>
        </w:tc>
        <w:tc>
          <w:tcPr>
            <w:tcW w:w="1244" w:type="dxa"/>
            <w:tcBorders>
              <w:top w:val="nil"/>
              <w:left w:val="nil"/>
              <w:bottom w:val="single" w:sz="4" w:space="0" w:color="auto"/>
              <w:right w:val="single" w:sz="4" w:space="0" w:color="auto"/>
            </w:tcBorders>
            <w:shd w:val="clear" w:color="auto" w:fill="auto"/>
            <w:noWrap/>
            <w:vAlign w:val="center"/>
            <w:hideMark/>
          </w:tcPr>
          <w:p w14:paraId="0ABB8D7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82DB7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10,44</w:t>
            </w:r>
          </w:p>
        </w:tc>
        <w:tc>
          <w:tcPr>
            <w:tcW w:w="711" w:type="dxa"/>
            <w:tcBorders>
              <w:top w:val="nil"/>
              <w:left w:val="nil"/>
              <w:bottom w:val="single" w:sz="4" w:space="0" w:color="auto"/>
              <w:right w:val="single" w:sz="4" w:space="0" w:color="auto"/>
            </w:tcBorders>
            <w:shd w:val="clear" w:color="auto" w:fill="auto"/>
            <w:noWrap/>
            <w:vAlign w:val="center"/>
            <w:hideMark/>
          </w:tcPr>
          <w:p w14:paraId="6CF359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30846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F3DC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8,4</w:t>
            </w:r>
          </w:p>
        </w:tc>
        <w:tc>
          <w:tcPr>
            <w:tcW w:w="1505" w:type="dxa"/>
            <w:tcBorders>
              <w:top w:val="nil"/>
              <w:left w:val="nil"/>
              <w:bottom w:val="single" w:sz="4" w:space="0" w:color="auto"/>
              <w:right w:val="single" w:sz="4" w:space="0" w:color="auto"/>
            </w:tcBorders>
            <w:shd w:val="clear" w:color="auto" w:fill="auto"/>
            <w:vAlign w:val="center"/>
            <w:hideMark/>
          </w:tcPr>
          <w:p w14:paraId="1A6A452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9EB576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4852F1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46D28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53,13</w:t>
            </w:r>
          </w:p>
        </w:tc>
        <w:tc>
          <w:tcPr>
            <w:tcW w:w="1244" w:type="dxa"/>
            <w:tcBorders>
              <w:top w:val="nil"/>
              <w:left w:val="nil"/>
              <w:bottom w:val="single" w:sz="4" w:space="0" w:color="auto"/>
              <w:right w:val="single" w:sz="4" w:space="0" w:color="auto"/>
            </w:tcBorders>
            <w:shd w:val="clear" w:color="auto" w:fill="auto"/>
            <w:noWrap/>
            <w:vAlign w:val="center"/>
            <w:hideMark/>
          </w:tcPr>
          <w:p w14:paraId="3ABB77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4D90F3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6,96</w:t>
            </w:r>
          </w:p>
        </w:tc>
        <w:tc>
          <w:tcPr>
            <w:tcW w:w="711" w:type="dxa"/>
            <w:tcBorders>
              <w:top w:val="nil"/>
              <w:left w:val="nil"/>
              <w:bottom w:val="single" w:sz="4" w:space="0" w:color="auto"/>
              <w:right w:val="single" w:sz="4" w:space="0" w:color="auto"/>
            </w:tcBorders>
            <w:shd w:val="clear" w:color="auto" w:fill="auto"/>
            <w:noWrap/>
            <w:vAlign w:val="center"/>
            <w:hideMark/>
          </w:tcPr>
          <w:p w14:paraId="562A48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749DDA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5352C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8,5</w:t>
            </w:r>
          </w:p>
        </w:tc>
        <w:tc>
          <w:tcPr>
            <w:tcW w:w="1505" w:type="dxa"/>
            <w:tcBorders>
              <w:top w:val="nil"/>
              <w:left w:val="nil"/>
              <w:bottom w:val="single" w:sz="4" w:space="0" w:color="auto"/>
              <w:right w:val="single" w:sz="4" w:space="0" w:color="auto"/>
            </w:tcBorders>
            <w:shd w:val="clear" w:color="auto" w:fill="auto"/>
            <w:vAlign w:val="center"/>
            <w:hideMark/>
          </w:tcPr>
          <w:p w14:paraId="5E9C934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37CC1B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C5693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05DE7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101,1</w:t>
            </w:r>
          </w:p>
        </w:tc>
        <w:tc>
          <w:tcPr>
            <w:tcW w:w="1244" w:type="dxa"/>
            <w:tcBorders>
              <w:top w:val="nil"/>
              <w:left w:val="nil"/>
              <w:bottom w:val="single" w:sz="4" w:space="0" w:color="auto"/>
              <w:right w:val="single" w:sz="4" w:space="0" w:color="auto"/>
            </w:tcBorders>
            <w:shd w:val="clear" w:color="auto" w:fill="auto"/>
            <w:noWrap/>
            <w:vAlign w:val="center"/>
            <w:hideMark/>
          </w:tcPr>
          <w:p w14:paraId="7D95AD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721CD7C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61,63</w:t>
            </w:r>
          </w:p>
        </w:tc>
        <w:tc>
          <w:tcPr>
            <w:tcW w:w="711" w:type="dxa"/>
            <w:tcBorders>
              <w:top w:val="nil"/>
              <w:left w:val="nil"/>
              <w:bottom w:val="single" w:sz="4" w:space="0" w:color="auto"/>
              <w:right w:val="single" w:sz="4" w:space="0" w:color="auto"/>
            </w:tcBorders>
            <w:shd w:val="clear" w:color="auto" w:fill="auto"/>
            <w:noWrap/>
            <w:vAlign w:val="center"/>
            <w:hideMark/>
          </w:tcPr>
          <w:p w14:paraId="578E40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A0E94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C8290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8,6</w:t>
            </w:r>
          </w:p>
        </w:tc>
        <w:tc>
          <w:tcPr>
            <w:tcW w:w="1505" w:type="dxa"/>
            <w:tcBorders>
              <w:top w:val="nil"/>
              <w:left w:val="nil"/>
              <w:bottom w:val="single" w:sz="4" w:space="0" w:color="auto"/>
              <w:right w:val="single" w:sz="4" w:space="0" w:color="auto"/>
            </w:tcBorders>
            <w:shd w:val="clear" w:color="auto" w:fill="auto"/>
            <w:vAlign w:val="center"/>
            <w:hideMark/>
          </w:tcPr>
          <w:p w14:paraId="14DACC9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hideMark/>
          </w:tcPr>
          <w:p w14:paraId="28E73E3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A4A35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BE2C7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112,4</w:t>
            </w:r>
          </w:p>
        </w:tc>
        <w:tc>
          <w:tcPr>
            <w:tcW w:w="1244" w:type="dxa"/>
            <w:tcBorders>
              <w:top w:val="nil"/>
              <w:left w:val="nil"/>
              <w:bottom w:val="single" w:sz="4" w:space="0" w:color="auto"/>
              <w:right w:val="single" w:sz="4" w:space="0" w:color="auto"/>
            </w:tcBorders>
            <w:shd w:val="clear" w:color="auto" w:fill="auto"/>
            <w:noWrap/>
            <w:vAlign w:val="center"/>
            <w:hideMark/>
          </w:tcPr>
          <w:p w14:paraId="66163D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7E46653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84,57</w:t>
            </w:r>
          </w:p>
        </w:tc>
        <w:tc>
          <w:tcPr>
            <w:tcW w:w="711" w:type="dxa"/>
            <w:tcBorders>
              <w:top w:val="nil"/>
              <w:left w:val="nil"/>
              <w:bottom w:val="single" w:sz="4" w:space="0" w:color="auto"/>
              <w:right w:val="single" w:sz="4" w:space="0" w:color="auto"/>
            </w:tcBorders>
            <w:shd w:val="clear" w:color="auto" w:fill="auto"/>
            <w:noWrap/>
            <w:vAlign w:val="center"/>
            <w:hideMark/>
          </w:tcPr>
          <w:p w14:paraId="6DA6874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A087ED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2299C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8,7</w:t>
            </w:r>
          </w:p>
        </w:tc>
        <w:tc>
          <w:tcPr>
            <w:tcW w:w="1505" w:type="dxa"/>
            <w:tcBorders>
              <w:top w:val="nil"/>
              <w:left w:val="nil"/>
              <w:bottom w:val="single" w:sz="4" w:space="0" w:color="auto"/>
              <w:right w:val="single" w:sz="4" w:space="0" w:color="auto"/>
            </w:tcBorders>
            <w:shd w:val="clear" w:color="auto" w:fill="auto"/>
            <w:vAlign w:val="center"/>
            <w:hideMark/>
          </w:tcPr>
          <w:p w14:paraId="0A71E4E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4E67063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1669B2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85B67A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w:t>
            </w:r>
          </w:p>
        </w:tc>
        <w:tc>
          <w:tcPr>
            <w:tcW w:w="1244" w:type="dxa"/>
            <w:tcBorders>
              <w:top w:val="nil"/>
              <w:left w:val="nil"/>
              <w:bottom w:val="single" w:sz="4" w:space="0" w:color="auto"/>
              <w:right w:val="single" w:sz="4" w:space="0" w:color="auto"/>
            </w:tcBorders>
            <w:shd w:val="clear" w:color="auto" w:fill="auto"/>
            <w:noWrap/>
            <w:vAlign w:val="center"/>
            <w:hideMark/>
          </w:tcPr>
          <w:p w14:paraId="25A48A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34577F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18,78</w:t>
            </w:r>
          </w:p>
        </w:tc>
        <w:tc>
          <w:tcPr>
            <w:tcW w:w="711" w:type="dxa"/>
            <w:tcBorders>
              <w:top w:val="nil"/>
              <w:left w:val="nil"/>
              <w:bottom w:val="single" w:sz="4" w:space="0" w:color="auto"/>
              <w:right w:val="single" w:sz="4" w:space="0" w:color="auto"/>
            </w:tcBorders>
            <w:shd w:val="clear" w:color="auto" w:fill="auto"/>
            <w:noWrap/>
            <w:vAlign w:val="center"/>
            <w:hideMark/>
          </w:tcPr>
          <w:p w14:paraId="1BC906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F0EECA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F769A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8,8</w:t>
            </w:r>
          </w:p>
        </w:tc>
        <w:tc>
          <w:tcPr>
            <w:tcW w:w="1505" w:type="dxa"/>
            <w:tcBorders>
              <w:top w:val="nil"/>
              <w:left w:val="nil"/>
              <w:bottom w:val="single" w:sz="4" w:space="0" w:color="auto"/>
              <w:right w:val="single" w:sz="4" w:space="0" w:color="auto"/>
            </w:tcBorders>
            <w:shd w:val="clear" w:color="auto" w:fill="auto"/>
            <w:vAlign w:val="center"/>
            <w:hideMark/>
          </w:tcPr>
          <w:p w14:paraId="689E150C"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39A49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0F7F4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373BE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219,18</w:t>
            </w:r>
          </w:p>
        </w:tc>
        <w:tc>
          <w:tcPr>
            <w:tcW w:w="1244" w:type="dxa"/>
            <w:tcBorders>
              <w:top w:val="nil"/>
              <w:left w:val="nil"/>
              <w:bottom w:val="single" w:sz="4" w:space="0" w:color="auto"/>
              <w:right w:val="single" w:sz="4" w:space="0" w:color="auto"/>
            </w:tcBorders>
            <w:shd w:val="clear" w:color="auto" w:fill="auto"/>
            <w:noWrap/>
            <w:vAlign w:val="center"/>
            <w:hideMark/>
          </w:tcPr>
          <w:p w14:paraId="6A56E9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2348D9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43,09</w:t>
            </w:r>
          </w:p>
        </w:tc>
        <w:tc>
          <w:tcPr>
            <w:tcW w:w="711" w:type="dxa"/>
            <w:tcBorders>
              <w:top w:val="nil"/>
              <w:left w:val="nil"/>
              <w:bottom w:val="single" w:sz="4" w:space="0" w:color="auto"/>
              <w:right w:val="single" w:sz="4" w:space="0" w:color="auto"/>
            </w:tcBorders>
            <w:shd w:val="clear" w:color="auto" w:fill="auto"/>
            <w:noWrap/>
            <w:vAlign w:val="center"/>
            <w:hideMark/>
          </w:tcPr>
          <w:p w14:paraId="3CCEA7F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A26CF1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9A6DE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8,9</w:t>
            </w:r>
          </w:p>
        </w:tc>
        <w:tc>
          <w:tcPr>
            <w:tcW w:w="1505" w:type="dxa"/>
            <w:tcBorders>
              <w:top w:val="nil"/>
              <w:left w:val="nil"/>
              <w:bottom w:val="single" w:sz="4" w:space="0" w:color="auto"/>
              <w:right w:val="single" w:sz="4" w:space="0" w:color="auto"/>
            </w:tcBorders>
            <w:shd w:val="clear" w:color="auto" w:fill="auto"/>
            <w:vAlign w:val="center"/>
            <w:hideMark/>
          </w:tcPr>
          <w:p w14:paraId="71782F6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AC085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6C880D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504C72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219,18</w:t>
            </w:r>
          </w:p>
        </w:tc>
        <w:tc>
          <w:tcPr>
            <w:tcW w:w="1244" w:type="dxa"/>
            <w:tcBorders>
              <w:top w:val="nil"/>
              <w:left w:val="nil"/>
              <w:bottom w:val="single" w:sz="4" w:space="0" w:color="auto"/>
              <w:right w:val="single" w:sz="4" w:space="0" w:color="auto"/>
            </w:tcBorders>
            <w:shd w:val="clear" w:color="auto" w:fill="auto"/>
            <w:noWrap/>
            <w:vAlign w:val="center"/>
            <w:hideMark/>
          </w:tcPr>
          <w:p w14:paraId="6359CC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0714E0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28,72</w:t>
            </w:r>
          </w:p>
        </w:tc>
        <w:tc>
          <w:tcPr>
            <w:tcW w:w="711" w:type="dxa"/>
            <w:tcBorders>
              <w:top w:val="nil"/>
              <w:left w:val="nil"/>
              <w:bottom w:val="single" w:sz="4" w:space="0" w:color="auto"/>
              <w:right w:val="single" w:sz="4" w:space="0" w:color="auto"/>
            </w:tcBorders>
            <w:shd w:val="clear" w:color="auto" w:fill="auto"/>
            <w:noWrap/>
            <w:vAlign w:val="center"/>
            <w:hideMark/>
          </w:tcPr>
          <w:p w14:paraId="46FB1A2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6A2304"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E464E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8,10</w:t>
            </w:r>
          </w:p>
        </w:tc>
        <w:tc>
          <w:tcPr>
            <w:tcW w:w="1505" w:type="dxa"/>
            <w:tcBorders>
              <w:top w:val="nil"/>
              <w:left w:val="nil"/>
              <w:bottom w:val="single" w:sz="4" w:space="0" w:color="auto"/>
              <w:right w:val="single" w:sz="4" w:space="0" w:color="auto"/>
            </w:tcBorders>
            <w:shd w:val="clear" w:color="auto" w:fill="auto"/>
            <w:vAlign w:val="center"/>
            <w:hideMark/>
          </w:tcPr>
          <w:p w14:paraId="2E00A65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69F989E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252C55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0CFA5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11,3</w:t>
            </w:r>
          </w:p>
        </w:tc>
        <w:tc>
          <w:tcPr>
            <w:tcW w:w="1244" w:type="dxa"/>
            <w:tcBorders>
              <w:top w:val="nil"/>
              <w:left w:val="nil"/>
              <w:bottom w:val="single" w:sz="4" w:space="0" w:color="auto"/>
              <w:right w:val="single" w:sz="4" w:space="0" w:color="auto"/>
            </w:tcBorders>
            <w:shd w:val="clear" w:color="auto" w:fill="auto"/>
            <w:noWrap/>
            <w:vAlign w:val="center"/>
            <w:hideMark/>
          </w:tcPr>
          <w:p w14:paraId="291ABD7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01E26DB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77,63</w:t>
            </w:r>
          </w:p>
        </w:tc>
        <w:tc>
          <w:tcPr>
            <w:tcW w:w="711" w:type="dxa"/>
            <w:tcBorders>
              <w:top w:val="nil"/>
              <w:left w:val="nil"/>
              <w:bottom w:val="single" w:sz="4" w:space="0" w:color="auto"/>
              <w:right w:val="single" w:sz="4" w:space="0" w:color="auto"/>
            </w:tcBorders>
            <w:shd w:val="clear" w:color="auto" w:fill="auto"/>
            <w:noWrap/>
            <w:vAlign w:val="center"/>
            <w:hideMark/>
          </w:tcPr>
          <w:p w14:paraId="669710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C02BF78"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ECE20B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8,11</w:t>
            </w:r>
          </w:p>
        </w:tc>
        <w:tc>
          <w:tcPr>
            <w:tcW w:w="1505" w:type="dxa"/>
            <w:tcBorders>
              <w:top w:val="nil"/>
              <w:left w:val="nil"/>
              <w:bottom w:val="single" w:sz="4" w:space="0" w:color="auto"/>
              <w:right w:val="single" w:sz="4" w:space="0" w:color="auto"/>
            </w:tcBorders>
            <w:shd w:val="clear" w:color="auto" w:fill="auto"/>
            <w:vAlign w:val="center"/>
            <w:hideMark/>
          </w:tcPr>
          <w:p w14:paraId="64C9617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1CAD2EC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3AE78D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01D53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48,1</w:t>
            </w:r>
          </w:p>
        </w:tc>
        <w:tc>
          <w:tcPr>
            <w:tcW w:w="1244" w:type="dxa"/>
            <w:tcBorders>
              <w:top w:val="nil"/>
              <w:left w:val="nil"/>
              <w:bottom w:val="single" w:sz="4" w:space="0" w:color="auto"/>
              <w:right w:val="single" w:sz="4" w:space="0" w:color="auto"/>
            </w:tcBorders>
            <w:shd w:val="clear" w:color="auto" w:fill="auto"/>
            <w:noWrap/>
            <w:vAlign w:val="center"/>
            <w:hideMark/>
          </w:tcPr>
          <w:p w14:paraId="6020BC6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62E905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259,68</w:t>
            </w:r>
          </w:p>
        </w:tc>
        <w:tc>
          <w:tcPr>
            <w:tcW w:w="711" w:type="dxa"/>
            <w:tcBorders>
              <w:top w:val="nil"/>
              <w:left w:val="nil"/>
              <w:bottom w:val="single" w:sz="4" w:space="0" w:color="auto"/>
              <w:right w:val="single" w:sz="4" w:space="0" w:color="auto"/>
            </w:tcBorders>
            <w:shd w:val="clear" w:color="auto" w:fill="auto"/>
            <w:noWrap/>
            <w:vAlign w:val="center"/>
            <w:hideMark/>
          </w:tcPr>
          <w:p w14:paraId="209054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FCB869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78467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8,12</w:t>
            </w:r>
          </w:p>
        </w:tc>
        <w:tc>
          <w:tcPr>
            <w:tcW w:w="1505" w:type="dxa"/>
            <w:tcBorders>
              <w:top w:val="nil"/>
              <w:left w:val="nil"/>
              <w:bottom w:val="single" w:sz="4" w:space="0" w:color="auto"/>
              <w:right w:val="single" w:sz="4" w:space="0" w:color="auto"/>
            </w:tcBorders>
            <w:shd w:val="clear" w:color="auto" w:fill="auto"/>
            <w:vAlign w:val="center"/>
            <w:hideMark/>
          </w:tcPr>
          <w:p w14:paraId="513353D0"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392328A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14DB83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452C6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104,2</w:t>
            </w:r>
          </w:p>
        </w:tc>
        <w:tc>
          <w:tcPr>
            <w:tcW w:w="1244" w:type="dxa"/>
            <w:tcBorders>
              <w:top w:val="nil"/>
              <w:left w:val="nil"/>
              <w:bottom w:val="single" w:sz="4" w:space="0" w:color="auto"/>
              <w:right w:val="single" w:sz="4" w:space="0" w:color="auto"/>
            </w:tcBorders>
            <w:shd w:val="clear" w:color="auto" w:fill="auto"/>
            <w:noWrap/>
            <w:vAlign w:val="center"/>
            <w:hideMark/>
          </w:tcPr>
          <w:p w14:paraId="368AE77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09DEEF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6,86</w:t>
            </w:r>
          </w:p>
        </w:tc>
        <w:tc>
          <w:tcPr>
            <w:tcW w:w="711" w:type="dxa"/>
            <w:tcBorders>
              <w:top w:val="nil"/>
              <w:left w:val="nil"/>
              <w:bottom w:val="single" w:sz="4" w:space="0" w:color="auto"/>
              <w:right w:val="single" w:sz="4" w:space="0" w:color="auto"/>
            </w:tcBorders>
            <w:shd w:val="clear" w:color="auto" w:fill="auto"/>
            <w:noWrap/>
            <w:vAlign w:val="center"/>
            <w:hideMark/>
          </w:tcPr>
          <w:p w14:paraId="4890A3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71D630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F6D4B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8,13</w:t>
            </w:r>
          </w:p>
        </w:tc>
        <w:tc>
          <w:tcPr>
            <w:tcW w:w="1505" w:type="dxa"/>
            <w:tcBorders>
              <w:top w:val="nil"/>
              <w:left w:val="nil"/>
              <w:bottom w:val="single" w:sz="4" w:space="0" w:color="auto"/>
              <w:right w:val="single" w:sz="4" w:space="0" w:color="auto"/>
            </w:tcBorders>
            <w:shd w:val="clear" w:color="auto" w:fill="auto"/>
            <w:vAlign w:val="center"/>
            <w:hideMark/>
          </w:tcPr>
          <w:p w14:paraId="314AB77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1A6CFB0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61E697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64C1B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104,2</w:t>
            </w:r>
          </w:p>
        </w:tc>
        <w:tc>
          <w:tcPr>
            <w:tcW w:w="1244" w:type="dxa"/>
            <w:tcBorders>
              <w:top w:val="nil"/>
              <w:left w:val="nil"/>
              <w:bottom w:val="single" w:sz="4" w:space="0" w:color="auto"/>
              <w:right w:val="single" w:sz="4" w:space="0" w:color="auto"/>
            </w:tcBorders>
            <w:shd w:val="clear" w:color="auto" w:fill="auto"/>
            <w:noWrap/>
            <w:vAlign w:val="center"/>
            <w:hideMark/>
          </w:tcPr>
          <w:p w14:paraId="10CE5E9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581091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8,43</w:t>
            </w:r>
          </w:p>
        </w:tc>
        <w:tc>
          <w:tcPr>
            <w:tcW w:w="711" w:type="dxa"/>
            <w:tcBorders>
              <w:top w:val="nil"/>
              <w:left w:val="nil"/>
              <w:bottom w:val="single" w:sz="4" w:space="0" w:color="auto"/>
              <w:right w:val="single" w:sz="4" w:space="0" w:color="auto"/>
            </w:tcBorders>
            <w:shd w:val="clear" w:color="auto" w:fill="auto"/>
            <w:noWrap/>
            <w:vAlign w:val="center"/>
            <w:hideMark/>
          </w:tcPr>
          <w:p w14:paraId="0EB0FE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A263D9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6BFB2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8,14</w:t>
            </w:r>
          </w:p>
        </w:tc>
        <w:tc>
          <w:tcPr>
            <w:tcW w:w="1505" w:type="dxa"/>
            <w:tcBorders>
              <w:top w:val="nil"/>
              <w:left w:val="nil"/>
              <w:bottom w:val="single" w:sz="4" w:space="0" w:color="auto"/>
              <w:right w:val="single" w:sz="4" w:space="0" w:color="auto"/>
            </w:tcBorders>
            <w:shd w:val="clear" w:color="auto" w:fill="auto"/>
            <w:vAlign w:val="center"/>
            <w:hideMark/>
          </w:tcPr>
          <w:p w14:paraId="328FB0B6"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4D7AF4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01152A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020C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112,4</w:t>
            </w:r>
          </w:p>
        </w:tc>
        <w:tc>
          <w:tcPr>
            <w:tcW w:w="1244" w:type="dxa"/>
            <w:tcBorders>
              <w:top w:val="nil"/>
              <w:left w:val="nil"/>
              <w:bottom w:val="single" w:sz="4" w:space="0" w:color="auto"/>
              <w:right w:val="single" w:sz="4" w:space="0" w:color="auto"/>
            </w:tcBorders>
            <w:shd w:val="clear" w:color="auto" w:fill="auto"/>
            <w:noWrap/>
            <w:vAlign w:val="center"/>
            <w:hideMark/>
          </w:tcPr>
          <w:p w14:paraId="7DAA2A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042917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10,54</w:t>
            </w:r>
          </w:p>
        </w:tc>
        <w:tc>
          <w:tcPr>
            <w:tcW w:w="711" w:type="dxa"/>
            <w:tcBorders>
              <w:top w:val="nil"/>
              <w:left w:val="nil"/>
              <w:bottom w:val="single" w:sz="4" w:space="0" w:color="auto"/>
              <w:right w:val="single" w:sz="4" w:space="0" w:color="auto"/>
            </w:tcBorders>
            <w:shd w:val="clear" w:color="auto" w:fill="auto"/>
            <w:noWrap/>
            <w:vAlign w:val="center"/>
            <w:hideMark/>
          </w:tcPr>
          <w:p w14:paraId="3772CC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50623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15A12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8,15</w:t>
            </w:r>
          </w:p>
        </w:tc>
        <w:tc>
          <w:tcPr>
            <w:tcW w:w="1505" w:type="dxa"/>
            <w:tcBorders>
              <w:top w:val="nil"/>
              <w:left w:val="nil"/>
              <w:bottom w:val="single" w:sz="4" w:space="0" w:color="auto"/>
              <w:right w:val="single" w:sz="4" w:space="0" w:color="auto"/>
            </w:tcBorders>
            <w:shd w:val="clear" w:color="auto" w:fill="auto"/>
            <w:vAlign w:val="center"/>
            <w:hideMark/>
          </w:tcPr>
          <w:p w14:paraId="30D3F9B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4F206D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A0FD7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CBEF6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218,4</w:t>
            </w:r>
          </w:p>
        </w:tc>
        <w:tc>
          <w:tcPr>
            <w:tcW w:w="1244" w:type="dxa"/>
            <w:tcBorders>
              <w:top w:val="nil"/>
              <w:left w:val="nil"/>
              <w:bottom w:val="single" w:sz="4" w:space="0" w:color="auto"/>
              <w:right w:val="single" w:sz="4" w:space="0" w:color="auto"/>
            </w:tcBorders>
            <w:shd w:val="clear" w:color="auto" w:fill="auto"/>
            <w:noWrap/>
            <w:vAlign w:val="center"/>
            <w:hideMark/>
          </w:tcPr>
          <w:p w14:paraId="050255F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45A91F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368,69</w:t>
            </w:r>
          </w:p>
        </w:tc>
        <w:tc>
          <w:tcPr>
            <w:tcW w:w="711" w:type="dxa"/>
            <w:tcBorders>
              <w:top w:val="nil"/>
              <w:left w:val="nil"/>
              <w:bottom w:val="single" w:sz="4" w:space="0" w:color="auto"/>
              <w:right w:val="single" w:sz="4" w:space="0" w:color="auto"/>
            </w:tcBorders>
            <w:shd w:val="clear" w:color="auto" w:fill="auto"/>
            <w:noWrap/>
            <w:vAlign w:val="center"/>
            <w:hideMark/>
          </w:tcPr>
          <w:p w14:paraId="042591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6D785FA"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D5CA6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8,16</w:t>
            </w:r>
          </w:p>
        </w:tc>
        <w:tc>
          <w:tcPr>
            <w:tcW w:w="1505" w:type="dxa"/>
            <w:tcBorders>
              <w:top w:val="nil"/>
              <w:left w:val="nil"/>
              <w:bottom w:val="single" w:sz="4" w:space="0" w:color="auto"/>
              <w:right w:val="single" w:sz="4" w:space="0" w:color="auto"/>
            </w:tcBorders>
            <w:shd w:val="clear" w:color="auto" w:fill="auto"/>
            <w:vAlign w:val="center"/>
            <w:hideMark/>
          </w:tcPr>
          <w:p w14:paraId="22C392A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43DD454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AB80C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1B396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218,4</w:t>
            </w:r>
          </w:p>
        </w:tc>
        <w:tc>
          <w:tcPr>
            <w:tcW w:w="1244" w:type="dxa"/>
            <w:tcBorders>
              <w:top w:val="nil"/>
              <w:left w:val="nil"/>
              <w:bottom w:val="single" w:sz="4" w:space="0" w:color="auto"/>
              <w:right w:val="single" w:sz="4" w:space="0" w:color="auto"/>
            </w:tcBorders>
            <w:shd w:val="clear" w:color="auto" w:fill="auto"/>
            <w:noWrap/>
            <w:vAlign w:val="center"/>
            <w:hideMark/>
          </w:tcPr>
          <w:p w14:paraId="018F91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7BBC08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1242,23</w:t>
            </w:r>
          </w:p>
        </w:tc>
        <w:tc>
          <w:tcPr>
            <w:tcW w:w="711" w:type="dxa"/>
            <w:tcBorders>
              <w:top w:val="nil"/>
              <w:left w:val="nil"/>
              <w:bottom w:val="single" w:sz="4" w:space="0" w:color="auto"/>
              <w:right w:val="single" w:sz="4" w:space="0" w:color="auto"/>
            </w:tcBorders>
            <w:shd w:val="clear" w:color="auto" w:fill="auto"/>
            <w:noWrap/>
            <w:vAlign w:val="center"/>
            <w:hideMark/>
          </w:tcPr>
          <w:p w14:paraId="77933E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606FE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3BA4A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8,17</w:t>
            </w:r>
          </w:p>
        </w:tc>
        <w:tc>
          <w:tcPr>
            <w:tcW w:w="1505" w:type="dxa"/>
            <w:tcBorders>
              <w:top w:val="nil"/>
              <w:left w:val="nil"/>
              <w:bottom w:val="single" w:sz="4" w:space="0" w:color="auto"/>
              <w:right w:val="single" w:sz="4" w:space="0" w:color="auto"/>
            </w:tcBorders>
            <w:shd w:val="clear" w:color="auto" w:fill="auto"/>
            <w:vAlign w:val="center"/>
            <w:hideMark/>
          </w:tcPr>
          <w:p w14:paraId="0C289CE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0D17CB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4E0B3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B5CC3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218,4</w:t>
            </w:r>
          </w:p>
        </w:tc>
        <w:tc>
          <w:tcPr>
            <w:tcW w:w="1244" w:type="dxa"/>
            <w:tcBorders>
              <w:top w:val="nil"/>
              <w:left w:val="nil"/>
              <w:bottom w:val="single" w:sz="4" w:space="0" w:color="auto"/>
              <w:right w:val="single" w:sz="4" w:space="0" w:color="auto"/>
            </w:tcBorders>
            <w:shd w:val="clear" w:color="auto" w:fill="auto"/>
            <w:noWrap/>
            <w:vAlign w:val="center"/>
            <w:hideMark/>
          </w:tcPr>
          <w:p w14:paraId="50B9CF2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034BD6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885,49</w:t>
            </w:r>
          </w:p>
        </w:tc>
        <w:tc>
          <w:tcPr>
            <w:tcW w:w="711" w:type="dxa"/>
            <w:tcBorders>
              <w:top w:val="nil"/>
              <w:left w:val="nil"/>
              <w:bottom w:val="single" w:sz="4" w:space="0" w:color="auto"/>
              <w:right w:val="single" w:sz="4" w:space="0" w:color="auto"/>
            </w:tcBorders>
            <w:shd w:val="clear" w:color="auto" w:fill="auto"/>
            <w:noWrap/>
            <w:vAlign w:val="center"/>
            <w:hideMark/>
          </w:tcPr>
          <w:p w14:paraId="0F7722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5A75DE"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6B3000F"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C1630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A4775D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281066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ADFB8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3AE00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551F2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3173,52</w:t>
            </w:r>
          </w:p>
        </w:tc>
        <w:tc>
          <w:tcPr>
            <w:tcW w:w="711" w:type="dxa"/>
            <w:tcBorders>
              <w:top w:val="nil"/>
              <w:left w:val="nil"/>
              <w:bottom w:val="single" w:sz="4" w:space="0" w:color="auto"/>
              <w:right w:val="single" w:sz="4" w:space="0" w:color="auto"/>
            </w:tcBorders>
            <w:shd w:val="clear" w:color="000000" w:fill="F2DCDB"/>
            <w:vAlign w:val="center"/>
            <w:hideMark/>
          </w:tcPr>
          <w:p w14:paraId="23DC0FE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1,40</w:t>
            </w:r>
          </w:p>
        </w:tc>
      </w:tr>
      <w:tr w:rsidR="00757779" w:rsidRPr="00757779" w14:paraId="369C89A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68AFE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C30D3C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838A513"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10219D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4A20C8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7C8A43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37518D5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EA8A3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951BBA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59A9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8,18</w:t>
            </w:r>
          </w:p>
        </w:tc>
        <w:tc>
          <w:tcPr>
            <w:tcW w:w="1505" w:type="dxa"/>
            <w:tcBorders>
              <w:top w:val="nil"/>
              <w:left w:val="nil"/>
              <w:bottom w:val="single" w:sz="4" w:space="0" w:color="auto"/>
              <w:right w:val="single" w:sz="4" w:space="0" w:color="auto"/>
            </w:tcBorders>
            <w:shd w:val="clear" w:color="auto" w:fill="auto"/>
            <w:vAlign w:val="center"/>
            <w:hideMark/>
          </w:tcPr>
          <w:p w14:paraId="40B657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2E53EAC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6463C0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1E3462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156,0</w:t>
            </w:r>
          </w:p>
        </w:tc>
        <w:tc>
          <w:tcPr>
            <w:tcW w:w="1244" w:type="dxa"/>
            <w:tcBorders>
              <w:top w:val="nil"/>
              <w:left w:val="nil"/>
              <w:bottom w:val="single" w:sz="4" w:space="0" w:color="auto"/>
              <w:right w:val="single" w:sz="4" w:space="0" w:color="auto"/>
            </w:tcBorders>
            <w:shd w:val="clear" w:color="auto" w:fill="auto"/>
            <w:noWrap/>
            <w:vAlign w:val="center"/>
            <w:hideMark/>
          </w:tcPr>
          <w:p w14:paraId="6707EEF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366719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1297,39</w:t>
            </w:r>
          </w:p>
        </w:tc>
        <w:tc>
          <w:tcPr>
            <w:tcW w:w="711" w:type="dxa"/>
            <w:tcBorders>
              <w:top w:val="nil"/>
              <w:left w:val="nil"/>
              <w:bottom w:val="single" w:sz="4" w:space="0" w:color="auto"/>
              <w:right w:val="single" w:sz="4" w:space="0" w:color="auto"/>
            </w:tcBorders>
            <w:shd w:val="clear" w:color="auto" w:fill="auto"/>
            <w:noWrap/>
            <w:vAlign w:val="center"/>
            <w:hideMark/>
          </w:tcPr>
          <w:p w14:paraId="2C3E9E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D0861F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F99DF7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8,19</w:t>
            </w:r>
          </w:p>
        </w:tc>
        <w:tc>
          <w:tcPr>
            <w:tcW w:w="1505" w:type="dxa"/>
            <w:tcBorders>
              <w:top w:val="nil"/>
              <w:left w:val="nil"/>
              <w:bottom w:val="single" w:sz="4" w:space="0" w:color="auto"/>
              <w:right w:val="single" w:sz="4" w:space="0" w:color="auto"/>
            </w:tcBorders>
            <w:shd w:val="clear" w:color="auto" w:fill="auto"/>
            <w:vAlign w:val="center"/>
            <w:hideMark/>
          </w:tcPr>
          <w:p w14:paraId="5D1FEA8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C74D2E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8CC831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8CD337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26,0</w:t>
            </w:r>
          </w:p>
        </w:tc>
        <w:tc>
          <w:tcPr>
            <w:tcW w:w="1244" w:type="dxa"/>
            <w:tcBorders>
              <w:top w:val="nil"/>
              <w:left w:val="nil"/>
              <w:bottom w:val="single" w:sz="4" w:space="0" w:color="auto"/>
              <w:right w:val="single" w:sz="4" w:space="0" w:color="auto"/>
            </w:tcBorders>
            <w:shd w:val="clear" w:color="auto" w:fill="auto"/>
            <w:noWrap/>
            <w:vAlign w:val="center"/>
            <w:hideMark/>
          </w:tcPr>
          <w:p w14:paraId="733D16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0985DF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18,47</w:t>
            </w:r>
          </w:p>
        </w:tc>
        <w:tc>
          <w:tcPr>
            <w:tcW w:w="711" w:type="dxa"/>
            <w:tcBorders>
              <w:top w:val="nil"/>
              <w:left w:val="nil"/>
              <w:bottom w:val="single" w:sz="4" w:space="0" w:color="auto"/>
              <w:right w:val="single" w:sz="4" w:space="0" w:color="auto"/>
            </w:tcBorders>
            <w:shd w:val="clear" w:color="auto" w:fill="auto"/>
            <w:noWrap/>
            <w:vAlign w:val="center"/>
            <w:hideMark/>
          </w:tcPr>
          <w:p w14:paraId="6FDFF0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720B24"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A3DCC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8,20</w:t>
            </w:r>
          </w:p>
        </w:tc>
        <w:tc>
          <w:tcPr>
            <w:tcW w:w="1505" w:type="dxa"/>
            <w:tcBorders>
              <w:top w:val="nil"/>
              <w:left w:val="nil"/>
              <w:bottom w:val="single" w:sz="4" w:space="0" w:color="auto"/>
              <w:right w:val="single" w:sz="4" w:space="0" w:color="auto"/>
            </w:tcBorders>
            <w:shd w:val="clear" w:color="auto" w:fill="auto"/>
            <w:vAlign w:val="center"/>
            <w:hideMark/>
          </w:tcPr>
          <w:p w14:paraId="3A59D59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236337F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06747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53EAA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0,156</w:t>
            </w:r>
          </w:p>
        </w:tc>
        <w:tc>
          <w:tcPr>
            <w:tcW w:w="1244" w:type="dxa"/>
            <w:tcBorders>
              <w:top w:val="nil"/>
              <w:left w:val="nil"/>
              <w:bottom w:val="single" w:sz="4" w:space="0" w:color="auto"/>
              <w:right w:val="single" w:sz="4" w:space="0" w:color="auto"/>
            </w:tcBorders>
            <w:shd w:val="clear" w:color="auto" w:fill="auto"/>
            <w:noWrap/>
            <w:vAlign w:val="center"/>
            <w:hideMark/>
          </w:tcPr>
          <w:p w14:paraId="50210B0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1EB113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52,46</w:t>
            </w:r>
          </w:p>
        </w:tc>
        <w:tc>
          <w:tcPr>
            <w:tcW w:w="711" w:type="dxa"/>
            <w:tcBorders>
              <w:top w:val="nil"/>
              <w:left w:val="nil"/>
              <w:bottom w:val="single" w:sz="4" w:space="0" w:color="auto"/>
              <w:right w:val="single" w:sz="4" w:space="0" w:color="auto"/>
            </w:tcBorders>
            <w:shd w:val="clear" w:color="auto" w:fill="auto"/>
            <w:noWrap/>
            <w:vAlign w:val="center"/>
            <w:hideMark/>
          </w:tcPr>
          <w:p w14:paraId="0A50023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0A828D"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422340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F32C3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9740FD2"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48FAE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7263B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0CDC5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12A40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1368,32</w:t>
            </w:r>
          </w:p>
        </w:tc>
        <w:tc>
          <w:tcPr>
            <w:tcW w:w="711" w:type="dxa"/>
            <w:tcBorders>
              <w:top w:val="nil"/>
              <w:left w:val="nil"/>
              <w:bottom w:val="single" w:sz="4" w:space="0" w:color="auto"/>
              <w:right w:val="single" w:sz="4" w:space="0" w:color="auto"/>
            </w:tcBorders>
            <w:shd w:val="clear" w:color="000000" w:fill="F2DCDB"/>
            <w:vAlign w:val="center"/>
            <w:hideMark/>
          </w:tcPr>
          <w:p w14:paraId="6CE6745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0,60</w:t>
            </w:r>
          </w:p>
        </w:tc>
      </w:tr>
      <w:tr w:rsidR="00757779" w:rsidRPr="00F42521" w14:paraId="2885143E"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E3F3DC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B30E97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0E7A01C2"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ԳԴՀ-1-5,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=1,2-1.58</w:t>
            </w:r>
          </w:p>
        </w:tc>
        <w:tc>
          <w:tcPr>
            <w:tcW w:w="1192" w:type="dxa"/>
            <w:tcBorders>
              <w:top w:val="nil"/>
              <w:left w:val="nil"/>
              <w:bottom w:val="single" w:sz="4" w:space="0" w:color="auto"/>
              <w:right w:val="single" w:sz="4" w:space="0" w:color="auto"/>
            </w:tcBorders>
            <w:shd w:val="clear" w:color="auto" w:fill="auto"/>
            <w:vAlign w:val="center"/>
            <w:hideMark/>
          </w:tcPr>
          <w:p w14:paraId="79A21C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B29A79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80E260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01D628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FE03C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02AAF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66530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8,21</w:t>
            </w:r>
          </w:p>
        </w:tc>
        <w:tc>
          <w:tcPr>
            <w:tcW w:w="1505" w:type="dxa"/>
            <w:tcBorders>
              <w:top w:val="nil"/>
              <w:left w:val="nil"/>
              <w:bottom w:val="single" w:sz="4" w:space="0" w:color="auto"/>
              <w:right w:val="single" w:sz="4" w:space="0" w:color="auto"/>
            </w:tcBorders>
            <w:shd w:val="clear" w:color="auto" w:fill="auto"/>
            <w:vAlign w:val="center"/>
            <w:hideMark/>
          </w:tcPr>
          <w:p w14:paraId="348B4E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5F48440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7267A3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CFD29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w:t>
            </w:r>
          </w:p>
        </w:tc>
        <w:tc>
          <w:tcPr>
            <w:tcW w:w="1244" w:type="dxa"/>
            <w:tcBorders>
              <w:top w:val="nil"/>
              <w:left w:val="nil"/>
              <w:bottom w:val="single" w:sz="4" w:space="0" w:color="auto"/>
              <w:right w:val="single" w:sz="4" w:space="0" w:color="auto"/>
            </w:tcBorders>
            <w:shd w:val="clear" w:color="auto" w:fill="auto"/>
            <w:noWrap/>
            <w:vAlign w:val="center"/>
            <w:hideMark/>
          </w:tcPr>
          <w:p w14:paraId="672C62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CDB9D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239,30</w:t>
            </w:r>
          </w:p>
        </w:tc>
        <w:tc>
          <w:tcPr>
            <w:tcW w:w="711" w:type="dxa"/>
            <w:tcBorders>
              <w:top w:val="nil"/>
              <w:left w:val="nil"/>
              <w:bottom w:val="single" w:sz="4" w:space="0" w:color="auto"/>
              <w:right w:val="single" w:sz="4" w:space="0" w:color="auto"/>
            </w:tcBorders>
            <w:shd w:val="clear" w:color="auto" w:fill="auto"/>
            <w:noWrap/>
            <w:vAlign w:val="center"/>
            <w:hideMark/>
          </w:tcPr>
          <w:p w14:paraId="0024C0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9F59C6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648D5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8,22</w:t>
            </w:r>
          </w:p>
        </w:tc>
        <w:tc>
          <w:tcPr>
            <w:tcW w:w="1505" w:type="dxa"/>
            <w:tcBorders>
              <w:top w:val="nil"/>
              <w:left w:val="nil"/>
              <w:bottom w:val="single" w:sz="4" w:space="0" w:color="auto"/>
              <w:right w:val="single" w:sz="4" w:space="0" w:color="auto"/>
            </w:tcBorders>
            <w:shd w:val="clear" w:color="auto" w:fill="auto"/>
            <w:vAlign w:val="center"/>
            <w:hideMark/>
          </w:tcPr>
          <w:p w14:paraId="4E8EDD6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9D19FD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59EE2E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1745F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0878E0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047363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55,35</w:t>
            </w:r>
          </w:p>
        </w:tc>
        <w:tc>
          <w:tcPr>
            <w:tcW w:w="711" w:type="dxa"/>
            <w:tcBorders>
              <w:top w:val="nil"/>
              <w:left w:val="nil"/>
              <w:bottom w:val="single" w:sz="4" w:space="0" w:color="auto"/>
              <w:right w:val="single" w:sz="4" w:space="0" w:color="auto"/>
            </w:tcBorders>
            <w:shd w:val="clear" w:color="auto" w:fill="auto"/>
            <w:noWrap/>
            <w:vAlign w:val="center"/>
            <w:hideMark/>
          </w:tcPr>
          <w:p w14:paraId="66F82D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7D572C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7EEC2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8,23</w:t>
            </w:r>
          </w:p>
        </w:tc>
        <w:tc>
          <w:tcPr>
            <w:tcW w:w="1505" w:type="dxa"/>
            <w:tcBorders>
              <w:top w:val="nil"/>
              <w:left w:val="nil"/>
              <w:bottom w:val="single" w:sz="4" w:space="0" w:color="auto"/>
              <w:right w:val="single" w:sz="4" w:space="0" w:color="auto"/>
            </w:tcBorders>
            <w:shd w:val="clear" w:color="auto" w:fill="auto"/>
            <w:vAlign w:val="center"/>
            <w:hideMark/>
          </w:tcPr>
          <w:p w14:paraId="26362C8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756C56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Միաձույլ բետոնե առվակի նյութերի, արժեքը, </w:t>
            </w:r>
            <w:r w:rsidRPr="00757779">
              <w:rPr>
                <w:rFonts w:ascii="Sylfaen" w:hAnsi="Sylfaen" w:cs="Arial"/>
                <w:sz w:val="22"/>
                <w:szCs w:val="22"/>
                <w:lang w:val="ru-RU" w:eastAsia="ru-RU"/>
              </w:rPr>
              <w:lastRenderedPageBreak/>
              <w:t>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26E0E2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C4B20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3,03</w:t>
            </w:r>
          </w:p>
        </w:tc>
        <w:tc>
          <w:tcPr>
            <w:tcW w:w="1244" w:type="dxa"/>
            <w:tcBorders>
              <w:top w:val="nil"/>
              <w:left w:val="nil"/>
              <w:bottom w:val="single" w:sz="4" w:space="0" w:color="auto"/>
              <w:right w:val="single" w:sz="4" w:space="0" w:color="auto"/>
            </w:tcBorders>
            <w:shd w:val="clear" w:color="auto" w:fill="auto"/>
            <w:noWrap/>
            <w:vAlign w:val="center"/>
            <w:hideMark/>
          </w:tcPr>
          <w:p w14:paraId="0927A3D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50C4D8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127,51</w:t>
            </w:r>
          </w:p>
        </w:tc>
        <w:tc>
          <w:tcPr>
            <w:tcW w:w="711" w:type="dxa"/>
            <w:tcBorders>
              <w:top w:val="nil"/>
              <w:left w:val="nil"/>
              <w:bottom w:val="single" w:sz="4" w:space="0" w:color="auto"/>
              <w:right w:val="single" w:sz="4" w:space="0" w:color="auto"/>
            </w:tcBorders>
            <w:shd w:val="clear" w:color="auto" w:fill="auto"/>
            <w:noWrap/>
            <w:vAlign w:val="center"/>
            <w:hideMark/>
          </w:tcPr>
          <w:p w14:paraId="2AB75F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BB4DB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A1186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8,24</w:t>
            </w:r>
          </w:p>
        </w:tc>
        <w:tc>
          <w:tcPr>
            <w:tcW w:w="1505" w:type="dxa"/>
            <w:tcBorders>
              <w:top w:val="nil"/>
              <w:left w:val="nil"/>
              <w:bottom w:val="single" w:sz="4" w:space="0" w:color="auto"/>
              <w:right w:val="single" w:sz="4" w:space="0" w:color="auto"/>
            </w:tcBorders>
            <w:shd w:val="clear" w:color="auto" w:fill="auto"/>
            <w:vAlign w:val="center"/>
            <w:hideMark/>
          </w:tcPr>
          <w:p w14:paraId="6931242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D4470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594A0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1D84B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31D641A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03A256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148,09</w:t>
            </w:r>
          </w:p>
        </w:tc>
        <w:tc>
          <w:tcPr>
            <w:tcW w:w="711" w:type="dxa"/>
            <w:tcBorders>
              <w:top w:val="nil"/>
              <w:left w:val="nil"/>
              <w:bottom w:val="single" w:sz="4" w:space="0" w:color="auto"/>
              <w:right w:val="single" w:sz="4" w:space="0" w:color="auto"/>
            </w:tcBorders>
            <w:shd w:val="clear" w:color="auto" w:fill="auto"/>
            <w:noWrap/>
            <w:vAlign w:val="center"/>
            <w:hideMark/>
          </w:tcPr>
          <w:p w14:paraId="05D1BFE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B41EAF"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A2498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8,25</w:t>
            </w:r>
          </w:p>
        </w:tc>
        <w:tc>
          <w:tcPr>
            <w:tcW w:w="1505" w:type="dxa"/>
            <w:tcBorders>
              <w:top w:val="nil"/>
              <w:left w:val="nil"/>
              <w:bottom w:val="single" w:sz="4" w:space="0" w:color="auto"/>
              <w:right w:val="single" w:sz="4" w:space="0" w:color="auto"/>
            </w:tcBorders>
            <w:shd w:val="clear" w:color="auto" w:fill="auto"/>
            <w:vAlign w:val="center"/>
            <w:hideMark/>
          </w:tcPr>
          <w:p w14:paraId="12EC12F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5A073C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786A8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40014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122662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659DBC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131,64</w:t>
            </w:r>
          </w:p>
        </w:tc>
        <w:tc>
          <w:tcPr>
            <w:tcW w:w="711" w:type="dxa"/>
            <w:tcBorders>
              <w:top w:val="nil"/>
              <w:left w:val="nil"/>
              <w:bottom w:val="single" w:sz="4" w:space="0" w:color="auto"/>
              <w:right w:val="single" w:sz="4" w:space="0" w:color="auto"/>
            </w:tcBorders>
            <w:shd w:val="clear" w:color="auto" w:fill="auto"/>
            <w:noWrap/>
            <w:vAlign w:val="center"/>
            <w:hideMark/>
          </w:tcPr>
          <w:p w14:paraId="6F43A8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22F51C"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09D4D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8,26</w:t>
            </w:r>
          </w:p>
        </w:tc>
        <w:tc>
          <w:tcPr>
            <w:tcW w:w="1505" w:type="dxa"/>
            <w:tcBorders>
              <w:top w:val="nil"/>
              <w:left w:val="nil"/>
              <w:bottom w:val="single" w:sz="4" w:space="0" w:color="auto"/>
              <w:right w:val="single" w:sz="4" w:space="0" w:color="auto"/>
            </w:tcBorders>
            <w:shd w:val="clear" w:color="auto" w:fill="auto"/>
            <w:vAlign w:val="center"/>
            <w:hideMark/>
          </w:tcPr>
          <w:p w14:paraId="023768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2A8C87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01F07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1781F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7850A21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486734A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614,94</w:t>
            </w:r>
          </w:p>
        </w:tc>
        <w:tc>
          <w:tcPr>
            <w:tcW w:w="711" w:type="dxa"/>
            <w:tcBorders>
              <w:top w:val="nil"/>
              <w:left w:val="nil"/>
              <w:bottom w:val="single" w:sz="4" w:space="0" w:color="auto"/>
              <w:right w:val="single" w:sz="4" w:space="0" w:color="auto"/>
            </w:tcBorders>
            <w:shd w:val="clear" w:color="auto" w:fill="auto"/>
            <w:noWrap/>
            <w:vAlign w:val="center"/>
            <w:hideMark/>
          </w:tcPr>
          <w:p w14:paraId="3A5BF0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4AC74D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2234D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8,27</w:t>
            </w:r>
          </w:p>
        </w:tc>
        <w:tc>
          <w:tcPr>
            <w:tcW w:w="1505" w:type="dxa"/>
            <w:tcBorders>
              <w:top w:val="nil"/>
              <w:left w:val="nil"/>
              <w:bottom w:val="single" w:sz="4" w:space="0" w:color="auto"/>
              <w:right w:val="single" w:sz="4" w:space="0" w:color="auto"/>
            </w:tcBorders>
            <w:shd w:val="clear" w:color="auto" w:fill="auto"/>
            <w:vAlign w:val="center"/>
            <w:hideMark/>
          </w:tcPr>
          <w:p w14:paraId="475339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5EBFE90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35ACA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D0F6D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0,030</w:t>
            </w:r>
          </w:p>
        </w:tc>
        <w:tc>
          <w:tcPr>
            <w:tcW w:w="1244" w:type="dxa"/>
            <w:tcBorders>
              <w:top w:val="nil"/>
              <w:left w:val="nil"/>
              <w:bottom w:val="single" w:sz="4" w:space="0" w:color="auto"/>
              <w:right w:val="single" w:sz="4" w:space="0" w:color="auto"/>
            </w:tcBorders>
            <w:shd w:val="clear" w:color="auto" w:fill="auto"/>
            <w:noWrap/>
            <w:vAlign w:val="center"/>
            <w:hideMark/>
          </w:tcPr>
          <w:p w14:paraId="63EA66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326E29F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21,36</w:t>
            </w:r>
          </w:p>
        </w:tc>
        <w:tc>
          <w:tcPr>
            <w:tcW w:w="711" w:type="dxa"/>
            <w:tcBorders>
              <w:top w:val="nil"/>
              <w:left w:val="nil"/>
              <w:bottom w:val="single" w:sz="4" w:space="0" w:color="auto"/>
              <w:right w:val="single" w:sz="4" w:space="0" w:color="auto"/>
            </w:tcBorders>
            <w:shd w:val="clear" w:color="auto" w:fill="auto"/>
            <w:noWrap/>
            <w:vAlign w:val="center"/>
            <w:hideMark/>
          </w:tcPr>
          <w:p w14:paraId="474D89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6D52A0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0AF6C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8,28</w:t>
            </w:r>
          </w:p>
        </w:tc>
        <w:tc>
          <w:tcPr>
            <w:tcW w:w="1505" w:type="dxa"/>
            <w:tcBorders>
              <w:top w:val="nil"/>
              <w:left w:val="nil"/>
              <w:bottom w:val="single" w:sz="4" w:space="0" w:color="auto"/>
              <w:right w:val="single" w:sz="4" w:space="0" w:color="auto"/>
            </w:tcBorders>
            <w:shd w:val="clear" w:color="auto" w:fill="auto"/>
            <w:vAlign w:val="center"/>
            <w:hideMark/>
          </w:tcPr>
          <w:p w14:paraId="2AAA23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5C24E00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DB43E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6CA83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21,1</w:t>
            </w:r>
          </w:p>
        </w:tc>
        <w:tc>
          <w:tcPr>
            <w:tcW w:w="1244" w:type="dxa"/>
            <w:tcBorders>
              <w:top w:val="nil"/>
              <w:left w:val="nil"/>
              <w:bottom w:val="single" w:sz="4" w:space="0" w:color="auto"/>
              <w:right w:val="single" w:sz="4" w:space="0" w:color="auto"/>
            </w:tcBorders>
            <w:shd w:val="clear" w:color="auto" w:fill="auto"/>
            <w:noWrap/>
            <w:vAlign w:val="center"/>
            <w:hideMark/>
          </w:tcPr>
          <w:p w14:paraId="32184B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69252A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23,33</w:t>
            </w:r>
          </w:p>
        </w:tc>
        <w:tc>
          <w:tcPr>
            <w:tcW w:w="711" w:type="dxa"/>
            <w:tcBorders>
              <w:top w:val="nil"/>
              <w:left w:val="nil"/>
              <w:bottom w:val="single" w:sz="4" w:space="0" w:color="auto"/>
              <w:right w:val="single" w:sz="4" w:space="0" w:color="auto"/>
            </w:tcBorders>
            <w:shd w:val="clear" w:color="auto" w:fill="auto"/>
            <w:noWrap/>
            <w:vAlign w:val="center"/>
            <w:hideMark/>
          </w:tcPr>
          <w:p w14:paraId="51E2DA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DBEA93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BB071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8,29</w:t>
            </w:r>
          </w:p>
        </w:tc>
        <w:tc>
          <w:tcPr>
            <w:tcW w:w="1505" w:type="dxa"/>
            <w:tcBorders>
              <w:top w:val="nil"/>
              <w:left w:val="nil"/>
              <w:bottom w:val="single" w:sz="4" w:space="0" w:color="auto"/>
              <w:right w:val="single" w:sz="4" w:space="0" w:color="auto"/>
            </w:tcBorders>
            <w:shd w:val="clear" w:color="auto" w:fill="auto"/>
            <w:vAlign w:val="center"/>
            <w:hideMark/>
          </w:tcPr>
          <w:p w14:paraId="340B08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2661EED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615B0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591301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0,030</w:t>
            </w:r>
          </w:p>
        </w:tc>
        <w:tc>
          <w:tcPr>
            <w:tcW w:w="1244" w:type="dxa"/>
            <w:tcBorders>
              <w:top w:val="nil"/>
              <w:left w:val="nil"/>
              <w:bottom w:val="single" w:sz="4" w:space="0" w:color="auto"/>
              <w:right w:val="single" w:sz="4" w:space="0" w:color="auto"/>
            </w:tcBorders>
            <w:shd w:val="clear" w:color="auto" w:fill="auto"/>
            <w:noWrap/>
            <w:vAlign w:val="center"/>
            <w:hideMark/>
          </w:tcPr>
          <w:p w14:paraId="49280DA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20A164D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0,40</w:t>
            </w:r>
          </w:p>
        </w:tc>
        <w:tc>
          <w:tcPr>
            <w:tcW w:w="711" w:type="dxa"/>
            <w:tcBorders>
              <w:top w:val="nil"/>
              <w:left w:val="nil"/>
              <w:bottom w:val="single" w:sz="4" w:space="0" w:color="auto"/>
              <w:right w:val="single" w:sz="4" w:space="0" w:color="auto"/>
            </w:tcBorders>
            <w:shd w:val="clear" w:color="auto" w:fill="auto"/>
            <w:noWrap/>
            <w:vAlign w:val="center"/>
            <w:hideMark/>
          </w:tcPr>
          <w:p w14:paraId="6AA742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41E8A1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6E117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8,30</w:t>
            </w:r>
          </w:p>
        </w:tc>
        <w:tc>
          <w:tcPr>
            <w:tcW w:w="1505" w:type="dxa"/>
            <w:tcBorders>
              <w:top w:val="nil"/>
              <w:left w:val="nil"/>
              <w:bottom w:val="single" w:sz="4" w:space="0" w:color="auto"/>
              <w:right w:val="single" w:sz="4" w:space="0" w:color="auto"/>
            </w:tcBorders>
            <w:shd w:val="clear" w:color="auto" w:fill="auto"/>
            <w:vAlign w:val="center"/>
            <w:hideMark/>
          </w:tcPr>
          <w:p w14:paraId="47A02F4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6742DA6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0AC2C9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DAB24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599F36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4BFA3B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4,96</w:t>
            </w:r>
          </w:p>
        </w:tc>
        <w:tc>
          <w:tcPr>
            <w:tcW w:w="711" w:type="dxa"/>
            <w:tcBorders>
              <w:top w:val="nil"/>
              <w:left w:val="nil"/>
              <w:bottom w:val="single" w:sz="4" w:space="0" w:color="auto"/>
              <w:right w:val="single" w:sz="4" w:space="0" w:color="auto"/>
            </w:tcBorders>
            <w:shd w:val="clear" w:color="auto" w:fill="auto"/>
            <w:noWrap/>
            <w:vAlign w:val="center"/>
            <w:hideMark/>
          </w:tcPr>
          <w:p w14:paraId="59C921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072CA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2A4B22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35370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2311270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4137A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A49D91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E1A0DA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88A0E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1366,87</w:t>
            </w:r>
          </w:p>
        </w:tc>
        <w:tc>
          <w:tcPr>
            <w:tcW w:w="711" w:type="dxa"/>
            <w:tcBorders>
              <w:top w:val="nil"/>
              <w:left w:val="nil"/>
              <w:bottom w:val="single" w:sz="4" w:space="0" w:color="auto"/>
              <w:right w:val="single" w:sz="4" w:space="0" w:color="auto"/>
            </w:tcBorders>
            <w:shd w:val="clear" w:color="000000" w:fill="F2DCDB"/>
            <w:vAlign w:val="center"/>
            <w:hideMark/>
          </w:tcPr>
          <w:p w14:paraId="535E91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0,60</w:t>
            </w:r>
          </w:p>
        </w:tc>
      </w:tr>
      <w:tr w:rsidR="00757779" w:rsidRPr="00757779" w14:paraId="7B76E2A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2448F33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DA731D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3230BD8F"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8-րդ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12E4DB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70C02C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176670C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500025A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5908,71</w:t>
            </w:r>
          </w:p>
        </w:tc>
        <w:tc>
          <w:tcPr>
            <w:tcW w:w="711" w:type="dxa"/>
            <w:tcBorders>
              <w:top w:val="nil"/>
              <w:left w:val="nil"/>
              <w:bottom w:val="single" w:sz="4" w:space="0" w:color="auto"/>
              <w:right w:val="single" w:sz="4" w:space="0" w:color="auto"/>
            </w:tcBorders>
            <w:shd w:val="clear" w:color="000000" w:fill="D8E4BC"/>
            <w:vAlign w:val="center"/>
            <w:hideMark/>
          </w:tcPr>
          <w:p w14:paraId="30B06D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2,61</w:t>
            </w:r>
          </w:p>
        </w:tc>
      </w:tr>
      <w:tr w:rsidR="00757779" w:rsidRPr="00757779" w14:paraId="7D91BD5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AE2500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7723EB5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38082C31"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9.Կոյուղու կոլեկտոր Կ-24</w:t>
            </w:r>
          </w:p>
        </w:tc>
        <w:tc>
          <w:tcPr>
            <w:tcW w:w="1192" w:type="dxa"/>
            <w:tcBorders>
              <w:top w:val="nil"/>
              <w:left w:val="nil"/>
              <w:bottom w:val="single" w:sz="4" w:space="0" w:color="auto"/>
              <w:right w:val="single" w:sz="4" w:space="0" w:color="auto"/>
            </w:tcBorders>
            <w:shd w:val="clear" w:color="000000" w:fill="FCD5B4"/>
            <w:hideMark/>
          </w:tcPr>
          <w:p w14:paraId="2C9427A6"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AC1C89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07395F6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3F0D2F9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7E74011"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146A7C5F"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18B10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5D4D3D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749BC63"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62CD22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729EDD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3A92B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BFF47E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B7722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4E3D7C"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32110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w:t>
            </w:r>
          </w:p>
        </w:tc>
        <w:tc>
          <w:tcPr>
            <w:tcW w:w="1505" w:type="dxa"/>
            <w:tcBorders>
              <w:top w:val="nil"/>
              <w:left w:val="nil"/>
              <w:bottom w:val="single" w:sz="4" w:space="0" w:color="auto"/>
              <w:right w:val="single" w:sz="4" w:space="0" w:color="auto"/>
            </w:tcBorders>
            <w:shd w:val="clear" w:color="auto" w:fill="auto"/>
            <w:vAlign w:val="center"/>
            <w:hideMark/>
          </w:tcPr>
          <w:p w14:paraId="1FC4A63E"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62A6AC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344FD8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763239E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368,0</w:t>
            </w:r>
          </w:p>
        </w:tc>
        <w:tc>
          <w:tcPr>
            <w:tcW w:w="1244" w:type="dxa"/>
            <w:tcBorders>
              <w:top w:val="nil"/>
              <w:left w:val="nil"/>
              <w:bottom w:val="single" w:sz="4" w:space="0" w:color="auto"/>
              <w:right w:val="single" w:sz="4" w:space="0" w:color="auto"/>
            </w:tcBorders>
            <w:shd w:val="clear" w:color="auto" w:fill="auto"/>
            <w:noWrap/>
            <w:vAlign w:val="center"/>
            <w:hideMark/>
          </w:tcPr>
          <w:p w14:paraId="7FE57A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21AA1F6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38,58</w:t>
            </w:r>
          </w:p>
        </w:tc>
        <w:tc>
          <w:tcPr>
            <w:tcW w:w="711" w:type="dxa"/>
            <w:tcBorders>
              <w:top w:val="nil"/>
              <w:left w:val="nil"/>
              <w:bottom w:val="single" w:sz="4" w:space="0" w:color="auto"/>
              <w:right w:val="single" w:sz="4" w:space="0" w:color="auto"/>
            </w:tcBorders>
            <w:shd w:val="clear" w:color="auto" w:fill="auto"/>
            <w:noWrap/>
            <w:vAlign w:val="center"/>
            <w:hideMark/>
          </w:tcPr>
          <w:p w14:paraId="16849B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A9AD7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99C2E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w:t>
            </w:r>
          </w:p>
        </w:tc>
        <w:tc>
          <w:tcPr>
            <w:tcW w:w="1505" w:type="dxa"/>
            <w:tcBorders>
              <w:top w:val="nil"/>
              <w:left w:val="nil"/>
              <w:bottom w:val="single" w:sz="4" w:space="0" w:color="auto"/>
              <w:right w:val="single" w:sz="4" w:space="0" w:color="auto"/>
            </w:tcBorders>
            <w:shd w:val="clear" w:color="auto" w:fill="auto"/>
            <w:vAlign w:val="center"/>
            <w:hideMark/>
          </w:tcPr>
          <w:p w14:paraId="61D6A6F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2D0B24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1B54A9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EB43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27,5</w:t>
            </w:r>
          </w:p>
        </w:tc>
        <w:tc>
          <w:tcPr>
            <w:tcW w:w="1244" w:type="dxa"/>
            <w:tcBorders>
              <w:top w:val="nil"/>
              <w:left w:val="nil"/>
              <w:bottom w:val="single" w:sz="4" w:space="0" w:color="auto"/>
              <w:right w:val="single" w:sz="4" w:space="0" w:color="auto"/>
            </w:tcBorders>
            <w:shd w:val="clear" w:color="auto" w:fill="auto"/>
            <w:noWrap/>
            <w:vAlign w:val="center"/>
            <w:hideMark/>
          </w:tcPr>
          <w:p w14:paraId="719989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2A2AB8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27,71</w:t>
            </w:r>
          </w:p>
        </w:tc>
        <w:tc>
          <w:tcPr>
            <w:tcW w:w="711" w:type="dxa"/>
            <w:tcBorders>
              <w:top w:val="nil"/>
              <w:left w:val="nil"/>
              <w:bottom w:val="single" w:sz="4" w:space="0" w:color="auto"/>
              <w:right w:val="single" w:sz="4" w:space="0" w:color="auto"/>
            </w:tcBorders>
            <w:shd w:val="clear" w:color="auto" w:fill="auto"/>
            <w:noWrap/>
            <w:vAlign w:val="center"/>
            <w:hideMark/>
          </w:tcPr>
          <w:p w14:paraId="43FA69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0CE49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70986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9,3</w:t>
            </w:r>
          </w:p>
        </w:tc>
        <w:tc>
          <w:tcPr>
            <w:tcW w:w="1505" w:type="dxa"/>
            <w:tcBorders>
              <w:top w:val="nil"/>
              <w:left w:val="nil"/>
              <w:bottom w:val="single" w:sz="4" w:space="0" w:color="auto"/>
              <w:right w:val="single" w:sz="4" w:space="0" w:color="auto"/>
            </w:tcBorders>
            <w:shd w:val="clear" w:color="auto" w:fill="auto"/>
            <w:vAlign w:val="center"/>
            <w:hideMark/>
          </w:tcPr>
          <w:p w14:paraId="1A93901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A0BB90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1EC6AA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6765A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57,75</w:t>
            </w:r>
          </w:p>
        </w:tc>
        <w:tc>
          <w:tcPr>
            <w:tcW w:w="1244" w:type="dxa"/>
            <w:tcBorders>
              <w:top w:val="nil"/>
              <w:left w:val="nil"/>
              <w:bottom w:val="single" w:sz="4" w:space="0" w:color="auto"/>
              <w:right w:val="single" w:sz="4" w:space="0" w:color="auto"/>
            </w:tcBorders>
            <w:shd w:val="clear" w:color="auto" w:fill="auto"/>
            <w:noWrap/>
            <w:vAlign w:val="center"/>
            <w:hideMark/>
          </w:tcPr>
          <w:p w14:paraId="4568F6A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66CAD6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11,35</w:t>
            </w:r>
          </w:p>
        </w:tc>
        <w:tc>
          <w:tcPr>
            <w:tcW w:w="711" w:type="dxa"/>
            <w:tcBorders>
              <w:top w:val="nil"/>
              <w:left w:val="nil"/>
              <w:bottom w:val="single" w:sz="4" w:space="0" w:color="auto"/>
              <w:right w:val="single" w:sz="4" w:space="0" w:color="auto"/>
            </w:tcBorders>
            <w:shd w:val="clear" w:color="auto" w:fill="auto"/>
            <w:noWrap/>
            <w:vAlign w:val="center"/>
            <w:hideMark/>
          </w:tcPr>
          <w:p w14:paraId="0E96E6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880F1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AA7AE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9,4</w:t>
            </w:r>
          </w:p>
        </w:tc>
        <w:tc>
          <w:tcPr>
            <w:tcW w:w="1505" w:type="dxa"/>
            <w:tcBorders>
              <w:top w:val="nil"/>
              <w:left w:val="nil"/>
              <w:bottom w:val="single" w:sz="4" w:space="0" w:color="auto"/>
              <w:right w:val="single" w:sz="4" w:space="0" w:color="auto"/>
            </w:tcBorders>
            <w:shd w:val="clear" w:color="auto" w:fill="auto"/>
            <w:vAlign w:val="center"/>
            <w:hideMark/>
          </w:tcPr>
          <w:p w14:paraId="2A39C809"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5BBCC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1092AC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5F887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57,75</w:t>
            </w:r>
          </w:p>
        </w:tc>
        <w:tc>
          <w:tcPr>
            <w:tcW w:w="1244" w:type="dxa"/>
            <w:tcBorders>
              <w:top w:val="nil"/>
              <w:left w:val="nil"/>
              <w:bottom w:val="single" w:sz="4" w:space="0" w:color="auto"/>
              <w:right w:val="single" w:sz="4" w:space="0" w:color="auto"/>
            </w:tcBorders>
            <w:shd w:val="clear" w:color="auto" w:fill="auto"/>
            <w:noWrap/>
            <w:vAlign w:val="center"/>
            <w:hideMark/>
          </w:tcPr>
          <w:p w14:paraId="0A7BBA9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7B232C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7,57</w:t>
            </w:r>
          </w:p>
        </w:tc>
        <w:tc>
          <w:tcPr>
            <w:tcW w:w="711" w:type="dxa"/>
            <w:tcBorders>
              <w:top w:val="nil"/>
              <w:left w:val="nil"/>
              <w:bottom w:val="single" w:sz="4" w:space="0" w:color="auto"/>
              <w:right w:val="single" w:sz="4" w:space="0" w:color="auto"/>
            </w:tcBorders>
            <w:shd w:val="clear" w:color="auto" w:fill="auto"/>
            <w:noWrap/>
            <w:vAlign w:val="center"/>
            <w:hideMark/>
          </w:tcPr>
          <w:p w14:paraId="1A5218A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6DF39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B7B2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9,5</w:t>
            </w:r>
          </w:p>
        </w:tc>
        <w:tc>
          <w:tcPr>
            <w:tcW w:w="1505" w:type="dxa"/>
            <w:tcBorders>
              <w:top w:val="nil"/>
              <w:left w:val="nil"/>
              <w:bottom w:val="single" w:sz="4" w:space="0" w:color="auto"/>
              <w:right w:val="single" w:sz="4" w:space="0" w:color="auto"/>
            </w:tcBorders>
            <w:shd w:val="clear" w:color="auto" w:fill="auto"/>
            <w:vAlign w:val="center"/>
            <w:hideMark/>
          </w:tcPr>
          <w:p w14:paraId="1237A9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7C6D32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42E34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B914B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536,6</w:t>
            </w:r>
          </w:p>
        </w:tc>
        <w:tc>
          <w:tcPr>
            <w:tcW w:w="1244" w:type="dxa"/>
            <w:tcBorders>
              <w:top w:val="nil"/>
              <w:left w:val="nil"/>
              <w:bottom w:val="single" w:sz="4" w:space="0" w:color="auto"/>
              <w:right w:val="single" w:sz="4" w:space="0" w:color="auto"/>
            </w:tcBorders>
            <w:shd w:val="clear" w:color="auto" w:fill="auto"/>
            <w:noWrap/>
            <w:vAlign w:val="center"/>
            <w:hideMark/>
          </w:tcPr>
          <w:p w14:paraId="0FF7D1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312E62F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408,98</w:t>
            </w:r>
          </w:p>
        </w:tc>
        <w:tc>
          <w:tcPr>
            <w:tcW w:w="711" w:type="dxa"/>
            <w:tcBorders>
              <w:top w:val="nil"/>
              <w:left w:val="nil"/>
              <w:bottom w:val="single" w:sz="4" w:space="0" w:color="auto"/>
              <w:right w:val="single" w:sz="4" w:space="0" w:color="auto"/>
            </w:tcBorders>
            <w:shd w:val="clear" w:color="auto" w:fill="auto"/>
            <w:noWrap/>
            <w:vAlign w:val="center"/>
            <w:hideMark/>
          </w:tcPr>
          <w:p w14:paraId="5B9865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23C0D9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27DB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9,6</w:t>
            </w:r>
          </w:p>
        </w:tc>
        <w:tc>
          <w:tcPr>
            <w:tcW w:w="1505" w:type="dxa"/>
            <w:tcBorders>
              <w:top w:val="nil"/>
              <w:left w:val="nil"/>
              <w:bottom w:val="single" w:sz="4" w:space="0" w:color="auto"/>
              <w:right w:val="single" w:sz="4" w:space="0" w:color="auto"/>
            </w:tcBorders>
            <w:shd w:val="clear" w:color="auto" w:fill="auto"/>
            <w:vAlign w:val="center"/>
            <w:hideMark/>
          </w:tcPr>
          <w:p w14:paraId="3528146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5DA46D7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808DB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DEFD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267,5</w:t>
            </w:r>
          </w:p>
        </w:tc>
        <w:tc>
          <w:tcPr>
            <w:tcW w:w="1244" w:type="dxa"/>
            <w:tcBorders>
              <w:top w:val="nil"/>
              <w:left w:val="nil"/>
              <w:bottom w:val="single" w:sz="4" w:space="0" w:color="auto"/>
              <w:right w:val="single" w:sz="4" w:space="0" w:color="auto"/>
            </w:tcBorders>
            <w:shd w:val="clear" w:color="auto" w:fill="auto"/>
            <w:noWrap/>
            <w:vAlign w:val="center"/>
            <w:hideMark/>
          </w:tcPr>
          <w:p w14:paraId="43B184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0C38F0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269,54</w:t>
            </w:r>
          </w:p>
        </w:tc>
        <w:tc>
          <w:tcPr>
            <w:tcW w:w="711" w:type="dxa"/>
            <w:tcBorders>
              <w:top w:val="nil"/>
              <w:left w:val="nil"/>
              <w:bottom w:val="single" w:sz="4" w:space="0" w:color="auto"/>
              <w:right w:val="single" w:sz="4" w:space="0" w:color="auto"/>
            </w:tcBorders>
            <w:shd w:val="clear" w:color="auto" w:fill="auto"/>
            <w:noWrap/>
            <w:vAlign w:val="center"/>
            <w:hideMark/>
          </w:tcPr>
          <w:p w14:paraId="7F6574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BB5CF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E223D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9,7</w:t>
            </w:r>
          </w:p>
        </w:tc>
        <w:tc>
          <w:tcPr>
            <w:tcW w:w="1505" w:type="dxa"/>
            <w:tcBorders>
              <w:top w:val="nil"/>
              <w:left w:val="nil"/>
              <w:bottom w:val="single" w:sz="4" w:space="0" w:color="auto"/>
              <w:right w:val="single" w:sz="4" w:space="0" w:color="auto"/>
            </w:tcBorders>
            <w:shd w:val="clear" w:color="auto" w:fill="auto"/>
            <w:vAlign w:val="center"/>
            <w:hideMark/>
          </w:tcPr>
          <w:p w14:paraId="7284A0D3"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51ABCA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DC54D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52CD6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548,38</w:t>
            </w:r>
          </w:p>
        </w:tc>
        <w:tc>
          <w:tcPr>
            <w:tcW w:w="1244" w:type="dxa"/>
            <w:tcBorders>
              <w:top w:val="nil"/>
              <w:left w:val="nil"/>
              <w:bottom w:val="single" w:sz="4" w:space="0" w:color="auto"/>
              <w:right w:val="single" w:sz="4" w:space="0" w:color="auto"/>
            </w:tcBorders>
            <w:shd w:val="clear" w:color="auto" w:fill="auto"/>
            <w:noWrap/>
            <w:vAlign w:val="center"/>
            <w:hideMark/>
          </w:tcPr>
          <w:p w14:paraId="4436CB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53477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107,80</w:t>
            </w:r>
          </w:p>
        </w:tc>
        <w:tc>
          <w:tcPr>
            <w:tcW w:w="711" w:type="dxa"/>
            <w:tcBorders>
              <w:top w:val="nil"/>
              <w:left w:val="nil"/>
              <w:bottom w:val="single" w:sz="4" w:space="0" w:color="auto"/>
              <w:right w:val="single" w:sz="4" w:space="0" w:color="auto"/>
            </w:tcBorders>
            <w:shd w:val="clear" w:color="auto" w:fill="auto"/>
            <w:noWrap/>
            <w:vAlign w:val="center"/>
            <w:hideMark/>
          </w:tcPr>
          <w:p w14:paraId="48CD94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98699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EA53E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9,8</w:t>
            </w:r>
          </w:p>
        </w:tc>
        <w:tc>
          <w:tcPr>
            <w:tcW w:w="1505" w:type="dxa"/>
            <w:tcBorders>
              <w:top w:val="nil"/>
              <w:left w:val="nil"/>
              <w:bottom w:val="single" w:sz="4" w:space="0" w:color="auto"/>
              <w:right w:val="single" w:sz="4" w:space="0" w:color="auto"/>
            </w:tcBorders>
            <w:shd w:val="clear" w:color="auto" w:fill="auto"/>
            <w:vAlign w:val="center"/>
            <w:hideMark/>
          </w:tcPr>
          <w:p w14:paraId="47A1E5DD"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8FC2F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DB3F7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C2835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548,38</w:t>
            </w:r>
          </w:p>
        </w:tc>
        <w:tc>
          <w:tcPr>
            <w:tcW w:w="1244" w:type="dxa"/>
            <w:tcBorders>
              <w:top w:val="nil"/>
              <w:left w:val="nil"/>
              <w:bottom w:val="single" w:sz="4" w:space="0" w:color="auto"/>
              <w:right w:val="single" w:sz="4" w:space="0" w:color="auto"/>
            </w:tcBorders>
            <w:shd w:val="clear" w:color="auto" w:fill="auto"/>
            <w:noWrap/>
            <w:vAlign w:val="center"/>
            <w:hideMark/>
          </w:tcPr>
          <w:p w14:paraId="1DA55A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6B874CB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71,87</w:t>
            </w:r>
          </w:p>
        </w:tc>
        <w:tc>
          <w:tcPr>
            <w:tcW w:w="711" w:type="dxa"/>
            <w:tcBorders>
              <w:top w:val="nil"/>
              <w:left w:val="nil"/>
              <w:bottom w:val="single" w:sz="4" w:space="0" w:color="auto"/>
              <w:right w:val="single" w:sz="4" w:space="0" w:color="auto"/>
            </w:tcBorders>
            <w:shd w:val="clear" w:color="auto" w:fill="auto"/>
            <w:noWrap/>
            <w:vAlign w:val="center"/>
            <w:hideMark/>
          </w:tcPr>
          <w:p w14:paraId="4095E5A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CC46E8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18E1C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9,9</w:t>
            </w:r>
          </w:p>
        </w:tc>
        <w:tc>
          <w:tcPr>
            <w:tcW w:w="1505" w:type="dxa"/>
            <w:tcBorders>
              <w:top w:val="nil"/>
              <w:left w:val="nil"/>
              <w:bottom w:val="single" w:sz="4" w:space="0" w:color="auto"/>
              <w:right w:val="single" w:sz="4" w:space="0" w:color="auto"/>
            </w:tcBorders>
            <w:shd w:val="clear" w:color="auto" w:fill="auto"/>
            <w:vAlign w:val="center"/>
            <w:hideMark/>
          </w:tcPr>
          <w:p w14:paraId="589BB55D"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688991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0A341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21EFC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34,4</w:t>
            </w:r>
          </w:p>
        </w:tc>
        <w:tc>
          <w:tcPr>
            <w:tcW w:w="1244" w:type="dxa"/>
            <w:tcBorders>
              <w:top w:val="nil"/>
              <w:left w:val="nil"/>
              <w:bottom w:val="single" w:sz="4" w:space="0" w:color="auto"/>
              <w:right w:val="single" w:sz="4" w:space="0" w:color="auto"/>
            </w:tcBorders>
            <w:shd w:val="clear" w:color="auto" w:fill="auto"/>
            <w:noWrap/>
            <w:vAlign w:val="center"/>
            <w:hideMark/>
          </w:tcPr>
          <w:p w14:paraId="49C3139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5BD324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236,32</w:t>
            </w:r>
          </w:p>
        </w:tc>
        <w:tc>
          <w:tcPr>
            <w:tcW w:w="711" w:type="dxa"/>
            <w:tcBorders>
              <w:top w:val="nil"/>
              <w:left w:val="nil"/>
              <w:bottom w:val="single" w:sz="4" w:space="0" w:color="auto"/>
              <w:right w:val="single" w:sz="4" w:space="0" w:color="auto"/>
            </w:tcBorders>
            <w:shd w:val="clear" w:color="auto" w:fill="auto"/>
            <w:noWrap/>
            <w:vAlign w:val="center"/>
            <w:hideMark/>
          </w:tcPr>
          <w:p w14:paraId="4E1E55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5B492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D0A09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9,10</w:t>
            </w:r>
          </w:p>
        </w:tc>
        <w:tc>
          <w:tcPr>
            <w:tcW w:w="1505" w:type="dxa"/>
            <w:tcBorders>
              <w:top w:val="nil"/>
              <w:left w:val="nil"/>
              <w:bottom w:val="single" w:sz="4" w:space="0" w:color="auto"/>
              <w:right w:val="single" w:sz="4" w:space="0" w:color="auto"/>
            </w:tcBorders>
            <w:shd w:val="clear" w:color="auto" w:fill="auto"/>
            <w:vAlign w:val="center"/>
            <w:hideMark/>
          </w:tcPr>
          <w:p w14:paraId="5CAC6949"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5D4FFF7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108724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C1556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146,6</w:t>
            </w:r>
          </w:p>
        </w:tc>
        <w:tc>
          <w:tcPr>
            <w:tcW w:w="1244" w:type="dxa"/>
            <w:tcBorders>
              <w:top w:val="nil"/>
              <w:left w:val="nil"/>
              <w:bottom w:val="single" w:sz="4" w:space="0" w:color="auto"/>
              <w:right w:val="single" w:sz="4" w:space="0" w:color="auto"/>
            </w:tcBorders>
            <w:shd w:val="clear" w:color="auto" w:fill="auto"/>
            <w:noWrap/>
            <w:vAlign w:val="center"/>
            <w:hideMark/>
          </w:tcPr>
          <w:p w14:paraId="79A823F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42799D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791,46</w:t>
            </w:r>
          </w:p>
        </w:tc>
        <w:tc>
          <w:tcPr>
            <w:tcW w:w="711" w:type="dxa"/>
            <w:tcBorders>
              <w:top w:val="nil"/>
              <w:left w:val="nil"/>
              <w:bottom w:val="single" w:sz="4" w:space="0" w:color="auto"/>
              <w:right w:val="single" w:sz="4" w:space="0" w:color="auto"/>
            </w:tcBorders>
            <w:shd w:val="clear" w:color="auto" w:fill="auto"/>
            <w:noWrap/>
            <w:vAlign w:val="center"/>
            <w:hideMark/>
          </w:tcPr>
          <w:p w14:paraId="4E8E4E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A6EF9C" w14:textId="77777777" w:rsidTr="00286820">
        <w:trPr>
          <w:trHeight w:val="133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13423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9,11</w:t>
            </w:r>
          </w:p>
        </w:tc>
        <w:tc>
          <w:tcPr>
            <w:tcW w:w="1505" w:type="dxa"/>
            <w:tcBorders>
              <w:top w:val="nil"/>
              <w:left w:val="nil"/>
              <w:bottom w:val="single" w:sz="4" w:space="0" w:color="auto"/>
              <w:right w:val="single" w:sz="4" w:space="0" w:color="auto"/>
            </w:tcBorders>
            <w:shd w:val="clear" w:color="auto" w:fill="auto"/>
            <w:vAlign w:val="center"/>
            <w:hideMark/>
          </w:tcPr>
          <w:p w14:paraId="66DF8C3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29133D8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22D11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0D0B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536,6</w:t>
            </w:r>
          </w:p>
        </w:tc>
        <w:tc>
          <w:tcPr>
            <w:tcW w:w="1244" w:type="dxa"/>
            <w:tcBorders>
              <w:top w:val="nil"/>
              <w:left w:val="nil"/>
              <w:bottom w:val="single" w:sz="4" w:space="0" w:color="auto"/>
              <w:right w:val="single" w:sz="4" w:space="0" w:color="auto"/>
            </w:tcBorders>
            <w:shd w:val="clear" w:color="auto" w:fill="auto"/>
            <w:noWrap/>
            <w:vAlign w:val="center"/>
            <w:hideMark/>
          </w:tcPr>
          <w:p w14:paraId="6D7256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5662AE3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35,35</w:t>
            </w:r>
          </w:p>
        </w:tc>
        <w:tc>
          <w:tcPr>
            <w:tcW w:w="711" w:type="dxa"/>
            <w:tcBorders>
              <w:top w:val="nil"/>
              <w:left w:val="nil"/>
              <w:bottom w:val="single" w:sz="4" w:space="0" w:color="auto"/>
              <w:right w:val="single" w:sz="4" w:space="0" w:color="auto"/>
            </w:tcBorders>
            <w:shd w:val="clear" w:color="auto" w:fill="auto"/>
            <w:noWrap/>
            <w:vAlign w:val="center"/>
            <w:hideMark/>
          </w:tcPr>
          <w:p w14:paraId="22C312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C758AD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4311D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9,12</w:t>
            </w:r>
          </w:p>
        </w:tc>
        <w:tc>
          <w:tcPr>
            <w:tcW w:w="1505" w:type="dxa"/>
            <w:tcBorders>
              <w:top w:val="nil"/>
              <w:left w:val="nil"/>
              <w:bottom w:val="single" w:sz="4" w:space="0" w:color="auto"/>
              <w:right w:val="single" w:sz="4" w:space="0" w:color="auto"/>
            </w:tcBorders>
            <w:shd w:val="clear" w:color="auto" w:fill="auto"/>
            <w:vAlign w:val="center"/>
            <w:hideMark/>
          </w:tcPr>
          <w:p w14:paraId="1B10E4C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7224DD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B4E02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AD2D7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536,6</w:t>
            </w:r>
          </w:p>
        </w:tc>
        <w:tc>
          <w:tcPr>
            <w:tcW w:w="1244" w:type="dxa"/>
            <w:tcBorders>
              <w:top w:val="nil"/>
              <w:left w:val="nil"/>
              <w:bottom w:val="single" w:sz="4" w:space="0" w:color="auto"/>
              <w:right w:val="single" w:sz="4" w:space="0" w:color="auto"/>
            </w:tcBorders>
            <w:shd w:val="clear" w:color="auto" w:fill="auto"/>
            <w:noWrap/>
            <w:vAlign w:val="center"/>
            <w:hideMark/>
          </w:tcPr>
          <w:p w14:paraId="159693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4CA926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43,40</w:t>
            </w:r>
          </w:p>
        </w:tc>
        <w:tc>
          <w:tcPr>
            <w:tcW w:w="711" w:type="dxa"/>
            <w:tcBorders>
              <w:top w:val="nil"/>
              <w:left w:val="nil"/>
              <w:bottom w:val="single" w:sz="4" w:space="0" w:color="auto"/>
              <w:right w:val="single" w:sz="4" w:space="0" w:color="auto"/>
            </w:tcBorders>
            <w:shd w:val="clear" w:color="auto" w:fill="auto"/>
            <w:noWrap/>
            <w:vAlign w:val="center"/>
            <w:hideMark/>
          </w:tcPr>
          <w:p w14:paraId="104184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90507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5B8F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9,13</w:t>
            </w:r>
          </w:p>
        </w:tc>
        <w:tc>
          <w:tcPr>
            <w:tcW w:w="1505" w:type="dxa"/>
            <w:tcBorders>
              <w:top w:val="nil"/>
              <w:left w:val="nil"/>
              <w:bottom w:val="single" w:sz="4" w:space="0" w:color="auto"/>
              <w:right w:val="single" w:sz="4" w:space="0" w:color="auto"/>
            </w:tcBorders>
            <w:shd w:val="clear" w:color="auto" w:fill="auto"/>
            <w:vAlign w:val="center"/>
            <w:hideMark/>
          </w:tcPr>
          <w:p w14:paraId="478AD93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34BC968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41E7C1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2E56A1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267,5</w:t>
            </w:r>
          </w:p>
        </w:tc>
        <w:tc>
          <w:tcPr>
            <w:tcW w:w="1244" w:type="dxa"/>
            <w:tcBorders>
              <w:top w:val="nil"/>
              <w:left w:val="nil"/>
              <w:bottom w:val="single" w:sz="4" w:space="0" w:color="auto"/>
              <w:right w:val="single" w:sz="4" w:space="0" w:color="auto"/>
            </w:tcBorders>
            <w:shd w:val="clear" w:color="auto" w:fill="auto"/>
            <w:noWrap/>
            <w:vAlign w:val="center"/>
            <w:hideMark/>
          </w:tcPr>
          <w:p w14:paraId="662486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225AA6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25,09</w:t>
            </w:r>
          </w:p>
        </w:tc>
        <w:tc>
          <w:tcPr>
            <w:tcW w:w="711" w:type="dxa"/>
            <w:tcBorders>
              <w:top w:val="nil"/>
              <w:left w:val="nil"/>
              <w:bottom w:val="single" w:sz="4" w:space="0" w:color="auto"/>
              <w:right w:val="single" w:sz="4" w:space="0" w:color="auto"/>
            </w:tcBorders>
            <w:shd w:val="clear" w:color="auto" w:fill="auto"/>
            <w:noWrap/>
            <w:vAlign w:val="center"/>
            <w:hideMark/>
          </w:tcPr>
          <w:p w14:paraId="0AC542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27D779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6CAF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9,14</w:t>
            </w:r>
          </w:p>
        </w:tc>
        <w:tc>
          <w:tcPr>
            <w:tcW w:w="1505" w:type="dxa"/>
            <w:tcBorders>
              <w:top w:val="nil"/>
              <w:left w:val="nil"/>
              <w:bottom w:val="single" w:sz="4" w:space="0" w:color="auto"/>
              <w:right w:val="single" w:sz="4" w:space="0" w:color="auto"/>
            </w:tcBorders>
            <w:shd w:val="clear" w:color="auto" w:fill="auto"/>
            <w:vAlign w:val="center"/>
            <w:hideMark/>
          </w:tcPr>
          <w:p w14:paraId="7F9BE7F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1B1E0AE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A9602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7D8E83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245,0</w:t>
            </w:r>
          </w:p>
        </w:tc>
        <w:tc>
          <w:tcPr>
            <w:tcW w:w="1244" w:type="dxa"/>
            <w:tcBorders>
              <w:top w:val="nil"/>
              <w:left w:val="nil"/>
              <w:bottom w:val="single" w:sz="4" w:space="0" w:color="auto"/>
              <w:right w:val="single" w:sz="4" w:space="0" w:color="auto"/>
            </w:tcBorders>
            <w:shd w:val="clear" w:color="auto" w:fill="auto"/>
            <w:noWrap/>
            <w:vAlign w:val="center"/>
            <w:hideMark/>
          </w:tcPr>
          <w:p w14:paraId="7752453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2A3780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413,59</w:t>
            </w:r>
          </w:p>
        </w:tc>
        <w:tc>
          <w:tcPr>
            <w:tcW w:w="711" w:type="dxa"/>
            <w:tcBorders>
              <w:top w:val="nil"/>
              <w:left w:val="nil"/>
              <w:bottom w:val="single" w:sz="4" w:space="0" w:color="auto"/>
              <w:right w:val="single" w:sz="4" w:space="0" w:color="auto"/>
            </w:tcBorders>
            <w:shd w:val="clear" w:color="auto" w:fill="auto"/>
            <w:noWrap/>
            <w:vAlign w:val="center"/>
            <w:hideMark/>
          </w:tcPr>
          <w:p w14:paraId="2E5B5F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B85726"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610B0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9,15</w:t>
            </w:r>
          </w:p>
        </w:tc>
        <w:tc>
          <w:tcPr>
            <w:tcW w:w="1505" w:type="dxa"/>
            <w:tcBorders>
              <w:top w:val="nil"/>
              <w:left w:val="nil"/>
              <w:bottom w:val="single" w:sz="4" w:space="0" w:color="auto"/>
              <w:right w:val="single" w:sz="4" w:space="0" w:color="auto"/>
            </w:tcBorders>
            <w:shd w:val="clear" w:color="auto" w:fill="auto"/>
            <w:vAlign w:val="center"/>
            <w:hideMark/>
          </w:tcPr>
          <w:p w14:paraId="7FF025F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3AEC73B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C1FA2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4AE8C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245,0</w:t>
            </w:r>
          </w:p>
        </w:tc>
        <w:tc>
          <w:tcPr>
            <w:tcW w:w="1244" w:type="dxa"/>
            <w:tcBorders>
              <w:top w:val="nil"/>
              <w:left w:val="nil"/>
              <w:bottom w:val="single" w:sz="4" w:space="0" w:color="auto"/>
              <w:right w:val="single" w:sz="4" w:space="0" w:color="auto"/>
            </w:tcBorders>
            <w:shd w:val="clear" w:color="auto" w:fill="auto"/>
            <w:noWrap/>
            <w:vAlign w:val="center"/>
            <w:hideMark/>
          </w:tcPr>
          <w:p w14:paraId="375587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674D6D7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1393,52</w:t>
            </w:r>
          </w:p>
        </w:tc>
        <w:tc>
          <w:tcPr>
            <w:tcW w:w="711" w:type="dxa"/>
            <w:tcBorders>
              <w:top w:val="nil"/>
              <w:left w:val="nil"/>
              <w:bottom w:val="single" w:sz="4" w:space="0" w:color="auto"/>
              <w:right w:val="single" w:sz="4" w:space="0" w:color="auto"/>
            </w:tcBorders>
            <w:shd w:val="clear" w:color="auto" w:fill="auto"/>
            <w:noWrap/>
            <w:vAlign w:val="center"/>
            <w:hideMark/>
          </w:tcPr>
          <w:p w14:paraId="206D2F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6F7822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F419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9,16</w:t>
            </w:r>
          </w:p>
        </w:tc>
        <w:tc>
          <w:tcPr>
            <w:tcW w:w="1505" w:type="dxa"/>
            <w:tcBorders>
              <w:top w:val="nil"/>
              <w:left w:val="nil"/>
              <w:bottom w:val="single" w:sz="4" w:space="0" w:color="auto"/>
              <w:right w:val="single" w:sz="4" w:space="0" w:color="auto"/>
            </w:tcBorders>
            <w:shd w:val="clear" w:color="auto" w:fill="auto"/>
            <w:vAlign w:val="center"/>
            <w:hideMark/>
          </w:tcPr>
          <w:p w14:paraId="507BB0A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343414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D1220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B7E7E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245,0</w:t>
            </w:r>
          </w:p>
        </w:tc>
        <w:tc>
          <w:tcPr>
            <w:tcW w:w="1244" w:type="dxa"/>
            <w:tcBorders>
              <w:top w:val="nil"/>
              <w:left w:val="nil"/>
              <w:bottom w:val="single" w:sz="4" w:space="0" w:color="auto"/>
              <w:right w:val="single" w:sz="4" w:space="0" w:color="auto"/>
            </w:tcBorders>
            <w:shd w:val="clear" w:color="auto" w:fill="auto"/>
            <w:noWrap/>
            <w:vAlign w:val="center"/>
            <w:hideMark/>
          </w:tcPr>
          <w:p w14:paraId="4ED062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2B5C42D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993,34</w:t>
            </w:r>
          </w:p>
        </w:tc>
        <w:tc>
          <w:tcPr>
            <w:tcW w:w="711" w:type="dxa"/>
            <w:tcBorders>
              <w:top w:val="nil"/>
              <w:left w:val="nil"/>
              <w:bottom w:val="single" w:sz="4" w:space="0" w:color="auto"/>
              <w:right w:val="single" w:sz="4" w:space="0" w:color="auto"/>
            </w:tcBorders>
            <w:shd w:val="clear" w:color="auto" w:fill="auto"/>
            <w:noWrap/>
            <w:vAlign w:val="center"/>
            <w:hideMark/>
          </w:tcPr>
          <w:p w14:paraId="0D7E07A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7B0C2B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049FE9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1B9E0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12E34DBA"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5299E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8BD19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98FC6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0BD0AA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4875,47</w:t>
            </w:r>
          </w:p>
        </w:tc>
        <w:tc>
          <w:tcPr>
            <w:tcW w:w="711" w:type="dxa"/>
            <w:tcBorders>
              <w:top w:val="nil"/>
              <w:left w:val="nil"/>
              <w:bottom w:val="single" w:sz="4" w:space="0" w:color="auto"/>
              <w:right w:val="single" w:sz="4" w:space="0" w:color="auto"/>
            </w:tcBorders>
            <w:shd w:val="clear" w:color="000000" w:fill="F2DCDB"/>
            <w:vAlign w:val="center"/>
            <w:hideMark/>
          </w:tcPr>
          <w:p w14:paraId="5F2ACA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2,15</w:t>
            </w:r>
          </w:p>
        </w:tc>
      </w:tr>
      <w:tr w:rsidR="00757779" w:rsidRPr="00757779" w14:paraId="64DFA089"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2B1C0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7DF3D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A3A616D"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0CB8856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1DE20B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3D81E6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5132D5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BBE0C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005344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1E92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9,17</w:t>
            </w:r>
          </w:p>
        </w:tc>
        <w:tc>
          <w:tcPr>
            <w:tcW w:w="1505" w:type="dxa"/>
            <w:tcBorders>
              <w:top w:val="nil"/>
              <w:left w:val="nil"/>
              <w:bottom w:val="single" w:sz="4" w:space="0" w:color="auto"/>
              <w:right w:val="single" w:sz="4" w:space="0" w:color="auto"/>
            </w:tcBorders>
            <w:shd w:val="clear" w:color="auto" w:fill="auto"/>
            <w:vAlign w:val="center"/>
            <w:hideMark/>
          </w:tcPr>
          <w:p w14:paraId="19EB91F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7D4C61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649A1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1C745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475,0</w:t>
            </w:r>
          </w:p>
        </w:tc>
        <w:tc>
          <w:tcPr>
            <w:tcW w:w="1244" w:type="dxa"/>
            <w:tcBorders>
              <w:top w:val="nil"/>
              <w:left w:val="nil"/>
              <w:bottom w:val="single" w:sz="4" w:space="0" w:color="auto"/>
              <w:right w:val="single" w:sz="4" w:space="0" w:color="auto"/>
            </w:tcBorders>
            <w:shd w:val="clear" w:color="auto" w:fill="auto"/>
            <w:noWrap/>
            <w:vAlign w:val="center"/>
            <w:hideMark/>
          </w:tcPr>
          <w:p w14:paraId="54CA267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6A328A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3950,38</w:t>
            </w:r>
          </w:p>
        </w:tc>
        <w:tc>
          <w:tcPr>
            <w:tcW w:w="711" w:type="dxa"/>
            <w:tcBorders>
              <w:top w:val="nil"/>
              <w:left w:val="nil"/>
              <w:bottom w:val="single" w:sz="4" w:space="0" w:color="auto"/>
              <w:right w:val="single" w:sz="4" w:space="0" w:color="auto"/>
            </w:tcBorders>
            <w:shd w:val="clear" w:color="auto" w:fill="auto"/>
            <w:noWrap/>
            <w:vAlign w:val="center"/>
            <w:hideMark/>
          </w:tcPr>
          <w:p w14:paraId="30030C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D2A0FC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B40E7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9,18</w:t>
            </w:r>
          </w:p>
        </w:tc>
        <w:tc>
          <w:tcPr>
            <w:tcW w:w="1505" w:type="dxa"/>
            <w:tcBorders>
              <w:top w:val="nil"/>
              <w:left w:val="nil"/>
              <w:bottom w:val="single" w:sz="4" w:space="0" w:color="auto"/>
              <w:right w:val="single" w:sz="4" w:space="0" w:color="auto"/>
            </w:tcBorders>
            <w:shd w:val="clear" w:color="auto" w:fill="auto"/>
            <w:vAlign w:val="center"/>
            <w:hideMark/>
          </w:tcPr>
          <w:p w14:paraId="309CCB2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A2B1EB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3453F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2A690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80,0</w:t>
            </w:r>
          </w:p>
        </w:tc>
        <w:tc>
          <w:tcPr>
            <w:tcW w:w="1244" w:type="dxa"/>
            <w:tcBorders>
              <w:top w:val="nil"/>
              <w:left w:val="nil"/>
              <w:bottom w:val="single" w:sz="4" w:space="0" w:color="auto"/>
              <w:right w:val="single" w:sz="4" w:space="0" w:color="auto"/>
            </w:tcBorders>
            <w:shd w:val="clear" w:color="auto" w:fill="auto"/>
            <w:noWrap/>
            <w:vAlign w:val="center"/>
            <w:hideMark/>
          </w:tcPr>
          <w:p w14:paraId="4AEF36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561078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56,84</w:t>
            </w:r>
          </w:p>
        </w:tc>
        <w:tc>
          <w:tcPr>
            <w:tcW w:w="711" w:type="dxa"/>
            <w:tcBorders>
              <w:top w:val="nil"/>
              <w:left w:val="nil"/>
              <w:bottom w:val="single" w:sz="4" w:space="0" w:color="auto"/>
              <w:right w:val="single" w:sz="4" w:space="0" w:color="auto"/>
            </w:tcBorders>
            <w:shd w:val="clear" w:color="auto" w:fill="auto"/>
            <w:noWrap/>
            <w:vAlign w:val="center"/>
            <w:hideMark/>
          </w:tcPr>
          <w:p w14:paraId="50F1F3F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80017B"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ABD0C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9,19</w:t>
            </w:r>
          </w:p>
        </w:tc>
        <w:tc>
          <w:tcPr>
            <w:tcW w:w="1505" w:type="dxa"/>
            <w:tcBorders>
              <w:top w:val="nil"/>
              <w:left w:val="nil"/>
              <w:bottom w:val="single" w:sz="4" w:space="0" w:color="auto"/>
              <w:right w:val="single" w:sz="4" w:space="0" w:color="auto"/>
            </w:tcBorders>
            <w:shd w:val="clear" w:color="auto" w:fill="auto"/>
            <w:vAlign w:val="center"/>
            <w:hideMark/>
          </w:tcPr>
          <w:p w14:paraId="3774746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09A14ED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C5934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552F33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0,475</w:t>
            </w:r>
          </w:p>
        </w:tc>
        <w:tc>
          <w:tcPr>
            <w:tcW w:w="1244" w:type="dxa"/>
            <w:tcBorders>
              <w:top w:val="nil"/>
              <w:left w:val="nil"/>
              <w:bottom w:val="single" w:sz="4" w:space="0" w:color="auto"/>
              <w:right w:val="single" w:sz="4" w:space="0" w:color="auto"/>
            </w:tcBorders>
            <w:shd w:val="clear" w:color="auto" w:fill="auto"/>
            <w:noWrap/>
            <w:vAlign w:val="center"/>
            <w:hideMark/>
          </w:tcPr>
          <w:p w14:paraId="0EEA33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9B902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159,72</w:t>
            </w:r>
          </w:p>
        </w:tc>
        <w:tc>
          <w:tcPr>
            <w:tcW w:w="711" w:type="dxa"/>
            <w:tcBorders>
              <w:top w:val="nil"/>
              <w:left w:val="nil"/>
              <w:bottom w:val="single" w:sz="4" w:space="0" w:color="auto"/>
              <w:right w:val="single" w:sz="4" w:space="0" w:color="auto"/>
            </w:tcBorders>
            <w:shd w:val="clear" w:color="auto" w:fill="auto"/>
            <w:noWrap/>
            <w:vAlign w:val="center"/>
            <w:hideMark/>
          </w:tcPr>
          <w:p w14:paraId="5994B21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C95224"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1C5943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3D3D5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0A7E457"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3EFC8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0E704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9B23A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4581AEA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4166,94</w:t>
            </w:r>
          </w:p>
        </w:tc>
        <w:tc>
          <w:tcPr>
            <w:tcW w:w="711" w:type="dxa"/>
            <w:tcBorders>
              <w:top w:val="nil"/>
              <w:left w:val="nil"/>
              <w:bottom w:val="single" w:sz="4" w:space="0" w:color="auto"/>
              <w:right w:val="single" w:sz="4" w:space="0" w:color="auto"/>
            </w:tcBorders>
            <w:shd w:val="clear" w:color="000000" w:fill="F2DCDB"/>
            <w:vAlign w:val="center"/>
            <w:hideMark/>
          </w:tcPr>
          <w:p w14:paraId="1B1612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1,84</w:t>
            </w:r>
          </w:p>
        </w:tc>
      </w:tr>
      <w:tr w:rsidR="00757779" w:rsidRPr="00F42521" w14:paraId="3546228D"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E61091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BA5B0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6E7BE02A"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1-10, ԳԴՀ-1-3,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=1,2-2.21</w:t>
            </w:r>
          </w:p>
        </w:tc>
        <w:tc>
          <w:tcPr>
            <w:tcW w:w="1192" w:type="dxa"/>
            <w:tcBorders>
              <w:top w:val="nil"/>
              <w:left w:val="nil"/>
              <w:bottom w:val="single" w:sz="4" w:space="0" w:color="auto"/>
              <w:right w:val="single" w:sz="4" w:space="0" w:color="auto"/>
            </w:tcBorders>
            <w:shd w:val="clear" w:color="auto" w:fill="auto"/>
            <w:vAlign w:val="center"/>
            <w:hideMark/>
          </w:tcPr>
          <w:p w14:paraId="2153A09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044D2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B4A10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33592B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EDE67E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E7822E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A8564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9,20</w:t>
            </w:r>
          </w:p>
        </w:tc>
        <w:tc>
          <w:tcPr>
            <w:tcW w:w="1505" w:type="dxa"/>
            <w:tcBorders>
              <w:top w:val="nil"/>
              <w:left w:val="nil"/>
              <w:bottom w:val="single" w:sz="4" w:space="0" w:color="auto"/>
              <w:right w:val="single" w:sz="4" w:space="0" w:color="auto"/>
            </w:tcBorders>
            <w:shd w:val="clear" w:color="auto" w:fill="auto"/>
            <w:vAlign w:val="center"/>
            <w:hideMark/>
          </w:tcPr>
          <w:p w14:paraId="7B0216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1A22C4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2E068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0B86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14,4</w:t>
            </w:r>
          </w:p>
        </w:tc>
        <w:tc>
          <w:tcPr>
            <w:tcW w:w="1244" w:type="dxa"/>
            <w:tcBorders>
              <w:top w:val="nil"/>
              <w:left w:val="nil"/>
              <w:bottom w:val="single" w:sz="4" w:space="0" w:color="auto"/>
              <w:right w:val="single" w:sz="4" w:space="0" w:color="auto"/>
            </w:tcBorders>
            <w:shd w:val="clear" w:color="auto" w:fill="auto"/>
            <w:noWrap/>
            <w:vAlign w:val="center"/>
            <w:hideMark/>
          </w:tcPr>
          <w:p w14:paraId="73350D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5548A9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615,34</w:t>
            </w:r>
          </w:p>
        </w:tc>
        <w:tc>
          <w:tcPr>
            <w:tcW w:w="711" w:type="dxa"/>
            <w:tcBorders>
              <w:top w:val="nil"/>
              <w:left w:val="nil"/>
              <w:bottom w:val="single" w:sz="4" w:space="0" w:color="auto"/>
              <w:right w:val="single" w:sz="4" w:space="0" w:color="auto"/>
            </w:tcBorders>
            <w:shd w:val="clear" w:color="auto" w:fill="auto"/>
            <w:noWrap/>
            <w:vAlign w:val="center"/>
            <w:hideMark/>
          </w:tcPr>
          <w:p w14:paraId="5F9ABE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77B262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DFB90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9,21</w:t>
            </w:r>
          </w:p>
        </w:tc>
        <w:tc>
          <w:tcPr>
            <w:tcW w:w="1505" w:type="dxa"/>
            <w:tcBorders>
              <w:top w:val="nil"/>
              <w:left w:val="nil"/>
              <w:bottom w:val="single" w:sz="4" w:space="0" w:color="auto"/>
              <w:right w:val="single" w:sz="4" w:space="0" w:color="auto"/>
            </w:tcBorders>
            <w:shd w:val="clear" w:color="auto" w:fill="auto"/>
            <w:vAlign w:val="center"/>
            <w:hideMark/>
          </w:tcPr>
          <w:p w14:paraId="2ECA3BD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F65F84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5F281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35DFC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3,80</w:t>
            </w:r>
          </w:p>
        </w:tc>
        <w:tc>
          <w:tcPr>
            <w:tcW w:w="1244" w:type="dxa"/>
            <w:tcBorders>
              <w:top w:val="nil"/>
              <w:left w:val="nil"/>
              <w:bottom w:val="single" w:sz="4" w:space="0" w:color="auto"/>
              <w:right w:val="single" w:sz="4" w:space="0" w:color="auto"/>
            </w:tcBorders>
            <w:shd w:val="clear" w:color="auto" w:fill="auto"/>
            <w:noWrap/>
            <w:vAlign w:val="center"/>
            <w:hideMark/>
          </w:tcPr>
          <w:p w14:paraId="27A55E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0E2671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140,21</w:t>
            </w:r>
          </w:p>
        </w:tc>
        <w:tc>
          <w:tcPr>
            <w:tcW w:w="711" w:type="dxa"/>
            <w:tcBorders>
              <w:top w:val="nil"/>
              <w:left w:val="nil"/>
              <w:bottom w:val="single" w:sz="4" w:space="0" w:color="auto"/>
              <w:right w:val="single" w:sz="4" w:space="0" w:color="auto"/>
            </w:tcBorders>
            <w:shd w:val="clear" w:color="auto" w:fill="auto"/>
            <w:noWrap/>
            <w:vAlign w:val="center"/>
            <w:hideMark/>
          </w:tcPr>
          <w:p w14:paraId="73D257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4762A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735B9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9,22</w:t>
            </w:r>
          </w:p>
        </w:tc>
        <w:tc>
          <w:tcPr>
            <w:tcW w:w="1505" w:type="dxa"/>
            <w:tcBorders>
              <w:top w:val="nil"/>
              <w:left w:val="nil"/>
              <w:bottom w:val="single" w:sz="4" w:space="0" w:color="auto"/>
              <w:right w:val="single" w:sz="4" w:space="0" w:color="auto"/>
            </w:tcBorders>
            <w:shd w:val="clear" w:color="auto" w:fill="auto"/>
            <w:vAlign w:val="center"/>
            <w:hideMark/>
          </w:tcPr>
          <w:p w14:paraId="368D9D4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1D6819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Միաձույլ բետոնե առվակի նյութերի, արժեքը, </w:t>
            </w:r>
            <w:r w:rsidRPr="00757779">
              <w:rPr>
                <w:rFonts w:ascii="Sylfaen" w:hAnsi="Sylfaen" w:cs="Arial"/>
                <w:sz w:val="22"/>
                <w:szCs w:val="22"/>
                <w:lang w:val="ru-RU" w:eastAsia="ru-RU"/>
              </w:rPr>
              <w:lastRenderedPageBreak/>
              <w:t>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D3609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D07C1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6,93</w:t>
            </w:r>
          </w:p>
        </w:tc>
        <w:tc>
          <w:tcPr>
            <w:tcW w:w="1244" w:type="dxa"/>
            <w:tcBorders>
              <w:top w:val="nil"/>
              <w:left w:val="nil"/>
              <w:bottom w:val="single" w:sz="4" w:space="0" w:color="auto"/>
              <w:right w:val="single" w:sz="4" w:space="0" w:color="auto"/>
            </w:tcBorders>
            <w:shd w:val="clear" w:color="auto" w:fill="auto"/>
            <w:noWrap/>
            <w:vAlign w:val="center"/>
            <w:hideMark/>
          </w:tcPr>
          <w:p w14:paraId="1D89AA1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454E31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291,63</w:t>
            </w:r>
          </w:p>
        </w:tc>
        <w:tc>
          <w:tcPr>
            <w:tcW w:w="711" w:type="dxa"/>
            <w:tcBorders>
              <w:top w:val="nil"/>
              <w:left w:val="nil"/>
              <w:bottom w:val="single" w:sz="4" w:space="0" w:color="auto"/>
              <w:right w:val="single" w:sz="4" w:space="0" w:color="auto"/>
            </w:tcBorders>
            <w:shd w:val="clear" w:color="auto" w:fill="auto"/>
            <w:noWrap/>
            <w:vAlign w:val="center"/>
            <w:hideMark/>
          </w:tcPr>
          <w:p w14:paraId="63C0A3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1E52D7"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A15C6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9,23</w:t>
            </w:r>
          </w:p>
        </w:tc>
        <w:tc>
          <w:tcPr>
            <w:tcW w:w="1505" w:type="dxa"/>
            <w:tcBorders>
              <w:top w:val="nil"/>
              <w:left w:val="nil"/>
              <w:bottom w:val="single" w:sz="4" w:space="0" w:color="auto"/>
              <w:right w:val="single" w:sz="4" w:space="0" w:color="auto"/>
            </w:tcBorders>
            <w:shd w:val="clear" w:color="auto" w:fill="auto"/>
            <w:vAlign w:val="center"/>
            <w:hideMark/>
          </w:tcPr>
          <w:p w14:paraId="3263392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39393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F7F77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0A24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082CD14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3A65EDA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385,03</w:t>
            </w:r>
          </w:p>
        </w:tc>
        <w:tc>
          <w:tcPr>
            <w:tcW w:w="711" w:type="dxa"/>
            <w:tcBorders>
              <w:top w:val="nil"/>
              <w:left w:val="nil"/>
              <w:bottom w:val="single" w:sz="4" w:space="0" w:color="auto"/>
              <w:right w:val="single" w:sz="4" w:space="0" w:color="auto"/>
            </w:tcBorders>
            <w:shd w:val="clear" w:color="auto" w:fill="auto"/>
            <w:noWrap/>
            <w:vAlign w:val="center"/>
            <w:hideMark/>
          </w:tcPr>
          <w:p w14:paraId="735C18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06EC9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5CD38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9,24</w:t>
            </w:r>
          </w:p>
        </w:tc>
        <w:tc>
          <w:tcPr>
            <w:tcW w:w="1505" w:type="dxa"/>
            <w:tcBorders>
              <w:top w:val="nil"/>
              <w:left w:val="nil"/>
              <w:bottom w:val="single" w:sz="4" w:space="0" w:color="auto"/>
              <w:right w:val="single" w:sz="4" w:space="0" w:color="auto"/>
            </w:tcBorders>
            <w:shd w:val="clear" w:color="auto" w:fill="auto"/>
            <w:vAlign w:val="center"/>
            <w:hideMark/>
          </w:tcPr>
          <w:p w14:paraId="392CB31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2DE94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FE580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28403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6D981D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7FB189D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197,45</w:t>
            </w:r>
          </w:p>
        </w:tc>
        <w:tc>
          <w:tcPr>
            <w:tcW w:w="711" w:type="dxa"/>
            <w:tcBorders>
              <w:top w:val="nil"/>
              <w:left w:val="nil"/>
              <w:bottom w:val="single" w:sz="4" w:space="0" w:color="auto"/>
              <w:right w:val="single" w:sz="4" w:space="0" w:color="auto"/>
            </w:tcBorders>
            <w:shd w:val="clear" w:color="auto" w:fill="auto"/>
            <w:noWrap/>
            <w:vAlign w:val="center"/>
            <w:hideMark/>
          </w:tcPr>
          <w:p w14:paraId="59033B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B0EA17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AF1AB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9,25</w:t>
            </w:r>
          </w:p>
        </w:tc>
        <w:tc>
          <w:tcPr>
            <w:tcW w:w="1505" w:type="dxa"/>
            <w:tcBorders>
              <w:top w:val="nil"/>
              <w:left w:val="nil"/>
              <w:bottom w:val="single" w:sz="4" w:space="0" w:color="auto"/>
              <w:right w:val="single" w:sz="4" w:space="0" w:color="auto"/>
            </w:tcBorders>
            <w:shd w:val="clear" w:color="auto" w:fill="auto"/>
            <w:vAlign w:val="center"/>
            <w:hideMark/>
          </w:tcPr>
          <w:p w14:paraId="38A1ECBA"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7035F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76655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BE067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7AFA82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776A8B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711" w:type="dxa"/>
            <w:tcBorders>
              <w:top w:val="nil"/>
              <w:left w:val="nil"/>
              <w:bottom w:val="single" w:sz="4" w:space="0" w:color="auto"/>
              <w:right w:val="single" w:sz="4" w:space="0" w:color="auto"/>
            </w:tcBorders>
            <w:shd w:val="clear" w:color="auto" w:fill="auto"/>
            <w:noWrap/>
            <w:vAlign w:val="center"/>
            <w:hideMark/>
          </w:tcPr>
          <w:p w14:paraId="4D8324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2C4D58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544B8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9,26</w:t>
            </w:r>
          </w:p>
        </w:tc>
        <w:tc>
          <w:tcPr>
            <w:tcW w:w="1505" w:type="dxa"/>
            <w:tcBorders>
              <w:top w:val="nil"/>
              <w:left w:val="nil"/>
              <w:bottom w:val="single" w:sz="4" w:space="0" w:color="auto"/>
              <w:right w:val="single" w:sz="4" w:space="0" w:color="auto"/>
            </w:tcBorders>
            <w:shd w:val="clear" w:color="auto" w:fill="auto"/>
            <w:vAlign w:val="center"/>
            <w:hideMark/>
          </w:tcPr>
          <w:p w14:paraId="2BE1A3C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A55C6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Vբետ=0.18մ3,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7B438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7DF32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48A1B3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7E5F672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1598,86</w:t>
            </w:r>
          </w:p>
        </w:tc>
        <w:tc>
          <w:tcPr>
            <w:tcW w:w="711" w:type="dxa"/>
            <w:tcBorders>
              <w:top w:val="nil"/>
              <w:left w:val="nil"/>
              <w:bottom w:val="single" w:sz="4" w:space="0" w:color="auto"/>
              <w:right w:val="single" w:sz="4" w:space="0" w:color="auto"/>
            </w:tcBorders>
            <w:shd w:val="clear" w:color="auto" w:fill="auto"/>
            <w:noWrap/>
            <w:vAlign w:val="center"/>
            <w:hideMark/>
          </w:tcPr>
          <w:p w14:paraId="2D05CE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E00055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410CD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9,27</w:t>
            </w:r>
          </w:p>
        </w:tc>
        <w:tc>
          <w:tcPr>
            <w:tcW w:w="1505" w:type="dxa"/>
            <w:tcBorders>
              <w:top w:val="nil"/>
              <w:left w:val="nil"/>
              <w:bottom w:val="single" w:sz="4" w:space="0" w:color="auto"/>
              <w:right w:val="single" w:sz="4" w:space="0" w:color="auto"/>
            </w:tcBorders>
            <w:shd w:val="clear" w:color="auto" w:fill="auto"/>
            <w:vAlign w:val="center"/>
            <w:hideMark/>
          </w:tcPr>
          <w:p w14:paraId="2E974C2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7D526F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E7961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1A1AA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0,097</w:t>
            </w:r>
          </w:p>
        </w:tc>
        <w:tc>
          <w:tcPr>
            <w:tcW w:w="1244" w:type="dxa"/>
            <w:tcBorders>
              <w:top w:val="nil"/>
              <w:left w:val="nil"/>
              <w:bottom w:val="single" w:sz="4" w:space="0" w:color="auto"/>
              <w:right w:val="single" w:sz="4" w:space="0" w:color="auto"/>
            </w:tcBorders>
            <w:shd w:val="clear" w:color="auto" w:fill="auto"/>
            <w:noWrap/>
            <w:vAlign w:val="center"/>
            <w:hideMark/>
          </w:tcPr>
          <w:p w14:paraId="62228F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62EB0C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69,06</w:t>
            </w:r>
          </w:p>
        </w:tc>
        <w:tc>
          <w:tcPr>
            <w:tcW w:w="711" w:type="dxa"/>
            <w:tcBorders>
              <w:top w:val="nil"/>
              <w:left w:val="nil"/>
              <w:bottom w:val="single" w:sz="4" w:space="0" w:color="auto"/>
              <w:right w:val="single" w:sz="4" w:space="0" w:color="auto"/>
            </w:tcBorders>
            <w:shd w:val="clear" w:color="auto" w:fill="auto"/>
            <w:noWrap/>
            <w:vAlign w:val="center"/>
            <w:hideMark/>
          </w:tcPr>
          <w:p w14:paraId="6E4EBE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A8747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D9695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9,28</w:t>
            </w:r>
          </w:p>
        </w:tc>
        <w:tc>
          <w:tcPr>
            <w:tcW w:w="1505" w:type="dxa"/>
            <w:tcBorders>
              <w:top w:val="nil"/>
              <w:left w:val="nil"/>
              <w:bottom w:val="single" w:sz="4" w:space="0" w:color="auto"/>
              <w:right w:val="single" w:sz="4" w:space="0" w:color="auto"/>
            </w:tcBorders>
            <w:shd w:val="clear" w:color="auto" w:fill="auto"/>
            <w:vAlign w:val="center"/>
            <w:hideMark/>
          </w:tcPr>
          <w:p w14:paraId="4CAC0CA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7F6EED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5DAAE6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05F86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73,7</w:t>
            </w:r>
          </w:p>
        </w:tc>
        <w:tc>
          <w:tcPr>
            <w:tcW w:w="1244" w:type="dxa"/>
            <w:tcBorders>
              <w:top w:val="nil"/>
              <w:left w:val="nil"/>
              <w:bottom w:val="single" w:sz="4" w:space="0" w:color="auto"/>
              <w:right w:val="single" w:sz="4" w:space="0" w:color="auto"/>
            </w:tcBorders>
            <w:shd w:val="clear" w:color="auto" w:fill="auto"/>
            <w:noWrap/>
            <w:vAlign w:val="center"/>
            <w:hideMark/>
          </w:tcPr>
          <w:p w14:paraId="6BAB9A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314100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81,49</w:t>
            </w:r>
          </w:p>
        </w:tc>
        <w:tc>
          <w:tcPr>
            <w:tcW w:w="711" w:type="dxa"/>
            <w:tcBorders>
              <w:top w:val="nil"/>
              <w:left w:val="nil"/>
              <w:bottom w:val="single" w:sz="4" w:space="0" w:color="auto"/>
              <w:right w:val="single" w:sz="4" w:space="0" w:color="auto"/>
            </w:tcBorders>
            <w:shd w:val="clear" w:color="auto" w:fill="auto"/>
            <w:noWrap/>
            <w:vAlign w:val="center"/>
            <w:hideMark/>
          </w:tcPr>
          <w:p w14:paraId="25B902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939E42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8926B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9,29</w:t>
            </w:r>
          </w:p>
        </w:tc>
        <w:tc>
          <w:tcPr>
            <w:tcW w:w="1505" w:type="dxa"/>
            <w:tcBorders>
              <w:top w:val="nil"/>
              <w:left w:val="nil"/>
              <w:bottom w:val="single" w:sz="4" w:space="0" w:color="auto"/>
              <w:right w:val="single" w:sz="4" w:space="0" w:color="auto"/>
            </w:tcBorders>
            <w:shd w:val="clear" w:color="auto" w:fill="auto"/>
            <w:vAlign w:val="center"/>
            <w:hideMark/>
          </w:tcPr>
          <w:p w14:paraId="2A9E1A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0E7A2DF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0430D3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75FBE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0,097</w:t>
            </w:r>
          </w:p>
        </w:tc>
        <w:tc>
          <w:tcPr>
            <w:tcW w:w="1244" w:type="dxa"/>
            <w:tcBorders>
              <w:top w:val="nil"/>
              <w:left w:val="nil"/>
              <w:bottom w:val="single" w:sz="4" w:space="0" w:color="auto"/>
              <w:right w:val="single" w:sz="4" w:space="0" w:color="auto"/>
            </w:tcBorders>
            <w:shd w:val="clear" w:color="auto" w:fill="auto"/>
            <w:noWrap/>
            <w:vAlign w:val="center"/>
            <w:hideMark/>
          </w:tcPr>
          <w:p w14:paraId="1F1040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4D7DFFC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1,29</w:t>
            </w:r>
          </w:p>
        </w:tc>
        <w:tc>
          <w:tcPr>
            <w:tcW w:w="711" w:type="dxa"/>
            <w:tcBorders>
              <w:top w:val="nil"/>
              <w:left w:val="nil"/>
              <w:bottom w:val="single" w:sz="4" w:space="0" w:color="auto"/>
              <w:right w:val="single" w:sz="4" w:space="0" w:color="auto"/>
            </w:tcBorders>
            <w:shd w:val="clear" w:color="auto" w:fill="auto"/>
            <w:noWrap/>
            <w:vAlign w:val="center"/>
            <w:hideMark/>
          </w:tcPr>
          <w:p w14:paraId="75C9C9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3E0B7E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F19E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9,30</w:t>
            </w:r>
          </w:p>
        </w:tc>
        <w:tc>
          <w:tcPr>
            <w:tcW w:w="1505" w:type="dxa"/>
            <w:tcBorders>
              <w:top w:val="nil"/>
              <w:left w:val="nil"/>
              <w:bottom w:val="single" w:sz="4" w:space="0" w:color="auto"/>
              <w:right w:val="single" w:sz="4" w:space="0" w:color="auto"/>
            </w:tcBorders>
            <w:shd w:val="clear" w:color="auto" w:fill="auto"/>
            <w:vAlign w:val="center"/>
            <w:hideMark/>
          </w:tcPr>
          <w:p w14:paraId="7C485C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7F1CA0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085775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E54C5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19,5</w:t>
            </w:r>
          </w:p>
        </w:tc>
        <w:tc>
          <w:tcPr>
            <w:tcW w:w="1244" w:type="dxa"/>
            <w:tcBorders>
              <w:top w:val="nil"/>
              <w:left w:val="nil"/>
              <w:bottom w:val="single" w:sz="4" w:space="0" w:color="auto"/>
              <w:right w:val="single" w:sz="4" w:space="0" w:color="auto"/>
            </w:tcBorders>
            <w:shd w:val="clear" w:color="auto" w:fill="auto"/>
            <w:noWrap/>
            <w:vAlign w:val="center"/>
            <w:hideMark/>
          </w:tcPr>
          <w:p w14:paraId="3537A0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320C9A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12,89</w:t>
            </w:r>
          </w:p>
        </w:tc>
        <w:tc>
          <w:tcPr>
            <w:tcW w:w="711" w:type="dxa"/>
            <w:tcBorders>
              <w:top w:val="nil"/>
              <w:left w:val="nil"/>
              <w:bottom w:val="single" w:sz="4" w:space="0" w:color="auto"/>
              <w:right w:val="single" w:sz="4" w:space="0" w:color="auto"/>
            </w:tcBorders>
            <w:shd w:val="clear" w:color="auto" w:fill="auto"/>
            <w:noWrap/>
            <w:vAlign w:val="center"/>
            <w:hideMark/>
          </w:tcPr>
          <w:p w14:paraId="2889A7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B587C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EFB16D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1A829B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4B555C1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24BB06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5EC611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85518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038E57D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3656,54</w:t>
            </w:r>
          </w:p>
        </w:tc>
        <w:tc>
          <w:tcPr>
            <w:tcW w:w="711" w:type="dxa"/>
            <w:tcBorders>
              <w:top w:val="nil"/>
              <w:left w:val="nil"/>
              <w:bottom w:val="single" w:sz="4" w:space="0" w:color="auto"/>
              <w:right w:val="single" w:sz="4" w:space="0" w:color="auto"/>
            </w:tcBorders>
            <w:shd w:val="clear" w:color="000000" w:fill="F2DCDB"/>
            <w:vAlign w:val="center"/>
            <w:hideMark/>
          </w:tcPr>
          <w:p w14:paraId="06CD6C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1,61</w:t>
            </w:r>
          </w:p>
        </w:tc>
      </w:tr>
      <w:tr w:rsidR="00757779" w:rsidRPr="00757779" w14:paraId="0C121D1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C27C61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CE691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5464255B"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9-րդ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20F9FC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14D69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01D6259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0F6C67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12698,95</w:t>
            </w:r>
          </w:p>
        </w:tc>
        <w:tc>
          <w:tcPr>
            <w:tcW w:w="711" w:type="dxa"/>
            <w:tcBorders>
              <w:top w:val="nil"/>
              <w:left w:val="nil"/>
              <w:bottom w:val="single" w:sz="4" w:space="0" w:color="auto"/>
              <w:right w:val="single" w:sz="4" w:space="0" w:color="auto"/>
            </w:tcBorders>
            <w:shd w:val="clear" w:color="000000" w:fill="D8E4BC"/>
            <w:vAlign w:val="center"/>
            <w:hideMark/>
          </w:tcPr>
          <w:p w14:paraId="4CD7C0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5,61</w:t>
            </w:r>
          </w:p>
        </w:tc>
      </w:tr>
      <w:tr w:rsidR="00757779" w:rsidRPr="00757779" w14:paraId="5C0F21A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DF1F98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36FDAC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3CBD13B5"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10.Կոյուղու կոլեկտոր Կ-25</w:t>
            </w:r>
          </w:p>
        </w:tc>
        <w:tc>
          <w:tcPr>
            <w:tcW w:w="1192" w:type="dxa"/>
            <w:tcBorders>
              <w:top w:val="nil"/>
              <w:left w:val="nil"/>
              <w:bottom w:val="single" w:sz="4" w:space="0" w:color="auto"/>
              <w:right w:val="single" w:sz="4" w:space="0" w:color="auto"/>
            </w:tcBorders>
            <w:shd w:val="clear" w:color="000000" w:fill="FCD5B4"/>
            <w:hideMark/>
          </w:tcPr>
          <w:p w14:paraId="3CA9E311"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C78D49F"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281C2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6713B54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A1D95F7"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0E8C064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8A3C4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1136AC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9794D3C"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3D94EA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150001C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C500F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676FD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DE9D4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64F2E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D8CE2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w:t>
            </w:r>
          </w:p>
        </w:tc>
        <w:tc>
          <w:tcPr>
            <w:tcW w:w="1505" w:type="dxa"/>
            <w:tcBorders>
              <w:top w:val="nil"/>
              <w:left w:val="nil"/>
              <w:bottom w:val="single" w:sz="4" w:space="0" w:color="auto"/>
              <w:right w:val="single" w:sz="4" w:space="0" w:color="auto"/>
            </w:tcBorders>
            <w:shd w:val="clear" w:color="auto" w:fill="auto"/>
            <w:vAlign w:val="center"/>
            <w:hideMark/>
          </w:tcPr>
          <w:p w14:paraId="146935D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34234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3DDC0E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E20C5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532,0</w:t>
            </w:r>
          </w:p>
        </w:tc>
        <w:tc>
          <w:tcPr>
            <w:tcW w:w="1244" w:type="dxa"/>
            <w:tcBorders>
              <w:top w:val="nil"/>
              <w:left w:val="nil"/>
              <w:bottom w:val="single" w:sz="4" w:space="0" w:color="auto"/>
              <w:right w:val="single" w:sz="4" w:space="0" w:color="auto"/>
            </w:tcBorders>
            <w:shd w:val="clear" w:color="auto" w:fill="auto"/>
            <w:noWrap/>
            <w:vAlign w:val="center"/>
            <w:hideMark/>
          </w:tcPr>
          <w:p w14:paraId="0A3A42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7817A2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55,78</w:t>
            </w:r>
          </w:p>
        </w:tc>
        <w:tc>
          <w:tcPr>
            <w:tcW w:w="711" w:type="dxa"/>
            <w:tcBorders>
              <w:top w:val="nil"/>
              <w:left w:val="nil"/>
              <w:bottom w:val="single" w:sz="4" w:space="0" w:color="auto"/>
              <w:right w:val="single" w:sz="4" w:space="0" w:color="auto"/>
            </w:tcBorders>
            <w:shd w:val="clear" w:color="auto" w:fill="auto"/>
            <w:noWrap/>
            <w:vAlign w:val="center"/>
            <w:hideMark/>
          </w:tcPr>
          <w:p w14:paraId="3DC187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5BB24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FC8457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w:t>
            </w:r>
          </w:p>
        </w:tc>
        <w:tc>
          <w:tcPr>
            <w:tcW w:w="1505" w:type="dxa"/>
            <w:tcBorders>
              <w:top w:val="nil"/>
              <w:left w:val="nil"/>
              <w:bottom w:val="single" w:sz="4" w:space="0" w:color="auto"/>
              <w:right w:val="single" w:sz="4" w:space="0" w:color="auto"/>
            </w:tcBorders>
            <w:shd w:val="clear" w:color="auto" w:fill="auto"/>
            <w:vAlign w:val="center"/>
            <w:hideMark/>
          </w:tcPr>
          <w:p w14:paraId="711DB8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1C2D91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1B46AC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156203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41,9</w:t>
            </w:r>
          </w:p>
        </w:tc>
        <w:tc>
          <w:tcPr>
            <w:tcW w:w="1244" w:type="dxa"/>
            <w:tcBorders>
              <w:top w:val="nil"/>
              <w:left w:val="nil"/>
              <w:bottom w:val="single" w:sz="4" w:space="0" w:color="auto"/>
              <w:right w:val="single" w:sz="4" w:space="0" w:color="auto"/>
            </w:tcBorders>
            <w:shd w:val="clear" w:color="auto" w:fill="auto"/>
            <w:noWrap/>
            <w:vAlign w:val="center"/>
            <w:hideMark/>
          </w:tcPr>
          <w:p w14:paraId="601EE8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CC571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42,22</w:t>
            </w:r>
          </w:p>
        </w:tc>
        <w:tc>
          <w:tcPr>
            <w:tcW w:w="711" w:type="dxa"/>
            <w:tcBorders>
              <w:top w:val="nil"/>
              <w:left w:val="nil"/>
              <w:bottom w:val="single" w:sz="4" w:space="0" w:color="auto"/>
              <w:right w:val="single" w:sz="4" w:space="0" w:color="auto"/>
            </w:tcBorders>
            <w:shd w:val="clear" w:color="auto" w:fill="auto"/>
            <w:noWrap/>
            <w:vAlign w:val="center"/>
            <w:hideMark/>
          </w:tcPr>
          <w:p w14:paraId="5D92FF5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9E3C8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D44F8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10,3</w:t>
            </w:r>
          </w:p>
        </w:tc>
        <w:tc>
          <w:tcPr>
            <w:tcW w:w="1505" w:type="dxa"/>
            <w:tcBorders>
              <w:top w:val="nil"/>
              <w:left w:val="nil"/>
              <w:bottom w:val="single" w:sz="4" w:space="0" w:color="auto"/>
              <w:right w:val="single" w:sz="4" w:space="0" w:color="auto"/>
            </w:tcBorders>
            <w:shd w:val="clear" w:color="auto" w:fill="auto"/>
            <w:vAlign w:val="center"/>
            <w:hideMark/>
          </w:tcPr>
          <w:p w14:paraId="66FBA4D0"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EEEB74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6FAC27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D0414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87,99</w:t>
            </w:r>
          </w:p>
        </w:tc>
        <w:tc>
          <w:tcPr>
            <w:tcW w:w="1244" w:type="dxa"/>
            <w:tcBorders>
              <w:top w:val="nil"/>
              <w:left w:val="nil"/>
              <w:bottom w:val="single" w:sz="4" w:space="0" w:color="auto"/>
              <w:right w:val="single" w:sz="4" w:space="0" w:color="auto"/>
            </w:tcBorders>
            <w:shd w:val="clear" w:color="auto" w:fill="auto"/>
            <w:noWrap/>
            <w:vAlign w:val="center"/>
            <w:hideMark/>
          </w:tcPr>
          <w:p w14:paraId="0084B3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7DE7A9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17,30</w:t>
            </w:r>
          </w:p>
        </w:tc>
        <w:tc>
          <w:tcPr>
            <w:tcW w:w="711" w:type="dxa"/>
            <w:tcBorders>
              <w:top w:val="nil"/>
              <w:left w:val="nil"/>
              <w:bottom w:val="single" w:sz="4" w:space="0" w:color="auto"/>
              <w:right w:val="single" w:sz="4" w:space="0" w:color="auto"/>
            </w:tcBorders>
            <w:shd w:val="clear" w:color="auto" w:fill="auto"/>
            <w:noWrap/>
            <w:vAlign w:val="center"/>
            <w:hideMark/>
          </w:tcPr>
          <w:p w14:paraId="3B4BE5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3F1E6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859C2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10,4</w:t>
            </w:r>
          </w:p>
        </w:tc>
        <w:tc>
          <w:tcPr>
            <w:tcW w:w="1505" w:type="dxa"/>
            <w:tcBorders>
              <w:top w:val="nil"/>
              <w:left w:val="nil"/>
              <w:bottom w:val="single" w:sz="4" w:space="0" w:color="auto"/>
              <w:right w:val="single" w:sz="4" w:space="0" w:color="auto"/>
            </w:tcBorders>
            <w:shd w:val="clear" w:color="auto" w:fill="auto"/>
            <w:vAlign w:val="center"/>
            <w:hideMark/>
          </w:tcPr>
          <w:p w14:paraId="7EC36C9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A29A5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1AB1FA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8EA7E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87,99</w:t>
            </w:r>
          </w:p>
        </w:tc>
        <w:tc>
          <w:tcPr>
            <w:tcW w:w="1244" w:type="dxa"/>
            <w:tcBorders>
              <w:top w:val="nil"/>
              <w:left w:val="nil"/>
              <w:bottom w:val="single" w:sz="4" w:space="0" w:color="auto"/>
              <w:right w:val="single" w:sz="4" w:space="0" w:color="auto"/>
            </w:tcBorders>
            <w:shd w:val="clear" w:color="auto" w:fill="auto"/>
            <w:noWrap/>
            <w:vAlign w:val="center"/>
            <w:hideMark/>
          </w:tcPr>
          <w:p w14:paraId="16F3F7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286B87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11,53</w:t>
            </w:r>
          </w:p>
        </w:tc>
        <w:tc>
          <w:tcPr>
            <w:tcW w:w="711" w:type="dxa"/>
            <w:tcBorders>
              <w:top w:val="nil"/>
              <w:left w:val="nil"/>
              <w:bottom w:val="single" w:sz="4" w:space="0" w:color="auto"/>
              <w:right w:val="single" w:sz="4" w:space="0" w:color="auto"/>
            </w:tcBorders>
            <w:shd w:val="clear" w:color="auto" w:fill="auto"/>
            <w:noWrap/>
            <w:vAlign w:val="center"/>
            <w:hideMark/>
          </w:tcPr>
          <w:p w14:paraId="40487F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5E510E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7DC82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10,5</w:t>
            </w:r>
          </w:p>
        </w:tc>
        <w:tc>
          <w:tcPr>
            <w:tcW w:w="1505" w:type="dxa"/>
            <w:tcBorders>
              <w:top w:val="nil"/>
              <w:left w:val="nil"/>
              <w:bottom w:val="single" w:sz="4" w:space="0" w:color="auto"/>
              <w:right w:val="single" w:sz="4" w:space="0" w:color="auto"/>
            </w:tcBorders>
            <w:shd w:val="clear" w:color="auto" w:fill="auto"/>
            <w:vAlign w:val="center"/>
            <w:hideMark/>
          </w:tcPr>
          <w:p w14:paraId="3C747A9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5B90382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6C6A0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16D5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32,4</w:t>
            </w:r>
          </w:p>
        </w:tc>
        <w:tc>
          <w:tcPr>
            <w:tcW w:w="1244" w:type="dxa"/>
            <w:tcBorders>
              <w:top w:val="nil"/>
              <w:left w:val="nil"/>
              <w:bottom w:val="single" w:sz="4" w:space="0" w:color="auto"/>
              <w:right w:val="single" w:sz="4" w:space="0" w:color="auto"/>
            </w:tcBorders>
            <w:shd w:val="clear" w:color="auto" w:fill="auto"/>
            <w:noWrap/>
            <w:vAlign w:val="center"/>
            <w:hideMark/>
          </w:tcPr>
          <w:p w14:paraId="00168DD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7C4C71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19,76</w:t>
            </w:r>
          </w:p>
        </w:tc>
        <w:tc>
          <w:tcPr>
            <w:tcW w:w="711" w:type="dxa"/>
            <w:tcBorders>
              <w:top w:val="nil"/>
              <w:left w:val="nil"/>
              <w:bottom w:val="single" w:sz="4" w:space="0" w:color="auto"/>
              <w:right w:val="single" w:sz="4" w:space="0" w:color="auto"/>
            </w:tcBorders>
            <w:shd w:val="clear" w:color="auto" w:fill="auto"/>
            <w:noWrap/>
            <w:vAlign w:val="center"/>
            <w:hideMark/>
          </w:tcPr>
          <w:p w14:paraId="1B9DF5A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1A9CCF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C671F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10,6</w:t>
            </w:r>
          </w:p>
        </w:tc>
        <w:tc>
          <w:tcPr>
            <w:tcW w:w="1505" w:type="dxa"/>
            <w:tcBorders>
              <w:top w:val="nil"/>
              <w:left w:val="nil"/>
              <w:bottom w:val="single" w:sz="4" w:space="0" w:color="auto"/>
              <w:right w:val="single" w:sz="4" w:space="0" w:color="auto"/>
            </w:tcBorders>
            <w:shd w:val="clear" w:color="auto" w:fill="auto"/>
            <w:vAlign w:val="center"/>
            <w:hideMark/>
          </w:tcPr>
          <w:p w14:paraId="4B0E065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7415FEA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AD694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50D96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5562DF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4D30AB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6,02</w:t>
            </w:r>
          </w:p>
        </w:tc>
        <w:tc>
          <w:tcPr>
            <w:tcW w:w="711" w:type="dxa"/>
            <w:tcBorders>
              <w:top w:val="nil"/>
              <w:left w:val="nil"/>
              <w:bottom w:val="single" w:sz="4" w:space="0" w:color="auto"/>
              <w:right w:val="single" w:sz="4" w:space="0" w:color="auto"/>
            </w:tcBorders>
            <w:shd w:val="clear" w:color="auto" w:fill="auto"/>
            <w:noWrap/>
            <w:vAlign w:val="center"/>
            <w:hideMark/>
          </w:tcPr>
          <w:p w14:paraId="5F1E8A3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477965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2980F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10,7</w:t>
            </w:r>
          </w:p>
        </w:tc>
        <w:tc>
          <w:tcPr>
            <w:tcW w:w="1505" w:type="dxa"/>
            <w:tcBorders>
              <w:top w:val="nil"/>
              <w:left w:val="nil"/>
              <w:bottom w:val="single" w:sz="4" w:space="0" w:color="auto"/>
              <w:right w:val="single" w:sz="4" w:space="0" w:color="auto"/>
            </w:tcBorders>
            <w:shd w:val="clear" w:color="auto" w:fill="auto"/>
            <w:vAlign w:val="center"/>
            <w:hideMark/>
          </w:tcPr>
          <w:p w14:paraId="05455E0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5134BA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EF449D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C200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162,4</w:t>
            </w:r>
          </w:p>
        </w:tc>
        <w:tc>
          <w:tcPr>
            <w:tcW w:w="1244" w:type="dxa"/>
            <w:tcBorders>
              <w:top w:val="nil"/>
              <w:left w:val="nil"/>
              <w:bottom w:val="single" w:sz="4" w:space="0" w:color="auto"/>
              <w:right w:val="single" w:sz="4" w:space="0" w:color="auto"/>
            </w:tcBorders>
            <w:shd w:val="clear" w:color="auto" w:fill="auto"/>
            <w:noWrap/>
            <w:vAlign w:val="center"/>
            <w:hideMark/>
          </w:tcPr>
          <w:p w14:paraId="29A07D4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0CF21E5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123,77</w:t>
            </w:r>
          </w:p>
        </w:tc>
        <w:tc>
          <w:tcPr>
            <w:tcW w:w="711" w:type="dxa"/>
            <w:tcBorders>
              <w:top w:val="nil"/>
              <w:left w:val="nil"/>
              <w:bottom w:val="single" w:sz="4" w:space="0" w:color="auto"/>
              <w:right w:val="single" w:sz="4" w:space="0" w:color="auto"/>
            </w:tcBorders>
            <w:shd w:val="clear" w:color="auto" w:fill="auto"/>
            <w:noWrap/>
            <w:vAlign w:val="center"/>
            <w:hideMark/>
          </w:tcPr>
          <w:p w14:paraId="3F8320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A769D9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CEDE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10,8</w:t>
            </w:r>
          </w:p>
        </w:tc>
        <w:tc>
          <w:tcPr>
            <w:tcW w:w="1505" w:type="dxa"/>
            <w:tcBorders>
              <w:top w:val="nil"/>
              <w:left w:val="nil"/>
              <w:bottom w:val="single" w:sz="4" w:space="0" w:color="auto"/>
              <w:right w:val="single" w:sz="4" w:space="0" w:color="auto"/>
            </w:tcBorders>
            <w:shd w:val="clear" w:color="auto" w:fill="auto"/>
            <w:vAlign w:val="center"/>
            <w:hideMark/>
          </w:tcPr>
          <w:p w14:paraId="0D4505A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2BF5D81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16ED1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35C87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182,3</w:t>
            </w:r>
          </w:p>
        </w:tc>
        <w:tc>
          <w:tcPr>
            <w:tcW w:w="1244" w:type="dxa"/>
            <w:tcBorders>
              <w:top w:val="nil"/>
              <w:left w:val="nil"/>
              <w:bottom w:val="single" w:sz="4" w:space="0" w:color="auto"/>
              <w:right w:val="single" w:sz="4" w:space="0" w:color="auto"/>
            </w:tcBorders>
            <w:shd w:val="clear" w:color="auto" w:fill="auto"/>
            <w:noWrap/>
            <w:vAlign w:val="center"/>
            <w:hideMark/>
          </w:tcPr>
          <w:p w14:paraId="6FBD16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441D1F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183,69</w:t>
            </w:r>
          </w:p>
        </w:tc>
        <w:tc>
          <w:tcPr>
            <w:tcW w:w="711" w:type="dxa"/>
            <w:tcBorders>
              <w:top w:val="nil"/>
              <w:left w:val="nil"/>
              <w:bottom w:val="single" w:sz="4" w:space="0" w:color="auto"/>
              <w:right w:val="single" w:sz="4" w:space="0" w:color="auto"/>
            </w:tcBorders>
            <w:shd w:val="clear" w:color="auto" w:fill="auto"/>
            <w:noWrap/>
            <w:vAlign w:val="center"/>
            <w:hideMark/>
          </w:tcPr>
          <w:p w14:paraId="2C3B4FF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7C4FF2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88061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10,9</w:t>
            </w:r>
          </w:p>
        </w:tc>
        <w:tc>
          <w:tcPr>
            <w:tcW w:w="1505" w:type="dxa"/>
            <w:tcBorders>
              <w:top w:val="nil"/>
              <w:left w:val="nil"/>
              <w:bottom w:val="single" w:sz="4" w:space="0" w:color="auto"/>
              <w:right w:val="single" w:sz="4" w:space="0" w:color="auto"/>
            </w:tcBorders>
            <w:shd w:val="clear" w:color="auto" w:fill="auto"/>
            <w:vAlign w:val="center"/>
            <w:hideMark/>
          </w:tcPr>
          <w:p w14:paraId="045F6E2A"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C11FCC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91A34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D4EC2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373,72</w:t>
            </w:r>
          </w:p>
        </w:tc>
        <w:tc>
          <w:tcPr>
            <w:tcW w:w="1244" w:type="dxa"/>
            <w:tcBorders>
              <w:top w:val="nil"/>
              <w:left w:val="nil"/>
              <w:bottom w:val="single" w:sz="4" w:space="0" w:color="auto"/>
              <w:right w:val="single" w:sz="4" w:space="0" w:color="auto"/>
            </w:tcBorders>
            <w:shd w:val="clear" w:color="auto" w:fill="auto"/>
            <w:noWrap/>
            <w:vAlign w:val="center"/>
            <w:hideMark/>
          </w:tcPr>
          <w:p w14:paraId="119368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F2EC4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73,47</w:t>
            </w:r>
          </w:p>
        </w:tc>
        <w:tc>
          <w:tcPr>
            <w:tcW w:w="711" w:type="dxa"/>
            <w:tcBorders>
              <w:top w:val="nil"/>
              <w:left w:val="nil"/>
              <w:bottom w:val="single" w:sz="4" w:space="0" w:color="auto"/>
              <w:right w:val="single" w:sz="4" w:space="0" w:color="auto"/>
            </w:tcBorders>
            <w:shd w:val="clear" w:color="auto" w:fill="auto"/>
            <w:noWrap/>
            <w:vAlign w:val="center"/>
            <w:hideMark/>
          </w:tcPr>
          <w:p w14:paraId="203B8E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3DC0A1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7C8B9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10,10</w:t>
            </w:r>
          </w:p>
        </w:tc>
        <w:tc>
          <w:tcPr>
            <w:tcW w:w="1505" w:type="dxa"/>
            <w:tcBorders>
              <w:top w:val="nil"/>
              <w:left w:val="nil"/>
              <w:bottom w:val="single" w:sz="4" w:space="0" w:color="auto"/>
              <w:right w:val="single" w:sz="4" w:space="0" w:color="auto"/>
            </w:tcBorders>
            <w:shd w:val="clear" w:color="auto" w:fill="auto"/>
            <w:vAlign w:val="center"/>
            <w:hideMark/>
          </w:tcPr>
          <w:p w14:paraId="04045B0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624EB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16553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745237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373,72</w:t>
            </w:r>
          </w:p>
        </w:tc>
        <w:tc>
          <w:tcPr>
            <w:tcW w:w="1244" w:type="dxa"/>
            <w:tcBorders>
              <w:top w:val="nil"/>
              <w:left w:val="nil"/>
              <w:bottom w:val="single" w:sz="4" w:space="0" w:color="auto"/>
              <w:right w:val="single" w:sz="4" w:space="0" w:color="auto"/>
            </w:tcBorders>
            <w:shd w:val="clear" w:color="auto" w:fill="auto"/>
            <w:noWrap/>
            <w:vAlign w:val="center"/>
            <w:hideMark/>
          </w:tcPr>
          <w:p w14:paraId="626E9B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84A56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48,98</w:t>
            </w:r>
          </w:p>
        </w:tc>
        <w:tc>
          <w:tcPr>
            <w:tcW w:w="711" w:type="dxa"/>
            <w:tcBorders>
              <w:top w:val="nil"/>
              <w:left w:val="nil"/>
              <w:bottom w:val="single" w:sz="4" w:space="0" w:color="auto"/>
              <w:right w:val="single" w:sz="4" w:space="0" w:color="auto"/>
            </w:tcBorders>
            <w:shd w:val="clear" w:color="auto" w:fill="auto"/>
            <w:noWrap/>
            <w:vAlign w:val="center"/>
            <w:hideMark/>
          </w:tcPr>
          <w:p w14:paraId="66DC13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5C4C97C"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7D08C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10,11</w:t>
            </w:r>
          </w:p>
        </w:tc>
        <w:tc>
          <w:tcPr>
            <w:tcW w:w="1505" w:type="dxa"/>
            <w:tcBorders>
              <w:top w:val="nil"/>
              <w:left w:val="nil"/>
              <w:bottom w:val="single" w:sz="4" w:space="0" w:color="auto"/>
              <w:right w:val="single" w:sz="4" w:space="0" w:color="auto"/>
            </w:tcBorders>
            <w:shd w:val="clear" w:color="auto" w:fill="auto"/>
            <w:vAlign w:val="center"/>
            <w:hideMark/>
          </w:tcPr>
          <w:p w14:paraId="16C57E2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31854DD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2075F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FDC60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18,4</w:t>
            </w:r>
          </w:p>
        </w:tc>
        <w:tc>
          <w:tcPr>
            <w:tcW w:w="1244" w:type="dxa"/>
            <w:tcBorders>
              <w:top w:val="nil"/>
              <w:left w:val="nil"/>
              <w:bottom w:val="single" w:sz="4" w:space="0" w:color="auto"/>
              <w:right w:val="single" w:sz="4" w:space="0" w:color="auto"/>
            </w:tcBorders>
            <w:shd w:val="clear" w:color="auto" w:fill="auto"/>
            <w:noWrap/>
            <w:vAlign w:val="center"/>
            <w:hideMark/>
          </w:tcPr>
          <w:p w14:paraId="545BC1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5F1A71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126,40</w:t>
            </w:r>
          </w:p>
        </w:tc>
        <w:tc>
          <w:tcPr>
            <w:tcW w:w="711" w:type="dxa"/>
            <w:tcBorders>
              <w:top w:val="nil"/>
              <w:left w:val="nil"/>
              <w:bottom w:val="single" w:sz="4" w:space="0" w:color="auto"/>
              <w:right w:val="single" w:sz="4" w:space="0" w:color="auto"/>
            </w:tcBorders>
            <w:shd w:val="clear" w:color="auto" w:fill="auto"/>
            <w:noWrap/>
            <w:vAlign w:val="center"/>
            <w:hideMark/>
          </w:tcPr>
          <w:p w14:paraId="148462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0075CC"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7257D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10,12</w:t>
            </w:r>
          </w:p>
        </w:tc>
        <w:tc>
          <w:tcPr>
            <w:tcW w:w="1505" w:type="dxa"/>
            <w:tcBorders>
              <w:top w:val="nil"/>
              <w:left w:val="nil"/>
              <w:bottom w:val="single" w:sz="4" w:space="0" w:color="auto"/>
              <w:right w:val="single" w:sz="4" w:space="0" w:color="auto"/>
            </w:tcBorders>
            <w:shd w:val="clear" w:color="auto" w:fill="auto"/>
            <w:vAlign w:val="center"/>
            <w:hideMark/>
          </w:tcPr>
          <w:p w14:paraId="12A18D82"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5ABE6D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568EAB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A4A9C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78,4</w:t>
            </w:r>
          </w:p>
        </w:tc>
        <w:tc>
          <w:tcPr>
            <w:tcW w:w="1244" w:type="dxa"/>
            <w:tcBorders>
              <w:top w:val="nil"/>
              <w:left w:val="nil"/>
              <w:bottom w:val="single" w:sz="4" w:space="0" w:color="auto"/>
              <w:right w:val="single" w:sz="4" w:space="0" w:color="auto"/>
            </w:tcBorders>
            <w:shd w:val="clear" w:color="auto" w:fill="auto"/>
            <w:noWrap/>
            <w:vAlign w:val="center"/>
            <w:hideMark/>
          </w:tcPr>
          <w:p w14:paraId="5B50332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2EC70F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423,26</w:t>
            </w:r>
          </w:p>
        </w:tc>
        <w:tc>
          <w:tcPr>
            <w:tcW w:w="711" w:type="dxa"/>
            <w:tcBorders>
              <w:top w:val="nil"/>
              <w:left w:val="nil"/>
              <w:bottom w:val="single" w:sz="4" w:space="0" w:color="auto"/>
              <w:right w:val="single" w:sz="4" w:space="0" w:color="auto"/>
            </w:tcBorders>
            <w:shd w:val="clear" w:color="auto" w:fill="auto"/>
            <w:noWrap/>
            <w:vAlign w:val="center"/>
            <w:hideMark/>
          </w:tcPr>
          <w:p w14:paraId="25B01A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F8E5B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B3F8B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10,13</w:t>
            </w:r>
          </w:p>
        </w:tc>
        <w:tc>
          <w:tcPr>
            <w:tcW w:w="1505" w:type="dxa"/>
            <w:tcBorders>
              <w:top w:val="nil"/>
              <w:left w:val="nil"/>
              <w:bottom w:val="single" w:sz="4" w:space="0" w:color="auto"/>
              <w:right w:val="single" w:sz="4" w:space="0" w:color="auto"/>
            </w:tcBorders>
            <w:shd w:val="clear" w:color="auto" w:fill="auto"/>
            <w:vAlign w:val="center"/>
            <w:hideMark/>
          </w:tcPr>
          <w:p w14:paraId="7F5943A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1E84EF8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Հետլիցք բուլդոզերով  տեղափոխումով 5մ օգտակար հանույթի բնահողերով, բացառությամբ խոշորաբեկոր քարերի / IV </w:t>
            </w:r>
            <w:r w:rsidRPr="00757779">
              <w:rPr>
                <w:rFonts w:ascii="Sylfaen" w:hAnsi="Sylfaen" w:cs="Arial"/>
                <w:sz w:val="22"/>
                <w:szCs w:val="22"/>
                <w:lang w:val="ru-RU" w:eastAsia="ru-RU"/>
              </w:rPr>
              <w:lastRenderedPageBreak/>
              <w:t>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CE4E4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185A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195,8</w:t>
            </w:r>
          </w:p>
        </w:tc>
        <w:tc>
          <w:tcPr>
            <w:tcW w:w="1244" w:type="dxa"/>
            <w:tcBorders>
              <w:top w:val="nil"/>
              <w:left w:val="nil"/>
              <w:bottom w:val="single" w:sz="4" w:space="0" w:color="auto"/>
              <w:right w:val="single" w:sz="4" w:space="0" w:color="auto"/>
            </w:tcBorders>
            <w:shd w:val="clear" w:color="auto" w:fill="auto"/>
            <w:noWrap/>
            <w:vAlign w:val="center"/>
            <w:hideMark/>
          </w:tcPr>
          <w:p w14:paraId="555EA2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2A81D4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12,90</w:t>
            </w:r>
          </w:p>
        </w:tc>
        <w:tc>
          <w:tcPr>
            <w:tcW w:w="711" w:type="dxa"/>
            <w:tcBorders>
              <w:top w:val="nil"/>
              <w:left w:val="nil"/>
              <w:bottom w:val="single" w:sz="4" w:space="0" w:color="auto"/>
              <w:right w:val="single" w:sz="4" w:space="0" w:color="auto"/>
            </w:tcBorders>
            <w:shd w:val="clear" w:color="auto" w:fill="auto"/>
            <w:noWrap/>
            <w:vAlign w:val="center"/>
            <w:hideMark/>
          </w:tcPr>
          <w:p w14:paraId="51BD29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D44773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91E50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10,14</w:t>
            </w:r>
          </w:p>
        </w:tc>
        <w:tc>
          <w:tcPr>
            <w:tcW w:w="1505" w:type="dxa"/>
            <w:tcBorders>
              <w:top w:val="nil"/>
              <w:left w:val="nil"/>
              <w:bottom w:val="single" w:sz="4" w:space="0" w:color="auto"/>
              <w:right w:val="single" w:sz="4" w:space="0" w:color="auto"/>
            </w:tcBorders>
            <w:shd w:val="clear" w:color="auto" w:fill="auto"/>
            <w:vAlign w:val="center"/>
            <w:hideMark/>
          </w:tcPr>
          <w:p w14:paraId="430B99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2EFE563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6E3D49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0285A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195,8</w:t>
            </w:r>
          </w:p>
        </w:tc>
        <w:tc>
          <w:tcPr>
            <w:tcW w:w="1244" w:type="dxa"/>
            <w:tcBorders>
              <w:top w:val="nil"/>
              <w:left w:val="nil"/>
              <w:bottom w:val="single" w:sz="4" w:space="0" w:color="auto"/>
              <w:right w:val="single" w:sz="4" w:space="0" w:color="auto"/>
            </w:tcBorders>
            <w:shd w:val="clear" w:color="auto" w:fill="auto"/>
            <w:noWrap/>
            <w:vAlign w:val="center"/>
            <w:hideMark/>
          </w:tcPr>
          <w:p w14:paraId="673243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0E42114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15,84</w:t>
            </w:r>
          </w:p>
        </w:tc>
        <w:tc>
          <w:tcPr>
            <w:tcW w:w="711" w:type="dxa"/>
            <w:tcBorders>
              <w:top w:val="nil"/>
              <w:left w:val="nil"/>
              <w:bottom w:val="single" w:sz="4" w:space="0" w:color="auto"/>
              <w:right w:val="single" w:sz="4" w:space="0" w:color="auto"/>
            </w:tcBorders>
            <w:shd w:val="clear" w:color="auto" w:fill="auto"/>
            <w:noWrap/>
            <w:vAlign w:val="center"/>
            <w:hideMark/>
          </w:tcPr>
          <w:p w14:paraId="179C96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C49CD9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9E77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10,15</w:t>
            </w:r>
          </w:p>
        </w:tc>
        <w:tc>
          <w:tcPr>
            <w:tcW w:w="1505" w:type="dxa"/>
            <w:tcBorders>
              <w:top w:val="nil"/>
              <w:left w:val="nil"/>
              <w:bottom w:val="single" w:sz="4" w:space="0" w:color="auto"/>
              <w:right w:val="single" w:sz="4" w:space="0" w:color="auto"/>
            </w:tcBorders>
            <w:shd w:val="clear" w:color="auto" w:fill="auto"/>
            <w:vAlign w:val="center"/>
            <w:hideMark/>
          </w:tcPr>
          <w:p w14:paraId="384B5571"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3D19B0C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1D9FD5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D252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182,3</w:t>
            </w:r>
          </w:p>
        </w:tc>
        <w:tc>
          <w:tcPr>
            <w:tcW w:w="1244" w:type="dxa"/>
            <w:tcBorders>
              <w:top w:val="nil"/>
              <w:left w:val="nil"/>
              <w:bottom w:val="single" w:sz="4" w:space="0" w:color="auto"/>
              <w:right w:val="single" w:sz="4" w:space="0" w:color="auto"/>
            </w:tcBorders>
            <w:shd w:val="clear" w:color="auto" w:fill="auto"/>
            <w:noWrap/>
            <w:vAlign w:val="center"/>
            <w:hideMark/>
          </w:tcPr>
          <w:p w14:paraId="7AC07FB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45F023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17,10</w:t>
            </w:r>
          </w:p>
        </w:tc>
        <w:tc>
          <w:tcPr>
            <w:tcW w:w="711" w:type="dxa"/>
            <w:tcBorders>
              <w:top w:val="nil"/>
              <w:left w:val="nil"/>
              <w:bottom w:val="single" w:sz="4" w:space="0" w:color="auto"/>
              <w:right w:val="single" w:sz="4" w:space="0" w:color="auto"/>
            </w:tcBorders>
            <w:shd w:val="clear" w:color="auto" w:fill="auto"/>
            <w:noWrap/>
            <w:vAlign w:val="center"/>
            <w:hideMark/>
          </w:tcPr>
          <w:p w14:paraId="2899B8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E55D44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6107E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10,16</w:t>
            </w:r>
          </w:p>
        </w:tc>
        <w:tc>
          <w:tcPr>
            <w:tcW w:w="1505" w:type="dxa"/>
            <w:tcBorders>
              <w:top w:val="nil"/>
              <w:left w:val="nil"/>
              <w:bottom w:val="single" w:sz="4" w:space="0" w:color="auto"/>
              <w:right w:val="single" w:sz="4" w:space="0" w:color="auto"/>
            </w:tcBorders>
            <w:shd w:val="clear" w:color="auto" w:fill="auto"/>
            <w:vAlign w:val="center"/>
            <w:hideMark/>
          </w:tcPr>
          <w:p w14:paraId="7379E26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25EFFC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2A7A4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46DE6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355,6</w:t>
            </w:r>
          </w:p>
        </w:tc>
        <w:tc>
          <w:tcPr>
            <w:tcW w:w="1244" w:type="dxa"/>
            <w:tcBorders>
              <w:top w:val="nil"/>
              <w:left w:val="nil"/>
              <w:bottom w:val="single" w:sz="4" w:space="0" w:color="auto"/>
              <w:right w:val="single" w:sz="4" w:space="0" w:color="auto"/>
            </w:tcBorders>
            <w:shd w:val="clear" w:color="auto" w:fill="auto"/>
            <w:noWrap/>
            <w:vAlign w:val="center"/>
            <w:hideMark/>
          </w:tcPr>
          <w:p w14:paraId="373143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77F4858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600,30</w:t>
            </w:r>
          </w:p>
        </w:tc>
        <w:tc>
          <w:tcPr>
            <w:tcW w:w="711" w:type="dxa"/>
            <w:tcBorders>
              <w:top w:val="nil"/>
              <w:left w:val="nil"/>
              <w:bottom w:val="single" w:sz="4" w:space="0" w:color="auto"/>
              <w:right w:val="single" w:sz="4" w:space="0" w:color="auto"/>
            </w:tcBorders>
            <w:shd w:val="clear" w:color="auto" w:fill="auto"/>
            <w:noWrap/>
            <w:vAlign w:val="center"/>
            <w:hideMark/>
          </w:tcPr>
          <w:p w14:paraId="7AB3C9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64390A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BD592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10,17</w:t>
            </w:r>
          </w:p>
        </w:tc>
        <w:tc>
          <w:tcPr>
            <w:tcW w:w="1505" w:type="dxa"/>
            <w:tcBorders>
              <w:top w:val="nil"/>
              <w:left w:val="nil"/>
              <w:bottom w:val="single" w:sz="4" w:space="0" w:color="auto"/>
              <w:right w:val="single" w:sz="4" w:space="0" w:color="auto"/>
            </w:tcBorders>
            <w:shd w:val="clear" w:color="auto" w:fill="auto"/>
            <w:vAlign w:val="center"/>
            <w:hideMark/>
          </w:tcPr>
          <w:p w14:paraId="0412BB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5DAA921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3B426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12D06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355,6</w:t>
            </w:r>
          </w:p>
        </w:tc>
        <w:tc>
          <w:tcPr>
            <w:tcW w:w="1244" w:type="dxa"/>
            <w:tcBorders>
              <w:top w:val="nil"/>
              <w:left w:val="nil"/>
              <w:bottom w:val="single" w:sz="4" w:space="0" w:color="auto"/>
              <w:right w:val="single" w:sz="4" w:space="0" w:color="auto"/>
            </w:tcBorders>
            <w:shd w:val="clear" w:color="auto" w:fill="auto"/>
            <w:noWrap/>
            <w:vAlign w:val="center"/>
            <w:hideMark/>
          </w:tcPr>
          <w:p w14:paraId="1766CE9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5E0FDD8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2022,60</w:t>
            </w:r>
          </w:p>
        </w:tc>
        <w:tc>
          <w:tcPr>
            <w:tcW w:w="711" w:type="dxa"/>
            <w:tcBorders>
              <w:top w:val="nil"/>
              <w:left w:val="nil"/>
              <w:bottom w:val="single" w:sz="4" w:space="0" w:color="auto"/>
              <w:right w:val="single" w:sz="4" w:space="0" w:color="auto"/>
            </w:tcBorders>
            <w:shd w:val="clear" w:color="auto" w:fill="auto"/>
            <w:noWrap/>
            <w:vAlign w:val="center"/>
            <w:hideMark/>
          </w:tcPr>
          <w:p w14:paraId="21B275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709AB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12576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10,18</w:t>
            </w:r>
          </w:p>
        </w:tc>
        <w:tc>
          <w:tcPr>
            <w:tcW w:w="1505" w:type="dxa"/>
            <w:tcBorders>
              <w:top w:val="nil"/>
              <w:left w:val="nil"/>
              <w:bottom w:val="single" w:sz="4" w:space="0" w:color="auto"/>
              <w:right w:val="single" w:sz="4" w:space="0" w:color="auto"/>
            </w:tcBorders>
            <w:shd w:val="clear" w:color="auto" w:fill="auto"/>
            <w:vAlign w:val="center"/>
            <w:hideMark/>
          </w:tcPr>
          <w:p w14:paraId="4FB0BFD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4ABDAEB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9E59B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89D56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355,6</w:t>
            </w:r>
          </w:p>
        </w:tc>
        <w:tc>
          <w:tcPr>
            <w:tcW w:w="1244" w:type="dxa"/>
            <w:tcBorders>
              <w:top w:val="nil"/>
              <w:left w:val="nil"/>
              <w:bottom w:val="single" w:sz="4" w:space="0" w:color="auto"/>
              <w:right w:val="single" w:sz="4" w:space="0" w:color="auto"/>
            </w:tcBorders>
            <w:shd w:val="clear" w:color="auto" w:fill="auto"/>
            <w:noWrap/>
            <w:vAlign w:val="center"/>
            <w:hideMark/>
          </w:tcPr>
          <w:p w14:paraId="371EA58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2DC073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1441,77</w:t>
            </w:r>
          </w:p>
        </w:tc>
        <w:tc>
          <w:tcPr>
            <w:tcW w:w="711" w:type="dxa"/>
            <w:tcBorders>
              <w:top w:val="nil"/>
              <w:left w:val="nil"/>
              <w:bottom w:val="single" w:sz="4" w:space="0" w:color="auto"/>
              <w:right w:val="single" w:sz="4" w:space="0" w:color="auto"/>
            </w:tcBorders>
            <w:shd w:val="clear" w:color="auto" w:fill="auto"/>
            <w:noWrap/>
            <w:vAlign w:val="center"/>
            <w:hideMark/>
          </w:tcPr>
          <w:p w14:paraId="4B207D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35376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2ED5D3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71DD9E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4F3E35DC"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0A50D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7159C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32CC5F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7B3E48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5242,67</w:t>
            </w:r>
          </w:p>
        </w:tc>
        <w:tc>
          <w:tcPr>
            <w:tcW w:w="711" w:type="dxa"/>
            <w:tcBorders>
              <w:top w:val="nil"/>
              <w:left w:val="nil"/>
              <w:bottom w:val="single" w:sz="4" w:space="0" w:color="auto"/>
              <w:right w:val="single" w:sz="4" w:space="0" w:color="auto"/>
            </w:tcBorders>
            <w:shd w:val="clear" w:color="000000" w:fill="F2DCDB"/>
            <w:vAlign w:val="center"/>
            <w:hideMark/>
          </w:tcPr>
          <w:p w14:paraId="0B521D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2,31</w:t>
            </w:r>
          </w:p>
        </w:tc>
      </w:tr>
      <w:tr w:rsidR="00757779" w:rsidRPr="00757779" w14:paraId="2364082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9B939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77A80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11A7E8E9"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19EE7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82882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51D642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398F61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E252E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555A1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F98B36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10,14</w:t>
            </w:r>
          </w:p>
        </w:tc>
        <w:tc>
          <w:tcPr>
            <w:tcW w:w="1505" w:type="dxa"/>
            <w:tcBorders>
              <w:top w:val="nil"/>
              <w:left w:val="nil"/>
              <w:bottom w:val="single" w:sz="4" w:space="0" w:color="auto"/>
              <w:right w:val="single" w:sz="4" w:space="0" w:color="auto"/>
            </w:tcBorders>
            <w:shd w:val="clear" w:color="auto" w:fill="auto"/>
            <w:vAlign w:val="center"/>
            <w:hideMark/>
          </w:tcPr>
          <w:p w14:paraId="30265E7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4B02C6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44987D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9145E9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254,0</w:t>
            </w:r>
          </w:p>
        </w:tc>
        <w:tc>
          <w:tcPr>
            <w:tcW w:w="1244" w:type="dxa"/>
            <w:tcBorders>
              <w:top w:val="nil"/>
              <w:left w:val="nil"/>
              <w:bottom w:val="single" w:sz="4" w:space="0" w:color="auto"/>
              <w:right w:val="single" w:sz="4" w:space="0" w:color="auto"/>
            </w:tcBorders>
            <w:shd w:val="clear" w:color="auto" w:fill="auto"/>
            <w:noWrap/>
            <w:vAlign w:val="center"/>
            <w:hideMark/>
          </w:tcPr>
          <w:p w14:paraId="0D7C8ED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7E8057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2112,41</w:t>
            </w:r>
          </w:p>
        </w:tc>
        <w:tc>
          <w:tcPr>
            <w:tcW w:w="711" w:type="dxa"/>
            <w:tcBorders>
              <w:top w:val="nil"/>
              <w:left w:val="nil"/>
              <w:bottom w:val="single" w:sz="4" w:space="0" w:color="auto"/>
              <w:right w:val="single" w:sz="4" w:space="0" w:color="auto"/>
            </w:tcBorders>
            <w:shd w:val="clear" w:color="auto" w:fill="auto"/>
            <w:noWrap/>
            <w:vAlign w:val="center"/>
            <w:hideMark/>
          </w:tcPr>
          <w:p w14:paraId="1C974C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36E933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6EF8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10,15</w:t>
            </w:r>
          </w:p>
        </w:tc>
        <w:tc>
          <w:tcPr>
            <w:tcW w:w="1505" w:type="dxa"/>
            <w:tcBorders>
              <w:top w:val="nil"/>
              <w:left w:val="nil"/>
              <w:bottom w:val="single" w:sz="4" w:space="0" w:color="auto"/>
              <w:right w:val="single" w:sz="4" w:space="0" w:color="auto"/>
            </w:tcBorders>
            <w:shd w:val="clear" w:color="auto" w:fill="auto"/>
            <w:vAlign w:val="center"/>
            <w:hideMark/>
          </w:tcPr>
          <w:p w14:paraId="383006A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57D453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1D5EA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69543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43,0</w:t>
            </w:r>
          </w:p>
        </w:tc>
        <w:tc>
          <w:tcPr>
            <w:tcW w:w="1244" w:type="dxa"/>
            <w:tcBorders>
              <w:top w:val="nil"/>
              <w:left w:val="nil"/>
              <w:bottom w:val="single" w:sz="4" w:space="0" w:color="auto"/>
              <w:right w:val="single" w:sz="4" w:space="0" w:color="auto"/>
            </w:tcBorders>
            <w:shd w:val="clear" w:color="auto" w:fill="auto"/>
            <w:noWrap/>
            <w:vAlign w:val="center"/>
            <w:hideMark/>
          </w:tcPr>
          <w:p w14:paraId="774C4D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4533440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30,55</w:t>
            </w:r>
          </w:p>
        </w:tc>
        <w:tc>
          <w:tcPr>
            <w:tcW w:w="711" w:type="dxa"/>
            <w:tcBorders>
              <w:top w:val="nil"/>
              <w:left w:val="nil"/>
              <w:bottom w:val="single" w:sz="4" w:space="0" w:color="auto"/>
              <w:right w:val="single" w:sz="4" w:space="0" w:color="auto"/>
            </w:tcBorders>
            <w:shd w:val="clear" w:color="auto" w:fill="auto"/>
            <w:noWrap/>
            <w:vAlign w:val="center"/>
            <w:hideMark/>
          </w:tcPr>
          <w:p w14:paraId="5AC6B0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9F539D4"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1287F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10,16</w:t>
            </w:r>
          </w:p>
        </w:tc>
        <w:tc>
          <w:tcPr>
            <w:tcW w:w="1505" w:type="dxa"/>
            <w:tcBorders>
              <w:top w:val="nil"/>
              <w:left w:val="nil"/>
              <w:bottom w:val="single" w:sz="4" w:space="0" w:color="auto"/>
              <w:right w:val="single" w:sz="4" w:space="0" w:color="auto"/>
            </w:tcBorders>
            <w:shd w:val="clear" w:color="auto" w:fill="auto"/>
            <w:vAlign w:val="center"/>
            <w:hideMark/>
          </w:tcPr>
          <w:p w14:paraId="25F6C02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0637A06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F11FE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05AF9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0,254</w:t>
            </w:r>
          </w:p>
        </w:tc>
        <w:tc>
          <w:tcPr>
            <w:tcW w:w="1244" w:type="dxa"/>
            <w:tcBorders>
              <w:top w:val="nil"/>
              <w:left w:val="nil"/>
              <w:bottom w:val="single" w:sz="4" w:space="0" w:color="auto"/>
              <w:right w:val="single" w:sz="4" w:space="0" w:color="auto"/>
            </w:tcBorders>
            <w:shd w:val="clear" w:color="auto" w:fill="auto"/>
            <w:noWrap/>
            <w:vAlign w:val="center"/>
            <w:hideMark/>
          </w:tcPr>
          <w:p w14:paraId="0D1578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0BA99D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85,41</w:t>
            </w:r>
          </w:p>
        </w:tc>
        <w:tc>
          <w:tcPr>
            <w:tcW w:w="711" w:type="dxa"/>
            <w:tcBorders>
              <w:top w:val="nil"/>
              <w:left w:val="nil"/>
              <w:bottom w:val="single" w:sz="4" w:space="0" w:color="auto"/>
              <w:right w:val="single" w:sz="4" w:space="0" w:color="auto"/>
            </w:tcBorders>
            <w:shd w:val="clear" w:color="auto" w:fill="auto"/>
            <w:noWrap/>
            <w:vAlign w:val="center"/>
            <w:hideMark/>
          </w:tcPr>
          <w:p w14:paraId="050FCB4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6450D86"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FB8633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FC30FB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393EDE6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BE730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F3A582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C53FE9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D5A084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2228,38</w:t>
            </w:r>
          </w:p>
        </w:tc>
        <w:tc>
          <w:tcPr>
            <w:tcW w:w="711" w:type="dxa"/>
            <w:tcBorders>
              <w:top w:val="nil"/>
              <w:left w:val="nil"/>
              <w:bottom w:val="single" w:sz="4" w:space="0" w:color="auto"/>
              <w:right w:val="single" w:sz="4" w:space="0" w:color="auto"/>
            </w:tcBorders>
            <w:shd w:val="clear" w:color="000000" w:fill="F2DCDB"/>
            <w:vAlign w:val="center"/>
            <w:hideMark/>
          </w:tcPr>
          <w:p w14:paraId="31FD1C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0,98</w:t>
            </w:r>
          </w:p>
        </w:tc>
      </w:tr>
      <w:tr w:rsidR="00757779" w:rsidRPr="00F42521" w14:paraId="03D06F58"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24BFB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6DBE13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C5BDFFB"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 xml:space="preserve">Ե/բ  ԱԴՀ 1-7, ԳԴՀ-1, D=1, </w:t>
            </w:r>
            <w:r w:rsidRPr="00757779">
              <w:rPr>
                <w:rFonts w:ascii="Sylfaen" w:hAnsi="Sylfaen" w:cs="Arial"/>
                <w:i/>
                <w:iCs/>
                <w:sz w:val="22"/>
                <w:szCs w:val="22"/>
                <w:u w:val="single"/>
                <w:lang w:val="ru-RU" w:eastAsia="ru-RU"/>
              </w:rPr>
              <w:lastRenderedPageBreak/>
              <w:t>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=1,16-1.79</w:t>
            </w:r>
          </w:p>
        </w:tc>
        <w:tc>
          <w:tcPr>
            <w:tcW w:w="1192" w:type="dxa"/>
            <w:tcBorders>
              <w:top w:val="nil"/>
              <w:left w:val="nil"/>
              <w:bottom w:val="single" w:sz="4" w:space="0" w:color="auto"/>
              <w:right w:val="single" w:sz="4" w:space="0" w:color="auto"/>
            </w:tcBorders>
            <w:shd w:val="clear" w:color="auto" w:fill="auto"/>
            <w:vAlign w:val="center"/>
            <w:hideMark/>
          </w:tcPr>
          <w:p w14:paraId="6BAC9A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 </w:t>
            </w:r>
          </w:p>
        </w:tc>
        <w:tc>
          <w:tcPr>
            <w:tcW w:w="1092" w:type="dxa"/>
            <w:tcBorders>
              <w:top w:val="nil"/>
              <w:left w:val="nil"/>
              <w:bottom w:val="single" w:sz="4" w:space="0" w:color="auto"/>
              <w:right w:val="single" w:sz="4" w:space="0" w:color="auto"/>
            </w:tcBorders>
            <w:shd w:val="clear" w:color="auto" w:fill="auto"/>
            <w:vAlign w:val="center"/>
            <w:hideMark/>
          </w:tcPr>
          <w:p w14:paraId="57B751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EC001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7142F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C7DDE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13258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4C307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10,17</w:t>
            </w:r>
          </w:p>
        </w:tc>
        <w:tc>
          <w:tcPr>
            <w:tcW w:w="1505" w:type="dxa"/>
            <w:tcBorders>
              <w:top w:val="nil"/>
              <w:left w:val="nil"/>
              <w:bottom w:val="single" w:sz="4" w:space="0" w:color="auto"/>
              <w:right w:val="single" w:sz="4" w:space="0" w:color="auto"/>
            </w:tcBorders>
            <w:shd w:val="clear" w:color="auto" w:fill="auto"/>
            <w:vAlign w:val="center"/>
            <w:hideMark/>
          </w:tcPr>
          <w:p w14:paraId="7BEB8F6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16EA5F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8560B6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0105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9,3</w:t>
            </w:r>
          </w:p>
        </w:tc>
        <w:tc>
          <w:tcPr>
            <w:tcW w:w="1244" w:type="dxa"/>
            <w:tcBorders>
              <w:top w:val="nil"/>
              <w:left w:val="nil"/>
              <w:bottom w:val="single" w:sz="4" w:space="0" w:color="auto"/>
              <w:right w:val="single" w:sz="4" w:space="0" w:color="auto"/>
            </w:tcBorders>
            <w:shd w:val="clear" w:color="auto" w:fill="auto"/>
            <w:noWrap/>
            <w:vAlign w:val="center"/>
            <w:hideMark/>
          </w:tcPr>
          <w:p w14:paraId="3A4C365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18CCEB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397,41</w:t>
            </w:r>
          </w:p>
        </w:tc>
        <w:tc>
          <w:tcPr>
            <w:tcW w:w="711" w:type="dxa"/>
            <w:tcBorders>
              <w:top w:val="nil"/>
              <w:left w:val="nil"/>
              <w:bottom w:val="single" w:sz="4" w:space="0" w:color="auto"/>
              <w:right w:val="single" w:sz="4" w:space="0" w:color="auto"/>
            </w:tcBorders>
            <w:shd w:val="clear" w:color="auto" w:fill="auto"/>
            <w:noWrap/>
            <w:vAlign w:val="center"/>
            <w:hideMark/>
          </w:tcPr>
          <w:p w14:paraId="088526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483F6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92CE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10,18</w:t>
            </w:r>
          </w:p>
        </w:tc>
        <w:tc>
          <w:tcPr>
            <w:tcW w:w="1505" w:type="dxa"/>
            <w:tcBorders>
              <w:top w:val="nil"/>
              <w:left w:val="nil"/>
              <w:bottom w:val="single" w:sz="4" w:space="0" w:color="auto"/>
              <w:right w:val="single" w:sz="4" w:space="0" w:color="auto"/>
            </w:tcBorders>
            <w:shd w:val="clear" w:color="auto" w:fill="auto"/>
            <w:vAlign w:val="center"/>
            <w:hideMark/>
          </w:tcPr>
          <w:p w14:paraId="7F017D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73FFD1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CDC42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E1B4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2,30</w:t>
            </w:r>
          </w:p>
        </w:tc>
        <w:tc>
          <w:tcPr>
            <w:tcW w:w="1244" w:type="dxa"/>
            <w:tcBorders>
              <w:top w:val="nil"/>
              <w:left w:val="nil"/>
              <w:bottom w:val="single" w:sz="4" w:space="0" w:color="auto"/>
              <w:right w:val="single" w:sz="4" w:space="0" w:color="auto"/>
            </w:tcBorders>
            <w:shd w:val="clear" w:color="auto" w:fill="auto"/>
            <w:noWrap/>
            <w:vAlign w:val="center"/>
            <w:hideMark/>
          </w:tcPr>
          <w:p w14:paraId="65D445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1B854D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84,87</w:t>
            </w:r>
          </w:p>
        </w:tc>
        <w:tc>
          <w:tcPr>
            <w:tcW w:w="711" w:type="dxa"/>
            <w:tcBorders>
              <w:top w:val="nil"/>
              <w:left w:val="nil"/>
              <w:bottom w:val="single" w:sz="4" w:space="0" w:color="auto"/>
              <w:right w:val="single" w:sz="4" w:space="0" w:color="auto"/>
            </w:tcBorders>
            <w:shd w:val="clear" w:color="auto" w:fill="auto"/>
            <w:noWrap/>
            <w:vAlign w:val="center"/>
            <w:hideMark/>
          </w:tcPr>
          <w:p w14:paraId="63FD73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3CA60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B3FF5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10,19</w:t>
            </w:r>
          </w:p>
        </w:tc>
        <w:tc>
          <w:tcPr>
            <w:tcW w:w="1505" w:type="dxa"/>
            <w:tcBorders>
              <w:top w:val="nil"/>
              <w:left w:val="nil"/>
              <w:bottom w:val="single" w:sz="4" w:space="0" w:color="auto"/>
              <w:right w:val="single" w:sz="4" w:space="0" w:color="auto"/>
            </w:tcBorders>
            <w:shd w:val="clear" w:color="auto" w:fill="auto"/>
            <w:vAlign w:val="center"/>
            <w:hideMark/>
          </w:tcPr>
          <w:p w14:paraId="3F57B90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361DDC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7C867A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1964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5,01</w:t>
            </w:r>
          </w:p>
        </w:tc>
        <w:tc>
          <w:tcPr>
            <w:tcW w:w="1244" w:type="dxa"/>
            <w:tcBorders>
              <w:top w:val="nil"/>
              <w:left w:val="nil"/>
              <w:bottom w:val="single" w:sz="4" w:space="0" w:color="auto"/>
              <w:right w:val="single" w:sz="4" w:space="0" w:color="auto"/>
            </w:tcBorders>
            <w:shd w:val="clear" w:color="auto" w:fill="auto"/>
            <w:noWrap/>
            <w:vAlign w:val="center"/>
            <w:hideMark/>
          </w:tcPr>
          <w:p w14:paraId="3F38CD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01406E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210,83</w:t>
            </w:r>
          </w:p>
        </w:tc>
        <w:tc>
          <w:tcPr>
            <w:tcW w:w="711" w:type="dxa"/>
            <w:tcBorders>
              <w:top w:val="nil"/>
              <w:left w:val="nil"/>
              <w:bottom w:val="single" w:sz="4" w:space="0" w:color="auto"/>
              <w:right w:val="single" w:sz="4" w:space="0" w:color="auto"/>
            </w:tcBorders>
            <w:shd w:val="clear" w:color="auto" w:fill="auto"/>
            <w:noWrap/>
            <w:vAlign w:val="center"/>
            <w:hideMark/>
          </w:tcPr>
          <w:p w14:paraId="1FD2DB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84C15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BB4E8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10,20</w:t>
            </w:r>
          </w:p>
        </w:tc>
        <w:tc>
          <w:tcPr>
            <w:tcW w:w="1505" w:type="dxa"/>
            <w:tcBorders>
              <w:top w:val="nil"/>
              <w:left w:val="nil"/>
              <w:bottom w:val="single" w:sz="4" w:space="0" w:color="auto"/>
              <w:right w:val="single" w:sz="4" w:space="0" w:color="auto"/>
            </w:tcBorders>
            <w:shd w:val="clear" w:color="auto" w:fill="auto"/>
            <w:vAlign w:val="center"/>
            <w:hideMark/>
          </w:tcPr>
          <w:p w14:paraId="68C04E6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48CE2F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BED03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EB53E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w:t>
            </w:r>
          </w:p>
        </w:tc>
        <w:tc>
          <w:tcPr>
            <w:tcW w:w="1244" w:type="dxa"/>
            <w:tcBorders>
              <w:top w:val="nil"/>
              <w:left w:val="nil"/>
              <w:bottom w:val="single" w:sz="4" w:space="0" w:color="auto"/>
              <w:right w:val="single" w:sz="4" w:space="0" w:color="auto"/>
            </w:tcBorders>
            <w:shd w:val="clear" w:color="auto" w:fill="auto"/>
            <w:noWrap/>
            <w:vAlign w:val="center"/>
            <w:hideMark/>
          </w:tcPr>
          <w:p w14:paraId="3A391F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3C6E67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236,94</w:t>
            </w:r>
          </w:p>
        </w:tc>
        <w:tc>
          <w:tcPr>
            <w:tcW w:w="711" w:type="dxa"/>
            <w:tcBorders>
              <w:top w:val="nil"/>
              <w:left w:val="nil"/>
              <w:bottom w:val="single" w:sz="4" w:space="0" w:color="auto"/>
              <w:right w:val="single" w:sz="4" w:space="0" w:color="auto"/>
            </w:tcBorders>
            <w:shd w:val="clear" w:color="auto" w:fill="auto"/>
            <w:noWrap/>
            <w:vAlign w:val="center"/>
            <w:hideMark/>
          </w:tcPr>
          <w:p w14:paraId="727820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56A53B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F93E6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10,21</w:t>
            </w:r>
          </w:p>
        </w:tc>
        <w:tc>
          <w:tcPr>
            <w:tcW w:w="1505" w:type="dxa"/>
            <w:tcBorders>
              <w:top w:val="nil"/>
              <w:left w:val="nil"/>
              <w:bottom w:val="single" w:sz="4" w:space="0" w:color="auto"/>
              <w:right w:val="single" w:sz="4" w:space="0" w:color="auto"/>
            </w:tcBorders>
            <w:shd w:val="clear" w:color="auto" w:fill="auto"/>
            <w:vAlign w:val="center"/>
            <w:hideMark/>
          </w:tcPr>
          <w:p w14:paraId="04DAF60B"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F1DBF9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34AE0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A999C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32052ED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0BE3A3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36FDE5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0BA04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1B85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10,22</w:t>
            </w:r>
          </w:p>
        </w:tc>
        <w:tc>
          <w:tcPr>
            <w:tcW w:w="1505" w:type="dxa"/>
            <w:tcBorders>
              <w:top w:val="nil"/>
              <w:left w:val="nil"/>
              <w:bottom w:val="single" w:sz="4" w:space="0" w:color="auto"/>
              <w:right w:val="single" w:sz="4" w:space="0" w:color="auto"/>
            </w:tcBorders>
            <w:shd w:val="clear" w:color="auto" w:fill="auto"/>
            <w:vAlign w:val="center"/>
            <w:hideMark/>
          </w:tcPr>
          <w:p w14:paraId="09CB31B1"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33E061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D7CF3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D88111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6,0</w:t>
            </w:r>
          </w:p>
        </w:tc>
        <w:tc>
          <w:tcPr>
            <w:tcW w:w="1244" w:type="dxa"/>
            <w:tcBorders>
              <w:top w:val="nil"/>
              <w:left w:val="nil"/>
              <w:bottom w:val="single" w:sz="4" w:space="0" w:color="auto"/>
              <w:right w:val="single" w:sz="4" w:space="0" w:color="auto"/>
            </w:tcBorders>
            <w:shd w:val="clear" w:color="auto" w:fill="auto"/>
            <w:noWrap/>
            <w:vAlign w:val="center"/>
            <w:hideMark/>
          </w:tcPr>
          <w:p w14:paraId="380503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36A55D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157,96</w:t>
            </w:r>
          </w:p>
        </w:tc>
        <w:tc>
          <w:tcPr>
            <w:tcW w:w="711" w:type="dxa"/>
            <w:tcBorders>
              <w:top w:val="nil"/>
              <w:left w:val="nil"/>
              <w:bottom w:val="single" w:sz="4" w:space="0" w:color="auto"/>
              <w:right w:val="single" w:sz="4" w:space="0" w:color="auto"/>
            </w:tcBorders>
            <w:shd w:val="clear" w:color="auto" w:fill="auto"/>
            <w:noWrap/>
            <w:vAlign w:val="center"/>
            <w:hideMark/>
          </w:tcPr>
          <w:p w14:paraId="116C05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BE436A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11106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10,23</w:t>
            </w:r>
          </w:p>
        </w:tc>
        <w:tc>
          <w:tcPr>
            <w:tcW w:w="1505" w:type="dxa"/>
            <w:tcBorders>
              <w:top w:val="nil"/>
              <w:left w:val="nil"/>
              <w:bottom w:val="single" w:sz="4" w:space="0" w:color="auto"/>
              <w:right w:val="single" w:sz="4" w:space="0" w:color="auto"/>
            </w:tcBorders>
            <w:shd w:val="clear" w:color="auto" w:fill="auto"/>
            <w:vAlign w:val="center"/>
            <w:hideMark/>
          </w:tcPr>
          <w:p w14:paraId="36AFDB7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3837B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62620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FACC1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w:t>
            </w:r>
          </w:p>
        </w:tc>
        <w:tc>
          <w:tcPr>
            <w:tcW w:w="1244" w:type="dxa"/>
            <w:tcBorders>
              <w:top w:val="nil"/>
              <w:left w:val="nil"/>
              <w:bottom w:val="single" w:sz="4" w:space="0" w:color="auto"/>
              <w:right w:val="single" w:sz="4" w:space="0" w:color="auto"/>
            </w:tcBorders>
            <w:shd w:val="clear" w:color="auto" w:fill="auto"/>
            <w:noWrap/>
            <w:vAlign w:val="center"/>
            <w:hideMark/>
          </w:tcPr>
          <w:p w14:paraId="5182683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12E513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983,91</w:t>
            </w:r>
          </w:p>
        </w:tc>
        <w:tc>
          <w:tcPr>
            <w:tcW w:w="711" w:type="dxa"/>
            <w:tcBorders>
              <w:top w:val="nil"/>
              <w:left w:val="nil"/>
              <w:bottom w:val="single" w:sz="4" w:space="0" w:color="auto"/>
              <w:right w:val="single" w:sz="4" w:space="0" w:color="auto"/>
            </w:tcBorders>
            <w:shd w:val="clear" w:color="auto" w:fill="auto"/>
            <w:noWrap/>
            <w:vAlign w:val="center"/>
            <w:hideMark/>
          </w:tcPr>
          <w:p w14:paraId="793BF2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7F29D5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11B7E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10,24</w:t>
            </w:r>
          </w:p>
        </w:tc>
        <w:tc>
          <w:tcPr>
            <w:tcW w:w="1505" w:type="dxa"/>
            <w:tcBorders>
              <w:top w:val="nil"/>
              <w:left w:val="nil"/>
              <w:bottom w:val="single" w:sz="4" w:space="0" w:color="auto"/>
              <w:right w:val="single" w:sz="4" w:space="0" w:color="auto"/>
            </w:tcBorders>
            <w:shd w:val="clear" w:color="auto" w:fill="auto"/>
            <w:vAlign w:val="center"/>
            <w:hideMark/>
          </w:tcPr>
          <w:p w14:paraId="3BC8EFD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26A5B33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DD83F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C07517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0,048</w:t>
            </w:r>
          </w:p>
        </w:tc>
        <w:tc>
          <w:tcPr>
            <w:tcW w:w="1244" w:type="dxa"/>
            <w:tcBorders>
              <w:top w:val="nil"/>
              <w:left w:val="nil"/>
              <w:bottom w:val="single" w:sz="4" w:space="0" w:color="auto"/>
              <w:right w:val="single" w:sz="4" w:space="0" w:color="auto"/>
            </w:tcBorders>
            <w:shd w:val="clear" w:color="auto" w:fill="auto"/>
            <w:noWrap/>
            <w:vAlign w:val="center"/>
            <w:hideMark/>
          </w:tcPr>
          <w:p w14:paraId="2FCDBDB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02F2F94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34,17</w:t>
            </w:r>
          </w:p>
        </w:tc>
        <w:tc>
          <w:tcPr>
            <w:tcW w:w="711" w:type="dxa"/>
            <w:tcBorders>
              <w:top w:val="nil"/>
              <w:left w:val="nil"/>
              <w:bottom w:val="single" w:sz="4" w:space="0" w:color="auto"/>
              <w:right w:val="single" w:sz="4" w:space="0" w:color="auto"/>
            </w:tcBorders>
            <w:shd w:val="clear" w:color="auto" w:fill="auto"/>
            <w:noWrap/>
            <w:vAlign w:val="center"/>
            <w:hideMark/>
          </w:tcPr>
          <w:p w14:paraId="3E5117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15D0E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8A355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10,25</w:t>
            </w:r>
          </w:p>
        </w:tc>
        <w:tc>
          <w:tcPr>
            <w:tcW w:w="1505" w:type="dxa"/>
            <w:tcBorders>
              <w:top w:val="nil"/>
              <w:left w:val="nil"/>
              <w:bottom w:val="single" w:sz="4" w:space="0" w:color="auto"/>
              <w:right w:val="single" w:sz="4" w:space="0" w:color="auto"/>
            </w:tcBorders>
            <w:shd w:val="clear" w:color="auto" w:fill="auto"/>
            <w:vAlign w:val="center"/>
            <w:hideMark/>
          </w:tcPr>
          <w:p w14:paraId="6E2C5F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374B6F9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4053A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79BFB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41,2</w:t>
            </w:r>
          </w:p>
        </w:tc>
        <w:tc>
          <w:tcPr>
            <w:tcW w:w="1244" w:type="dxa"/>
            <w:tcBorders>
              <w:top w:val="nil"/>
              <w:left w:val="nil"/>
              <w:bottom w:val="single" w:sz="4" w:space="0" w:color="auto"/>
              <w:right w:val="single" w:sz="4" w:space="0" w:color="auto"/>
            </w:tcBorders>
            <w:shd w:val="clear" w:color="auto" w:fill="auto"/>
            <w:noWrap/>
            <w:vAlign w:val="center"/>
            <w:hideMark/>
          </w:tcPr>
          <w:p w14:paraId="76183D1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1AEC961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45,56</w:t>
            </w:r>
          </w:p>
        </w:tc>
        <w:tc>
          <w:tcPr>
            <w:tcW w:w="711" w:type="dxa"/>
            <w:tcBorders>
              <w:top w:val="nil"/>
              <w:left w:val="nil"/>
              <w:bottom w:val="single" w:sz="4" w:space="0" w:color="auto"/>
              <w:right w:val="single" w:sz="4" w:space="0" w:color="auto"/>
            </w:tcBorders>
            <w:shd w:val="clear" w:color="auto" w:fill="auto"/>
            <w:noWrap/>
            <w:vAlign w:val="center"/>
            <w:hideMark/>
          </w:tcPr>
          <w:p w14:paraId="0146B8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C4E9BB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FAF26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10,26</w:t>
            </w:r>
          </w:p>
        </w:tc>
        <w:tc>
          <w:tcPr>
            <w:tcW w:w="1505" w:type="dxa"/>
            <w:tcBorders>
              <w:top w:val="nil"/>
              <w:left w:val="nil"/>
              <w:bottom w:val="single" w:sz="4" w:space="0" w:color="auto"/>
              <w:right w:val="single" w:sz="4" w:space="0" w:color="auto"/>
            </w:tcBorders>
            <w:shd w:val="clear" w:color="auto" w:fill="auto"/>
            <w:vAlign w:val="center"/>
            <w:hideMark/>
          </w:tcPr>
          <w:p w14:paraId="123119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00A8D3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7B7A1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0ACD59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0,048</w:t>
            </w:r>
          </w:p>
        </w:tc>
        <w:tc>
          <w:tcPr>
            <w:tcW w:w="1244" w:type="dxa"/>
            <w:tcBorders>
              <w:top w:val="nil"/>
              <w:left w:val="nil"/>
              <w:bottom w:val="single" w:sz="4" w:space="0" w:color="auto"/>
              <w:right w:val="single" w:sz="4" w:space="0" w:color="auto"/>
            </w:tcBorders>
            <w:shd w:val="clear" w:color="auto" w:fill="auto"/>
            <w:noWrap/>
            <w:vAlign w:val="center"/>
            <w:hideMark/>
          </w:tcPr>
          <w:p w14:paraId="02E342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637F08A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0,64</w:t>
            </w:r>
          </w:p>
        </w:tc>
        <w:tc>
          <w:tcPr>
            <w:tcW w:w="711" w:type="dxa"/>
            <w:tcBorders>
              <w:top w:val="nil"/>
              <w:left w:val="nil"/>
              <w:bottom w:val="single" w:sz="4" w:space="0" w:color="auto"/>
              <w:right w:val="single" w:sz="4" w:space="0" w:color="auto"/>
            </w:tcBorders>
            <w:shd w:val="clear" w:color="auto" w:fill="auto"/>
            <w:noWrap/>
            <w:vAlign w:val="center"/>
            <w:hideMark/>
          </w:tcPr>
          <w:p w14:paraId="1B7CC2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DD616A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EB7CBD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10,27</w:t>
            </w:r>
          </w:p>
        </w:tc>
        <w:tc>
          <w:tcPr>
            <w:tcW w:w="1505" w:type="dxa"/>
            <w:tcBorders>
              <w:top w:val="nil"/>
              <w:left w:val="nil"/>
              <w:bottom w:val="single" w:sz="4" w:space="0" w:color="auto"/>
              <w:right w:val="single" w:sz="4" w:space="0" w:color="auto"/>
            </w:tcBorders>
            <w:shd w:val="clear" w:color="auto" w:fill="auto"/>
            <w:vAlign w:val="center"/>
            <w:hideMark/>
          </w:tcPr>
          <w:p w14:paraId="3C13B8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5B8F10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1A6FC4F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CE3FD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12,0</w:t>
            </w:r>
          </w:p>
        </w:tc>
        <w:tc>
          <w:tcPr>
            <w:tcW w:w="1244" w:type="dxa"/>
            <w:tcBorders>
              <w:top w:val="nil"/>
              <w:left w:val="nil"/>
              <w:bottom w:val="single" w:sz="4" w:space="0" w:color="auto"/>
              <w:right w:val="single" w:sz="4" w:space="0" w:color="auto"/>
            </w:tcBorders>
            <w:shd w:val="clear" w:color="auto" w:fill="auto"/>
            <w:noWrap/>
            <w:vAlign w:val="center"/>
            <w:hideMark/>
          </w:tcPr>
          <w:p w14:paraId="617DA27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2BCFDD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7,93</w:t>
            </w:r>
          </w:p>
        </w:tc>
        <w:tc>
          <w:tcPr>
            <w:tcW w:w="711" w:type="dxa"/>
            <w:tcBorders>
              <w:top w:val="nil"/>
              <w:left w:val="nil"/>
              <w:bottom w:val="single" w:sz="4" w:space="0" w:color="auto"/>
              <w:right w:val="single" w:sz="4" w:space="0" w:color="auto"/>
            </w:tcBorders>
            <w:shd w:val="clear" w:color="auto" w:fill="auto"/>
            <w:noWrap/>
            <w:vAlign w:val="center"/>
            <w:hideMark/>
          </w:tcPr>
          <w:p w14:paraId="60815C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79DF11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92F2355"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06B75F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598F811"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87189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6B9BD1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E978F1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1758611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2239,21</w:t>
            </w:r>
          </w:p>
        </w:tc>
        <w:tc>
          <w:tcPr>
            <w:tcW w:w="711" w:type="dxa"/>
            <w:tcBorders>
              <w:top w:val="nil"/>
              <w:left w:val="nil"/>
              <w:bottom w:val="single" w:sz="4" w:space="0" w:color="auto"/>
              <w:right w:val="single" w:sz="4" w:space="0" w:color="auto"/>
            </w:tcBorders>
            <w:shd w:val="clear" w:color="000000" w:fill="F2DCDB"/>
            <w:vAlign w:val="center"/>
            <w:hideMark/>
          </w:tcPr>
          <w:p w14:paraId="349232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0,99</w:t>
            </w:r>
          </w:p>
        </w:tc>
      </w:tr>
      <w:tr w:rsidR="00757779" w:rsidRPr="00757779" w14:paraId="470112F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136587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0CECC30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72025EF8"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10-րդ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0024D3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3596A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28607EC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18EC288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9710,26</w:t>
            </w:r>
          </w:p>
        </w:tc>
        <w:tc>
          <w:tcPr>
            <w:tcW w:w="711" w:type="dxa"/>
            <w:tcBorders>
              <w:top w:val="nil"/>
              <w:left w:val="nil"/>
              <w:bottom w:val="single" w:sz="4" w:space="0" w:color="auto"/>
              <w:right w:val="single" w:sz="4" w:space="0" w:color="auto"/>
            </w:tcBorders>
            <w:shd w:val="clear" w:color="000000" w:fill="D8E4BC"/>
            <w:vAlign w:val="center"/>
            <w:hideMark/>
          </w:tcPr>
          <w:p w14:paraId="36DC930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4,29</w:t>
            </w:r>
          </w:p>
        </w:tc>
      </w:tr>
      <w:tr w:rsidR="00757779" w:rsidRPr="00757779" w14:paraId="019834E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0F405F2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338F06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10E9F05C"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11.Կոյուղու կոլեկտոր Կ-26</w:t>
            </w:r>
          </w:p>
        </w:tc>
        <w:tc>
          <w:tcPr>
            <w:tcW w:w="1192" w:type="dxa"/>
            <w:tcBorders>
              <w:top w:val="nil"/>
              <w:left w:val="nil"/>
              <w:bottom w:val="single" w:sz="4" w:space="0" w:color="auto"/>
              <w:right w:val="single" w:sz="4" w:space="0" w:color="auto"/>
            </w:tcBorders>
            <w:shd w:val="clear" w:color="000000" w:fill="FCD5B4"/>
            <w:hideMark/>
          </w:tcPr>
          <w:p w14:paraId="79B6B5E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16CB5B4"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283BE7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432FA43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15BCA87B"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774C398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31461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w:t>
            </w:r>
          </w:p>
        </w:tc>
        <w:tc>
          <w:tcPr>
            <w:tcW w:w="1505" w:type="dxa"/>
            <w:tcBorders>
              <w:top w:val="nil"/>
              <w:left w:val="nil"/>
              <w:bottom w:val="single" w:sz="4" w:space="0" w:color="auto"/>
              <w:right w:val="single" w:sz="4" w:space="0" w:color="auto"/>
            </w:tcBorders>
            <w:shd w:val="clear" w:color="auto" w:fill="auto"/>
            <w:vAlign w:val="center"/>
            <w:hideMark/>
          </w:tcPr>
          <w:p w14:paraId="485A126E"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281EED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0DB5532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043C1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844,0</w:t>
            </w:r>
          </w:p>
        </w:tc>
        <w:tc>
          <w:tcPr>
            <w:tcW w:w="1244" w:type="dxa"/>
            <w:tcBorders>
              <w:top w:val="nil"/>
              <w:left w:val="nil"/>
              <w:bottom w:val="single" w:sz="4" w:space="0" w:color="auto"/>
              <w:right w:val="single" w:sz="4" w:space="0" w:color="auto"/>
            </w:tcBorders>
            <w:shd w:val="clear" w:color="auto" w:fill="auto"/>
            <w:noWrap/>
            <w:vAlign w:val="center"/>
            <w:hideMark/>
          </w:tcPr>
          <w:p w14:paraId="4270BB5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79D099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88,49</w:t>
            </w:r>
          </w:p>
        </w:tc>
        <w:tc>
          <w:tcPr>
            <w:tcW w:w="711" w:type="dxa"/>
            <w:tcBorders>
              <w:top w:val="nil"/>
              <w:left w:val="nil"/>
              <w:bottom w:val="single" w:sz="4" w:space="0" w:color="auto"/>
              <w:right w:val="single" w:sz="4" w:space="0" w:color="auto"/>
            </w:tcBorders>
            <w:shd w:val="clear" w:color="auto" w:fill="auto"/>
            <w:noWrap/>
            <w:vAlign w:val="center"/>
            <w:hideMark/>
          </w:tcPr>
          <w:p w14:paraId="529348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4A076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48DCA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w:t>
            </w:r>
          </w:p>
        </w:tc>
        <w:tc>
          <w:tcPr>
            <w:tcW w:w="1505" w:type="dxa"/>
            <w:tcBorders>
              <w:top w:val="nil"/>
              <w:left w:val="nil"/>
              <w:bottom w:val="single" w:sz="4" w:space="0" w:color="auto"/>
              <w:right w:val="single" w:sz="4" w:space="0" w:color="auto"/>
            </w:tcBorders>
            <w:shd w:val="clear" w:color="auto" w:fill="auto"/>
            <w:vAlign w:val="center"/>
            <w:hideMark/>
          </w:tcPr>
          <w:p w14:paraId="00457A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48076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4F4068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EFBB1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106,4</w:t>
            </w:r>
          </w:p>
        </w:tc>
        <w:tc>
          <w:tcPr>
            <w:tcW w:w="1244" w:type="dxa"/>
            <w:tcBorders>
              <w:top w:val="nil"/>
              <w:left w:val="nil"/>
              <w:bottom w:val="single" w:sz="4" w:space="0" w:color="auto"/>
              <w:right w:val="single" w:sz="4" w:space="0" w:color="auto"/>
            </w:tcBorders>
            <w:shd w:val="clear" w:color="auto" w:fill="auto"/>
            <w:noWrap/>
            <w:vAlign w:val="center"/>
            <w:hideMark/>
          </w:tcPr>
          <w:p w14:paraId="2BE9411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2E73D4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107,21</w:t>
            </w:r>
          </w:p>
        </w:tc>
        <w:tc>
          <w:tcPr>
            <w:tcW w:w="711" w:type="dxa"/>
            <w:tcBorders>
              <w:top w:val="nil"/>
              <w:left w:val="nil"/>
              <w:bottom w:val="single" w:sz="4" w:space="0" w:color="auto"/>
              <w:right w:val="single" w:sz="4" w:space="0" w:color="auto"/>
            </w:tcBorders>
            <w:shd w:val="clear" w:color="auto" w:fill="auto"/>
            <w:noWrap/>
            <w:vAlign w:val="center"/>
            <w:hideMark/>
          </w:tcPr>
          <w:p w14:paraId="2CB65E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0BC8AD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09D71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w:t>
            </w:r>
          </w:p>
        </w:tc>
        <w:tc>
          <w:tcPr>
            <w:tcW w:w="1505" w:type="dxa"/>
            <w:tcBorders>
              <w:top w:val="nil"/>
              <w:left w:val="nil"/>
              <w:bottom w:val="single" w:sz="4" w:space="0" w:color="auto"/>
              <w:right w:val="single" w:sz="4" w:space="0" w:color="auto"/>
            </w:tcBorders>
            <w:shd w:val="clear" w:color="auto" w:fill="auto"/>
            <w:vAlign w:val="center"/>
            <w:hideMark/>
          </w:tcPr>
          <w:p w14:paraId="1E8CCEA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AE0422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85653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2D772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223,44</w:t>
            </w:r>
          </w:p>
        </w:tc>
        <w:tc>
          <w:tcPr>
            <w:tcW w:w="1244" w:type="dxa"/>
            <w:tcBorders>
              <w:top w:val="nil"/>
              <w:left w:val="nil"/>
              <w:bottom w:val="single" w:sz="4" w:space="0" w:color="auto"/>
              <w:right w:val="single" w:sz="4" w:space="0" w:color="auto"/>
            </w:tcBorders>
            <w:shd w:val="clear" w:color="auto" w:fill="auto"/>
            <w:noWrap/>
            <w:vAlign w:val="center"/>
            <w:hideMark/>
          </w:tcPr>
          <w:p w14:paraId="6E59D13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6BD18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43,92</w:t>
            </w:r>
          </w:p>
        </w:tc>
        <w:tc>
          <w:tcPr>
            <w:tcW w:w="711" w:type="dxa"/>
            <w:tcBorders>
              <w:top w:val="nil"/>
              <w:left w:val="nil"/>
              <w:bottom w:val="single" w:sz="4" w:space="0" w:color="auto"/>
              <w:right w:val="single" w:sz="4" w:space="0" w:color="auto"/>
            </w:tcBorders>
            <w:shd w:val="clear" w:color="auto" w:fill="auto"/>
            <w:noWrap/>
            <w:vAlign w:val="center"/>
            <w:hideMark/>
          </w:tcPr>
          <w:p w14:paraId="1F6C81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8C5311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26124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w:t>
            </w:r>
          </w:p>
        </w:tc>
        <w:tc>
          <w:tcPr>
            <w:tcW w:w="1505" w:type="dxa"/>
            <w:tcBorders>
              <w:top w:val="nil"/>
              <w:left w:val="nil"/>
              <w:bottom w:val="single" w:sz="4" w:space="0" w:color="auto"/>
              <w:right w:val="single" w:sz="4" w:space="0" w:color="auto"/>
            </w:tcBorders>
            <w:shd w:val="clear" w:color="auto" w:fill="auto"/>
            <w:vAlign w:val="center"/>
            <w:hideMark/>
          </w:tcPr>
          <w:p w14:paraId="5B97D08F"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A28E29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3D891F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087AC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223,44</w:t>
            </w:r>
          </w:p>
        </w:tc>
        <w:tc>
          <w:tcPr>
            <w:tcW w:w="1244" w:type="dxa"/>
            <w:tcBorders>
              <w:top w:val="nil"/>
              <w:left w:val="nil"/>
              <w:bottom w:val="single" w:sz="4" w:space="0" w:color="auto"/>
              <w:right w:val="single" w:sz="4" w:space="0" w:color="auto"/>
            </w:tcBorders>
            <w:shd w:val="clear" w:color="auto" w:fill="auto"/>
            <w:noWrap/>
            <w:vAlign w:val="center"/>
            <w:hideMark/>
          </w:tcPr>
          <w:p w14:paraId="7FFA5FB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337E5B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29,28</w:t>
            </w:r>
          </w:p>
        </w:tc>
        <w:tc>
          <w:tcPr>
            <w:tcW w:w="711" w:type="dxa"/>
            <w:tcBorders>
              <w:top w:val="nil"/>
              <w:left w:val="nil"/>
              <w:bottom w:val="single" w:sz="4" w:space="0" w:color="auto"/>
              <w:right w:val="single" w:sz="4" w:space="0" w:color="auto"/>
            </w:tcBorders>
            <w:shd w:val="clear" w:color="auto" w:fill="auto"/>
            <w:noWrap/>
            <w:vAlign w:val="center"/>
            <w:hideMark/>
          </w:tcPr>
          <w:p w14:paraId="5275B5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E68038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F8E5C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11,5</w:t>
            </w:r>
          </w:p>
        </w:tc>
        <w:tc>
          <w:tcPr>
            <w:tcW w:w="1505" w:type="dxa"/>
            <w:tcBorders>
              <w:top w:val="nil"/>
              <w:left w:val="nil"/>
              <w:bottom w:val="single" w:sz="4" w:space="0" w:color="auto"/>
              <w:right w:val="single" w:sz="4" w:space="0" w:color="auto"/>
            </w:tcBorders>
            <w:shd w:val="clear" w:color="auto" w:fill="auto"/>
            <w:vAlign w:val="center"/>
            <w:hideMark/>
          </w:tcPr>
          <w:p w14:paraId="5A947D8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1-51</w:t>
            </w:r>
          </w:p>
        </w:tc>
        <w:tc>
          <w:tcPr>
            <w:tcW w:w="3098" w:type="dxa"/>
            <w:tcBorders>
              <w:top w:val="nil"/>
              <w:left w:val="nil"/>
              <w:bottom w:val="single" w:sz="4" w:space="0" w:color="auto"/>
              <w:right w:val="single" w:sz="4" w:space="0" w:color="auto"/>
            </w:tcBorders>
            <w:shd w:val="clear" w:color="auto" w:fill="auto"/>
            <w:hideMark/>
          </w:tcPr>
          <w:p w14:paraId="0DA17E2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770DE7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013DF6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639,5</w:t>
            </w:r>
          </w:p>
        </w:tc>
        <w:tc>
          <w:tcPr>
            <w:tcW w:w="1244" w:type="dxa"/>
            <w:tcBorders>
              <w:top w:val="nil"/>
              <w:left w:val="nil"/>
              <w:bottom w:val="single" w:sz="4" w:space="0" w:color="auto"/>
              <w:right w:val="single" w:sz="4" w:space="0" w:color="auto"/>
            </w:tcBorders>
            <w:shd w:val="clear" w:color="auto" w:fill="auto"/>
            <w:noWrap/>
            <w:vAlign w:val="center"/>
            <w:hideMark/>
          </w:tcPr>
          <w:p w14:paraId="656DB67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0,441</w:t>
            </w:r>
          </w:p>
        </w:tc>
        <w:tc>
          <w:tcPr>
            <w:tcW w:w="1412" w:type="dxa"/>
            <w:tcBorders>
              <w:top w:val="nil"/>
              <w:left w:val="nil"/>
              <w:bottom w:val="single" w:sz="4" w:space="0" w:color="auto"/>
              <w:right w:val="single" w:sz="4" w:space="0" w:color="auto"/>
            </w:tcBorders>
            <w:shd w:val="clear" w:color="auto" w:fill="auto"/>
            <w:vAlign w:val="center"/>
            <w:hideMark/>
          </w:tcPr>
          <w:p w14:paraId="3CFE34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281,92</w:t>
            </w:r>
          </w:p>
        </w:tc>
        <w:tc>
          <w:tcPr>
            <w:tcW w:w="711" w:type="dxa"/>
            <w:tcBorders>
              <w:top w:val="nil"/>
              <w:left w:val="nil"/>
              <w:bottom w:val="single" w:sz="4" w:space="0" w:color="auto"/>
              <w:right w:val="single" w:sz="4" w:space="0" w:color="auto"/>
            </w:tcBorders>
            <w:shd w:val="clear" w:color="auto" w:fill="auto"/>
            <w:noWrap/>
            <w:vAlign w:val="center"/>
            <w:hideMark/>
          </w:tcPr>
          <w:p w14:paraId="7F244B4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B5EA77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5D640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11,6</w:t>
            </w:r>
          </w:p>
        </w:tc>
        <w:tc>
          <w:tcPr>
            <w:tcW w:w="1505" w:type="dxa"/>
            <w:tcBorders>
              <w:top w:val="nil"/>
              <w:left w:val="nil"/>
              <w:bottom w:val="single" w:sz="4" w:space="0" w:color="auto"/>
              <w:right w:val="single" w:sz="4" w:space="0" w:color="auto"/>
            </w:tcBorders>
            <w:shd w:val="clear" w:color="auto" w:fill="auto"/>
            <w:vAlign w:val="center"/>
            <w:hideMark/>
          </w:tcPr>
          <w:p w14:paraId="04D374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1-961</w:t>
            </w:r>
          </w:p>
        </w:tc>
        <w:tc>
          <w:tcPr>
            <w:tcW w:w="3098" w:type="dxa"/>
            <w:tcBorders>
              <w:top w:val="nil"/>
              <w:left w:val="nil"/>
              <w:bottom w:val="single" w:sz="4" w:space="0" w:color="auto"/>
              <w:right w:val="single" w:sz="4" w:space="0" w:color="auto"/>
            </w:tcBorders>
            <w:shd w:val="clear" w:color="auto" w:fill="auto"/>
            <w:hideMark/>
          </w:tcPr>
          <w:p w14:paraId="3F160F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III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C69D3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2ECDB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19,8</w:t>
            </w:r>
          </w:p>
        </w:tc>
        <w:tc>
          <w:tcPr>
            <w:tcW w:w="1244" w:type="dxa"/>
            <w:tcBorders>
              <w:top w:val="nil"/>
              <w:left w:val="nil"/>
              <w:bottom w:val="single" w:sz="4" w:space="0" w:color="auto"/>
              <w:right w:val="single" w:sz="4" w:space="0" w:color="auto"/>
            </w:tcBorders>
            <w:shd w:val="clear" w:color="auto" w:fill="auto"/>
            <w:noWrap/>
            <w:vAlign w:val="center"/>
            <w:hideMark/>
          </w:tcPr>
          <w:p w14:paraId="23AB597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F93F4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118,83</w:t>
            </w:r>
          </w:p>
        </w:tc>
        <w:tc>
          <w:tcPr>
            <w:tcW w:w="711" w:type="dxa"/>
            <w:tcBorders>
              <w:top w:val="nil"/>
              <w:left w:val="nil"/>
              <w:bottom w:val="single" w:sz="4" w:space="0" w:color="auto"/>
              <w:right w:val="single" w:sz="4" w:space="0" w:color="auto"/>
            </w:tcBorders>
            <w:shd w:val="clear" w:color="auto" w:fill="auto"/>
            <w:noWrap/>
            <w:vAlign w:val="center"/>
            <w:hideMark/>
          </w:tcPr>
          <w:p w14:paraId="6A2292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976C2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4B365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11,7</w:t>
            </w:r>
          </w:p>
        </w:tc>
        <w:tc>
          <w:tcPr>
            <w:tcW w:w="1505" w:type="dxa"/>
            <w:tcBorders>
              <w:top w:val="nil"/>
              <w:left w:val="nil"/>
              <w:bottom w:val="single" w:sz="4" w:space="0" w:color="auto"/>
              <w:right w:val="single" w:sz="4" w:space="0" w:color="auto"/>
            </w:tcBorders>
            <w:shd w:val="clear" w:color="auto" w:fill="auto"/>
            <w:vAlign w:val="center"/>
            <w:hideMark/>
          </w:tcPr>
          <w:p w14:paraId="257013E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57B8412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2A89D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9A4CA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525,16</w:t>
            </w:r>
          </w:p>
        </w:tc>
        <w:tc>
          <w:tcPr>
            <w:tcW w:w="1244" w:type="dxa"/>
            <w:tcBorders>
              <w:top w:val="nil"/>
              <w:left w:val="nil"/>
              <w:bottom w:val="single" w:sz="4" w:space="0" w:color="auto"/>
              <w:right w:val="single" w:sz="4" w:space="0" w:color="auto"/>
            </w:tcBorders>
            <w:shd w:val="clear" w:color="auto" w:fill="auto"/>
            <w:noWrap/>
            <w:vAlign w:val="center"/>
            <w:hideMark/>
          </w:tcPr>
          <w:p w14:paraId="31F4E54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1B0D6A5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320,22</w:t>
            </w:r>
          </w:p>
        </w:tc>
        <w:tc>
          <w:tcPr>
            <w:tcW w:w="711" w:type="dxa"/>
            <w:tcBorders>
              <w:top w:val="nil"/>
              <w:left w:val="nil"/>
              <w:bottom w:val="single" w:sz="4" w:space="0" w:color="auto"/>
              <w:right w:val="single" w:sz="4" w:space="0" w:color="auto"/>
            </w:tcBorders>
            <w:shd w:val="clear" w:color="auto" w:fill="auto"/>
            <w:noWrap/>
            <w:vAlign w:val="center"/>
            <w:hideMark/>
          </w:tcPr>
          <w:p w14:paraId="6CB4EA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CFFFA7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1E00D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11,8</w:t>
            </w:r>
          </w:p>
        </w:tc>
        <w:tc>
          <w:tcPr>
            <w:tcW w:w="1505" w:type="dxa"/>
            <w:tcBorders>
              <w:top w:val="nil"/>
              <w:left w:val="nil"/>
              <w:bottom w:val="single" w:sz="4" w:space="0" w:color="auto"/>
              <w:right w:val="single" w:sz="4" w:space="0" w:color="auto"/>
            </w:tcBorders>
            <w:shd w:val="clear" w:color="auto" w:fill="auto"/>
            <w:vAlign w:val="center"/>
            <w:hideMark/>
          </w:tcPr>
          <w:p w14:paraId="01133A1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59A8FD4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30903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BCF9D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16,24</w:t>
            </w:r>
          </w:p>
        </w:tc>
        <w:tc>
          <w:tcPr>
            <w:tcW w:w="1244" w:type="dxa"/>
            <w:tcBorders>
              <w:top w:val="nil"/>
              <w:left w:val="nil"/>
              <w:bottom w:val="single" w:sz="4" w:space="0" w:color="auto"/>
              <w:right w:val="single" w:sz="4" w:space="0" w:color="auto"/>
            </w:tcBorders>
            <w:shd w:val="clear" w:color="auto" w:fill="auto"/>
            <w:noWrap/>
            <w:vAlign w:val="center"/>
            <w:hideMark/>
          </w:tcPr>
          <w:p w14:paraId="76D90D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FDEA92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97,58</w:t>
            </w:r>
          </w:p>
        </w:tc>
        <w:tc>
          <w:tcPr>
            <w:tcW w:w="711" w:type="dxa"/>
            <w:tcBorders>
              <w:top w:val="nil"/>
              <w:left w:val="nil"/>
              <w:bottom w:val="single" w:sz="4" w:space="0" w:color="auto"/>
              <w:right w:val="single" w:sz="4" w:space="0" w:color="auto"/>
            </w:tcBorders>
            <w:shd w:val="clear" w:color="auto" w:fill="auto"/>
            <w:noWrap/>
            <w:vAlign w:val="center"/>
            <w:hideMark/>
          </w:tcPr>
          <w:p w14:paraId="1C0CAA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519CD6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37A7B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11,9</w:t>
            </w:r>
          </w:p>
        </w:tc>
        <w:tc>
          <w:tcPr>
            <w:tcW w:w="1505" w:type="dxa"/>
            <w:tcBorders>
              <w:top w:val="nil"/>
              <w:left w:val="nil"/>
              <w:bottom w:val="single" w:sz="4" w:space="0" w:color="auto"/>
              <w:right w:val="single" w:sz="4" w:space="0" w:color="auto"/>
            </w:tcBorders>
            <w:shd w:val="clear" w:color="auto" w:fill="auto"/>
            <w:vAlign w:val="center"/>
            <w:hideMark/>
          </w:tcPr>
          <w:p w14:paraId="392978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06FC39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52DD4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A41C4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1494,6</w:t>
            </w:r>
          </w:p>
        </w:tc>
        <w:tc>
          <w:tcPr>
            <w:tcW w:w="1244" w:type="dxa"/>
            <w:tcBorders>
              <w:top w:val="nil"/>
              <w:left w:val="nil"/>
              <w:bottom w:val="single" w:sz="4" w:space="0" w:color="auto"/>
              <w:right w:val="single" w:sz="4" w:space="0" w:color="auto"/>
            </w:tcBorders>
            <w:shd w:val="clear" w:color="auto" w:fill="auto"/>
            <w:noWrap/>
            <w:vAlign w:val="center"/>
            <w:hideMark/>
          </w:tcPr>
          <w:p w14:paraId="6828CB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000B9A4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1139,13</w:t>
            </w:r>
          </w:p>
        </w:tc>
        <w:tc>
          <w:tcPr>
            <w:tcW w:w="711" w:type="dxa"/>
            <w:tcBorders>
              <w:top w:val="nil"/>
              <w:left w:val="nil"/>
              <w:bottom w:val="single" w:sz="4" w:space="0" w:color="auto"/>
              <w:right w:val="single" w:sz="4" w:space="0" w:color="auto"/>
            </w:tcBorders>
            <w:shd w:val="clear" w:color="auto" w:fill="auto"/>
            <w:noWrap/>
            <w:vAlign w:val="center"/>
            <w:hideMark/>
          </w:tcPr>
          <w:p w14:paraId="582B02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5F6A8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E9A5D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11,10</w:t>
            </w:r>
          </w:p>
        </w:tc>
        <w:tc>
          <w:tcPr>
            <w:tcW w:w="1505" w:type="dxa"/>
            <w:tcBorders>
              <w:top w:val="nil"/>
              <w:left w:val="nil"/>
              <w:bottom w:val="single" w:sz="4" w:space="0" w:color="auto"/>
              <w:right w:val="single" w:sz="4" w:space="0" w:color="auto"/>
            </w:tcBorders>
            <w:shd w:val="clear" w:color="auto" w:fill="auto"/>
            <w:vAlign w:val="center"/>
            <w:hideMark/>
          </w:tcPr>
          <w:p w14:paraId="238CC0A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69C808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9ECDA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759B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874,0</w:t>
            </w:r>
          </w:p>
        </w:tc>
        <w:tc>
          <w:tcPr>
            <w:tcW w:w="1244" w:type="dxa"/>
            <w:tcBorders>
              <w:top w:val="nil"/>
              <w:left w:val="nil"/>
              <w:bottom w:val="single" w:sz="4" w:space="0" w:color="auto"/>
              <w:right w:val="single" w:sz="4" w:space="0" w:color="auto"/>
            </w:tcBorders>
            <w:shd w:val="clear" w:color="auto" w:fill="auto"/>
            <w:noWrap/>
            <w:vAlign w:val="center"/>
            <w:hideMark/>
          </w:tcPr>
          <w:p w14:paraId="10E436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E0E26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880,66</w:t>
            </w:r>
          </w:p>
        </w:tc>
        <w:tc>
          <w:tcPr>
            <w:tcW w:w="711" w:type="dxa"/>
            <w:tcBorders>
              <w:top w:val="nil"/>
              <w:left w:val="nil"/>
              <w:bottom w:val="single" w:sz="4" w:space="0" w:color="auto"/>
              <w:right w:val="single" w:sz="4" w:space="0" w:color="auto"/>
            </w:tcBorders>
            <w:shd w:val="clear" w:color="auto" w:fill="auto"/>
            <w:noWrap/>
            <w:vAlign w:val="center"/>
            <w:hideMark/>
          </w:tcPr>
          <w:p w14:paraId="1FDA78F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F19031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87A6B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11,11</w:t>
            </w:r>
          </w:p>
        </w:tc>
        <w:tc>
          <w:tcPr>
            <w:tcW w:w="1505" w:type="dxa"/>
            <w:tcBorders>
              <w:top w:val="nil"/>
              <w:left w:val="nil"/>
              <w:bottom w:val="single" w:sz="4" w:space="0" w:color="auto"/>
              <w:right w:val="single" w:sz="4" w:space="0" w:color="auto"/>
            </w:tcBorders>
            <w:shd w:val="clear" w:color="auto" w:fill="auto"/>
            <w:vAlign w:val="center"/>
            <w:hideMark/>
          </w:tcPr>
          <w:p w14:paraId="0D13D89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D6889A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E755D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79699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1791,7</w:t>
            </w:r>
          </w:p>
        </w:tc>
        <w:tc>
          <w:tcPr>
            <w:tcW w:w="1244" w:type="dxa"/>
            <w:tcBorders>
              <w:top w:val="nil"/>
              <w:left w:val="nil"/>
              <w:bottom w:val="single" w:sz="4" w:space="0" w:color="auto"/>
              <w:right w:val="single" w:sz="4" w:space="0" w:color="auto"/>
            </w:tcBorders>
            <w:shd w:val="clear" w:color="auto" w:fill="auto"/>
            <w:noWrap/>
            <w:vAlign w:val="center"/>
            <w:hideMark/>
          </w:tcPr>
          <w:p w14:paraId="279BCC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1F0C94B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352,21</w:t>
            </w:r>
          </w:p>
        </w:tc>
        <w:tc>
          <w:tcPr>
            <w:tcW w:w="711" w:type="dxa"/>
            <w:tcBorders>
              <w:top w:val="nil"/>
              <w:left w:val="nil"/>
              <w:bottom w:val="single" w:sz="4" w:space="0" w:color="auto"/>
              <w:right w:val="single" w:sz="4" w:space="0" w:color="auto"/>
            </w:tcBorders>
            <w:shd w:val="clear" w:color="auto" w:fill="auto"/>
            <w:noWrap/>
            <w:vAlign w:val="center"/>
            <w:hideMark/>
          </w:tcPr>
          <w:p w14:paraId="40B0F0F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E53761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97FDD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11,12</w:t>
            </w:r>
          </w:p>
        </w:tc>
        <w:tc>
          <w:tcPr>
            <w:tcW w:w="1505" w:type="dxa"/>
            <w:tcBorders>
              <w:top w:val="nil"/>
              <w:left w:val="nil"/>
              <w:bottom w:val="single" w:sz="4" w:space="0" w:color="auto"/>
              <w:right w:val="single" w:sz="4" w:space="0" w:color="auto"/>
            </w:tcBorders>
            <w:shd w:val="clear" w:color="auto" w:fill="auto"/>
            <w:vAlign w:val="center"/>
            <w:hideMark/>
          </w:tcPr>
          <w:p w14:paraId="2AF115D1"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DDEB31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38859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0D426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1791,7</w:t>
            </w:r>
          </w:p>
        </w:tc>
        <w:tc>
          <w:tcPr>
            <w:tcW w:w="1244" w:type="dxa"/>
            <w:tcBorders>
              <w:top w:val="nil"/>
              <w:left w:val="nil"/>
              <w:bottom w:val="single" w:sz="4" w:space="0" w:color="auto"/>
              <w:right w:val="single" w:sz="4" w:space="0" w:color="auto"/>
            </w:tcBorders>
            <w:shd w:val="clear" w:color="auto" w:fill="auto"/>
            <w:noWrap/>
            <w:vAlign w:val="center"/>
            <w:hideMark/>
          </w:tcPr>
          <w:p w14:paraId="65CFC5C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6EE231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234,81</w:t>
            </w:r>
          </w:p>
        </w:tc>
        <w:tc>
          <w:tcPr>
            <w:tcW w:w="711" w:type="dxa"/>
            <w:tcBorders>
              <w:top w:val="nil"/>
              <w:left w:val="nil"/>
              <w:bottom w:val="single" w:sz="4" w:space="0" w:color="auto"/>
              <w:right w:val="single" w:sz="4" w:space="0" w:color="auto"/>
            </w:tcBorders>
            <w:shd w:val="clear" w:color="auto" w:fill="auto"/>
            <w:noWrap/>
            <w:vAlign w:val="center"/>
            <w:hideMark/>
          </w:tcPr>
          <w:p w14:paraId="76802D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6D5EA7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E530F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11,13</w:t>
            </w:r>
          </w:p>
        </w:tc>
        <w:tc>
          <w:tcPr>
            <w:tcW w:w="1505" w:type="dxa"/>
            <w:tcBorders>
              <w:top w:val="nil"/>
              <w:left w:val="nil"/>
              <w:bottom w:val="single" w:sz="4" w:space="0" w:color="auto"/>
              <w:right w:val="single" w:sz="4" w:space="0" w:color="auto"/>
            </w:tcBorders>
            <w:shd w:val="clear" w:color="auto" w:fill="auto"/>
            <w:vAlign w:val="center"/>
            <w:hideMark/>
          </w:tcPr>
          <w:p w14:paraId="3D94FFF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1-449, 1-1171</w:t>
            </w:r>
          </w:p>
        </w:tc>
        <w:tc>
          <w:tcPr>
            <w:tcW w:w="3098" w:type="dxa"/>
            <w:tcBorders>
              <w:top w:val="nil"/>
              <w:left w:val="nil"/>
              <w:bottom w:val="single" w:sz="4" w:space="0" w:color="auto"/>
              <w:right w:val="single" w:sz="4" w:space="0" w:color="auto"/>
            </w:tcBorders>
            <w:shd w:val="clear" w:color="auto" w:fill="auto"/>
            <w:hideMark/>
          </w:tcPr>
          <w:p w14:paraId="182CD7C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Լիցքի ստեղծում բուլդոզերով տեղափոխումով մինչև 20մ օգտակարա հանույթի բնահողերից, լիցքի խտացումով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B5F1C2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AC8C2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27,40</w:t>
            </w:r>
          </w:p>
        </w:tc>
        <w:tc>
          <w:tcPr>
            <w:tcW w:w="1244" w:type="dxa"/>
            <w:tcBorders>
              <w:top w:val="nil"/>
              <w:left w:val="nil"/>
              <w:bottom w:val="single" w:sz="4" w:space="0" w:color="auto"/>
              <w:right w:val="single" w:sz="4" w:space="0" w:color="auto"/>
            </w:tcBorders>
            <w:shd w:val="clear" w:color="auto" w:fill="auto"/>
            <w:noWrap/>
            <w:vAlign w:val="center"/>
            <w:hideMark/>
          </w:tcPr>
          <w:p w14:paraId="62D07A7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0,297</w:t>
            </w:r>
          </w:p>
        </w:tc>
        <w:tc>
          <w:tcPr>
            <w:tcW w:w="1412" w:type="dxa"/>
            <w:tcBorders>
              <w:top w:val="nil"/>
              <w:left w:val="nil"/>
              <w:bottom w:val="single" w:sz="4" w:space="0" w:color="auto"/>
              <w:right w:val="single" w:sz="4" w:space="0" w:color="auto"/>
            </w:tcBorders>
            <w:shd w:val="clear" w:color="auto" w:fill="auto"/>
            <w:vAlign w:val="center"/>
            <w:hideMark/>
          </w:tcPr>
          <w:p w14:paraId="72F745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8,14</w:t>
            </w:r>
          </w:p>
        </w:tc>
        <w:tc>
          <w:tcPr>
            <w:tcW w:w="711" w:type="dxa"/>
            <w:tcBorders>
              <w:top w:val="nil"/>
              <w:left w:val="nil"/>
              <w:bottom w:val="single" w:sz="4" w:space="0" w:color="auto"/>
              <w:right w:val="single" w:sz="4" w:space="0" w:color="auto"/>
            </w:tcBorders>
            <w:shd w:val="clear" w:color="auto" w:fill="auto"/>
            <w:noWrap/>
            <w:vAlign w:val="center"/>
            <w:hideMark/>
          </w:tcPr>
          <w:p w14:paraId="132E6B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6858C5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78FC99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11,14</w:t>
            </w:r>
          </w:p>
        </w:tc>
        <w:tc>
          <w:tcPr>
            <w:tcW w:w="1505" w:type="dxa"/>
            <w:tcBorders>
              <w:top w:val="nil"/>
              <w:left w:val="nil"/>
              <w:bottom w:val="single" w:sz="4" w:space="0" w:color="auto"/>
              <w:right w:val="single" w:sz="4" w:space="0" w:color="auto"/>
            </w:tcBorders>
            <w:shd w:val="clear" w:color="auto" w:fill="auto"/>
            <w:vAlign w:val="center"/>
            <w:hideMark/>
          </w:tcPr>
          <w:p w14:paraId="323680D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6FF9E57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0E5D2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BC502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101,9</w:t>
            </w:r>
          </w:p>
        </w:tc>
        <w:tc>
          <w:tcPr>
            <w:tcW w:w="1244" w:type="dxa"/>
            <w:tcBorders>
              <w:top w:val="nil"/>
              <w:left w:val="nil"/>
              <w:bottom w:val="single" w:sz="4" w:space="0" w:color="auto"/>
              <w:right w:val="single" w:sz="4" w:space="0" w:color="auto"/>
            </w:tcBorders>
            <w:shd w:val="clear" w:color="auto" w:fill="auto"/>
            <w:noWrap/>
            <w:vAlign w:val="center"/>
            <w:hideMark/>
          </w:tcPr>
          <w:p w14:paraId="7FEC57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28DD45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700,02</w:t>
            </w:r>
          </w:p>
        </w:tc>
        <w:tc>
          <w:tcPr>
            <w:tcW w:w="711" w:type="dxa"/>
            <w:tcBorders>
              <w:top w:val="nil"/>
              <w:left w:val="nil"/>
              <w:bottom w:val="single" w:sz="4" w:space="0" w:color="auto"/>
              <w:right w:val="single" w:sz="4" w:space="0" w:color="auto"/>
            </w:tcBorders>
            <w:shd w:val="clear" w:color="auto" w:fill="auto"/>
            <w:noWrap/>
            <w:vAlign w:val="center"/>
            <w:hideMark/>
          </w:tcPr>
          <w:p w14:paraId="4BC383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D298855"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65AA5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11,15</w:t>
            </w:r>
          </w:p>
        </w:tc>
        <w:tc>
          <w:tcPr>
            <w:tcW w:w="1505" w:type="dxa"/>
            <w:tcBorders>
              <w:top w:val="nil"/>
              <w:left w:val="nil"/>
              <w:bottom w:val="single" w:sz="4" w:space="0" w:color="auto"/>
              <w:right w:val="single" w:sz="4" w:space="0" w:color="auto"/>
            </w:tcBorders>
            <w:shd w:val="clear" w:color="auto" w:fill="auto"/>
            <w:vAlign w:val="center"/>
            <w:hideMark/>
          </w:tcPr>
          <w:p w14:paraId="1343AE8F"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268C623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72A0AF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7F3A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493,6</w:t>
            </w:r>
          </w:p>
        </w:tc>
        <w:tc>
          <w:tcPr>
            <w:tcW w:w="1244" w:type="dxa"/>
            <w:tcBorders>
              <w:top w:val="nil"/>
              <w:left w:val="nil"/>
              <w:bottom w:val="single" w:sz="4" w:space="0" w:color="auto"/>
              <w:right w:val="single" w:sz="4" w:space="0" w:color="auto"/>
            </w:tcBorders>
            <w:shd w:val="clear" w:color="auto" w:fill="auto"/>
            <w:noWrap/>
            <w:vAlign w:val="center"/>
            <w:hideMark/>
          </w:tcPr>
          <w:p w14:paraId="40FC36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26B08E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2664,82</w:t>
            </w:r>
          </w:p>
        </w:tc>
        <w:tc>
          <w:tcPr>
            <w:tcW w:w="711" w:type="dxa"/>
            <w:tcBorders>
              <w:top w:val="nil"/>
              <w:left w:val="nil"/>
              <w:bottom w:val="single" w:sz="4" w:space="0" w:color="auto"/>
              <w:right w:val="single" w:sz="4" w:space="0" w:color="auto"/>
            </w:tcBorders>
            <w:shd w:val="clear" w:color="auto" w:fill="auto"/>
            <w:noWrap/>
            <w:vAlign w:val="center"/>
            <w:hideMark/>
          </w:tcPr>
          <w:p w14:paraId="5E5EFD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84198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6018A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11,16</w:t>
            </w:r>
          </w:p>
        </w:tc>
        <w:tc>
          <w:tcPr>
            <w:tcW w:w="1505" w:type="dxa"/>
            <w:tcBorders>
              <w:top w:val="nil"/>
              <w:left w:val="nil"/>
              <w:bottom w:val="single" w:sz="4" w:space="0" w:color="auto"/>
              <w:right w:val="single" w:sz="4" w:space="0" w:color="auto"/>
            </w:tcBorders>
            <w:shd w:val="clear" w:color="auto" w:fill="auto"/>
            <w:vAlign w:val="center"/>
            <w:hideMark/>
          </w:tcPr>
          <w:p w14:paraId="2A9E3DD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13B7616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D1FC5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6DEB0C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2695,3</w:t>
            </w:r>
          </w:p>
        </w:tc>
        <w:tc>
          <w:tcPr>
            <w:tcW w:w="1244" w:type="dxa"/>
            <w:tcBorders>
              <w:top w:val="nil"/>
              <w:left w:val="nil"/>
              <w:bottom w:val="single" w:sz="4" w:space="0" w:color="auto"/>
              <w:right w:val="single" w:sz="4" w:space="0" w:color="auto"/>
            </w:tcBorders>
            <w:shd w:val="clear" w:color="auto" w:fill="auto"/>
            <w:noWrap/>
            <w:vAlign w:val="center"/>
            <w:hideMark/>
          </w:tcPr>
          <w:p w14:paraId="68312A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4138204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177,54</w:t>
            </w:r>
          </w:p>
        </w:tc>
        <w:tc>
          <w:tcPr>
            <w:tcW w:w="711" w:type="dxa"/>
            <w:tcBorders>
              <w:top w:val="nil"/>
              <w:left w:val="nil"/>
              <w:bottom w:val="single" w:sz="4" w:space="0" w:color="auto"/>
              <w:right w:val="single" w:sz="4" w:space="0" w:color="auto"/>
            </w:tcBorders>
            <w:shd w:val="clear" w:color="auto" w:fill="auto"/>
            <w:noWrap/>
            <w:vAlign w:val="center"/>
            <w:hideMark/>
          </w:tcPr>
          <w:p w14:paraId="213C25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ABF1F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D3E58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11,17</w:t>
            </w:r>
          </w:p>
        </w:tc>
        <w:tc>
          <w:tcPr>
            <w:tcW w:w="1505" w:type="dxa"/>
            <w:tcBorders>
              <w:top w:val="nil"/>
              <w:left w:val="nil"/>
              <w:bottom w:val="single" w:sz="4" w:space="0" w:color="auto"/>
              <w:right w:val="single" w:sz="4" w:space="0" w:color="auto"/>
            </w:tcBorders>
            <w:shd w:val="clear" w:color="auto" w:fill="auto"/>
            <w:vAlign w:val="center"/>
            <w:hideMark/>
          </w:tcPr>
          <w:p w14:paraId="1D1A0AB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0B1A0D0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172E4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FA52D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2695,3</w:t>
            </w:r>
          </w:p>
        </w:tc>
        <w:tc>
          <w:tcPr>
            <w:tcW w:w="1244" w:type="dxa"/>
            <w:tcBorders>
              <w:top w:val="nil"/>
              <w:left w:val="nil"/>
              <w:bottom w:val="single" w:sz="4" w:space="0" w:color="auto"/>
              <w:right w:val="single" w:sz="4" w:space="0" w:color="auto"/>
            </w:tcBorders>
            <w:shd w:val="clear" w:color="auto" w:fill="auto"/>
            <w:noWrap/>
            <w:vAlign w:val="center"/>
            <w:hideMark/>
          </w:tcPr>
          <w:p w14:paraId="6ED6588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30103D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218,00</w:t>
            </w:r>
          </w:p>
        </w:tc>
        <w:tc>
          <w:tcPr>
            <w:tcW w:w="711" w:type="dxa"/>
            <w:tcBorders>
              <w:top w:val="nil"/>
              <w:left w:val="nil"/>
              <w:bottom w:val="single" w:sz="4" w:space="0" w:color="auto"/>
              <w:right w:val="single" w:sz="4" w:space="0" w:color="auto"/>
            </w:tcBorders>
            <w:shd w:val="clear" w:color="auto" w:fill="auto"/>
            <w:noWrap/>
            <w:vAlign w:val="center"/>
            <w:hideMark/>
          </w:tcPr>
          <w:p w14:paraId="7A258D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A006C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6E3C6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11,18</w:t>
            </w:r>
          </w:p>
        </w:tc>
        <w:tc>
          <w:tcPr>
            <w:tcW w:w="1505" w:type="dxa"/>
            <w:tcBorders>
              <w:top w:val="nil"/>
              <w:left w:val="nil"/>
              <w:bottom w:val="single" w:sz="4" w:space="0" w:color="auto"/>
              <w:right w:val="single" w:sz="4" w:space="0" w:color="auto"/>
            </w:tcBorders>
            <w:shd w:val="clear" w:color="auto" w:fill="auto"/>
            <w:vAlign w:val="center"/>
            <w:hideMark/>
          </w:tcPr>
          <w:p w14:paraId="58108460"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0CB336D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524C63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793D2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874,0</w:t>
            </w:r>
          </w:p>
        </w:tc>
        <w:tc>
          <w:tcPr>
            <w:tcW w:w="1244" w:type="dxa"/>
            <w:tcBorders>
              <w:top w:val="nil"/>
              <w:left w:val="nil"/>
              <w:bottom w:val="single" w:sz="4" w:space="0" w:color="auto"/>
              <w:right w:val="single" w:sz="4" w:space="0" w:color="auto"/>
            </w:tcBorders>
            <w:shd w:val="clear" w:color="auto" w:fill="auto"/>
            <w:noWrap/>
            <w:vAlign w:val="center"/>
            <w:hideMark/>
          </w:tcPr>
          <w:p w14:paraId="5D02D7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511DB15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81,98</w:t>
            </w:r>
          </w:p>
        </w:tc>
        <w:tc>
          <w:tcPr>
            <w:tcW w:w="711" w:type="dxa"/>
            <w:tcBorders>
              <w:top w:val="nil"/>
              <w:left w:val="nil"/>
              <w:bottom w:val="single" w:sz="4" w:space="0" w:color="auto"/>
              <w:right w:val="single" w:sz="4" w:space="0" w:color="auto"/>
            </w:tcBorders>
            <w:shd w:val="clear" w:color="auto" w:fill="auto"/>
            <w:noWrap/>
            <w:vAlign w:val="center"/>
            <w:hideMark/>
          </w:tcPr>
          <w:p w14:paraId="7B29E0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A47AD9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31092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11,19</w:t>
            </w:r>
          </w:p>
        </w:tc>
        <w:tc>
          <w:tcPr>
            <w:tcW w:w="1505" w:type="dxa"/>
            <w:tcBorders>
              <w:top w:val="nil"/>
              <w:left w:val="nil"/>
              <w:bottom w:val="single" w:sz="4" w:space="0" w:color="auto"/>
              <w:right w:val="single" w:sz="4" w:space="0" w:color="auto"/>
            </w:tcBorders>
            <w:shd w:val="clear" w:color="auto" w:fill="auto"/>
            <w:vAlign w:val="center"/>
            <w:hideMark/>
          </w:tcPr>
          <w:p w14:paraId="023A4AD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1154AEE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8C6CD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DCA7D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561,4</w:t>
            </w:r>
          </w:p>
        </w:tc>
        <w:tc>
          <w:tcPr>
            <w:tcW w:w="1244" w:type="dxa"/>
            <w:tcBorders>
              <w:top w:val="nil"/>
              <w:left w:val="nil"/>
              <w:bottom w:val="single" w:sz="4" w:space="0" w:color="auto"/>
              <w:right w:val="single" w:sz="4" w:space="0" w:color="auto"/>
            </w:tcBorders>
            <w:shd w:val="clear" w:color="auto" w:fill="auto"/>
            <w:noWrap/>
            <w:vAlign w:val="center"/>
            <w:hideMark/>
          </w:tcPr>
          <w:p w14:paraId="5C3178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70DC12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947,72</w:t>
            </w:r>
          </w:p>
        </w:tc>
        <w:tc>
          <w:tcPr>
            <w:tcW w:w="711" w:type="dxa"/>
            <w:tcBorders>
              <w:top w:val="nil"/>
              <w:left w:val="nil"/>
              <w:bottom w:val="single" w:sz="4" w:space="0" w:color="auto"/>
              <w:right w:val="single" w:sz="4" w:space="0" w:color="auto"/>
            </w:tcBorders>
            <w:shd w:val="clear" w:color="auto" w:fill="auto"/>
            <w:noWrap/>
            <w:vAlign w:val="center"/>
            <w:hideMark/>
          </w:tcPr>
          <w:p w14:paraId="45CAA5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8163EF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DA9CC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11,20</w:t>
            </w:r>
          </w:p>
        </w:tc>
        <w:tc>
          <w:tcPr>
            <w:tcW w:w="1505" w:type="dxa"/>
            <w:tcBorders>
              <w:top w:val="nil"/>
              <w:left w:val="nil"/>
              <w:bottom w:val="single" w:sz="4" w:space="0" w:color="auto"/>
              <w:right w:val="single" w:sz="4" w:space="0" w:color="auto"/>
            </w:tcBorders>
            <w:shd w:val="clear" w:color="auto" w:fill="auto"/>
            <w:vAlign w:val="center"/>
            <w:hideMark/>
          </w:tcPr>
          <w:p w14:paraId="2FBE010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2739FE9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6E90E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5F117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561,4</w:t>
            </w:r>
          </w:p>
        </w:tc>
        <w:tc>
          <w:tcPr>
            <w:tcW w:w="1244" w:type="dxa"/>
            <w:tcBorders>
              <w:top w:val="nil"/>
              <w:left w:val="nil"/>
              <w:bottom w:val="single" w:sz="4" w:space="0" w:color="auto"/>
              <w:right w:val="single" w:sz="4" w:space="0" w:color="auto"/>
            </w:tcBorders>
            <w:shd w:val="clear" w:color="auto" w:fill="auto"/>
            <w:noWrap/>
            <w:vAlign w:val="center"/>
            <w:hideMark/>
          </w:tcPr>
          <w:p w14:paraId="6D1382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208052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3193,16</w:t>
            </w:r>
          </w:p>
        </w:tc>
        <w:tc>
          <w:tcPr>
            <w:tcW w:w="711" w:type="dxa"/>
            <w:tcBorders>
              <w:top w:val="nil"/>
              <w:left w:val="nil"/>
              <w:bottom w:val="single" w:sz="4" w:space="0" w:color="auto"/>
              <w:right w:val="single" w:sz="4" w:space="0" w:color="auto"/>
            </w:tcBorders>
            <w:shd w:val="clear" w:color="auto" w:fill="auto"/>
            <w:noWrap/>
            <w:vAlign w:val="center"/>
            <w:hideMark/>
          </w:tcPr>
          <w:p w14:paraId="75F6CCA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A302FB6"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7A865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11,21</w:t>
            </w:r>
          </w:p>
        </w:tc>
        <w:tc>
          <w:tcPr>
            <w:tcW w:w="1505" w:type="dxa"/>
            <w:tcBorders>
              <w:top w:val="nil"/>
              <w:left w:val="nil"/>
              <w:bottom w:val="single" w:sz="4" w:space="0" w:color="auto"/>
              <w:right w:val="single" w:sz="4" w:space="0" w:color="auto"/>
            </w:tcBorders>
            <w:shd w:val="clear" w:color="auto" w:fill="auto"/>
            <w:vAlign w:val="center"/>
            <w:hideMark/>
          </w:tcPr>
          <w:p w14:paraId="7F806DB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7CFD71C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2029B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91892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561,4</w:t>
            </w:r>
          </w:p>
        </w:tc>
        <w:tc>
          <w:tcPr>
            <w:tcW w:w="1244" w:type="dxa"/>
            <w:tcBorders>
              <w:top w:val="nil"/>
              <w:left w:val="nil"/>
              <w:bottom w:val="single" w:sz="4" w:space="0" w:color="auto"/>
              <w:right w:val="single" w:sz="4" w:space="0" w:color="auto"/>
            </w:tcBorders>
            <w:shd w:val="clear" w:color="auto" w:fill="auto"/>
            <w:noWrap/>
            <w:vAlign w:val="center"/>
            <w:hideMark/>
          </w:tcPr>
          <w:p w14:paraId="1EA7E9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2AB663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2276,17</w:t>
            </w:r>
          </w:p>
        </w:tc>
        <w:tc>
          <w:tcPr>
            <w:tcW w:w="711" w:type="dxa"/>
            <w:tcBorders>
              <w:top w:val="nil"/>
              <w:left w:val="nil"/>
              <w:bottom w:val="single" w:sz="4" w:space="0" w:color="auto"/>
              <w:right w:val="single" w:sz="4" w:space="0" w:color="auto"/>
            </w:tcBorders>
            <w:shd w:val="clear" w:color="auto" w:fill="auto"/>
            <w:noWrap/>
            <w:vAlign w:val="center"/>
            <w:hideMark/>
          </w:tcPr>
          <w:p w14:paraId="320AFA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C413F5" w14:textId="77777777" w:rsidTr="00286820">
        <w:trPr>
          <w:trHeight w:val="122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A3429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11,22</w:t>
            </w:r>
          </w:p>
        </w:tc>
        <w:tc>
          <w:tcPr>
            <w:tcW w:w="1505" w:type="dxa"/>
            <w:tcBorders>
              <w:top w:val="nil"/>
              <w:left w:val="nil"/>
              <w:bottom w:val="single" w:sz="4" w:space="0" w:color="auto"/>
              <w:right w:val="single" w:sz="4" w:space="0" w:color="auto"/>
            </w:tcBorders>
            <w:shd w:val="clear" w:color="auto" w:fill="auto"/>
            <w:vAlign w:val="center"/>
            <w:hideMark/>
          </w:tcPr>
          <w:p w14:paraId="733F77A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1-225 PE</w:t>
            </w:r>
          </w:p>
        </w:tc>
        <w:tc>
          <w:tcPr>
            <w:tcW w:w="3098" w:type="dxa"/>
            <w:tcBorders>
              <w:top w:val="nil"/>
              <w:left w:val="nil"/>
              <w:bottom w:val="single" w:sz="4" w:space="0" w:color="auto"/>
              <w:right w:val="single" w:sz="4" w:space="0" w:color="auto"/>
            </w:tcBorders>
            <w:shd w:val="clear" w:color="auto" w:fill="auto"/>
            <w:vAlign w:val="center"/>
            <w:hideMark/>
          </w:tcPr>
          <w:p w14:paraId="64DDE36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ոչ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F691C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E870F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119,7</w:t>
            </w:r>
          </w:p>
        </w:tc>
        <w:tc>
          <w:tcPr>
            <w:tcW w:w="1244" w:type="dxa"/>
            <w:tcBorders>
              <w:top w:val="nil"/>
              <w:left w:val="nil"/>
              <w:bottom w:val="single" w:sz="4" w:space="0" w:color="auto"/>
              <w:right w:val="single" w:sz="4" w:space="0" w:color="auto"/>
            </w:tcBorders>
            <w:shd w:val="clear" w:color="auto" w:fill="auto"/>
            <w:noWrap/>
            <w:vAlign w:val="center"/>
            <w:hideMark/>
          </w:tcPr>
          <w:p w14:paraId="4E6D810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4,449</w:t>
            </w:r>
          </w:p>
        </w:tc>
        <w:tc>
          <w:tcPr>
            <w:tcW w:w="1412" w:type="dxa"/>
            <w:tcBorders>
              <w:top w:val="nil"/>
              <w:left w:val="nil"/>
              <w:bottom w:val="single" w:sz="4" w:space="0" w:color="auto"/>
              <w:right w:val="single" w:sz="4" w:space="0" w:color="auto"/>
            </w:tcBorders>
            <w:shd w:val="clear" w:color="auto" w:fill="auto"/>
            <w:vAlign w:val="center"/>
            <w:hideMark/>
          </w:tcPr>
          <w:p w14:paraId="59FC92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532,49</w:t>
            </w:r>
          </w:p>
        </w:tc>
        <w:tc>
          <w:tcPr>
            <w:tcW w:w="711" w:type="dxa"/>
            <w:tcBorders>
              <w:top w:val="nil"/>
              <w:left w:val="nil"/>
              <w:bottom w:val="single" w:sz="4" w:space="0" w:color="auto"/>
              <w:right w:val="single" w:sz="4" w:space="0" w:color="auto"/>
            </w:tcBorders>
            <w:shd w:val="clear" w:color="auto" w:fill="auto"/>
            <w:noWrap/>
            <w:vAlign w:val="center"/>
            <w:hideMark/>
          </w:tcPr>
          <w:p w14:paraId="499DB2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E01013E" w14:textId="77777777" w:rsidTr="00286820">
        <w:trPr>
          <w:trHeight w:val="136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3E6E2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11,23</w:t>
            </w:r>
          </w:p>
        </w:tc>
        <w:tc>
          <w:tcPr>
            <w:tcW w:w="1505" w:type="dxa"/>
            <w:tcBorders>
              <w:top w:val="nil"/>
              <w:left w:val="nil"/>
              <w:bottom w:val="single" w:sz="4" w:space="0" w:color="auto"/>
              <w:right w:val="single" w:sz="4" w:space="0" w:color="auto"/>
            </w:tcBorders>
            <w:shd w:val="clear" w:color="auto" w:fill="auto"/>
            <w:vAlign w:val="center"/>
            <w:hideMark/>
          </w:tcPr>
          <w:p w14:paraId="68159B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1-226 PE</w:t>
            </w:r>
          </w:p>
        </w:tc>
        <w:tc>
          <w:tcPr>
            <w:tcW w:w="3098" w:type="dxa"/>
            <w:tcBorders>
              <w:top w:val="nil"/>
              <w:left w:val="nil"/>
              <w:bottom w:val="single" w:sz="4" w:space="0" w:color="auto"/>
              <w:right w:val="single" w:sz="4" w:space="0" w:color="auto"/>
            </w:tcBorders>
            <w:shd w:val="clear" w:color="auto" w:fill="auto"/>
            <w:vAlign w:val="center"/>
            <w:hideMark/>
          </w:tcPr>
          <w:p w14:paraId="2007C19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499E8A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F7F87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219,3</w:t>
            </w:r>
          </w:p>
        </w:tc>
        <w:tc>
          <w:tcPr>
            <w:tcW w:w="1244" w:type="dxa"/>
            <w:tcBorders>
              <w:top w:val="nil"/>
              <w:left w:val="nil"/>
              <w:bottom w:val="single" w:sz="4" w:space="0" w:color="auto"/>
              <w:right w:val="single" w:sz="4" w:space="0" w:color="auto"/>
            </w:tcBorders>
            <w:shd w:val="clear" w:color="auto" w:fill="auto"/>
            <w:noWrap/>
            <w:vAlign w:val="center"/>
            <w:hideMark/>
          </w:tcPr>
          <w:p w14:paraId="5A7BD1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3,339</w:t>
            </w:r>
          </w:p>
        </w:tc>
        <w:tc>
          <w:tcPr>
            <w:tcW w:w="1412" w:type="dxa"/>
            <w:tcBorders>
              <w:top w:val="nil"/>
              <w:left w:val="nil"/>
              <w:bottom w:val="single" w:sz="4" w:space="0" w:color="auto"/>
              <w:right w:val="single" w:sz="4" w:space="0" w:color="auto"/>
            </w:tcBorders>
            <w:shd w:val="clear" w:color="auto" w:fill="auto"/>
            <w:vAlign w:val="center"/>
            <w:hideMark/>
          </w:tcPr>
          <w:p w14:paraId="5B0F68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732,21</w:t>
            </w:r>
          </w:p>
        </w:tc>
        <w:tc>
          <w:tcPr>
            <w:tcW w:w="711" w:type="dxa"/>
            <w:tcBorders>
              <w:top w:val="nil"/>
              <w:left w:val="nil"/>
              <w:bottom w:val="single" w:sz="4" w:space="0" w:color="auto"/>
              <w:right w:val="single" w:sz="4" w:space="0" w:color="auto"/>
            </w:tcBorders>
            <w:shd w:val="clear" w:color="auto" w:fill="auto"/>
            <w:noWrap/>
            <w:vAlign w:val="center"/>
            <w:hideMark/>
          </w:tcPr>
          <w:p w14:paraId="792866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F209A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799601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20857E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5202070"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C8950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ADDCE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A52F9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1C3FF5C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15226,52</w:t>
            </w:r>
          </w:p>
        </w:tc>
        <w:tc>
          <w:tcPr>
            <w:tcW w:w="711" w:type="dxa"/>
            <w:tcBorders>
              <w:top w:val="nil"/>
              <w:left w:val="nil"/>
              <w:bottom w:val="single" w:sz="4" w:space="0" w:color="auto"/>
              <w:right w:val="single" w:sz="4" w:space="0" w:color="auto"/>
            </w:tcBorders>
            <w:shd w:val="clear" w:color="000000" w:fill="F2DCDB"/>
            <w:vAlign w:val="center"/>
            <w:hideMark/>
          </w:tcPr>
          <w:p w14:paraId="5CC393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6,72</w:t>
            </w:r>
          </w:p>
        </w:tc>
      </w:tr>
      <w:tr w:rsidR="00757779" w:rsidRPr="00757779" w14:paraId="02B1190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6A140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D8E424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59093EC"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4687BC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0590B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317E9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5762E77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856BD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7564A4" w14:textId="77777777" w:rsidTr="00286820">
        <w:trPr>
          <w:trHeight w:val="12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1A754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11,24</w:t>
            </w:r>
          </w:p>
        </w:tc>
        <w:tc>
          <w:tcPr>
            <w:tcW w:w="1505" w:type="dxa"/>
            <w:tcBorders>
              <w:top w:val="nil"/>
              <w:left w:val="nil"/>
              <w:bottom w:val="single" w:sz="4" w:space="0" w:color="auto"/>
              <w:right w:val="single" w:sz="4" w:space="0" w:color="auto"/>
            </w:tcBorders>
            <w:shd w:val="clear" w:color="auto" w:fill="auto"/>
            <w:vAlign w:val="center"/>
            <w:hideMark/>
          </w:tcPr>
          <w:p w14:paraId="15127DD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 կիրառելի</w:t>
            </w:r>
          </w:p>
        </w:tc>
        <w:tc>
          <w:tcPr>
            <w:tcW w:w="3098" w:type="dxa"/>
            <w:tcBorders>
              <w:top w:val="nil"/>
              <w:left w:val="nil"/>
              <w:bottom w:val="single" w:sz="4" w:space="0" w:color="auto"/>
              <w:right w:val="single" w:sz="4" w:space="0" w:color="auto"/>
            </w:tcBorders>
            <w:shd w:val="clear" w:color="auto" w:fill="auto"/>
            <w:vAlign w:val="center"/>
            <w:hideMark/>
          </w:tcPr>
          <w:p w14:paraId="017359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DN300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414DE6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498B9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1025,0</w:t>
            </w:r>
          </w:p>
        </w:tc>
        <w:tc>
          <w:tcPr>
            <w:tcW w:w="1244" w:type="dxa"/>
            <w:tcBorders>
              <w:top w:val="nil"/>
              <w:left w:val="nil"/>
              <w:bottom w:val="single" w:sz="4" w:space="0" w:color="auto"/>
              <w:right w:val="single" w:sz="4" w:space="0" w:color="auto"/>
            </w:tcBorders>
            <w:shd w:val="clear" w:color="auto" w:fill="auto"/>
            <w:noWrap/>
            <w:vAlign w:val="center"/>
            <w:hideMark/>
          </w:tcPr>
          <w:p w14:paraId="521119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12,475</w:t>
            </w:r>
          </w:p>
        </w:tc>
        <w:tc>
          <w:tcPr>
            <w:tcW w:w="1412" w:type="dxa"/>
            <w:tcBorders>
              <w:top w:val="nil"/>
              <w:left w:val="nil"/>
              <w:bottom w:val="single" w:sz="4" w:space="0" w:color="auto"/>
              <w:right w:val="single" w:sz="4" w:space="0" w:color="auto"/>
            </w:tcBorders>
            <w:shd w:val="clear" w:color="auto" w:fill="auto"/>
            <w:vAlign w:val="center"/>
            <w:hideMark/>
          </w:tcPr>
          <w:p w14:paraId="7501829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12786,86</w:t>
            </w:r>
          </w:p>
        </w:tc>
        <w:tc>
          <w:tcPr>
            <w:tcW w:w="711" w:type="dxa"/>
            <w:tcBorders>
              <w:top w:val="nil"/>
              <w:left w:val="nil"/>
              <w:bottom w:val="single" w:sz="4" w:space="0" w:color="auto"/>
              <w:right w:val="single" w:sz="4" w:space="0" w:color="auto"/>
            </w:tcBorders>
            <w:shd w:val="clear" w:color="auto" w:fill="auto"/>
            <w:noWrap/>
            <w:vAlign w:val="center"/>
            <w:hideMark/>
          </w:tcPr>
          <w:p w14:paraId="55FC91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0B8486" w14:textId="77777777" w:rsidTr="00286820">
        <w:trPr>
          <w:trHeight w:val="12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A2C3B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11,25</w:t>
            </w:r>
          </w:p>
        </w:tc>
        <w:tc>
          <w:tcPr>
            <w:tcW w:w="1505" w:type="dxa"/>
            <w:tcBorders>
              <w:top w:val="nil"/>
              <w:left w:val="nil"/>
              <w:bottom w:val="single" w:sz="4" w:space="0" w:color="auto"/>
              <w:right w:val="single" w:sz="4" w:space="0" w:color="auto"/>
            </w:tcBorders>
            <w:shd w:val="clear" w:color="auto" w:fill="auto"/>
            <w:vAlign w:val="center"/>
            <w:hideMark/>
          </w:tcPr>
          <w:p w14:paraId="663C138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29C63B7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4E550F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C60587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381,0</w:t>
            </w:r>
          </w:p>
        </w:tc>
        <w:tc>
          <w:tcPr>
            <w:tcW w:w="1244" w:type="dxa"/>
            <w:tcBorders>
              <w:top w:val="nil"/>
              <w:left w:val="nil"/>
              <w:bottom w:val="single" w:sz="4" w:space="0" w:color="auto"/>
              <w:right w:val="single" w:sz="4" w:space="0" w:color="auto"/>
            </w:tcBorders>
            <w:shd w:val="clear" w:color="auto" w:fill="auto"/>
            <w:noWrap/>
            <w:vAlign w:val="center"/>
            <w:hideMark/>
          </w:tcPr>
          <w:p w14:paraId="772FB3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7BF9207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3168,62</w:t>
            </w:r>
          </w:p>
        </w:tc>
        <w:tc>
          <w:tcPr>
            <w:tcW w:w="711" w:type="dxa"/>
            <w:tcBorders>
              <w:top w:val="nil"/>
              <w:left w:val="nil"/>
              <w:bottom w:val="single" w:sz="4" w:space="0" w:color="auto"/>
              <w:right w:val="single" w:sz="4" w:space="0" w:color="auto"/>
            </w:tcBorders>
            <w:shd w:val="clear" w:color="auto" w:fill="auto"/>
            <w:noWrap/>
            <w:vAlign w:val="center"/>
            <w:hideMark/>
          </w:tcPr>
          <w:p w14:paraId="1F6000C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2E0E6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E7F08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11,26</w:t>
            </w:r>
          </w:p>
        </w:tc>
        <w:tc>
          <w:tcPr>
            <w:tcW w:w="1505" w:type="dxa"/>
            <w:tcBorders>
              <w:top w:val="nil"/>
              <w:left w:val="nil"/>
              <w:bottom w:val="single" w:sz="4" w:space="0" w:color="auto"/>
              <w:right w:val="single" w:sz="4" w:space="0" w:color="auto"/>
            </w:tcBorders>
            <w:shd w:val="clear" w:color="auto" w:fill="auto"/>
            <w:vAlign w:val="center"/>
            <w:hideMark/>
          </w:tcPr>
          <w:p w14:paraId="6A0361C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ECBF1E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Փ300մմ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10D05F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BAB7C2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171,0</w:t>
            </w:r>
          </w:p>
        </w:tc>
        <w:tc>
          <w:tcPr>
            <w:tcW w:w="1244" w:type="dxa"/>
            <w:tcBorders>
              <w:top w:val="nil"/>
              <w:left w:val="nil"/>
              <w:bottom w:val="single" w:sz="4" w:space="0" w:color="auto"/>
              <w:right w:val="single" w:sz="4" w:space="0" w:color="auto"/>
            </w:tcBorders>
            <w:shd w:val="clear" w:color="auto" w:fill="auto"/>
            <w:noWrap/>
            <w:vAlign w:val="center"/>
            <w:hideMark/>
          </w:tcPr>
          <w:p w14:paraId="3CC785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1,989</w:t>
            </w:r>
          </w:p>
        </w:tc>
        <w:tc>
          <w:tcPr>
            <w:tcW w:w="1412" w:type="dxa"/>
            <w:tcBorders>
              <w:top w:val="nil"/>
              <w:left w:val="nil"/>
              <w:bottom w:val="single" w:sz="4" w:space="0" w:color="auto"/>
              <w:right w:val="single" w:sz="4" w:space="0" w:color="auto"/>
            </w:tcBorders>
            <w:shd w:val="clear" w:color="auto" w:fill="auto"/>
            <w:vAlign w:val="center"/>
            <w:hideMark/>
          </w:tcPr>
          <w:p w14:paraId="4D666B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340,20</w:t>
            </w:r>
          </w:p>
        </w:tc>
        <w:tc>
          <w:tcPr>
            <w:tcW w:w="711" w:type="dxa"/>
            <w:tcBorders>
              <w:top w:val="nil"/>
              <w:left w:val="nil"/>
              <w:bottom w:val="single" w:sz="4" w:space="0" w:color="auto"/>
              <w:right w:val="single" w:sz="4" w:space="0" w:color="auto"/>
            </w:tcBorders>
            <w:shd w:val="clear" w:color="auto" w:fill="auto"/>
            <w:noWrap/>
            <w:vAlign w:val="center"/>
            <w:hideMark/>
          </w:tcPr>
          <w:p w14:paraId="6D3660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683F1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EBF18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11,27</w:t>
            </w:r>
          </w:p>
        </w:tc>
        <w:tc>
          <w:tcPr>
            <w:tcW w:w="1505" w:type="dxa"/>
            <w:tcBorders>
              <w:top w:val="nil"/>
              <w:left w:val="nil"/>
              <w:bottom w:val="single" w:sz="4" w:space="0" w:color="auto"/>
              <w:right w:val="single" w:sz="4" w:space="0" w:color="auto"/>
            </w:tcBorders>
            <w:shd w:val="clear" w:color="auto" w:fill="auto"/>
            <w:vAlign w:val="center"/>
            <w:hideMark/>
          </w:tcPr>
          <w:p w14:paraId="7D9D3C3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41B7C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D7B33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A7DB1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64,0</w:t>
            </w:r>
          </w:p>
        </w:tc>
        <w:tc>
          <w:tcPr>
            <w:tcW w:w="1244" w:type="dxa"/>
            <w:tcBorders>
              <w:top w:val="nil"/>
              <w:left w:val="nil"/>
              <w:bottom w:val="single" w:sz="4" w:space="0" w:color="auto"/>
              <w:right w:val="single" w:sz="4" w:space="0" w:color="auto"/>
            </w:tcBorders>
            <w:shd w:val="clear" w:color="auto" w:fill="auto"/>
            <w:noWrap/>
            <w:vAlign w:val="center"/>
            <w:hideMark/>
          </w:tcPr>
          <w:p w14:paraId="431830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1204737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45,47</w:t>
            </w:r>
          </w:p>
        </w:tc>
        <w:tc>
          <w:tcPr>
            <w:tcW w:w="711" w:type="dxa"/>
            <w:tcBorders>
              <w:top w:val="nil"/>
              <w:left w:val="nil"/>
              <w:bottom w:val="single" w:sz="4" w:space="0" w:color="auto"/>
              <w:right w:val="single" w:sz="4" w:space="0" w:color="auto"/>
            </w:tcBorders>
            <w:shd w:val="clear" w:color="auto" w:fill="auto"/>
            <w:noWrap/>
            <w:vAlign w:val="center"/>
            <w:hideMark/>
          </w:tcPr>
          <w:p w14:paraId="4FCE9C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28F50D8" w14:textId="77777777" w:rsidTr="00286820">
        <w:trPr>
          <w:trHeight w:val="162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49384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11,28</w:t>
            </w:r>
          </w:p>
        </w:tc>
        <w:tc>
          <w:tcPr>
            <w:tcW w:w="1505" w:type="dxa"/>
            <w:tcBorders>
              <w:top w:val="nil"/>
              <w:left w:val="nil"/>
              <w:bottom w:val="single" w:sz="4" w:space="0" w:color="auto"/>
              <w:right w:val="single" w:sz="4" w:space="0" w:color="auto"/>
            </w:tcBorders>
            <w:shd w:val="clear" w:color="auto" w:fill="auto"/>
            <w:vAlign w:val="center"/>
            <w:hideMark/>
          </w:tcPr>
          <w:p w14:paraId="0A00333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k=0.6</w:t>
            </w:r>
          </w:p>
        </w:tc>
        <w:tc>
          <w:tcPr>
            <w:tcW w:w="3098" w:type="dxa"/>
            <w:tcBorders>
              <w:top w:val="nil"/>
              <w:left w:val="nil"/>
              <w:bottom w:val="single" w:sz="4" w:space="0" w:color="auto"/>
              <w:right w:val="single" w:sz="4" w:space="0" w:color="auto"/>
            </w:tcBorders>
            <w:shd w:val="clear" w:color="auto" w:fill="auto"/>
            <w:vAlign w:val="center"/>
            <w:hideMark/>
          </w:tcPr>
          <w:p w14:paraId="44B891F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/DN300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7C4FF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5B9D2A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1,025</w:t>
            </w:r>
          </w:p>
        </w:tc>
        <w:tc>
          <w:tcPr>
            <w:tcW w:w="1244" w:type="dxa"/>
            <w:tcBorders>
              <w:top w:val="nil"/>
              <w:left w:val="nil"/>
              <w:bottom w:val="single" w:sz="4" w:space="0" w:color="auto"/>
              <w:right w:val="single" w:sz="4" w:space="0" w:color="auto"/>
            </w:tcBorders>
            <w:shd w:val="clear" w:color="auto" w:fill="auto"/>
            <w:noWrap/>
            <w:vAlign w:val="center"/>
            <w:hideMark/>
          </w:tcPr>
          <w:p w14:paraId="37634E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672,525</w:t>
            </w:r>
          </w:p>
        </w:tc>
        <w:tc>
          <w:tcPr>
            <w:tcW w:w="1412" w:type="dxa"/>
            <w:tcBorders>
              <w:top w:val="nil"/>
              <w:left w:val="nil"/>
              <w:bottom w:val="single" w:sz="4" w:space="0" w:color="auto"/>
              <w:right w:val="single" w:sz="4" w:space="0" w:color="auto"/>
            </w:tcBorders>
            <w:shd w:val="clear" w:color="auto" w:fill="auto"/>
            <w:vAlign w:val="center"/>
            <w:hideMark/>
          </w:tcPr>
          <w:p w14:paraId="77BDCE0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689,34</w:t>
            </w:r>
          </w:p>
        </w:tc>
        <w:tc>
          <w:tcPr>
            <w:tcW w:w="711" w:type="dxa"/>
            <w:tcBorders>
              <w:top w:val="nil"/>
              <w:left w:val="nil"/>
              <w:bottom w:val="single" w:sz="4" w:space="0" w:color="auto"/>
              <w:right w:val="single" w:sz="4" w:space="0" w:color="auto"/>
            </w:tcBorders>
            <w:shd w:val="clear" w:color="auto" w:fill="auto"/>
            <w:noWrap/>
            <w:vAlign w:val="center"/>
            <w:hideMark/>
          </w:tcPr>
          <w:p w14:paraId="4796E3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977E514" w14:textId="77777777" w:rsidTr="00286820">
        <w:trPr>
          <w:trHeight w:val="176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F1D19C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11,29</w:t>
            </w:r>
          </w:p>
        </w:tc>
        <w:tc>
          <w:tcPr>
            <w:tcW w:w="1505" w:type="dxa"/>
            <w:tcBorders>
              <w:top w:val="nil"/>
              <w:left w:val="nil"/>
              <w:bottom w:val="single" w:sz="4" w:space="0" w:color="auto"/>
              <w:right w:val="single" w:sz="4" w:space="0" w:color="auto"/>
            </w:tcBorders>
            <w:shd w:val="clear" w:color="auto" w:fill="auto"/>
            <w:vAlign w:val="center"/>
            <w:hideMark/>
          </w:tcPr>
          <w:p w14:paraId="2A72C0B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0F56DE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2AE47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2FAAC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0,381</w:t>
            </w:r>
          </w:p>
        </w:tc>
        <w:tc>
          <w:tcPr>
            <w:tcW w:w="1244" w:type="dxa"/>
            <w:tcBorders>
              <w:top w:val="nil"/>
              <w:left w:val="nil"/>
              <w:bottom w:val="single" w:sz="4" w:space="0" w:color="auto"/>
              <w:right w:val="single" w:sz="4" w:space="0" w:color="auto"/>
            </w:tcBorders>
            <w:shd w:val="clear" w:color="auto" w:fill="auto"/>
            <w:noWrap/>
            <w:vAlign w:val="center"/>
            <w:hideMark/>
          </w:tcPr>
          <w:p w14:paraId="25B7CB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17066E5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128,12</w:t>
            </w:r>
          </w:p>
        </w:tc>
        <w:tc>
          <w:tcPr>
            <w:tcW w:w="711" w:type="dxa"/>
            <w:tcBorders>
              <w:top w:val="nil"/>
              <w:left w:val="nil"/>
              <w:bottom w:val="single" w:sz="4" w:space="0" w:color="auto"/>
              <w:right w:val="single" w:sz="4" w:space="0" w:color="auto"/>
            </w:tcBorders>
            <w:shd w:val="clear" w:color="auto" w:fill="auto"/>
            <w:noWrap/>
            <w:vAlign w:val="center"/>
            <w:hideMark/>
          </w:tcPr>
          <w:p w14:paraId="6CC33F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7030F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9BE77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11,30</w:t>
            </w:r>
          </w:p>
        </w:tc>
        <w:tc>
          <w:tcPr>
            <w:tcW w:w="1505" w:type="dxa"/>
            <w:tcBorders>
              <w:top w:val="nil"/>
              <w:left w:val="nil"/>
              <w:bottom w:val="single" w:sz="4" w:space="0" w:color="auto"/>
              <w:right w:val="single" w:sz="4" w:space="0" w:color="auto"/>
            </w:tcBorders>
            <w:shd w:val="clear" w:color="auto" w:fill="auto"/>
            <w:vAlign w:val="center"/>
            <w:hideMark/>
          </w:tcPr>
          <w:p w14:paraId="230C7B3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22-366 կիրառելի</w:t>
            </w:r>
          </w:p>
        </w:tc>
        <w:tc>
          <w:tcPr>
            <w:tcW w:w="3098" w:type="dxa"/>
            <w:tcBorders>
              <w:top w:val="nil"/>
              <w:left w:val="nil"/>
              <w:bottom w:val="single" w:sz="4" w:space="0" w:color="auto"/>
              <w:right w:val="single" w:sz="4" w:space="0" w:color="auto"/>
            </w:tcBorders>
            <w:shd w:val="clear" w:color="auto" w:fill="auto"/>
            <w:vAlign w:val="center"/>
            <w:hideMark/>
          </w:tcPr>
          <w:p w14:paraId="30E051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Պոլիէթիլենե լայնուկավոր ակոսավոր եռաբաշխիկ Փ200մմ,  SN8,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28A6C8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164BF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310A65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49,184</w:t>
            </w:r>
          </w:p>
        </w:tc>
        <w:tc>
          <w:tcPr>
            <w:tcW w:w="1412" w:type="dxa"/>
            <w:tcBorders>
              <w:top w:val="nil"/>
              <w:left w:val="nil"/>
              <w:bottom w:val="single" w:sz="4" w:space="0" w:color="auto"/>
              <w:right w:val="single" w:sz="4" w:space="0" w:color="auto"/>
            </w:tcBorders>
            <w:shd w:val="clear" w:color="auto" w:fill="auto"/>
            <w:vAlign w:val="center"/>
            <w:hideMark/>
          </w:tcPr>
          <w:p w14:paraId="76DA2D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w:t>
            </w:r>
          </w:p>
        </w:tc>
        <w:tc>
          <w:tcPr>
            <w:tcW w:w="711" w:type="dxa"/>
            <w:tcBorders>
              <w:top w:val="nil"/>
              <w:left w:val="nil"/>
              <w:bottom w:val="single" w:sz="4" w:space="0" w:color="auto"/>
              <w:right w:val="single" w:sz="4" w:space="0" w:color="auto"/>
            </w:tcBorders>
            <w:shd w:val="clear" w:color="auto" w:fill="auto"/>
            <w:noWrap/>
            <w:vAlign w:val="center"/>
            <w:hideMark/>
          </w:tcPr>
          <w:p w14:paraId="2B1144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E76700" w14:textId="77777777" w:rsidTr="00286820">
        <w:trPr>
          <w:trHeight w:val="698"/>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B1307F5"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42543D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44A8FA28"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191A2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B253C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EA1814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4E9C3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17207,79</w:t>
            </w:r>
          </w:p>
        </w:tc>
        <w:tc>
          <w:tcPr>
            <w:tcW w:w="711" w:type="dxa"/>
            <w:tcBorders>
              <w:top w:val="nil"/>
              <w:left w:val="nil"/>
              <w:bottom w:val="single" w:sz="4" w:space="0" w:color="auto"/>
              <w:right w:val="single" w:sz="4" w:space="0" w:color="auto"/>
            </w:tcBorders>
            <w:shd w:val="clear" w:color="000000" w:fill="F2DCDB"/>
            <w:vAlign w:val="center"/>
            <w:hideMark/>
          </w:tcPr>
          <w:p w14:paraId="76FF15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7,60</w:t>
            </w:r>
          </w:p>
        </w:tc>
      </w:tr>
      <w:tr w:rsidR="00757779" w:rsidRPr="00F42521" w14:paraId="133DB9F2" w14:textId="77777777" w:rsidTr="00286820">
        <w:trPr>
          <w:trHeight w:val="69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672CB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B2B27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19423E4"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1-21, ԳԴՀ-1-21,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=1,20-4.28</w:t>
            </w:r>
          </w:p>
        </w:tc>
        <w:tc>
          <w:tcPr>
            <w:tcW w:w="1192" w:type="dxa"/>
            <w:tcBorders>
              <w:top w:val="nil"/>
              <w:left w:val="nil"/>
              <w:bottom w:val="single" w:sz="4" w:space="0" w:color="auto"/>
              <w:right w:val="single" w:sz="4" w:space="0" w:color="auto"/>
            </w:tcBorders>
            <w:shd w:val="clear" w:color="auto" w:fill="auto"/>
            <w:vAlign w:val="center"/>
            <w:hideMark/>
          </w:tcPr>
          <w:p w14:paraId="6B31AA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B69FE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C4CD6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0AC2CF8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EA035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638AAC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1327B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11,31</w:t>
            </w:r>
          </w:p>
        </w:tc>
        <w:tc>
          <w:tcPr>
            <w:tcW w:w="1505" w:type="dxa"/>
            <w:tcBorders>
              <w:top w:val="nil"/>
              <w:left w:val="nil"/>
              <w:bottom w:val="single" w:sz="4" w:space="0" w:color="auto"/>
              <w:right w:val="single" w:sz="4" w:space="0" w:color="auto"/>
            </w:tcBorders>
            <w:shd w:val="clear" w:color="auto" w:fill="auto"/>
            <w:vAlign w:val="center"/>
            <w:hideMark/>
          </w:tcPr>
          <w:p w14:paraId="73E8920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23-111</w:t>
            </w:r>
          </w:p>
        </w:tc>
        <w:tc>
          <w:tcPr>
            <w:tcW w:w="3098" w:type="dxa"/>
            <w:tcBorders>
              <w:top w:val="nil"/>
              <w:left w:val="nil"/>
              <w:bottom w:val="single" w:sz="4" w:space="0" w:color="auto"/>
              <w:right w:val="single" w:sz="4" w:space="0" w:color="auto"/>
            </w:tcBorders>
            <w:shd w:val="clear" w:color="auto" w:fill="auto"/>
            <w:vAlign w:val="center"/>
            <w:hideMark/>
          </w:tcPr>
          <w:p w14:paraId="3C36962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152BCD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C667F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21,5</w:t>
            </w:r>
          </w:p>
        </w:tc>
        <w:tc>
          <w:tcPr>
            <w:tcW w:w="1244" w:type="dxa"/>
            <w:tcBorders>
              <w:top w:val="nil"/>
              <w:left w:val="nil"/>
              <w:bottom w:val="single" w:sz="4" w:space="0" w:color="auto"/>
              <w:right w:val="single" w:sz="4" w:space="0" w:color="auto"/>
            </w:tcBorders>
            <w:shd w:val="clear" w:color="auto" w:fill="auto"/>
            <w:noWrap/>
            <w:vAlign w:val="center"/>
            <w:hideMark/>
          </w:tcPr>
          <w:p w14:paraId="132FB34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26,465</w:t>
            </w:r>
          </w:p>
        </w:tc>
        <w:tc>
          <w:tcPr>
            <w:tcW w:w="1412" w:type="dxa"/>
            <w:tcBorders>
              <w:top w:val="nil"/>
              <w:left w:val="nil"/>
              <w:bottom w:val="single" w:sz="4" w:space="0" w:color="auto"/>
              <w:right w:val="single" w:sz="4" w:space="0" w:color="auto"/>
            </w:tcBorders>
            <w:shd w:val="clear" w:color="auto" w:fill="auto"/>
            <w:vAlign w:val="center"/>
            <w:hideMark/>
          </w:tcPr>
          <w:p w14:paraId="27FD64A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569,00</w:t>
            </w:r>
          </w:p>
        </w:tc>
        <w:tc>
          <w:tcPr>
            <w:tcW w:w="711" w:type="dxa"/>
            <w:tcBorders>
              <w:top w:val="nil"/>
              <w:left w:val="nil"/>
              <w:bottom w:val="single" w:sz="4" w:space="0" w:color="auto"/>
              <w:right w:val="single" w:sz="4" w:space="0" w:color="auto"/>
            </w:tcBorders>
            <w:shd w:val="clear" w:color="auto" w:fill="auto"/>
            <w:noWrap/>
            <w:vAlign w:val="center"/>
            <w:hideMark/>
          </w:tcPr>
          <w:p w14:paraId="3F0AA3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EBF824B"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FB9C3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11,32</w:t>
            </w:r>
          </w:p>
        </w:tc>
        <w:tc>
          <w:tcPr>
            <w:tcW w:w="1505" w:type="dxa"/>
            <w:tcBorders>
              <w:top w:val="nil"/>
              <w:left w:val="nil"/>
              <w:bottom w:val="single" w:sz="4" w:space="0" w:color="auto"/>
              <w:right w:val="single" w:sz="4" w:space="0" w:color="auto"/>
            </w:tcBorders>
            <w:shd w:val="clear" w:color="auto" w:fill="auto"/>
            <w:vAlign w:val="center"/>
            <w:hideMark/>
          </w:tcPr>
          <w:p w14:paraId="4DA38A6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16011D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3E61A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849E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42,6</w:t>
            </w:r>
          </w:p>
        </w:tc>
        <w:tc>
          <w:tcPr>
            <w:tcW w:w="1244" w:type="dxa"/>
            <w:tcBorders>
              <w:top w:val="nil"/>
              <w:left w:val="nil"/>
              <w:bottom w:val="single" w:sz="4" w:space="0" w:color="auto"/>
              <w:right w:val="single" w:sz="4" w:space="0" w:color="auto"/>
            </w:tcBorders>
            <w:shd w:val="clear" w:color="auto" w:fill="auto"/>
            <w:noWrap/>
            <w:vAlign w:val="center"/>
            <w:hideMark/>
          </w:tcPr>
          <w:p w14:paraId="13C292A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A8038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1820,39</w:t>
            </w:r>
          </w:p>
        </w:tc>
        <w:tc>
          <w:tcPr>
            <w:tcW w:w="711" w:type="dxa"/>
            <w:tcBorders>
              <w:top w:val="nil"/>
              <w:left w:val="nil"/>
              <w:bottom w:val="single" w:sz="4" w:space="0" w:color="auto"/>
              <w:right w:val="single" w:sz="4" w:space="0" w:color="auto"/>
            </w:tcBorders>
            <w:shd w:val="clear" w:color="auto" w:fill="auto"/>
            <w:noWrap/>
            <w:vAlign w:val="center"/>
            <w:hideMark/>
          </w:tcPr>
          <w:p w14:paraId="140F01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2ED80D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F63F2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11,33</w:t>
            </w:r>
          </w:p>
        </w:tc>
        <w:tc>
          <w:tcPr>
            <w:tcW w:w="1505" w:type="dxa"/>
            <w:tcBorders>
              <w:top w:val="nil"/>
              <w:left w:val="nil"/>
              <w:bottom w:val="single" w:sz="4" w:space="0" w:color="auto"/>
              <w:right w:val="single" w:sz="4" w:space="0" w:color="auto"/>
            </w:tcBorders>
            <w:shd w:val="clear" w:color="auto" w:fill="auto"/>
            <w:vAlign w:val="center"/>
            <w:hideMark/>
          </w:tcPr>
          <w:p w14:paraId="08E2899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5C4994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123920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4A34A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13,23</w:t>
            </w:r>
          </w:p>
        </w:tc>
        <w:tc>
          <w:tcPr>
            <w:tcW w:w="1244" w:type="dxa"/>
            <w:tcBorders>
              <w:top w:val="nil"/>
              <w:left w:val="nil"/>
              <w:bottom w:val="single" w:sz="4" w:space="0" w:color="auto"/>
              <w:right w:val="single" w:sz="4" w:space="0" w:color="auto"/>
            </w:tcBorders>
            <w:shd w:val="clear" w:color="auto" w:fill="auto"/>
            <w:noWrap/>
            <w:vAlign w:val="center"/>
            <w:hideMark/>
          </w:tcPr>
          <w:p w14:paraId="776F979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0F17D8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488,16</w:t>
            </w:r>
          </w:p>
        </w:tc>
        <w:tc>
          <w:tcPr>
            <w:tcW w:w="711" w:type="dxa"/>
            <w:tcBorders>
              <w:top w:val="nil"/>
              <w:left w:val="nil"/>
              <w:bottom w:val="single" w:sz="4" w:space="0" w:color="auto"/>
              <w:right w:val="single" w:sz="4" w:space="0" w:color="auto"/>
            </w:tcBorders>
            <w:shd w:val="clear" w:color="auto" w:fill="auto"/>
            <w:noWrap/>
            <w:vAlign w:val="center"/>
            <w:hideMark/>
          </w:tcPr>
          <w:p w14:paraId="20D47D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2409E6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73C39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11,34</w:t>
            </w:r>
          </w:p>
        </w:tc>
        <w:tc>
          <w:tcPr>
            <w:tcW w:w="1505" w:type="dxa"/>
            <w:tcBorders>
              <w:top w:val="nil"/>
              <w:left w:val="nil"/>
              <w:bottom w:val="single" w:sz="4" w:space="0" w:color="auto"/>
              <w:right w:val="single" w:sz="4" w:space="0" w:color="auto"/>
            </w:tcBorders>
            <w:shd w:val="clear" w:color="auto" w:fill="auto"/>
            <w:vAlign w:val="center"/>
            <w:hideMark/>
          </w:tcPr>
          <w:p w14:paraId="402366C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929A6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DF856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B2AED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30,15</w:t>
            </w:r>
          </w:p>
        </w:tc>
        <w:tc>
          <w:tcPr>
            <w:tcW w:w="1244" w:type="dxa"/>
            <w:tcBorders>
              <w:top w:val="nil"/>
              <w:left w:val="nil"/>
              <w:bottom w:val="single" w:sz="4" w:space="0" w:color="auto"/>
              <w:right w:val="single" w:sz="4" w:space="0" w:color="auto"/>
            </w:tcBorders>
            <w:shd w:val="clear" w:color="auto" w:fill="auto"/>
            <w:noWrap/>
            <w:vAlign w:val="center"/>
            <w:hideMark/>
          </w:tcPr>
          <w:p w14:paraId="38D505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5F48BF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1268,80</w:t>
            </w:r>
          </w:p>
        </w:tc>
        <w:tc>
          <w:tcPr>
            <w:tcW w:w="711" w:type="dxa"/>
            <w:tcBorders>
              <w:top w:val="nil"/>
              <w:left w:val="nil"/>
              <w:bottom w:val="single" w:sz="4" w:space="0" w:color="auto"/>
              <w:right w:val="single" w:sz="4" w:space="0" w:color="auto"/>
            </w:tcBorders>
            <w:shd w:val="clear" w:color="auto" w:fill="auto"/>
            <w:noWrap/>
            <w:vAlign w:val="center"/>
            <w:hideMark/>
          </w:tcPr>
          <w:p w14:paraId="04E78E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98B7BB"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09928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11,35</w:t>
            </w:r>
          </w:p>
        </w:tc>
        <w:tc>
          <w:tcPr>
            <w:tcW w:w="1505" w:type="dxa"/>
            <w:tcBorders>
              <w:top w:val="nil"/>
              <w:left w:val="nil"/>
              <w:bottom w:val="single" w:sz="4" w:space="0" w:color="auto"/>
              <w:right w:val="single" w:sz="4" w:space="0" w:color="auto"/>
            </w:tcBorders>
            <w:shd w:val="clear" w:color="auto" w:fill="auto"/>
            <w:vAlign w:val="center"/>
            <w:hideMark/>
          </w:tcPr>
          <w:p w14:paraId="3E485A2E"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8B8759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КЦД-15 հավաքովի երկաթբետոնե հատակի սալ, 32.7կգ ամրանի ծախսով, Vբետ=0.38մ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7833A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05DBB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06E873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62,527</w:t>
            </w:r>
          </w:p>
        </w:tc>
        <w:tc>
          <w:tcPr>
            <w:tcW w:w="1412" w:type="dxa"/>
            <w:tcBorders>
              <w:top w:val="nil"/>
              <w:left w:val="nil"/>
              <w:bottom w:val="single" w:sz="4" w:space="0" w:color="auto"/>
              <w:right w:val="single" w:sz="4" w:space="0" w:color="auto"/>
            </w:tcBorders>
            <w:shd w:val="clear" w:color="auto" w:fill="auto"/>
            <w:vAlign w:val="center"/>
            <w:hideMark/>
          </w:tcPr>
          <w:p w14:paraId="1EAFB4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437,69</w:t>
            </w:r>
          </w:p>
        </w:tc>
        <w:tc>
          <w:tcPr>
            <w:tcW w:w="711" w:type="dxa"/>
            <w:tcBorders>
              <w:top w:val="nil"/>
              <w:left w:val="nil"/>
              <w:bottom w:val="single" w:sz="4" w:space="0" w:color="auto"/>
              <w:right w:val="single" w:sz="4" w:space="0" w:color="auto"/>
            </w:tcBorders>
            <w:shd w:val="clear" w:color="auto" w:fill="auto"/>
            <w:noWrap/>
            <w:vAlign w:val="center"/>
            <w:hideMark/>
          </w:tcPr>
          <w:p w14:paraId="55A986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DA16B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CD70B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11,36</w:t>
            </w:r>
          </w:p>
        </w:tc>
        <w:tc>
          <w:tcPr>
            <w:tcW w:w="1505" w:type="dxa"/>
            <w:tcBorders>
              <w:top w:val="nil"/>
              <w:left w:val="nil"/>
              <w:bottom w:val="single" w:sz="4" w:space="0" w:color="auto"/>
              <w:right w:val="single" w:sz="4" w:space="0" w:color="auto"/>
            </w:tcBorders>
            <w:shd w:val="clear" w:color="auto" w:fill="auto"/>
            <w:vAlign w:val="center"/>
            <w:hideMark/>
          </w:tcPr>
          <w:p w14:paraId="086A69B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566325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КЦД-10 հավաքովի երկաթբետոնե հատակի սալ,14.4կգ ամրանի </w:t>
            </w:r>
            <w:r w:rsidRPr="00757779">
              <w:rPr>
                <w:rFonts w:ascii="Sylfaen" w:hAnsi="Sylfaen" w:cs="Arial"/>
                <w:sz w:val="22"/>
                <w:szCs w:val="22"/>
                <w:lang w:val="ru-RU" w:eastAsia="ru-RU"/>
              </w:rPr>
              <w:lastRenderedPageBreak/>
              <w:t>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CA75C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հատ</w:t>
            </w:r>
          </w:p>
        </w:tc>
        <w:tc>
          <w:tcPr>
            <w:tcW w:w="1092" w:type="dxa"/>
            <w:tcBorders>
              <w:top w:val="nil"/>
              <w:left w:val="nil"/>
              <w:bottom w:val="single" w:sz="4" w:space="0" w:color="auto"/>
              <w:right w:val="single" w:sz="4" w:space="0" w:color="auto"/>
            </w:tcBorders>
            <w:shd w:val="clear" w:color="auto" w:fill="auto"/>
            <w:vAlign w:val="center"/>
            <w:hideMark/>
          </w:tcPr>
          <w:p w14:paraId="6B9DFD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35,0</w:t>
            </w:r>
          </w:p>
        </w:tc>
        <w:tc>
          <w:tcPr>
            <w:tcW w:w="1244" w:type="dxa"/>
            <w:tcBorders>
              <w:top w:val="nil"/>
              <w:left w:val="nil"/>
              <w:bottom w:val="single" w:sz="4" w:space="0" w:color="auto"/>
              <w:right w:val="single" w:sz="4" w:space="0" w:color="auto"/>
            </w:tcBorders>
            <w:shd w:val="clear" w:color="auto" w:fill="auto"/>
            <w:noWrap/>
            <w:vAlign w:val="center"/>
            <w:hideMark/>
          </w:tcPr>
          <w:p w14:paraId="271309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0703DF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1036,63</w:t>
            </w:r>
          </w:p>
        </w:tc>
        <w:tc>
          <w:tcPr>
            <w:tcW w:w="711" w:type="dxa"/>
            <w:tcBorders>
              <w:top w:val="nil"/>
              <w:left w:val="nil"/>
              <w:bottom w:val="single" w:sz="4" w:space="0" w:color="auto"/>
              <w:right w:val="single" w:sz="4" w:space="0" w:color="auto"/>
            </w:tcBorders>
            <w:shd w:val="clear" w:color="auto" w:fill="auto"/>
            <w:noWrap/>
            <w:vAlign w:val="center"/>
            <w:hideMark/>
          </w:tcPr>
          <w:p w14:paraId="0D04D1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C206A40"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A598F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11,37</w:t>
            </w:r>
          </w:p>
        </w:tc>
        <w:tc>
          <w:tcPr>
            <w:tcW w:w="1505" w:type="dxa"/>
            <w:tcBorders>
              <w:top w:val="nil"/>
              <w:left w:val="nil"/>
              <w:bottom w:val="single" w:sz="4" w:space="0" w:color="auto"/>
              <w:right w:val="single" w:sz="4" w:space="0" w:color="auto"/>
            </w:tcBorders>
            <w:shd w:val="clear" w:color="auto" w:fill="auto"/>
            <w:vAlign w:val="center"/>
            <w:hideMark/>
          </w:tcPr>
          <w:p w14:paraId="5CE9D73A"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1F2BF5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КЦ-15-9 հավաքովի երկաթբետոնե պատի օղակ, 8.2կգ ամրանի ծախսով, Vբետ=0.4մ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8A221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EEB0E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20,0</w:t>
            </w:r>
          </w:p>
        </w:tc>
        <w:tc>
          <w:tcPr>
            <w:tcW w:w="1244" w:type="dxa"/>
            <w:tcBorders>
              <w:top w:val="nil"/>
              <w:left w:val="nil"/>
              <w:bottom w:val="single" w:sz="4" w:space="0" w:color="auto"/>
              <w:right w:val="single" w:sz="4" w:space="0" w:color="auto"/>
            </w:tcBorders>
            <w:shd w:val="clear" w:color="auto" w:fill="auto"/>
            <w:noWrap/>
            <w:vAlign w:val="center"/>
            <w:hideMark/>
          </w:tcPr>
          <w:p w14:paraId="4AA1B5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65,818</w:t>
            </w:r>
          </w:p>
        </w:tc>
        <w:tc>
          <w:tcPr>
            <w:tcW w:w="1412" w:type="dxa"/>
            <w:tcBorders>
              <w:top w:val="nil"/>
              <w:left w:val="nil"/>
              <w:bottom w:val="single" w:sz="4" w:space="0" w:color="auto"/>
              <w:right w:val="single" w:sz="4" w:space="0" w:color="auto"/>
            </w:tcBorders>
            <w:shd w:val="clear" w:color="auto" w:fill="auto"/>
            <w:vAlign w:val="center"/>
            <w:hideMark/>
          </w:tcPr>
          <w:p w14:paraId="38CBB31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1316,35</w:t>
            </w:r>
          </w:p>
        </w:tc>
        <w:tc>
          <w:tcPr>
            <w:tcW w:w="711" w:type="dxa"/>
            <w:tcBorders>
              <w:top w:val="nil"/>
              <w:left w:val="nil"/>
              <w:bottom w:val="single" w:sz="4" w:space="0" w:color="auto"/>
              <w:right w:val="single" w:sz="4" w:space="0" w:color="auto"/>
            </w:tcBorders>
            <w:shd w:val="clear" w:color="auto" w:fill="auto"/>
            <w:noWrap/>
            <w:vAlign w:val="center"/>
            <w:hideMark/>
          </w:tcPr>
          <w:p w14:paraId="79A222D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DD855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98FDB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11,38</w:t>
            </w:r>
          </w:p>
        </w:tc>
        <w:tc>
          <w:tcPr>
            <w:tcW w:w="1505" w:type="dxa"/>
            <w:tcBorders>
              <w:top w:val="nil"/>
              <w:left w:val="nil"/>
              <w:bottom w:val="single" w:sz="4" w:space="0" w:color="auto"/>
              <w:right w:val="single" w:sz="4" w:space="0" w:color="auto"/>
            </w:tcBorders>
            <w:shd w:val="clear" w:color="auto" w:fill="auto"/>
            <w:vAlign w:val="center"/>
            <w:hideMark/>
          </w:tcPr>
          <w:p w14:paraId="224AB8AA"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79B21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КЦ-15-6 հավաքովի երկաթբետոնե պատի օղակ, 8.2կգ ամրանի ծախսով, Vբետ=0.265մ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55D6FD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C987BD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30D502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43,604</w:t>
            </w:r>
          </w:p>
        </w:tc>
        <w:tc>
          <w:tcPr>
            <w:tcW w:w="1412" w:type="dxa"/>
            <w:tcBorders>
              <w:top w:val="nil"/>
              <w:left w:val="nil"/>
              <w:bottom w:val="single" w:sz="4" w:space="0" w:color="auto"/>
              <w:right w:val="single" w:sz="4" w:space="0" w:color="auto"/>
            </w:tcBorders>
            <w:shd w:val="clear" w:color="auto" w:fill="auto"/>
            <w:vAlign w:val="center"/>
            <w:hideMark/>
          </w:tcPr>
          <w:p w14:paraId="76BB0B6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218,02</w:t>
            </w:r>
          </w:p>
        </w:tc>
        <w:tc>
          <w:tcPr>
            <w:tcW w:w="711" w:type="dxa"/>
            <w:tcBorders>
              <w:top w:val="nil"/>
              <w:left w:val="nil"/>
              <w:bottom w:val="single" w:sz="4" w:space="0" w:color="auto"/>
              <w:right w:val="single" w:sz="4" w:space="0" w:color="auto"/>
            </w:tcBorders>
            <w:shd w:val="clear" w:color="auto" w:fill="auto"/>
            <w:noWrap/>
            <w:vAlign w:val="center"/>
            <w:hideMark/>
          </w:tcPr>
          <w:p w14:paraId="00B222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7179EF8"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50DA2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11,39</w:t>
            </w:r>
          </w:p>
        </w:tc>
        <w:tc>
          <w:tcPr>
            <w:tcW w:w="1505" w:type="dxa"/>
            <w:tcBorders>
              <w:top w:val="nil"/>
              <w:left w:val="nil"/>
              <w:bottom w:val="single" w:sz="4" w:space="0" w:color="auto"/>
              <w:right w:val="single" w:sz="4" w:space="0" w:color="auto"/>
            </w:tcBorders>
            <w:shd w:val="clear" w:color="auto" w:fill="auto"/>
            <w:vAlign w:val="center"/>
            <w:hideMark/>
          </w:tcPr>
          <w:p w14:paraId="5DCE1263"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5A442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99216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4802D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17,0</w:t>
            </w:r>
          </w:p>
        </w:tc>
        <w:tc>
          <w:tcPr>
            <w:tcW w:w="1244" w:type="dxa"/>
            <w:tcBorders>
              <w:top w:val="nil"/>
              <w:left w:val="nil"/>
              <w:bottom w:val="single" w:sz="4" w:space="0" w:color="auto"/>
              <w:right w:val="single" w:sz="4" w:space="0" w:color="auto"/>
            </w:tcBorders>
            <w:shd w:val="clear" w:color="auto" w:fill="auto"/>
            <w:noWrap/>
            <w:vAlign w:val="center"/>
            <w:hideMark/>
          </w:tcPr>
          <w:p w14:paraId="445103B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730949F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671,34</w:t>
            </w:r>
          </w:p>
        </w:tc>
        <w:tc>
          <w:tcPr>
            <w:tcW w:w="711" w:type="dxa"/>
            <w:tcBorders>
              <w:top w:val="nil"/>
              <w:left w:val="nil"/>
              <w:bottom w:val="single" w:sz="4" w:space="0" w:color="auto"/>
              <w:right w:val="single" w:sz="4" w:space="0" w:color="auto"/>
            </w:tcBorders>
            <w:shd w:val="clear" w:color="auto" w:fill="auto"/>
            <w:noWrap/>
            <w:vAlign w:val="center"/>
            <w:hideMark/>
          </w:tcPr>
          <w:p w14:paraId="46668C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D0AE63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3A7E8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11,40</w:t>
            </w:r>
          </w:p>
        </w:tc>
        <w:tc>
          <w:tcPr>
            <w:tcW w:w="1505" w:type="dxa"/>
            <w:tcBorders>
              <w:top w:val="nil"/>
              <w:left w:val="nil"/>
              <w:bottom w:val="single" w:sz="4" w:space="0" w:color="auto"/>
              <w:right w:val="single" w:sz="4" w:space="0" w:color="auto"/>
            </w:tcBorders>
            <w:shd w:val="clear" w:color="auto" w:fill="auto"/>
            <w:vAlign w:val="center"/>
            <w:hideMark/>
          </w:tcPr>
          <w:p w14:paraId="2F1543EF"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DDBEC7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90B2D0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CCB4E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24,0</w:t>
            </w:r>
          </w:p>
        </w:tc>
        <w:tc>
          <w:tcPr>
            <w:tcW w:w="1244" w:type="dxa"/>
            <w:tcBorders>
              <w:top w:val="nil"/>
              <w:left w:val="nil"/>
              <w:bottom w:val="single" w:sz="4" w:space="0" w:color="auto"/>
              <w:right w:val="single" w:sz="4" w:space="0" w:color="auto"/>
            </w:tcBorders>
            <w:shd w:val="clear" w:color="auto" w:fill="auto"/>
            <w:noWrap/>
            <w:vAlign w:val="center"/>
            <w:hideMark/>
          </w:tcPr>
          <w:p w14:paraId="3E876A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6C0EFB0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631,85</w:t>
            </w:r>
          </w:p>
        </w:tc>
        <w:tc>
          <w:tcPr>
            <w:tcW w:w="711" w:type="dxa"/>
            <w:tcBorders>
              <w:top w:val="nil"/>
              <w:left w:val="nil"/>
              <w:bottom w:val="single" w:sz="4" w:space="0" w:color="auto"/>
              <w:right w:val="single" w:sz="4" w:space="0" w:color="auto"/>
            </w:tcBorders>
            <w:shd w:val="clear" w:color="auto" w:fill="auto"/>
            <w:noWrap/>
            <w:vAlign w:val="center"/>
            <w:hideMark/>
          </w:tcPr>
          <w:p w14:paraId="15C260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8705AD"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2E7CF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11,41</w:t>
            </w:r>
          </w:p>
        </w:tc>
        <w:tc>
          <w:tcPr>
            <w:tcW w:w="1505" w:type="dxa"/>
            <w:tcBorders>
              <w:top w:val="nil"/>
              <w:left w:val="nil"/>
              <w:bottom w:val="single" w:sz="4" w:space="0" w:color="auto"/>
              <w:right w:val="single" w:sz="4" w:space="0" w:color="auto"/>
            </w:tcBorders>
            <w:shd w:val="clear" w:color="auto" w:fill="auto"/>
            <w:vAlign w:val="center"/>
            <w:hideMark/>
          </w:tcPr>
          <w:p w14:paraId="407DA17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EA75A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КЦП-1-15-1 հավաքովի երկաթբետոնե ծածկի սալ թուջե ծանր մտոցով կափարիչով ՄԹ , Vբետ=0.21մ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541CA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7F6AD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3D5940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155,818</w:t>
            </w:r>
          </w:p>
        </w:tc>
        <w:tc>
          <w:tcPr>
            <w:tcW w:w="1412" w:type="dxa"/>
            <w:tcBorders>
              <w:top w:val="nil"/>
              <w:left w:val="nil"/>
              <w:bottom w:val="single" w:sz="4" w:space="0" w:color="auto"/>
              <w:right w:val="single" w:sz="4" w:space="0" w:color="auto"/>
            </w:tcBorders>
            <w:shd w:val="clear" w:color="auto" w:fill="auto"/>
            <w:vAlign w:val="center"/>
            <w:hideMark/>
          </w:tcPr>
          <w:p w14:paraId="2408C5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1090,73</w:t>
            </w:r>
          </w:p>
        </w:tc>
        <w:tc>
          <w:tcPr>
            <w:tcW w:w="711" w:type="dxa"/>
            <w:tcBorders>
              <w:top w:val="nil"/>
              <w:left w:val="nil"/>
              <w:bottom w:val="single" w:sz="4" w:space="0" w:color="auto"/>
              <w:right w:val="single" w:sz="4" w:space="0" w:color="auto"/>
            </w:tcBorders>
            <w:shd w:val="clear" w:color="auto" w:fill="auto"/>
            <w:noWrap/>
            <w:vAlign w:val="center"/>
            <w:hideMark/>
          </w:tcPr>
          <w:p w14:paraId="7F9072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AA2FE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F1AD4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11,42</w:t>
            </w:r>
          </w:p>
        </w:tc>
        <w:tc>
          <w:tcPr>
            <w:tcW w:w="1505" w:type="dxa"/>
            <w:tcBorders>
              <w:top w:val="nil"/>
              <w:left w:val="nil"/>
              <w:bottom w:val="single" w:sz="4" w:space="0" w:color="auto"/>
              <w:right w:val="single" w:sz="4" w:space="0" w:color="auto"/>
            </w:tcBorders>
            <w:shd w:val="clear" w:color="auto" w:fill="auto"/>
            <w:vAlign w:val="center"/>
            <w:hideMark/>
          </w:tcPr>
          <w:p w14:paraId="4B90E7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108B69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650EC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98B3FA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35,0</w:t>
            </w:r>
          </w:p>
        </w:tc>
        <w:tc>
          <w:tcPr>
            <w:tcW w:w="1244" w:type="dxa"/>
            <w:tcBorders>
              <w:top w:val="nil"/>
              <w:left w:val="nil"/>
              <w:bottom w:val="single" w:sz="4" w:space="0" w:color="auto"/>
              <w:right w:val="single" w:sz="4" w:space="0" w:color="auto"/>
            </w:tcBorders>
            <w:shd w:val="clear" w:color="auto" w:fill="auto"/>
            <w:noWrap/>
            <w:vAlign w:val="center"/>
            <w:hideMark/>
          </w:tcPr>
          <w:p w14:paraId="2E15E80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197204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4304,61</w:t>
            </w:r>
          </w:p>
        </w:tc>
        <w:tc>
          <w:tcPr>
            <w:tcW w:w="711" w:type="dxa"/>
            <w:tcBorders>
              <w:top w:val="nil"/>
              <w:left w:val="nil"/>
              <w:bottom w:val="single" w:sz="4" w:space="0" w:color="auto"/>
              <w:right w:val="single" w:sz="4" w:space="0" w:color="auto"/>
            </w:tcBorders>
            <w:shd w:val="clear" w:color="auto" w:fill="auto"/>
            <w:noWrap/>
            <w:vAlign w:val="center"/>
            <w:hideMark/>
          </w:tcPr>
          <w:p w14:paraId="463378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9DCE01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FBEE8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11,43</w:t>
            </w:r>
          </w:p>
        </w:tc>
        <w:tc>
          <w:tcPr>
            <w:tcW w:w="1505" w:type="dxa"/>
            <w:tcBorders>
              <w:top w:val="nil"/>
              <w:left w:val="nil"/>
              <w:bottom w:val="single" w:sz="4" w:space="0" w:color="auto"/>
              <w:right w:val="single" w:sz="4" w:space="0" w:color="auto"/>
            </w:tcBorders>
            <w:shd w:val="clear" w:color="auto" w:fill="auto"/>
            <w:vAlign w:val="center"/>
            <w:hideMark/>
          </w:tcPr>
          <w:p w14:paraId="21FAB3C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29D04B3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6E32A7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3E1FA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0,4036</w:t>
            </w:r>
          </w:p>
        </w:tc>
        <w:tc>
          <w:tcPr>
            <w:tcW w:w="1244" w:type="dxa"/>
            <w:tcBorders>
              <w:top w:val="nil"/>
              <w:left w:val="nil"/>
              <w:bottom w:val="single" w:sz="4" w:space="0" w:color="auto"/>
              <w:right w:val="single" w:sz="4" w:space="0" w:color="auto"/>
            </w:tcBorders>
            <w:shd w:val="clear" w:color="auto" w:fill="auto"/>
            <w:noWrap/>
            <w:vAlign w:val="center"/>
            <w:hideMark/>
          </w:tcPr>
          <w:p w14:paraId="4F5846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08A40A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287,34</w:t>
            </w:r>
          </w:p>
        </w:tc>
        <w:tc>
          <w:tcPr>
            <w:tcW w:w="711" w:type="dxa"/>
            <w:tcBorders>
              <w:top w:val="nil"/>
              <w:left w:val="nil"/>
              <w:bottom w:val="single" w:sz="4" w:space="0" w:color="auto"/>
              <w:right w:val="single" w:sz="4" w:space="0" w:color="auto"/>
            </w:tcBorders>
            <w:shd w:val="clear" w:color="auto" w:fill="auto"/>
            <w:noWrap/>
            <w:vAlign w:val="center"/>
            <w:hideMark/>
          </w:tcPr>
          <w:p w14:paraId="18344F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CB8C9F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8E971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11,44</w:t>
            </w:r>
          </w:p>
        </w:tc>
        <w:tc>
          <w:tcPr>
            <w:tcW w:w="1505" w:type="dxa"/>
            <w:tcBorders>
              <w:top w:val="nil"/>
              <w:left w:val="nil"/>
              <w:bottom w:val="single" w:sz="4" w:space="0" w:color="auto"/>
              <w:right w:val="single" w:sz="4" w:space="0" w:color="auto"/>
            </w:tcBorders>
            <w:shd w:val="clear" w:color="auto" w:fill="auto"/>
            <w:vAlign w:val="center"/>
            <w:hideMark/>
          </w:tcPr>
          <w:p w14:paraId="0E47566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61CA695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2D38D4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8336F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319,4</w:t>
            </w:r>
          </w:p>
        </w:tc>
        <w:tc>
          <w:tcPr>
            <w:tcW w:w="1244" w:type="dxa"/>
            <w:tcBorders>
              <w:top w:val="nil"/>
              <w:left w:val="nil"/>
              <w:bottom w:val="single" w:sz="4" w:space="0" w:color="auto"/>
              <w:right w:val="single" w:sz="4" w:space="0" w:color="auto"/>
            </w:tcBorders>
            <w:shd w:val="clear" w:color="auto" w:fill="auto"/>
            <w:noWrap/>
            <w:vAlign w:val="center"/>
            <w:hideMark/>
          </w:tcPr>
          <w:p w14:paraId="68426EF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57A89D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353,17</w:t>
            </w:r>
          </w:p>
        </w:tc>
        <w:tc>
          <w:tcPr>
            <w:tcW w:w="711" w:type="dxa"/>
            <w:tcBorders>
              <w:top w:val="nil"/>
              <w:left w:val="nil"/>
              <w:bottom w:val="single" w:sz="4" w:space="0" w:color="auto"/>
              <w:right w:val="single" w:sz="4" w:space="0" w:color="auto"/>
            </w:tcBorders>
            <w:shd w:val="clear" w:color="auto" w:fill="auto"/>
            <w:noWrap/>
            <w:vAlign w:val="center"/>
            <w:hideMark/>
          </w:tcPr>
          <w:p w14:paraId="7AAC3D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24C13C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286FC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11,45</w:t>
            </w:r>
          </w:p>
        </w:tc>
        <w:tc>
          <w:tcPr>
            <w:tcW w:w="1505" w:type="dxa"/>
            <w:tcBorders>
              <w:top w:val="nil"/>
              <w:left w:val="nil"/>
              <w:bottom w:val="single" w:sz="4" w:space="0" w:color="auto"/>
              <w:right w:val="single" w:sz="4" w:space="0" w:color="auto"/>
            </w:tcBorders>
            <w:shd w:val="clear" w:color="auto" w:fill="auto"/>
            <w:vAlign w:val="center"/>
            <w:hideMark/>
          </w:tcPr>
          <w:p w14:paraId="625512D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74C08B0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9A1C1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6D952C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0,4036</w:t>
            </w:r>
          </w:p>
        </w:tc>
        <w:tc>
          <w:tcPr>
            <w:tcW w:w="1244" w:type="dxa"/>
            <w:tcBorders>
              <w:top w:val="nil"/>
              <w:left w:val="nil"/>
              <w:bottom w:val="single" w:sz="4" w:space="0" w:color="auto"/>
              <w:right w:val="single" w:sz="4" w:space="0" w:color="auto"/>
            </w:tcBorders>
            <w:shd w:val="clear" w:color="auto" w:fill="auto"/>
            <w:noWrap/>
            <w:vAlign w:val="center"/>
            <w:hideMark/>
          </w:tcPr>
          <w:p w14:paraId="0EDC89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3D93DC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5,37</w:t>
            </w:r>
          </w:p>
        </w:tc>
        <w:tc>
          <w:tcPr>
            <w:tcW w:w="711" w:type="dxa"/>
            <w:tcBorders>
              <w:top w:val="nil"/>
              <w:left w:val="nil"/>
              <w:bottom w:val="single" w:sz="4" w:space="0" w:color="auto"/>
              <w:right w:val="single" w:sz="4" w:space="0" w:color="auto"/>
            </w:tcBorders>
            <w:shd w:val="clear" w:color="auto" w:fill="auto"/>
            <w:noWrap/>
            <w:vAlign w:val="center"/>
            <w:hideMark/>
          </w:tcPr>
          <w:p w14:paraId="6C6CBA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2C4C83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9E9E1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11,46</w:t>
            </w:r>
          </w:p>
        </w:tc>
        <w:tc>
          <w:tcPr>
            <w:tcW w:w="1505" w:type="dxa"/>
            <w:tcBorders>
              <w:top w:val="nil"/>
              <w:left w:val="nil"/>
              <w:bottom w:val="single" w:sz="4" w:space="0" w:color="auto"/>
              <w:right w:val="single" w:sz="4" w:space="0" w:color="auto"/>
            </w:tcBorders>
            <w:shd w:val="clear" w:color="auto" w:fill="auto"/>
            <w:vAlign w:val="center"/>
            <w:hideMark/>
          </w:tcPr>
          <w:p w14:paraId="6F24B7E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6EB0961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Բետոնե վաքի առվակի երկաթայնացում, ներառյալ </w:t>
            </w:r>
            <w:r w:rsidRPr="00757779">
              <w:rPr>
                <w:rFonts w:ascii="Sylfaen" w:hAnsi="Sylfaen" w:cs="Arial"/>
                <w:sz w:val="22"/>
                <w:szCs w:val="22"/>
                <w:lang w:val="ru-RU" w:eastAsia="ru-RU"/>
              </w:rPr>
              <w:lastRenderedPageBreak/>
              <w:t>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077B344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C91FA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63,0</w:t>
            </w:r>
          </w:p>
        </w:tc>
        <w:tc>
          <w:tcPr>
            <w:tcW w:w="1244" w:type="dxa"/>
            <w:tcBorders>
              <w:top w:val="nil"/>
              <w:left w:val="nil"/>
              <w:bottom w:val="single" w:sz="4" w:space="0" w:color="auto"/>
              <w:right w:val="single" w:sz="4" w:space="0" w:color="auto"/>
            </w:tcBorders>
            <w:shd w:val="clear" w:color="auto" w:fill="auto"/>
            <w:noWrap/>
            <w:vAlign w:val="center"/>
            <w:hideMark/>
          </w:tcPr>
          <w:p w14:paraId="274ECD2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152247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41,66</w:t>
            </w:r>
          </w:p>
        </w:tc>
        <w:tc>
          <w:tcPr>
            <w:tcW w:w="711" w:type="dxa"/>
            <w:tcBorders>
              <w:top w:val="nil"/>
              <w:left w:val="nil"/>
              <w:bottom w:val="single" w:sz="4" w:space="0" w:color="auto"/>
              <w:right w:val="single" w:sz="4" w:space="0" w:color="auto"/>
            </w:tcBorders>
            <w:shd w:val="clear" w:color="auto" w:fill="auto"/>
            <w:noWrap/>
            <w:vAlign w:val="center"/>
            <w:hideMark/>
          </w:tcPr>
          <w:p w14:paraId="5F2112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354FBA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24084C0"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0316CC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2326DC8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24E6A6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F7DCC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81BC4D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C5B1A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14541,09</w:t>
            </w:r>
          </w:p>
        </w:tc>
        <w:tc>
          <w:tcPr>
            <w:tcW w:w="711" w:type="dxa"/>
            <w:tcBorders>
              <w:top w:val="nil"/>
              <w:left w:val="nil"/>
              <w:bottom w:val="single" w:sz="4" w:space="0" w:color="auto"/>
              <w:right w:val="single" w:sz="4" w:space="0" w:color="auto"/>
            </w:tcBorders>
            <w:shd w:val="clear" w:color="000000" w:fill="F2DCDB"/>
            <w:vAlign w:val="center"/>
            <w:hideMark/>
          </w:tcPr>
          <w:p w14:paraId="0E0B51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6,42</w:t>
            </w:r>
          </w:p>
        </w:tc>
      </w:tr>
      <w:tr w:rsidR="00757779" w:rsidRPr="00757779" w14:paraId="24921845"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4E46031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EF24F2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60D30F96"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11-րդ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1C09E2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252A9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84F07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0ADAD2E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46975,40</w:t>
            </w:r>
          </w:p>
        </w:tc>
        <w:tc>
          <w:tcPr>
            <w:tcW w:w="711" w:type="dxa"/>
            <w:tcBorders>
              <w:top w:val="nil"/>
              <w:left w:val="nil"/>
              <w:bottom w:val="single" w:sz="4" w:space="0" w:color="auto"/>
              <w:right w:val="single" w:sz="4" w:space="0" w:color="auto"/>
            </w:tcBorders>
            <w:shd w:val="clear" w:color="000000" w:fill="D8E4BC"/>
            <w:vAlign w:val="center"/>
            <w:hideMark/>
          </w:tcPr>
          <w:p w14:paraId="07D8D5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20,73</w:t>
            </w:r>
          </w:p>
        </w:tc>
      </w:tr>
      <w:tr w:rsidR="00757779" w:rsidRPr="00757779" w14:paraId="02E618D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3B9C86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949561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6D782E7B"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12.Կոյուղու կոլեկտոր Կ-26-1</w:t>
            </w:r>
          </w:p>
        </w:tc>
        <w:tc>
          <w:tcPr>
            <w:tcW w:w="1192" w:type="dxa"/>
            <w:tcBorders>
              <w:top w:val="nil"/>
              <w:left w:val="nil"/>
              <w:bottom w:val="single" w:sz="4" w:space="0" w:color="auto"/>
              <w:right w:val="single" w:sz="4" w:space="0" w:color="auto"/>
            </w:tcBorders>
            <w:shd w:val="clear" w:color="000000" w:fill="FCD5B4"/>
            <w:hideMark/>
          </w:tcPr>
          <w:p w14:paraId="369C102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1C23AE1D"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FDB462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3A1E57A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39155837"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684906A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52AD7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w:t>
            </w:r>
          </w:p>
        </w:tc>
        <w:tc>
          <w:tcPr>
            <w:tcW w:w="1505" w:type="dxa"/>
            <w:tcBorders>
              <w:top w:val="nil"/>
              <w:left w:val="nil"/>
              <w:bottom w:val="single" w:sz="4" w:space="0" w:color="auto"/>
              <w:right w:val="single" w:sz="4" w:space="0" w:color="auto"/>
            </w:tcBorders>
            <w:shd w:val="clear" w:color="auto" w:fill="auto"/>
            <w:vAlign w:val="center"/>
            <w:hideMark/>
          </w:tcPr>
          <w:p w14:paraId="0ED4A5A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EE34A0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409C23B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1132B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173,0</w:t>
            </w:r>
          </w:p>
        </w:tc>
        <w:tc>
          <w:tcPr>
            <w:tcW w:w="1244" w:type="dxa"/>
            <w:tcBorders>
              <w:top w:val="nil"/>
              <w:left w:val="nil"/>
              <w:bottom w:val="single" w:sz="4" w:space="0" w:color="auto"/>
              <w:right w:val="single" w:sz="4" w:space="0" w:color="auto"/>
            </w:tcBorders>
            <w:shd w:val="clear" w:color="auto" w:fill="auto"/>
            <w:noWrap/>
            <w:vAlign w:val="center"/>
            <w:hideMark/>
          </w:tcPr>
          <w:p w14:paraId="177D74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42EC9CB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18,14</w:t>
            </w:r>
          </w:p>
        </w:tc>
        <w:tc>
          <w:tcPr>
            <w:tcW w:w="711" w:type="dxa"/>
            <w:tcBorders>
              <w:top w:val="nil"/>
              <w:left w:val="nil"/>
              <w:bottom w:val="single" w:sz="4" w:space="0" w:color="auto"/>
              <w:right w:val="single" w:sz="4" w:space="0" w:color="auto"/>
            </w:tcBorders>
            <w:shd w:val="clear" w:color="auto" w:fill="auto"/>
            <w:noWrap/>
            <w:vAlign w:val="center"/>
            <w:hideMark/>
          </w:tcPr>
          <w:p w14:paraId="0A43DB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8C368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92361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w:t>
            </w:r>
          </w:p>
        </w:tc>
        <w:tc>
          <w:tcPr>
            <w:tcW w:w="1505" w:type="dxa"/>
            <w:tcBorders>
              <w:top w:val="nil"/>
              <w:left w:val="nil"/>
              <w:bottom w:val="single" w:sz="4" w:space="0" w:color="auto"/>
              <w:right w:val="single" w:sz="4" w:space="0" w:color="auto"/>
            </w:tcBorders>
            <w:shd w:val="clear" w:color="auto" w:fill="auto"/>
            <w:vAlign w:val="center"/>
            <w:hideMark/>
          </w:tcPr>
          <w:p w14:paraId="083244B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0B82B59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307E04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6E53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13,9</w:t>
            </w:r>
          </w:p>
        </w:tc>
        <w:tc>
          <w:tcPr>
            <w:tcW w:w="1244" w:type="dxa"/>
            <w:tcBorders>
              <w:top w:val="nil"/>
              <w:left w:val="nil"/>
              <w:bottom w:val="single" w:sz="4" w:space="0" w:color="auto"/>
              <w:right w:val="single" w:sz="4" w:space="0" w:color="auto"/>
            </w:tcBorders>
            <w:shd w:val="clear" w:color="auto" w:fill="auto"/>
            <w:noWrap/>
            <w:vAlign w:val="center"/>
            <w:hideMark/>
          </w:tcPr>
          <w:p w14:paraId="3C86E54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E16345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14,01</w:t>
            </w:r>
          </w:p>
        </w:tc>
        <w:tc>
          <w:tcPr>
            <w:tcW w:w="711" w:type="dxa"/>
            <w:tcBorders>
              <w:top w:val="nil"/>
              <w:left w:val="nil"/>
              <w:bottom w:val="single" w:sz="4" w:space="0" w:color="auto"/>
              <w:right w:val="single" w:sz="4" w:space="0" w:color="auto"/>
            </w:tcBorders>
            <w:shd w:val="clear" w:color="auto" w:fill="auto"/>
            <w:noWrap/>
            <w:vAlign w:val="center"/>
            <w:hideMark/>
          </w:tcPr>
          <w:p w14:paraId="54E321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F3A7F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13E9D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12,3</w:t>
            </w:r>
          </w:p>
        </w:tc>
        <w:tc>
          <w:tcPr>
            <w:tcW w:w="1505" w:type="dxa"/>
            <w:tcBorders>
              <w:top w:val="nil"/>
              <w:left w:val="nil"/>
              <w:bottom w:val="single" w:sz="4" w:space="0" w:color="auto"/>
              <w:right w:val="single" w:sz="4" w:space="0" w:color="auto"/>
            </w:tcBorders>
            <w:shd w:val="clear" w:color="auto" w:fill="auto"/>
            <w:vAlign w:val="center"/>
            <w:hideMark/>
          </w:tcPr>
          <w:p w14:paraId="64FF14C1"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8CC11A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37CEB9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0C21C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29,19</w:t>
            </w:r>
          </w:p>
        </w:tc>
        <w:tc>
          <w:tcPr>
            <w:tcW w:w="1244" w:type="dxa"/>
            <w:tcBorders>
              <w:top w:val="nil"/>
              <w:left w:val="nil"/>
              <w:bottom w:val="single" w:sz="4" w:space="0" w:color="auto"/>
              <w:right w:val="single" w:sz="4" w:space="0" w:color="auto"/>
            </w:tcBorders>
            <w:shd w:val="clear" w:color="auto" w:fill="auto"/>
            <w:noWrap/>
            <w:vAlign w:val="center"/>
            <w:hideMark/>
          </w:tcPr>
          <w:p w14:paraId="01C0524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4A2041E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5,74</w:t>
            </w:r>
          </w:p>
        </w:tc>
        <w:tc>
          <w:tcPr>
            <w:tcW w:w="711" w:type="dxa"/>
            <w:tcBorders>
              <w:top w:val="nil"/>
              <w:left w:val="nil"/>
              <w:bottom w:val="single" w:sz="4" w:space="0" w:color="auto"/>
              <w:right w:val="single" w:sz="4" w:space="0" w:color="auto"/>
            </w:tcBorders>
            <w:shd w:val="clear" w:color="auto" w:fill="auto"/>
            <w:noWrap/>
            <w:vAlign w:val="center"/>
            <w:hideMark/>
          </w:tcPr>
          <w:p w14:paraId="528D47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4040A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8055C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12,4</w:t>
            </w:r>
          </w:p>
        </w:tc>
        <w:tc>
          <w:tcPr>
            <w:tcW w:w="1505" w:type="dxa"/>
            <w:tcBorders>
              <w:top w:val="nil"/>
              <w:left w:val="nil"/>
              <w:bottom w:val="single" w:sz="4" w:space="0" w:color="auto"/>
              <w:right w:val="single" w:sz="4" w:space="0" w:color="auto"/>
            </w:tcBorders>
            <w:shd w:val="clear" w:color="auto" w:fill="auto"/>
            <w:vAlign w:val="center"/>
            <w:hideMark/>
          </w:tcPr>
          <w:p w14:paraId="4C68587D"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A17841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333F1B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ACC3D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29,19</w:t>
            </w:r>
          </w:p>
        </w:tc>
        <w:tc>
          <w:tcPr>
            <w:tcW w:w="1244" w:type="dxa"/>
            <w:tcBorders>
              <w:top w:val="nil"/>
              <w:left w:val="nil"/>
              <w:bottom w:val="single" w:sz="4" w:space="0" w:color="auto"/>
              <w:right w:val="single" w:sz="4" w:space="0" w:color="auto"/>
            </w:tcBorders>
            <w:shd w:val="clear" w:color="auto" w:fill="auto"/>
            <w:noWrap/>
            <w:vAlign w:val="center"/>
            <w:hideMark/>
          </w:tcPr>
          <w:p w14:paraId="585EC51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6BCBCE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3,83</w:t>
            </w:r>
          </w:p>
        </w:tc>
        <w:tc>
          <w:tcPr>
            <w:tcW w:w="711" w:type="dxa"/>
            <w:tcBorders>
              <w:top w:val="nil"/>
              <w:left w:val="nil"/>
              <w:bottom w:val="single" w:sz="4" w:space="0" w:color="auto"/>
              <w:right w:val="single" w:sz="4" w:space="0" w:color="auto"/>
            </w:tcBorders>
            <w:shd w:val="clear" w:color="auto" w:fill="auto"/>
            <w:noWrap/>
            <w:vAlign w:val="center"/>
            <w:hideMark/>
          </w:tcPr>
          <w:p w14:paraId="51A8D6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5E5EF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FD1B0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12,5</w:t>
            </w:r>
          </w:p>
        </w:tc>
        <w:tc>
          <w:tcPr>
            <w:tcW w:w="1505" w:type="dxa"/>
            <w:tcBorders>
              <w:top w:val="nil"/>
              <w:left w:val="nil"/>
              <w:bottom w:val="single" w:sz="4" w:space="0" w:color="auto"/>
              <w:right w:val="single" w:sz="4" w:space="0" w:color="auto"/>
            </w:tcBorders>
            <w:shd w:val="clear" w:color="auto" w:fill="auto"/>
            <w:vAlign w:val="center"/>
            <w:hideMark/>
          </w:tcPr>
          <w:p w14:paraId="3503165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1-53</w:t>
            </w:r>
          </w:p>
        </w:tc>
        <w:tc>
          <w:tcPr>
            <w:tcW w:w="3098" w:type="dxa"/>
            <w:tcBorders>
              <w:top w:val="nil"/>
              <w:left w:val="nil"/>
              <w:bottom w:val="single" w:sz="4" w:space="0" w:color="auto"/>
              <w:right w:val="single" w:sz="4" w:space="0" w:color="auto"/>
            </w:tcBorders>
            <w:shd w:val="clear" w:color="auto" w:fill="auto"/>
            <w:vAlign w:val="center"/>
            <w:hideMark/>
          </w:tcPr>
          <w:p w14:paraId="527CDAE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AE78F5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072BC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49,6</w:t>
            </w:r>
          </w:p>
        </w:tc>
        <w:tc>
          <w:tcPr>
            <w:tcW w:w="1244" w:type="dxa"/>
            <w:tcBorders>
              <w:top w:val="nil"/>
              <w:left w:val="nil"/>
              <w:bottom w:val="single" w:sz="4" w:space="0" w:color="auto"/>
              <w:right w:val="single" w:sz="4" w:space="0" w:color="auto"/>
            </w:tcBorders>
            <w:shd w:val="clear" w:color="auto" w:fill="auto"/>
            <w:noWrap/>
            <w:vAlign w:val="center"/>
            <w:hideMark/>
          </w:tcPr>
          <w:p w14:paraId="0CC571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0,762</w:t>
            </w:r>
          </w:p>
        </w:tc>
        <w:tc>
          <w:tcPr>
            <w:tcW w:w="1412" w:type="dxa"/>
            <w:tcBorders>
              <w:top w:val="nil"/>
              <w:left w:val="nil"/>
              <w:bottom w:val="single" w:sz="4" w:space="0" w:color="auto"/>
              <w:right w:val="single" w:sz="4" w:space="0" w:color="auto"/>
            </w:tcBorders>
            <w:shd w:val="clear" w:color="auto" w:fill="auto"/>
            <w:vAlign w:val="center"/>
            <w:hideMark/>
          </w:tcPr>
          <w:p w14:paraId="0D9409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37,80</w:t>
            </w:r>
          </w:p>
        </w:tc>
        <w:tc>
          <w:tcPr>
            <w:tcW w:w="711" w:type="dxa"/>
            <w:tcBorders>
              <w:top w:val="nil"/>
              <w:left w:val="nil"/>
              <w:bottom w:val="single" w:sz="4" w:space="0" w:color="auto"/>
              <w:right w:val="single" w:sz="4" w:space="0" w:color="auto"/>
            </w:tcBorders>
            <w:shd w:val="clear" w:color="auto" w:fill="auto"/>
            <w:noWrap/>
            <w:vAlign w:val="center"/>
            <w:hideMark/>
          </w:tcPr>
          <w:p w14:paraId="0343A6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31F63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6D157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12,6</w:t>
            </w:r>
          </w:p>
        </w:tc>
        <w:tc>
          <w:tcPr>
            <w:tcW w:w="1505" w:type="dxa"/>
            <w:tcBorders>
              <w:top w:val="nil"/>
              <w:left w:val="nil"/>
              <w:bottom w:val="single" w:sz="4" w:space="0" w:color="auto"/>
              <w:right w:val="single" w:sz="4" w:space="0" w:color="auto"/>
            </w:tcBorders>
            <w:shd w:val="clear" w:color="auto" w:fill="auto"/>
            <w:vAlign w:val="center"/>
            <w:hideMark/>
          </w:tcPr>
          <w:p w14:paraId="13DCBBB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161A144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188B5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A78A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39,9</w:t>
            </w:r>
          </w:p>
        </w:tc>
        <w:tc>
          <w:tcPr>
            <w:tcW w:w="1244" w:type="dxa"/>
            <w:tcBorders>
              <w:top w:val="nil"/>
              <w:left w:val="nil"/>
              <w:bottom w:val="single" w:sz="4" w:space="0" w:color="auto"/>
              <w:right w:val="single" w:sz="4" w:space="0" w:color="auto"/>
            </w:tcBorders>
            <w:shd w:val="clear" w:color="auto" w:fill="auto"/>
            <w:noWrap/>
            <w:vAlign w:val="center"/>
            <w:hideMark/>
          </w:tcPr>
          <w:p w14:paraId="5A782C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4F5ADE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40,20</w:t>
            </w:r>
          </w:p>
        </w:tc>
        <w:tc>
          <w:tcPr>
            <w:tcW w:w="711" w:type="dxa"/>
            <w:tcBorders>
              <w:top w:val="nil"/>
              <w:left w:val="nil"/>
              <w:bottom w:val="single" w:sz="4" w:space="0" w:color="auto"/>
              <w:right w:val="single" w:sz="4" w:space="0" w:color="auto"/>
            </w:tcBorders>
            <w:shd w:val="clear" w:color="auto" w:fill="auto"/>
            <w:noWrap/>
            <w:vAlign w:val="center"/>
            <w:hideMark/>
          </w:tcPr>
          <w:p w14:paraId="6C17D4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84ECB4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BE878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12,7</w:t>
            </w:r>
          </w:p>
        </w:tc>
        <w:tc>
          <w:tcPr>
            <w:tcW w:w="1505" w:type="dxa"/>
            <w:tcBorders>
              <w:top w:val="nil"/>
              <w:left w:val="nil"/>
              <w:bottom w:val="single" w:sz="4" w:space="0" w:color="auto"/>
              <w:right w:val="single" w:sz="4" w:space="0" w:color="auto"/>
            </w:tcBorders>
            <w:shd w:val="clear" w:color="auto" w:fill="auto"/>
            <w:vAlign w:val="center"/>
            <w:hideMark/>
          </w:tcPr>
          <w:p w14:paraId="7462E637"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126BC7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61853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E5A93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81,8</w:t>
            </w:r>
          </w:p>
        </w:tc>
        <w:tc>
          <w:tcPr>
            <w:tcW w:w="1244" w:type="dxa"/>
            <w:tcBorders>
              <w:top w:val="nil"/>
              <w:left w:val="nil"/>
              <w:bottom w:val="single" w:sz="4" w:space="0" w:color="auto"/>
              <w:right w:val="single" w:sz="4" w:space="0" w:color="auto"/>
            </w:tcBorders>
            <w:shd w:val="clear" w:color="auto" w:fill="auto"/>
            <w:noWrap/>
            <w:vAlign w:val="center"/>
            <w:hideMark/>
          </w:tcPr>
          <w:p w14:paraId="33DD8FD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5E38E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16,08</w:t>
            </w:r>
          </w:p>
        </w:tc>
        <w:tc>
          <w:tcPr>
            <w:tcW w:w="711" w:type="dxa"/>
            <w:tcBorders>
              <w:top w:val="nil"/>
              <w:left w:val="nil"/>
              <w:bottom w:val="single" w:sz="4" w:space="0" w:color="auto"/>
              <w:right w:val="single" w:sz="4" w:space="0" w:color="auto"/>
            </w:tcBorders>
            <w:shd w:val="clear" w:color="auto" w:fill="auto"/>
            <w:noWrap/>
            <w:vAlign w:val="center"/>
            <w:hideMark/>
          </w:tcPr>
          <w:p w14:paraId="15E975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94475F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DA549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12,8</w:t>
            </w:r>
          </w:p>
        </w:tc>
        <w:tc>
          <w:tcPr>
            <w:tcW w:w="1505" w:type="dxa"/>
            <w:tcBorders>
              <w:top w:val="nil"/>
              <w:left w:val="nil"/>
              <w:bottom w:val="single" w:sz="4" w:space="0" w:color="auto"/>
              <w:right w:val="single" w:sz="4" w:space="0" w:color="auto"/>
            </w:tcBorders>
            <w:shd w:val="clear" w:color="auto" w:fill="auto"/>
            <w:vAlign w:val="center"/>
            <w:hideMark/>
          </w:tcPr>
          <w:p w14:paraId="6FEB015C"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5A019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0A0270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A9DE7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81,8</w:t>
            </w:r>
          </w:p>
        </w:tc>
        <w:tc>
          <w:tcPr>
            <w:tcW w:w="1244" w:type="dxa"/>
            <w:tcBorders>
              <w:top w:val="nil"/>
              <w:left w:val="nil"/>
              <w:bottom w:val="single" w:sz="4" w:space="0" w:color="auto"/>
              <w:right w:val="single" w:sz="4" w:space="0" w:color="auto"/>
            </w:tcBorders>
            <w:shd w:val="clear" w:color="auto" w:fill="auto"/>
            <w:noWrap/>
            <w:vAlign w:val="center"/>
            <w:hideMark/>
          </w:tcPr>
          <w:p w14:paraId="36C2E3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6D98255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10,72</w:t>
            </w:r>
          </w:p>
        </w:tc>
        <w:tc>
          <w:tcPr>
            <w:tcW w:w="711" w:type="dxa"/>
            <w:tcBorders>
              <w:top w:val="nil"/>
              <w:left w:val="nil"/>
              <w:bottom w:val="single" w:sz="4" w:space="0" w:color="auto"/>
              <w:right w:val="single" w:sz="4" w:space="0" w:color="auto"/>
            </w:tcBorders>
            <w:shd w:val="clear" w:color="auto" w:fill="auto"/>
            <w:noWrap/>
            <w:vAlign w:val="center"/>
            <w:hideMark/>
          </w:tcPr>
          <w:p w14:paraId="00DC94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07C2222"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6ECFF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12,9</w:t>
            </w:r>
          </w:p>
        </w:tc>
        <w:tc>
          <w:tcPr>
            <w:tcW w:w="1505" w:type="dxa"/>
            <w:tcBorders>
              <w:top w:val="nil"/>
              <w:left w:val="nil"/>
              <w:bottom w:val="single" w:sz="4" w:space="0" w:color="auto"/>
              <w:right w:val="single" w:sz="4" w:space="0" w:color="auto"/>
            </w:tcBorders>
            <w:shd w:val="clear" w:color="auto" w:fill="auto"/>
            <w:vAlign w:val="center"/>
            <w:hideMark/>
          </w:tcPr>
          <w:p w14:paraId="302C008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231DA8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43CD156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DBA6B4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5,9</w:t>
            </w:r>
          </w:p>
        </w:tc>
        <w:tc>
          <w:tcPr>
            <w:tcW w:w="1244" w:type="dxa"/>
            <w:tcBorders>
              <w:top w:val="nil"/>
              <w:left w:val="nil"/>
              <w:bottom w:val="single" w:sz="4" w:space="0" w:color="auto"/>
              <w:right w:val="single" w:sz="4" w:space="0" w:color="auto"/>
            </w:tcBorders>
            <w:shd w:val="clear" w:color="auto" w:fill="auto"/>
            <w:noWrap/>
            <w:vAlign w:val="center"/>
            <w:hideMark/>
          </w:tcPr>
          <w:p w14:paraId="63B172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2990180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40,53</w:t>
            </w:r>
          </w:p>
        </w:tc>
        <w:tc>
          <w:tcPr>
            <w:tcW w:w="711" w:type="dxa"/>
            <w:tcBorders>
              <w:top w:val="nil"/>
              <w:left w:val="nil"/>
              <w:bottom w:val="single" w:sz="4" w:space="0" w:color="auto"/>
              <w:right w:val="single" w:sz="4" w:space="0" w:color="auto"/>
            </w:tcBorders>
            <w:shd w:val="clear" w:color="auto" w:fill="auto"/>
            <w:noWrap/>
            <w:vAlign w:val="center"/>
            <w:hideMark/>
          </w:tcPr>
          <w:p w14:paraId="17F657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C4FB32"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364DB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12,10</w:t>
            </w:r>
          </w:p>
        </w:tc>
        <w:tc>
          <w:tcPr>
            <w:tcW w:w="1505" w:type="dxa"/>
            <w:tcBorders>
              <w:top w:val="nil"/>
              <w:left w:val="nil"/>
              <w:bottom w:val="single" w:sz="4" w:space="0" w:color="auto"/>
              <w:right w:val="single" w:sz="4" w:space="0" w:color="auto"/>
            </w:tcBorders>
            <w:shd w:val="clear" w:color="auto" w:fill="auto"/>
            <w:vAlign w:val="center"/>
            <w:hideMark/>
          </w:tcPr>
          <w:p w14:paraId="5F4F42E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7EC5D2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61C44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5810D1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25,3</w:t>
            </w:r>
          </w:p>
        </w:tc>
        <w:tc>
          <w:tcPr>
            <w:tcW w:w="1244" w:type="dxa"/>
            <w:tcBorders>
              <w:top w:val="nil"/>
              <w:left w:val="nil"/>
              <w:bottom w:val="single" w:sz="4" w:space="0" w:color="auto"/>
              <w:right w:val="single" w:sz="4" w:space="0" w:color="auto"/>
            </w:tcBorders>
            <w:shd w:val="clear" w:color="auto" w:fill="auto"/>
            <w:noWrap/>
            <w:vAlign w:val="center"/>
            <w:hideMark/>
          </w:tcPr>
          <w:p w14:paraId="42DFB47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1B1C4C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136,59</w:t>
            </w:r>
          </w:p>
        </w:tc>
        <w:tc>
          <w:tcPr>
            <w:tcW w:w="711" w:type="dxa"/>
            <w:tcBorders>
              <w:top w:val="nil"/>
              <w:left w:val="nil"/>
              <w:bottom w:val="single" w:sz="4" w:space="0" w:color="auto"/>
              <w:right w:val="single" w:sz="4" w:space="0" w:color="auto"/>
            </w:tcBorders>
            <w:shd w:val="clear" w:color="auto" w:fill="auto"/>
            <w:noWrap/>
            <w:vAlign w:val="center"/>
            <w:hideMark/>
          </w:tcPr>
          <w:p w14:paraId="27A10EE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8D041D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E59A1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12,11</w:t>
            </w:r>
          </w:p>
        </w:tc>
        <w:tc>
          <w:tcPr>
            <w:tcW w:w="1505" w:type="dxa"/>
            <w:tcBorders>
              <w:top w:val="nil"/>
              <w:left w:val="nil"/>
              <w:bottom w:val="single" w:sz="4" w:space="0" w:color="auto"/>
              <w:right w:val="single" w:sz="4" w:space="0" w:color="auto"/>
            </w:tcBorders>
            <w:shd w:val="clear" w:color="auto" w:fill="auto"/>
            <w:vAlign w:val="center"/>
            <w:hideMark/>
          </w:tcPr>
          <w:p w14:paraId="6E56020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7499C3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Հետլիցք բուլդոզերով  տեղափոխումով 5մ օգտակար հանույթի բնահողերով, բացառությամբ </w:t>
            </w:r>
            <w:r w:rsidRPr="00757779">
              <w:rPr>
                <w:rFonts w:ascii="Sylfaen" w:hAnsi="Sylfaen" w:cs="Arial"/>
                <w:sz w:val="22"/>
                <w:szCs w:val="22"/>
                <w:lang w:val="ru-RU" w:eastAsia="ru-RU"/>
              </w:rPr>
              <w:lastRenderedPageBreak/>
              <w:t>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49F88A5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EDF74A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49,6</w:t>
            </w:r>
          </w:p>
        </w:tc>
        <w:tc>
          <w:tcPr>
            <w:tcW w:w="1244" w:type="dxa"/>
            <w:tcBorders>
              <w:top w:val="nil"/>
              <w:left w:val="nil"/>
              <w:bottom w:val="single" w:sz="4" w:space="0" w:color="auto"/>
              <w:right w:val="single" w:sz="4" w:space="0" w:color="auto"/>
            </w:tcBorders>
            <w:shd w:val="clear" w:color="auto" w:fill="auto"/>
            <w:noWrap/>
            <w:vAlign w:val="center"/>
            <w:hideMark/>
          </w:tcPr>
          <w:p w14:paraId="3D8C31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4664D8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3,27</w:t>
            </w:r>
          </w:p>
        </w:tc>
        <w:tc>
          <w:tcPr>
            <w:tcW w:w="711" w:type="dxa"/>
            <w:tcBorders>
              <w:top w:val="nil"/>
              <w:left w:val="nil"/>
              <w:bottom w:val="single" w:sz="4" w:space="0" w:color="auto"/>
              <w:right w:val="single" w:sz="4" w:space="0" w:color="auto"/>
            </w:tcBorders>
            <w:shd w:val="clear" w:color="auto" w:fill="auto"/>
            <w:noWrap/>
            <w:vAlign w:val="center"/>
            <w:hideMark/>
          </w:tcPr>
          <w:p w14:paraId="25D71F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FF0B5D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7BC84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12,12</w:t>
            </w:r>
          </w:p>
        </w:tc>
        <w:tc>
          <w:tcPr>
            <w:tcW w:w="1505" w:type="dxa"/>
            <w:tcBorders>
              <w:top w:val="nil"/>
              <w:left w:val="nil"/>
              <w:bottom w:val="single" w:sz="4" w:space="0" w:color="auto"/>
              <w:right w:val="single" w:sz="4" w:space="0" w:color="auto"/>
            </w:tcBorders>
            <w:shd w:val="clear" w:color="auto" w:fill="auto"/>
            <w:vAlign w:val="center"/>
            <w:hideMark/>
          </w:tcPr>
          <w:p w14:paraId="3FC005F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44B1C66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7314FF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79DF0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49,6</w:t>
            </w:r>
          </w:p>
        </w:tc>
        <w:tc>
          <w:tcPr>
            <w:tcW w:w="1244" w:type="dxa"/>
            <w:tcBorders>
              <w:top w:val="nil"/>
              <w:left w:val="nil"/>
              <w:bottom w:val="single" w:sz="4" w:space="0" w:color="auto"/>
              <w:right w:val="single" w:sz="4" w:space="0" w:color="auto"/>
            </w:tcBorders>
            <w:shd w:val="clear" w:color="auto" w:fill="auto"/>
            <w:noWrap/>
            <w:vAlign w:val="center"/>
            <w:hideMark/>
          </w:tcPr>
          <w:p w14:paraId="512955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39AEF91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4,01</w:t>
            </w:r>
          </w:p>
        </w:tc>
        <w:tc>
          <w:tcPr>
            <w:tcW w:w="711" w:type="dxa"/>
            <w:tcBorders>
              <w:top w:val="nil"/>
              <w:left w:val="nil"/>
              <w:bottom w:val="single" w:sz="4" w:space="0" w:color="auto"/>
              <w:right w:val="single" w:sz="4" w:space="0" w:color="auto"/>
            </w:tcBorders>
            <w:shd w:val="clear" w:color="auto" w:fill="auto"/>
            <w:noWrap/>
            <w:vAlign w:val="center"/>
            <w:hideMark/>
          </w:tcPr>
          <w:p w14:paraId="0897505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47DCB4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7C324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12,13</w:t>
            </w:r>
          </w:p>
        </w:tc>
        <w:tc>
          <w:tcPr>
            <w:tcW w:w="1505" w:type="dxa"/>
            <w:tcBorders>
              <w:top w:val="nil"/>
              <w:left w:val="nil"/>
              <w:bottom w:val="single" w:sz="4" w:space="0" w:color="auto"/>
              <w:right w:val="single" w:sz="4" w:space="0" w:color="auto"/>
            </w:tcBorders>
            <w:shd w:val="clear" w:color="auto" w:fill="auto"/>
            <w:vAlign w:val="center"/>
            <w:hideMark/>
          </w:tcPr>
          <w:p w14:paraId="77A274DC"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2E6A01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3C0B7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3530D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39,9</w:t>
            </w:r>
          </w:p>
        </w:tc>
        <w:tc>
          <w:tcPr>
            <w:tcW w:w="1244" w:type="dxa"/>
            <w:tcBorders>
              <w:top w:val="nil"/>
              <w:left w:val="nil"/>
              <w:bottom w:val="single" w:sz="4" w:space="0" w:color="auto"/>
              <w:right w:val="single" w:sz="4" w:space="0" w:color="auto"/>
            </w:tcBorders>
            <w:shd w:val="clear" w:color="auto" w:fill="auto"/>
            <w:noWrap/>
            <w:vAlign w:val="center"/>
            <w:hideMark/>
          </w:tcPr>
          <w:p w14:paraId="2427098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08A546E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3,74</w:t>
            </w:r>
          </w:p>
        </w:tc>
        <w:tc>
          <w:tcPr>
            <w:tcW w:w="711" w:type="dxa"/>
            <w:tcBorders>
              <w:top w:val="nil"/>
              <w:left w:val="nil"/>
              <w:bottom w:val="single" w:sz="4" w:space="0" w:color="auto"/>
              <w:right w:val="single" w:sz="4" w:space="0" w:color="auto"/>
            </w:tcBorders>
            <w:shd w:val="clear" w:color="auto" w:fill="auto"/>
            <w:noWrap/>
            <w:vAlign w:val="center"/>
            <w:hideMark/>
          </w:tcPr>
          <w:p w14:paraId="479EDC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62D96B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8EC462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12,14</w:t>
            </w:r>
          </w:p>
        </w:tc>
        <w:tc>
          <w:tcPr>
            <w:tcW w:w="1505" w:type="dxa"/>
            <w:tcBorders>
              <w:top w:val="nil"/>
              <w:left w:val="nil"/>
              <w:bottom w:val="single" w:sz="4" w:space="0" w:color="auto"/>
              <w:right w:val="single" w:sz="4" w:space="0" w:color="auto"/>
            </w:tcBorders>
            <w:shd w:val="clear" w:color="auto" w:fill="auto"/>
            <w:vAlign w:val="center"/>
            <w:hideMark/>
          </w:tcPr>
          <w:p w14:paraId="7B4BF41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2BE04A2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68AC4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4A1D4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114,8</w:t>
            </w:r>
          </w:p>
        </w:tc>
        <w:tc>
          <w:tcPr>
            <w:tcW w:w="1244" w:type="dxa"/>
            <w:tcBorders>
              <w:top w:val="nil"/>
              <w:left w:val="nil"/>
              <w:bottom w:val="single" w:sz="4" w:space="0" w:color="auto"/>
              <w:right w:val="single" w:sz="4" w:space="0" w:color="auto"/>
            </w:tcBorders>
            <w:shd w:val="clear" w:color="auto" w:fill="auto"/>
            <w:noWrap/>
            <w:vAlign w:val="center"/>
            <w:hideMark/>
          </w:tcPr>
          <w:p w14:paraId="6F6E401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739DE7A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193,80</w:t>
            </w:r>
          </w:p>
        </w:tc>
        <w:tc>
          <w:tcPr>
            <w:tcW w:w="711" w:type="dxa"/>
            <w:tcBorders>
              <w:top w:val="nil"/>
              <w:left w:val="nil"/>
              <w:bottom w:val="single" w:sz="4" w:space="0" w:color="auto"/>
              <w:right w:val="single" w:sz="4" w:space="0" w:color="auto"/>
            </w:tcBorders>
            <w:shd w:val="clear" w:color="auto" w:fill="auto"/>
            <w:noWrap/>
            <w:vAlign w:val="center"/>
            <w:hideMark/>
          </w:tcPr>
          <w:p w14:paraId="0BCDEDE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69EB4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FB700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12,15</w:t>
            </w:r>
          </w:p>
        </w:tc>
        <w:tc>
          <w:tcPr>
            <w:tcW w:w="1505" w:type="dxa"/>
            <w:tcBorders>
              <w:top w:val="nil"/>
              <w:left w:val="nil"/>
              <w:bottom w:val="single" w:sz="4" w:space="0" w:color="auto"/>
              <w:right w:val="single" w:sz="4" w:space="0" w:color="auto"/>
            </w:tcBorders>
            <w:shd w:val="clear" w:color="auto" w:fill="auto"/>
            <w:vAlign w:val="center"/>
            <w:hideMark/>
          </w:tcPr>
          <w:p w14:paraId="4205811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6836A40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33E80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FE2C1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114,8</w:t>
            </w:r>
          </w:p>
        </w:tc>
        <w:tc>
          <w:tcPr>
            <w:tcW w:w="1244" w:type="dxa"/>
            <w:tcBorders>
              <w:top w:val="nil"/>
              <w:left w:val="nil"/>
              <w:bottom w:val="single" w:sz="4" w:space="0" w:color="auto"/>
              <w:right w:val="single" w:sz="4" w:space="0" w:color="auto"/>
            </w:tcBorders>
            <w:shd w:val="clear" w:color="auto" w:fill="auto"/>
            <w:noWrap/>
            <w:vAlign w:val="center"/>
            <w:hideMark/>
          </w:tcPr>
          <w:p w14:paraId="193695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5E21EC4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652,97</w:t>
            </w:r>
          </w:p>
        </w:tc>
        <w:tc>
          <w:tcPr>
            <w:tcW w:w="711" w:type="dxa"/>
            <w:tcBorders>
              <w:top w:val="nil"/>
              <w:left w:val="nil"/>
              <w:bottom w:val="single" w:sz="4" w:space="0" w:color="auto"/>
              <w:right w:val="single" w:sz="4" w:space="0" w:color="auto"/>
            </w:tcBorders>
            <w:shd w:val="clear" w:color="auto" w:fill="auto"/>
            <w:noWrap/>
            <w:vAlign w:val="center"/>
            <w:hideMark/>
          </w:tcPr>
          <w:p w14:paraId="56732B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B0C1A2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74197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12,16</w:t>
            </w:r>
          </w:p>
        </w:tc>
        <w:tc>
          <w:tcPr>
            <w:tcW w:w="1505" w:type="dxa"/>
            <w:tcBorders>
              <w:top w:val="nil"/>
              <w:left w:val="nil"/>
              <w:bottom w:val="single" w:sz="4" w:space="0" w:color="auto"/>
              <w:right w:val="single" w:sz="4" w:space="0" w:color="auto"/>
            </w:tcBorders>
            <w:shd w:val="clear" w:color="auto" w:fill="auto"/>
            <w:vAlign w:val="center"/>
            <w:hideMark/>
          </w:tcPr>
          <w:p w14:paraId="06021B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19E6414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1637F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11BBC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114,8</w:t>
            </w:r>
          </w:p>
        </w:tc>
        <w:tc>
          <w:tcPr>
            <w:tcW w:w="1244" w:type="dxa"/>
            <w:tcBorders>
              <w:top w:val="nil"/>
              <w:left w:val="nil"/>
              <w:bottom w:val="single" w:sz="4" w:space="0" w:color="auto"/>
              <w:right w:val="single" w:sz="4" w:space="0" w:color="auto"/>
            </w:tcBorders>
            <w:shd w:val="clear" w:color="auto" w:fill="auto"/>
            <w:noWrap/>
            <w:vAlign w:val="center"/>
            <w:hideMark/>
          </w:tcPr>
          <w:p w14:paraId="301E670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1962B1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465,45</w:t>
            </w:r>
          </w:p>
        </w:tc>
        <w:tc>
          <w:tcPr>
            <w:tcW w:w="711" w:type="dxa"/>
            <w:tcBorders>
              <w:top w:val="nil"/>
              <w:left w:val="nil"/>
              <w:bottom w:val="single" w:sz="4" w:space="0" w:color="auto"/>
              <w:right w:val="single" w:sz="4" w:space="0" w:color="auto"/>
            </w:tcBorders>
            <w:shd w:val="clear" w:color="auto" w:fill="auto"/>
            <w:noWrap/>
            <w:vAlign w:val="center"/>
            <w:hideMark/>
          </w:tcPr>
          <w:p w14:paraId="7A3FC2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B60F43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A53D1E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CA7C0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A85D42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B288B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D74C6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3E128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3FE5C61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1646,87</w:t>
            </w:r>
          </w:p>
        </w:tc>
        <w:tc>
          <w:tcPr>
            <w:tcW w:w="711" w:type="dxa"/>
            <w:tcBorders>
              <w:top w:val="nil"/>
              <w:left w:val="nil"/>
              <w:bottom w:val="single" w:sz="4" w:space="0" w:color="auto"/>
              <w:right w:val="single" w:sz="4" w:space="0" w:color="auto"/>
            </w:tcBorders>
            <w:shd w:val="clear" w:color="000000" w:fill="F2DCDB"/>
            <w:vAlign w:val="center"/>
            <w:hideMark/>
          </w:tcPr>
          <w:p w14:paraId="6CEC2C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0,73</w:t>
            </w:r>
          </w:p>
        </w:tc>
      </w:tr>
      <w:tr w:rsidR="00757779" w:rsidRPr="00757779" w14:paraId="3322B6F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84966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68AB36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21142EC"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5B411C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BF5AA2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A8D98C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352BA3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61AF4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4E4E7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D284E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12,17</w:t>
            </w:r>
          </w:p>
        </w:tc>
        <w:tc>
          <w:tcPr>
            <w:tcW w:w="1505" w:type="dxa"/>
            <w:tcBorders>
              <w:top w:val="nil"/>
              <w:left w:val="nil"/>
              <w:bottom w:val="single" w:sz="4" w:space="0" w:color="auto"/>
              <w:right w:val="single" w:sz="4" w:space="0" w:color="auto"/>
            </w:tcBorders>
            <w:shd w:val="clear" w:color="auto" w:fill="auto"/>
            <w:vAlign w:val="center"/>
            <w:hideMark/>
          </w:tcPr>
          <w:p w14:paraId="0841D4A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60880E1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E9179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DE0824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82,0</w:t>
            </w:r>
          </w:p>
        </w:tc>
        <w:tc>
          <w:tcPr>
            <w:tcW w:w="1244" w:type="dxa"/>
            <w:tcBorders>
              <w:top w:val="nil"/>
              <w:left w:val="nil"/>
              <w:bottom w:val="single" w:sz="4" w:space="0" w:color="auto"/>
              <w:right w:val="single" w:sz="4" w:space="0" w:color="auto"/>
            </w:tcBorders>
            <w:shd w:val="clear" w:color="auto" w:fill="auto"/>
            <w:noWrap/>
            <w:vAlign w:val="center"/>
            <w:hideMark/>
          </w:tcPr>
          <w:p w14:paraId="78F222A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7C2914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681,96</w:t>
            </w:r>
          </w:p>
        </w:tc>
        <w:tc>
          <w:tcPr>
            <w:tcW w:w="711" w:type="dxa"/>
            <w:tcBorders>
              <w:top w:val="nil"/>
              <w:left w:val="nil"/>
              <w:bottom w:val="single" w:sz="4" w:space="0" w:color="auto"/>
              <w:right w:val="single" w:sz="4" w:space="0" w:color="auto"/>
            </w:tcBorders>
            <w:shd w:val="clear" w:color="auto" w:fill="auto"/>
            <w:noWrap/>
            <w:vAlign w:val="center"/>
            <w:hideMark/>
          </w:tcPr>
          <w:p w14:paraId="4F0906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B98E9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25A20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12,18</w:t>
            </w:r>
          </w:p>
        </w:tc>
        <w:tc>
          <w:tcPr>
            <w:tcW w:w="1505" w:type="dxa"/>
            <w:tcBorders>
              <w:top w:val="nil"/>
              <w:left w:val="nil"/>
              <w:bottom w:val="single" w:sz="4" w:space="0" w:color="auto"/>
              <w:right w:val="single" w:sz="4" w:space="0" w:color="auto"/>
            </w:tcBorders>
            <w:shd w:val="clear" w:color="auto" w:fill="auto"/>
            <w:vAlign w:val="center"/>
            <w:hideMark/>
          </w:tcPr>
          <w:p w14:paraId="41C666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34E62F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136BD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C1A2E8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2377478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320014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9,95</w:t>
            </w:r>
          </w:p>
        </w:tc>
        <w:tc>
          <w:tcPr>
            <w:tcW w:w="711" w:type="dxa"/>
            <w:tcBorders>
              <w:top w:val="nil"/>
              <w:left w:val="nil"/>
              <w:bottom w:val="single" w:sz="4" w:space="0" w:color="auto"/>
              <w:right w:val="single" w:sz="4" w:space="0" w:color="auto"/>
            </w:tcBorders>
            <w:shd w:val="clear" w:color="auto" w:fill="auto"/>
            <w:noWrap/>
            <w:vAlign w:val="center"/>
            <w:hideMark/>
          </w:tcPr>
          <w:p w14:paraId="481E97F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CE51BD"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9F195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12,19</w:t>
            </w:r>
          </w:p>
        </w:tc>
        <w:tc>
          <w:tcPr>
            <w:tcW w:w="1505" w:type="dxa"/>
            <w:tcBorders>
              <w:top w:val="nil"/>
              <w:left w:val="nil"/>
              <w:bottom w:val="single" w:sz="4" w:space="0" w:color="auto"/>
              <w:right w:val="single" w:sz="4" w:space="0" w:color="auto"/>
            </w:tcBorders>
            <w:shd w:val="clear" w:color="auto" w:fill="auto"/>
            <w:vAlign w:val="center"/>
            <w:hideMark/>
          </w:tcPr>
          <w:p w14:paraId="2F9C993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25AFA98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F0871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620078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0,082</w:t>
            </w:r>
          </w:p>
        </w:tc>
        <w:tc>
          <w:tcPr>
            <w:tcW w:w="1244" w:type="dxa"/>
            <w:tcBorders>
              <w:top w:val="nil"/>
              <w:left w:val="nil"/>
              <w:bottom w:val="single" w:sz="4" w:space="0" w:color="auto"/>
              <w:right w:val="single" w:sz="4" w:space="0" w:color="auto"/>
            </w:tcBorders>
            <w:shd w:val="clear" w:color="auto" w:fill="auto"/>
            <w:noWrap/>
            <w:vAlign w:val="center"/>
            <w:hideMark/>
          </w:tcPr>
          <w:p w14:paraId="472D67A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33ED8B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27,57</w:t>
            </w:r>
          </w:p>
        </w:tc>
        <w:tc>
          <w:tcPr>
            <w:tcW w:w="711" w:type="dxa"/>
            <w:tcBorders>
              <w:top w:val="nil"/>
              <w:left w:val="nil"/>
              <w:bottom w:val="single" w:sz="4" w:space="0" w:color="auto"/>
              <w:right w:val="single" w:sz="4" w:space="0" w:color="auto"/>
            </w:tcBorders>
            <w:shd w:val="clear" w:color="auto" w:fill="auto"/>
            <w:noWrap/>
            <w:vAlign w:val="center"/>
            <w:hideMark/>
          </w:tcPr>
          <w:p w14:paraId="3B17B6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D62A840"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1228E42"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5B8689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E9086C7"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98F3C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717EED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C32DC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6436E9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719,48</w:t>
            </w:r>
          </w:p>
        </w:tc>
        <w:tc>
          <w:tcPr>
            <w:tcW w:w="711" w:type="dxa"/>
            <w:tcBorders>
              <w:top w:val="nil"/>
              <w:left w:val="nil"/>
              <w:bottom w:val="single" w:sz="4" w:space="0" w:color="auto"/>
              <w:right w:val="single" w:sz="4" w:space="0" w:color="auto"/>
            </w:tcBorders>
            <w:shd w:val="clear" w:color="000000" w:fill="F2DCDB"/>
            <w:vAlign w:val="center"/>
            <w:hideMark/>
          </w:tcPr>
          <w:p w14:paraId="43F5F2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0,32</w:t>
            </w:r>
          </w:p>
        </w:tc>
      </w:tr>
      <w:tr w:rsidR="00757779" w:rsidRPr="00F42521" w14:paraId="4C67A292"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DD78D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77299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42745D43"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 xml:space="preserve">Ե/բ  ԱԴՀ 1, ԳԴՀ-1,2, D=1, </w:t>
            </w:r>
            <w:r w:rsidRPr="00757779">
              <w:rPr>
                <w:rFonts w:ascii="Sylfaen" w:hAnsi="Sylfaen" w:cs="Arial"/>
                <w:i/>
                <w:iCs/>
                <w:sz w:val="22"/>
                <w:szCs w:val="22"/>
                <w:u w:val="single"/>
                <w:lang w:val="ru-RU" w:eastAsia="ru-RU"/>
              </w:rPr>
              <w:lastRenderedPageBreak/>
              <w:t>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=1,18-1.54</w:t>
            </w:r>
          </w:p>
        </w:tc>
        <w:tc>
          <w:tcPr>
            <w:tcW w:w="1192" w:type="dxa"/>
            <w:tcBorders>
              <w:top w:val="nil"/>
              <w:left w:val="nil"/>
              <w:bottom w:val="single" w:sz="4" w:space="0" w:color="auto"/>
              <w:right w:val="single" w:sz="4" w:space="0" w:color="auto"/>
            </w:tcBorders>
            <w:shd w:val="clear" w:color="auto" w:fill="auto"/>
            <w:vAlign w:val="center"/>
            <w:hideMark/>
          </w:tcPr>
          <w:p w14:paraId="052AA0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 </w:t>
            </w:r>
          </w:p>
        </w:tc>
        <w:tc>
          <w:tcPr>
            <w:tcW w:w="1092" w:type="dxa"/>
            <w:tcBorders>
              <w:top w:val="nil"/>
              <w:left w:val="nil"/>
              <w:bottom w:val="single" w:sz="4" w:space="0" w:color="auto"/>
              <w:right w:val="single" w:sz="4" w:space="0" w:color="auto"/>
            </w:tcBorders>
            <w:shd w:val="clear" w:color="auto" w:fill="auto"/>
            <w:vAlign w:val="center"/>
            <w:hideMark/>
          </w:tcPr>
          <w:p w14:paraId="4F59E55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6C12A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B8B4B0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9CA2E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9FCCF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D4975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12,20</w:t>
            </w:r>
          </w:p>
        </w:tc>
        <w:tc>
          <w:tcPr>
            <w:tcW w:w="1505" w:type="dxa"/>
            <w:tcBorders>
              <w:top w:val="nil"/>
              <w:left w:val="nil"/>
              <w:bottom w:val="single" w:sz="4" w:space="0" w:color="auto"/>
              <w:right w:val="single" w:sz="4" w:space="0" w:color="auto"/>
            </w:tcBorders>
            <w:shd w:val="clear" w:color="auto" w:fill="auto"/>
            <w:vAlign w:val="center"/>
            <w:hideMark/>
          </w:tcPr>
          <w:p w14:paraId="7CBF292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4C9A34E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52ED42D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29E4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3,4</w:t>
            </w:r>
          </w:p>
        </w:tc>
        <w:tc>
          <w:tcPr>
            <w:tcW w:w="1244" w:type="dxa"/>
            <w:tcBorders>
              <w:top w:val="nil"/>
              <w:left w:val="nil"/>
              <w:bottom w:val="single" w:sz="4" w:space="0" w:color="auto"/>
              <w:right w:val="single" w:sz="4" w:space="0" w:color="auto"/>
            </w:tcBorders>
            <w:shd w:val="clear" w:color="auto" w:fill="auto"/>
            <w:noWrap/>
            <w:vAlign w:val="center"/>
            <w:hideMark/>
          </w:tcPr>
          <w:p w14:paraId="2928790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10B6C7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145,29</w:t>
            </w:r>
          </w:p>
        </w:tc>
        <w:tc>
          <w:tcPr>
            <w:tcW w:w="711" w:type="dxa"/>
            <w:tcBorders>
              <w:top w:val="nil"/>
              <w:left w:val="nil"/>
              <w:bottom w:val="single" w:sz="4" w:space="0" w:color="auto"/>
              <w:right w:val="single" w:sz="4" w:space="0" w:color="auto"/>
            </w:tcBorders>
            <w:shd w:val="clear" w:color="auto" w:fill="auto"/>
            <w:noWrap/>
            <w:vAlign w:val="center"/>
            <w:hideMark/>
          </w:tcPr>
          <w:p w14:paraId="4F1BABE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DBA55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86CAB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12,21</w:t>
            </w:r>
          </w:p>
        </w:tc>
        <w:tc>
          <w:tcPr>
            <w:tcW w:w="1505" w:type="dxa"/>
            <w:tcBorders>
              <w:top w:val="nil"/>
              <w:left w:val="nil"/>
              <w:bottom w:val="single" w:sz="4" w:space="0" w:color="auto"/>
              <w:right w:val="single" w:sz="4" w:space="0" w:color="auto"/>
            </w:tcBorders>
            <w:shd w:val="clear" w:color="auto" w:fill="auto"/>
            <w:vAlign w:val="center"/>
            <w:hideMark/>
          </w:tcPr>
          <w:p w14:paraId="521C98B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E1A849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A5D308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1A9F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0,90</w:t>
            </w:r>
          </w:p>
        </w:tc>
        <w:tc>
          <w:tcPr>
            <w:tcW w:w="1244" w:type="dxa"/>
            <w:tcBorders>
              <w:top w:val="nil"/>
              <w:left w:val="nil"/>
              <w:bottom w:val="single" w:sz="4" w:space="0" w:color="auto"/>
              <w:right w:val="single" w:sz="4" w:space="0" w:color="auto"/>
            </w:tcBorders>
            <w:shd w:val="clear" w:color="auto" w:fill="auto"/>
            <w:noWrap/>
            <w:vAlign w:val="center"/>
            <w:hideMark/>
          </w:tcPr>
          <w:p w14:paraId="3C6C8F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2BC56C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33,21</w:t>
            </w:r>
          </w:p>
        </w:tc>
        <w:tc>
          <w:tcPr>
            <w:tcW w:w="711" w:type="dxa"/>
            <w:tcBorders>
              <w:top w:val="nil"/>
              <w:left w:val="nil"/>
              <w:bottom w:val="single" w:sz="4" w:space="0" w:color="auto"/>
              <w:right w:val="single" w:sz="4" w:space="0" w:color="auto"/>
            </w:tcBorders>
            <w:shd w:val="clear" w:color="auto" w:fill="auto"/>
            <w:noWrap/>
            <w:vAlign w:val="center"/>
            <w:hideMark/>
          </w:tcPr>
          <w:p w14:paraId="4FEDE7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C0710B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62C7A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12,22</w:t>
            </w:r>
          </w:p>
        </w:tc>
        <w:tc>
          <w:tcPr>
            <w:tcW w:w="1505" w:type="dxa"/>
            <w:tcBorders>
              <w:top w:val="nil"/>
              <w:left w:val="nil"/>
              <w:bottom w:val="single" w:sz="4" w:space="0" w:color="auto"/>
              <w:right w:val="single" w:sz="4" w:space="0" w:color="auto"/>
            </w:tcBorders>
            <w:shd w:val="clear" w:color="auto" w:fill="auto"/>
            <w:vAlign w:val="center"/>
            <w:hideMark/>
          </w:tcPr>
          <w:p w14:paraId="4D91613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D4AC91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910DF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74DC1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1,74</w:t>
            </w:r>
          </w:p>
        </w:tc>
        <w:tc>
          <w:tcPr>
            <w:tcW w:w="1244" w:type="dxa"/>
            <w:tcBorders>
              <w:top w:val="nil"/>
              <w:left w:val="nil"/>
              <w:bottom w:val="single" w:sz="4" w:space="0" w:color="auto"/>
              <w:right w:val="single" w:sz="4" w:space="0" w:color="auto"/>
            </w:tcBorders>
            <w:shd w:val="clear" w:color="auto" w:fill="auto"/>
            <w:noWrap/>
            <w:vAlign w:val="center"/>
            <w:hideMark/>
          </w:tcPr>
          <w:p w14:paraId="3D0BA9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03740CF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73,22</w:t>
            </w:r>
          </w:p>
        </w:tc>
        <w:tc>
          <w:tcPr>
            <w:tcW w:w="711" w:type="dxa"/>
            <w:tcBorders>
              <w:top w:val="nil"/>
              <w:left w:val="nil"/>
              <w:bottom w:val="single" w:sz="4" w:space="0" w:color="auto"/>
              <w:right w:val="single" w:sz="4" w:space="0" w:color="auto"/>
            </w:tcBorders>
            <w:shd w:val="clear" w:color="auto" w:fill="auto"/>
            <w:noWrap/>
            <w:vAlign w:val="center"/>
            <w:hideMark/>
          </w:tcPr>
          <w:p w14:paraId="162246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1DFE11F"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182B0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12,23</w:t>
            </w:r>
          </w:p>
        </w:tc>
        <w:tc>
          <w:tcPr>
            <w:tcW w:w="1505" w:type="dxa"/>
            <w:tcBorders>
              <w:top w:val="nil"/>
              <w:left w:val="nil"/>
              <w:bottom w:val="single" w:sz="4" w:space="0" w:color="auto"/>
              <w:right w:val="single" w:sz="4" w:space="0" w:color="auto"/>
            </w:tcBorders>
            <w:shd w:val="clear" w:color="auto" w:fill="auto"/>
            <w:vAlign w:val="center"/>
            <w:hideMark/>
          </w:tcPr>
          <w:p w14:paraId="18382F8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E84CCB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7AEBE4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5C5B6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1D01D11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69BF9FF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88,85</w:t>
            </w:r>
          </w:p>
        </w:tc>
        <w:tc>
          <w:tcPr>
            <w:tcW w:w="711" w:type="dxa"/>
            <w:tcBorders>
              <w:top w:val="nil"/>
              <w:left w:val="nil"/>
              <w:bottom w:val="single" w:sz="4" w:space="0" w:color="auto"/>
              <w:right w:val="single" w:sz="4" w:space="0" w:color="auto"/>
            </w:tcBorders>
            <w:shd w:val="clear" w:color="auto" w:fill="auto"/>
            <w:noWrap/>
            <w:vAlign w:val="center"/>
            <w:hideMark/>
          </w:tcPr>
          <w:p w14:paraId="7769D3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26162AC"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CC3FD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12,24</w:t>
            </w:r>
          </w:p>
        </w:tc>
        <w:tc>
          <w:tcPr>
            <w:tcW w:w="1505" w:type="dxa"/>
            <w:tcBorders>
              <w:top w:val="nil"/>
              <w:left w:val="nil"/>
              <w:bottom w:val="single" w:sz="4" w:space="0" w:color="auto"/>
              <w:right w:val="single" w:sz="4" w:space="0" w:color="auto"/>
            </w:tcBorders>
            <w:shd w:val="clear" w:color="auto" w:fill="auto"/>
            <w:vAlign w:val="center"/>
            <w:hideMark/>
          </w:tcPr>
          <w:p w14:paraId="5ABA3CA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5B59D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37462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2E9E6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1237C26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00298E8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w:t>
            </w:r>
          </w:p>
        </w:tc>
        <w:tc>
          <w:tcPr>
            <w:tcW w:w="711" w:type="dxa"/>
            <w:tcBorders>
              <w:top w:val="nil"/>
              <w:left w:val="nil"/>
              <w:bottom w:val="single" w:sz="4" w:space="0" w:color="auto"/>
              <w:right w:val="single" w:sz="4" w:space="0" w:color="auto"/>
            </w:tcBorders>
            <w:shd w:val="clear" w:color="auto" w:fill="auto"/>
            <w:noWrap/>
            <w:vAlign w:val="center"/>
            <w:hideMark/>
          </w:tcPr>
          <w:p w14:paraId="554CE7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F0FB23"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131B8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12,25</w:t>
            </w:r>
          </w:p>
        </w:tc>
        <w:tc>
          <w:tcPr>
            <w:tcW w:w="1505" w:type="dxa"/>
            <w:tcBorders>
              <w:top w:val="nil"/>
              <w:left w:val="nil"/>
              <w:bottom w:val="single" w:sz="4" w:space="0" w:color="auto"/>
              <w:right w:val="single" w:sz="4" w:space="0" w:color="auto"/>
            </w:tcBorders>
            <w:shd w:val="clear" w:color="auto" w:fill="auto"/>
            <w:vAlign w:val="center"/>
            <w:hideMark/>
          </w:tcPr>
          <w:p w14:paraId="1113E8F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3DDB4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B74EC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F9589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6BEAB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BC7F1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52,65</w:t>
            </w:r>
          </w:p>
        </w:tc>
        <w:tc>
          <w:tcPr>
            <w:tcW w:w="711" w:type="dxa"/>
            <w:tcBorders>
              <w:top w:val="nil"/>
              <w:left w:val="nil"/>
              <w:bottom w:val="single" w:sz="4" w:space="0" w:color="auto"/>
              <w:right w:val="single" w:sz="4" w:space="0" w:color="auto"/>
            </w:tcBorders>
            <w:shd w:val="clear" w:color="auto" w:fill="auto"/>
            <w:noWrap/>
            <w:vAlign w:val="center"/>
            <w:hideMark/>
          </w:tcPr>
          <w:p w14:paraId="007B30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DD1303B"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7DF2F3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12,26</w:t>
            </w:r>
          </w:p>
        </w:tc>
        <w:tc>
          <w:tcPr>
            <w:tcW w:w="1505" w:type="dxa"/>
            <w:tcBorders>
              <w:top w:val="nil"/>
              <w:left w:val="nil"/>
              <w:bottom w:val="single" w:sz="4" w:space="0" w:color="auto"/>
              <w:right w:val="single" w:sz="4" w:space="0" w:color="auto"/>
            </w:tcBorders>
            <w:shd w:val="clear" w:color="auto" w:fill="auto"/>
            <w:vAlign w:val="center"/>
            <w:hideMark/>
          </w:tcPr>
          <w:p w14:paraId="1822B9C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073E5F0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ED13D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C3887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5FBFAE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578500F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368,97</w:t>
            </w:r>
          </w:p>
        </w:tc>
        <w:tc>
          <w:tcPr>
            <w:tcW w:w="711" w:type="dxa"/>
            <w:tcBorders>
              <w:top w:val="nil"/>
              <w:left w:val="nil"/>
              <w:bottom w:val="single" w:sz="4" w:space="0" w:color="auto"/>
              <w:right w:val="single" w:sz="4" w:space="0" w:color="auto"/>
            </w:tcBorders>
            <w:shd w:val="clear" w:color="auto" w:fill="auto"/>
            <w:noWrap/>
            <w:vAlign w:val="center"/>
            <w:hideMark/>
          </w:tcPr>
          <w:p w14:paraId="2483C2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5F7AC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34342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12,27</w:t>
            </w:r>
          </w:p>
        </w:tc>
        <w:tc>
          <w:tcPr>
            <w:tcW w:w="1505" w:type="dxa"/>
            <w:tcBorders>
              <w:top w:val="nil"/>
              <w:left w:val="nil"/>
              <w:bottom w:val="single" w:sz="4" w:space="0" w:color="auto"/>
              <w:right w:val="single" w:sz="4" w:space="0" w:color="auto"/>
            </w:tcBorders>
            <w:shd w:val="clear" w:color="auto" w:fill="auto"/>
            <w:vAlign w:val="center"/>
            <w:hideMark/>
          </w:tcPr>
          <w:p w14:paraId="26C1AB9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6EE077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447EE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6A6F41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0,0180</w:t>
            </w:r>
          </w:p>
        </w:tc>
        <w:tc>
          <w:tcPr>
            <w:tcW w:w="1244" w:type="dxa"/>
            <w:tcBorders>
              <w:top w:val="nil"/>
              <w:left w:val="nil"/>
              <w:bottom w:val="single" w:sz="4" w:space="0" w:color="auto"/>
              <w:right w:val="single" w:sz="4" w:space="0" w:color="auto"/>
            </w:tcBorders>
            <w:shd w:val="clear" w:color="auto" w:fill="auto"/>
            <w:noWrap/>
            <w:vAlign w:val="center"/>
            <w:hideMark/>
          </w:tcPr>
          <w:p w14:paraId="0DEFBE7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416AFB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12,82</w:t>
            </w:r>
          </w:p>
        </w:tc>
        <w:tc>
          <w:tcPr>
            <w:tcW w:w="711" w:type="dxa"/>
            <w:tcBorders>
              <w:top w:val="nil"/>
              <w:left w:val="nil"/>
              <w:bottom w:val="single" w:sz="4" w:space="0" w:color="auto"/>
              <w:right w:val="single" w:sz="4" w:space="0" w:color="auto"/>
            </w:tcBorders>
            <w:shd w:val="clear" w:color="auto" w:fill="auto"/>
            <w:noWrap/>
            <w:vAlign w:val="center"/>
            <w:hideMark/>
          </w:tcPr>
          <w:p w14:paraId="404ACB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792107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F6945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12,28</w:t>
            </w:r>
          </w:p>
        </w:tc>
        <w:tc>
          <w:tcPr>
            <w:tcW w:w="1505" w:type="dxa"/>
            <w:tcBorders>
              <w:top w:val="nil"/>
              <w:left w:val="nil"/>
              <w:bottom w:val="single" w:sz="4" w:space="0" w:color="auto"/>
              <w:right w:val="single" w:sz="4" w:space="0" w:color="auto"/>
            </w:tcBorders>
            <w:shd w:val="clear" w:color="auto" w:fill="auto"/>
            <w:vAlign w:val="center"/>
            <w:hideMark/>
          </w:tcPr>
          <w:p w14:paraId="43A68CB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677186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93BE8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A5F3D4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15,6</w:t>
            </w:r>
          </w:p>
        </w:tc>
        <w:tc>
          <w:tcPr>
            <w:tcW w:w="1244" w:type="dxa"/>
            <w:tcBorders>
              <w:top w:val="nil"/>
              <w:left w:val="nil"/>
              <w:bottom w:val="single" w:sz="4" w:space="0" w:color="auto"/>
              <w:right w:val="single" w:sz="4" w:space="0" w:color="auto"/>
            </w:tcBorders>
            <w:shd w:val="clear" w:color="auto" w:fill="auto"/>
            <w:noWrap/>
            <w:vAlign w:val="center"/>
            <w:hideMark/>
          </w:tcPr>
          <w:p w14:paraId="12BF35E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4C836F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17,25</w:t>
            </w:r>
          </w:p>
        </w:tc>
        <w:tc>
          <w:tcPr>
            <w:tcW w:w="711" w:type="dxa"/>
            <w:tcBorders>
              <w:top w:val="nil"/>
              <w:left w:val="nil"/>
              <w:bottom w:val="single" w:sz="4" w:space="0" w:color="auto"/>
              <w:right w:val="single" w:sz="4" w:space="0" w:color="auto"/>
            </w:tcBorders>
            <w:shd w:val="clear" w:color="auto" w:fill="auto"/>
            <w:noWrap/>
            <w:vAlign w:val="center"/>
            <w:hideMark/>
          </w:tcPr>
          <w:p w14:paraId="694FDB0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5AE717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8E107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12,29</w:t>
            </w:r>
          </w:p>
        </w:tc>
        <w:tc>
          <w:tcPr>
            <w:tcW w:w="1505" w:type="dxa"/>
            <w:tcBorders>
              <w:top w:val="nil"/>
              <w:left w:val="nil"/>
              <w:bottom w:val="single" w:sz="4" w:space="0" w:color="auto"/>
              <w:right w:val="single" w:sz="4" w:space="0" w:color="auto"/>
            </w:tcBorders>
            <w:shd w:val="clear" w:color="auto" w:fill="auto"/>
            <w:vAlign w:val="center"/>
            <w:hideMark/>
          </w:tcPr>
          <w:p w14:paraId="5A1AE61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54FA158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9191B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33D61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0,0180</w:t>
            </w:r>
          </w:p>
        </w:tc>
        <w:tc>
          <w:tcPr>
            <w:tcW w:w="1244" w:type="dxa"/>
            <w:tcBorders>
              <w:top w:val="nil"/>
              <w:left w:val="nil"/>
              <w:bottom w:val="single" w:sz="4" w:space="0" w:color="auto"/>
              <w:right w:val="single" w:sz="4" w:space="0" w:color="auto"/>
            </w:tcBorders>
            <w:shd w:val="clear" w:color="auto" w:fill="auto"/>
            <w:noWrap/>
            <w:vAlign w:val="center"/>
            <w:hideMark/>
          </w:tcPr>
          <w:p w14:paraId="14D3AF2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17F3DB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0,24</w:t>
            </w:r>
          </w:p>
        </w:tc>
        <w:tc>
          <w:tcPr>
            <w:tcW w:w="711" w:type="dxa"/>
            <w:tcBorders>
              <w:top w:val="nil"/>
              <w:left w:val="nil"/>
              <w:bottom w:val="single" w:sz="4" w:space="0" w:color="auto"/>
              <w:right w:val="single" w:sz="4" w:space="0" w:color="auto"/>
            </w:tcBorders>
            <w:shd w:val="clear" w:color="auto" w:fill="auto"/>
            <w:noWrap/>
            <w:vAlign w:val="center"/>
            <w:hideMark/>
          </w:tcPr>
          <w:p w14:paraId="0142AB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A6F32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437C9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12,30</w:t>
            </w:r>
          </w:p>
        </w:tc>
        <w:tc>
          <w:tcPr>
            <w:tcW w:w="1505" w:type="dxa"/>
            <w:tcBorders>
              <w:top w:val="nil"/>
              <w:left w:val="nil"/>
              <w:bottom w:val="single" w:sz="4" w:space="0" w:color="auto"/>
              <w:right w:val="single" w:sz="4" w:space="0" w:color="auto"/>
            </w:tcBorders>
            <w:shd w:val="clear" w:color="auto" w:fill="auto"/>
            <w:vAlign w:val="center"/>
            <w:hideMark/>
          </w:tcPr>
          <w:p w14:paraId="7810294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1F0CD3B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A224F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14BC5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4,5</w:t>
            </w:r>
          </w:p>
        </w:tc>
        <w:tc>
          <w:tcPr>
            <w:tcW w:w="1244" w:type="dxa"/>
            <w:tcBorders>
              <w:top w:val="nil"/>
              <w:left w:val="nil"/>
              <w:bottom w:val="single" w:sz="4" w:space="0" w:color="auto"/>
              <w:right w:val="single" w:sz="4" w:space="0" w:color="auto"/>
            </w:tcBorders>
            <w:shd w:val="clear" w:color="auto" w:fill="auto"/>
            <w:noWrap/>
            <w:vAlign w:val="center"/>
            <w:hideMark/>
          </w:tcPr>
          <w:p w14:paraId="72D47AB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5C7582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2,98</w:t>
            </w:r>
          </w:p>
        </w:tc>
        <w:tc>
          <w:tcPr>
            <w:tcW w:w="711" w:type="dxa"/>
            <w:tcBorders>
              <w:top w:val="nil"/>
              <w:left w:val="nil"/>
              <w:bottom w:val="single" w:sz="4" w:space="0" w:color="auto"/>
              <w:right w:val="single" w:sz="4" w:space="0" w:color="auto"/>
            </w:tcBorders>
            <w:shd w:val="clear" w:color="auto" w:fill="auto"/>
            <w:noWrap/>
            <w:vAlign w:val="center"/>
            <w:hideMark/>
          </w:tcPr>
          <w:p w14:paraId="23269EC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7AD39D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ECA8FA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BF609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8CCF72C"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4A332BA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81D6E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C20E74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555F07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834,97</w:t>
            </w:r>
          </w:p>
        </w:tc>
        <w:tc>
          <w:tcPr>
            <w:tcW w:w="711" w:type="dxa"/>
            <w:tcBorders>
              <w:top w:val="nil"/>
              <w:left w:val="nil"/>
              <w:bottom w:val="single" w:sz="4" w:space="0" w:color="auto"/>
              <w:right w:val="single" w:sz="4" w:space="0" w:color="auto"/>
            </w:tcBorders>
            <w:shd w:val="clear" w:color="000000" w:fill="F2DCDB"/>
            <w:vAlign w:val="center"/>
            <w:hideMark/>
          </w:tcPr>
          <w:p w14:paraId="2CF756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0,37</w:t>
            </w:r>
          </w:p>
        </w:tc>
      </w:tr>
      <w:tr w:rsidR="00757779" w:rsidRPr="00757779" w14:paraId="1ED6FCF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B90D66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3E7D28F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6298A05B"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12-րդ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144CB8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E3F664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4143B1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5D07B5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3201,32</w:t>
            </w:r>
          </w:p>
        </w:tc>
        <w:tc>
          <w:tcPr>
            <w:tcW w:w="711" w:type="dxa"/>
            <w:tcBorders>
              <w:top w:val="nil"/>
              <w:left w:val="nil"/>
              <w:bottom w:val="single" w:sz="4" w:space="0" w:color="auto"/>
              <w:right w:val="single" w:sz="4" w:space="0" w:color="auto"/>
            </w:tcBorders>
            <w:shd w:val="clear" w:color="000000" w:fill="D8E4BC"/>
            <w:vAlign w:val="center"/>
            <w:hideMark/>
          </w:tcPr>
          <w:p w14:paraId="0BD2536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1,41</w:t>
            </w:r>
          </w:p>
        </w:tc>
      </w:tr>
      <w:tr w:rsidR="00757779" w:rsidRPr="00757779" w14:paraId="543E59B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8B3B2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60DE39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484B59AF"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13.Կոյուղու կոլեկտոր Կ-27</w:t>
            </w:r>
          </w:p>
        </w:tc>
        <w:tc>
          <w:tcPr>
            <w:tcW w:w="1192" w:type="dxa"/>
            <w:tcBorders>
              <w:top w:val="nil"/>
              <w:left w:val="nil"/>
              <w:bottom w:val="single" w:sz="4" w:space="0" w:color="auto"/>
              <w:right w:val="single" w:sz="4" w:space="0" w:color="auto"/>
            </w:tcBorders>
            <w:shd w:val="clear" w:color="000000" w:fill="FCD5B4"/>
            <w:hideMark/>
          </w:tcPr>
          <w:p w14:paraId="0DBC718F"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115D2C6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3E7D40C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662A4E6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00ED64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435F455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04ED7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w:t>
            </w:r>
          </w:p>
        </w:tc>
        <w:tc>
          <w:tcPr>
            <w:tcW w:w="1505" w:type="dxa"/>
            <w:tcBorders>
              <w:top w:val="nil"/>
              <w:left w:val="nil"/>
              <w:bottom w:val="single" w:sz="4" w:space="0" w:color="auto"/>
              <w:right w:val="single" w:sz="4" w:space="0" w:color="auto"/>
            </w:tcBorders>
            <w:shd w:val="clear" w:color="auto" w:fill="auto"/>
            <w:vAlign w:val="center"/>
            <w:hideMark/>
          </w:tcPr>
          <w:p w14:paraId="1315EA5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ACC8A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23F8FA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1B02BF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853,0</w:t>
            </w:r>
          </w:p>
        </w:tc>
        <w:tc>
          <w:tcPr>
            <w:tcW w:w="1244" w:type="dxa"/>
            <w:tcBorders>
              <w:top w:val="nil"/>
              <w:left w:val="nil"/>
              <w:bottom w:val="single" w:sz="4" w:space="0" w:color="auto"/>
              <w:right w:val="single" w:sz="4" w:space="0" w:color="auto"/>
            </w:tcBorders>
            <w:shd w:val="clear" w:color="auto" w:fill="auto"/>
            <w:noWrap/>
            <w:vAlign w:val="center"/>
            <w:hideMark/>
          </w:tcPr>
          <w:p w14:paraId="7E9386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7C9D0D8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89,43</w:t>
            </w:r>
          </w:p>
        </w:tc>
        <w:tc>
          <w:tcPr>
            <w:tcW w:w="711" w:type="dxa"/>
            <w:tcBorders>
              <w:top w:val="nil"/>
              <w:left w:val="nil"/>
              <w:bottom w:val="single" w:sz="4" w:space="0" w:color="auto"/>
              <w:right w:val="single" w:sz="4" w:space="0" w:color="auto"/>
            </w:tcBorders>
            <w:shd w:val="clear" w:color="auto" w:fill="auto"/>
            <w:noWrap/>
            <w:vAlign w:val="center"/>
            <w:hideMark/>
          </w:tcPr>
          <w:p w14:paraId="301C29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EA8297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F4EDB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w:t>
            </w:r>
          </w:p>
        </w:tc>
        <w:tc>
          <w:tcPr>
            <w:tcW w:w="1505" w:type="dxa"/>
            <w:tcBorders>
              <w:top w:val="nil"/>
              <w:left w:val="nil"/>
              <w:bottom w:val="single" w:sz="4" w:space="0" w:color="auto"/>
              <w:right w:val="single" w:sz="4" w:space="0" w:color="auto"/>
            </w:tcBorders>
            <w:shd w:val="clear" w:color="auto" w:fill="auto"/>
            <w:vAlign w:val="center"/>
            <w:hideMark/>
          </w:tcPr>
          <w:p w14:paraId="2750FC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68FFCE9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38A664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67B2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90,6</w:t>
            </w:r>
          </w:p>
        </w:tc>
        <w:tc>
          <w:tcPr>
            <w:tcW w:w="1244" w:type="dxa"/>
            <w:tcBorders>
              <w:top w:val="nil"/>
              <w:left w:val="nil"/>
              <w:bottom w:val="single" w:sz="4" w:space="0" w:color="auto"/>
              <w:right w:val="single" w:sz="4" w:space="0" w:color="auto"/>
            </w:tcBorders>
            <w:shd w:val="clear" w:color="auto" w:fill="auto"/>
            <w:noWrap/>
            <w:vAlign w:val="center"/>
            <w:hideMark/>
          </w:tcPr>
          <w:p w14:paraId="3F3480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5C29C94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91,29</w:t>
            </w:r>
          </w:p>
        </w:tc>
        <w:tc>
          <w:tcPr>
            <w:tcW w:w="711" w:type="dxa"/>
            <w:tcBorders>
              <w:top w:val="nil"/>
              <w:left w:val="nil"/>
              <w:bottom w:val="single" w:sz="4" w:space="0" w:color="auto"/>
              <w:right w:val="single" w:sz="4" w:space="0" w:color="auto"/>
            </w:tcBorders>
            <w:shd w:val="clear" w:color="auto" w:fill="auto"/>
            <w:noWrap/>
            <w:vAlign w:val="center"/>
            <w:hideMark/>
          </w:tcPr>
          <w:p w14:paraId="4A1ABB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3D45E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4CC20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w:t>
            </w:r>
          </w:p>
        </w:tc>
        <w:tc>
          <w:tcPr>
            <w:tcW w:w="1505" w:type="dxa"/>
            <w:tcBorders>
              <w:top w:val="nil"/>
              <w:left w:val="nil"/>
              <w:bottom w:val="single" w:sz="4" w:space="0" w:color="auto"/>
              <w:right w:val="single" w:sz="4" w:space="0" w:color="auto"/>
            </w:tcBorders>
            <w:shd w:val="clear" w:color="auto" w:fill="auto"/>
            <w:vAlign w:val="center"/>
            <w:hideMark/>
          </w:tcPr>
          <w:p w14:paraId="5FBC7F1A"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D64EC4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3C82AF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12620A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190,26</w:t>
            </w:r>
          </w:p>
        </w:tc>
        <w:tc>
          <w:tcPr>
            <w:tcW w:w="1244" w:type="dxa"/>
            <w:tcBorders>
              <w:top w:val="nil"/>
              <w:left w:val="nil"/>
              <w:bottom w:val="single" w:sz="4" w:space="0" w:color="auto"/>
              <w:right w:val="single" w:sz="4" w:space="0" w:color="auto"/>
            </w:tcBorders>
            <w:shd w:val="clear" w:color="auto" w:fill="auto"/>
            <w:noWrap/>
            <w:vAlign w:val="center"/>
            <w:hideMark/>
          </w:tcPr>
          <w:p w14:paraId="1EBF59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2DEC4F6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37,40</w:t>
            </w:r>
          </w:p>
        </w:tc>
        <w:tc>
          <w:tcPr>
            <w:tcW w:w="711" w:type="dxa"/>
            <w:tcBorders>
              <w:top w:val="nil"/>
              <w:left w:val="nil"/>
              <w:bottom w:val="single" w:sz="4" w:space="0" w:color="auto"/>
              <w:right w:val="single" w:sz="4" w:space="0" w:color="auto"/>
            </w:tcBorders>
            <w:shd w:val="clear" w:color="auto" w:fill="auto"/>
            <w:noWrap/>
            <w:vAlign w:val="center"/>
            <w:hideMark/>
          </w:tcPr>
          <w:p w14:paraId="5DADD1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67E166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B01B2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13,4</w:t>
            </w:r>
          </w:p>
        </w:tc>
        <w:tc>
          <w:tcPr>
            <w:tcW w:w="1505" w:type="dxa"/>
            <w:tcBorders>
              <w:top w:val="nil"/>
              <w:left w:val="nil"/>
              <w:bottom w:val="single" w:sz="4" w:space="0" w:color="auto"/>
              <w:right w:val="single" w:sz="4" w:space="0" w:color="auto"/>
            </w:tcBorders>
            <w:shd w:val="clear" w:color="auto" w:fill="auto"/>
            <w:vAlign w:val="center"/>
            <w:hideMark/>
          </w:tcPr>
          <w:p w14:paraId="740F0F8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0D3458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441DED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B2A7C1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190,26</w:t>
            </w:r>
          </w:p>
        </w:tc>
        <w:tc>
          <w:tcPr>
            <w:tcW w:w="1244" w:type="dxa"/>
            <w:tcBorders>
              <w:top w:val="nil"/>
              <w:left w:val="nil"/>
              <w:bottom w:val="single" w:sz="4" w:space="0" w:color="auto"/>
              <w:right w:val="single" w:sz="4" w:space="0" w:color="auto"/>
            </w:tcBorders>
            <w:shd w:val="clear" w:color="auto" w:fill="auto"/>
            <w:noWrap/>
            <w:vAlign w:val="center"/>
            <w:hideMark/>
          </w:tcPr>
          <w:p w14:paraId="37E654B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1A4CE7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24,93</w:t>
            </w:r>
          </w:p>
        </w:tc>
        <w:tc>
          <w:tcPr>
            <w:tcW w:w="711" w:type="dxa"/>
            <w:tcBorders>
              <w:top w:val="nil"/>
              <w:left w:val="nil"/>
              <w:bottom w:val="single" w:sz="4" w:space="0" w:color="auto"/>
              <w:right w:val="single" w:sz="4" w:space="0" w:color="auto"/>
            </w:tcBorders>
            <w:shd w:val="clear" w:color="auto" w:fill="auto"/>
            <w:noWrap/>
            <w:vAlign w:val="center"/>
            <w:hideMark/>
          </w:tcPr>
          <w:p w14:paraId="13614A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524BB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2E0EA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13,5</w:t>
            </w:r>
          </w:p>
        </w:tc>
        <w:tc>
          <w:tcPr>
            <w:tcW w:w="1505" w:type="dxa"/>
            <w:tcBorders>
              <w:top w:val="nil"/>
              <w:left w:val="nil"/>
              <w:bottom w:val="single" w:sz="4" w:space="0" w:color="auto"/>
              <w:right w:val="single" w:sz="4" w:space="0" w:color="auto"/>
            </w:tcBorders>
            <w:shd w:val="clear" w:color="auto" w:fill="auto"/>
            <w:vAlign w:val="center"/>
            <w:hideMark/>
          </w:tcPr>
          <w:p w14:paraId="47F6424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4D59EE5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E1886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DF347E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993,67</w:t>
            </w:r>
          </w:p>
        </w:tc>
        <w:tc>
          <w:tcPr>
            <w:tcW w:w="1244" w:type="dxa"/>
            <w:tcBorders>
              <w:top w:val="nil"/>
              <w:left w:val="nil"/>
              <w:bottom w:val="single" w:sz="4" w:space="0" w:color="auto"/>
              <w:right w:val="single" w:sz="4" w:space="0" w:color="auto"/>
            </w:tcBorders>
            <w:shd w:val="clear" w:color="auto" w:fill="auto"/>
            <w:noWrap/>
            <w:vAlign w:val="center"/>
            <w:hideMark/>
          </w:tcPr>
          <w:p w14:paraId="591962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3DF5C0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605,90</w:t>
            </w:r>
          </w:p>
        </w:tc>
        <w:tc>
          <w:tcPr>
            <w:tcW w:w="711" w:type="dxa"/>
            <w:tcBorders>
              <w:top w:val="nil"/>
              <w:left w:val="nil"/>
              <w:bottom w:val="single" w:sz="4" w:space="0" w:color="auto"/>
              <w:right w:val="single" w:sz="4" w:space="0" w:color="auto"/>
            </w:tcBorders>
            <w:shd w:val="clear" w:color="auto" w:fill="auto"/>
            <w:noWrap/>
            <w:vAlign w:val="center"/>
            <w:hideMark/>
          </w:tcPr>
          <w:p w14:paraId="17E4A9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AD6A13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2FF1E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13,6</w:t>
            </w:r>
          </w:p>
        </w:tc>
        <w:tc>
          <w:tcPr>
            <w:tcW w:w="1505" w:type="dxa"/>
            <w:tcBorders>
              <w:top w:val="nil"/>
              <w:left w:val="nil"/>
              <w:bottom w:val="single" w:sz="4" w:space="0" w:color="auto"/>
              <w:right w:val="single" w:sz="4" w:space="0" w:color="auto"/>
            </w:tcBorders>
            <w:shd w:val="clear" w:color="auto" w:fill="auto"/>
            <w:vAlign w:val="center"/>
            <w:hideMark/>
          </w:tcPr>
          <w:p w14:paraId="045F911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614D1FD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6CAF3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2D946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30,73</w:t>
            </w:r>
          </w:p>
        </w:tc>
        <w:tc>
          <w:tcPr>
            <w:tcW w:w="1244" w:type="dxa"/>
            <w:tcBorders>
              <w:top w:val="nil"/>
              <w:left w:val="nil"/>
              <w:bottom w:val="single" w:sz="4" w:space="0" w:color="auto"/>
              <w:right w:val="single" w:sz="4" w:space="0" w:color="auto"/>
            </w:tcBorders>
            <w:shd w:val="clear" w:color="auto" w:fill="auto"/>
            <w:noWrap/>
            <w:vAlign w:val="center"/>
            <w:hideMark/>
          </w:tcPr>
          <w:p w14:paraId="3476689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3D9789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184,63</w:t>
            </w:r>
          </w:p>
        </w:tc>
        <w:tc>
          <w:tcPr>
            <w:tcW w:w="711" w:type="dxa"/>
            <w:tcBorders>
              <w:top w:val="nil"/>
              <w:left w:val="nil"/>
              <w:bottom w:val="single" w:sz="4" w:space="0" w:color="auto"/>
              <w:right w:val="single" w:sz="4" w:space="0" w:color="auto"/>
            </w:tcBorders>
            <w:shd w:val="clear" w:color="auto" w:fill="auto"/>
            <w:noWrap/>
            <w:vAlign w:val="center"/>
            <w:hideMark/>
          </w:tcPr>
          <w:p w14:paraId="7985BD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B03710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F2F8F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13,7</w:t>
            </w:r>
          </w:p>
        </w:tc>
        <w:tc>
          <w:tcPr>
            <w:tcW w:w="1505" w:type="dxa"/>
            <w:tcBorders>
              <w:top w:val="nil"/>
              <w:left w:val="nil"/>
              <w:bottom w:val="single" w:sz="4" w:space="0" w:color="auto"/>
              <w:right w:val="single" w:sz="4" w:space="0" w:color="auto"/>
            </w:tcBorders>
            <w:shd w:val="clear" w:color="auto" w:fill="auto"/>
            <w:vAlign w:val="center"/>
            <w:hideMark/>
          </w:tcPr>
          <w:p w14:paraId="22461AF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vAlign w:val="center"/>
            <w:hideMark/>
          </w:tcPr>
          <w:p w14:paraId="7685132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A3D8D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7B6CA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302,9</w:t>
            </w:r>
          </w:p>
        </w:tc>
        <w:tc>
          <w:tcPr>
            <w:tcW w:w="1244" w:type="dxa"/>
            <w:tcBorders>
              <w:top w:val="nil"/>
              <w:left w:val="nil"/>
              <w:bottom w:val="single" w:sz="4" w:space="0" w:color="auto"/>
              <w:right w:val="single" w:sz="4" w:space="0" w:color="auto"/>
            </w:tcBorders>
            <w:shd w:val="clear" w:color="auto" w:fill="auto"/>
            <w:noWrap/>
            <w:vAlign w:val="center"/>
            <w:hideMark/>
          </w:tcPr>
          <w:p w14:paraId="580356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1307EF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227,89</w:t>
            </w:r>
          </w:p>
        </w:tc>
        <w:tc>
          <w:tcPr>
            <w:tcW w:w="711" w:type="dxa"/>
            <w:tcBorders>
              <w:top w:val="nil"/>
              <w:left w:val="nil"/>
              <w:bottom w:val="single" w:sz="4" w:space="0" w:color="auto"/>
              <w:right w:val="single" w:sz="4" w:space="0" w:color="auto"/>
            </w:tcBorders>
            <w:shd w:val="clear" w:color="auto" w:fill="auto"/>
            <w:noWrap/>
            <w:vAlign w:val="center"/>
            <w:hideMark/>
          </w:tcPr>
          <w:p w14:paraId="327B30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52E798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E13525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13,8</w:t>
            </w:r>
          </w:p>
        </w:tc>
        <w:tc>
          <w:tcPr>
            <w:tcW w:w="1505" w:type="dxa"/>
            <w:tcBorders>
              <w:top w:val="nil"/>
              <w:left w:val="nil"/>
              <w:bottom w:val="single" w:sz="4" w:space="0" w:color="auto"/>
              <w:right w:val="single" w:sz="4" w:space="0" w:color="auto"/>
            </w:tcBorders>
            <w:shd w:val="clear" w:color="auto" w:fill="auto"/>
            <w:vAlign w:val="center"/>
            <w:hideMark/>
          </w:tcPr>
          <w:p w14:paraId="164B7E33"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93517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4DE48C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E9A83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590,7</w:t>
            </w:r>
          </w:p>
        </w:tc>
        <w:tc>
          <w:tcPr>
            <w:tcW w:w="1244" w:type="dxa"/>
            <w:tcBorders>
              <w:top w:val="nil"/>
              <w:left w:val="nil"/>
              <w:bottom w:val="single" w:sz="4" w:space="0" w:color="auto"/>
              <w:right w:val="single" w:sz="4" w:space="0" w:color="auto"/>
            </w:tcBorders>
            <w:shd w:val="clear" w:color="auto" w:fill="auto"/>
            <w:noWrap/>
            <w:vAlign w:val="center"/>
            <w:hideMark/>
          </w:tcPr>
          <w:p w14:paraId="18BC98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163E60E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116,11</w:t>
            </w:r>
          </w:p>
        </w:tc>
        <w:tc>
          <w:tcPr>
            <w:tcW w:w="711" w:type="dxa"/>
            <w:tcBorders>
              <w:top w:val="nil"/>
              <w:left w:val="nil"/>
              <w:bottom w:val="single" w:sz="4" w:space="0" w:color="auto"/>
              <w:right w:val="single" w:sz="4" w:space="0" w:color="auto"/>
            </w:tcBorders>
            <w:shd w:val="clear" w:color="auto" w:fill="auto"/>
            <w:noWrap/>
            <w:vAlign w:val="center"/>
            <w:hideMark/>
          </w:tcPr>
          <w:p w14:paraId="7217C6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9851F1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F8E20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13,9</w:t>
            </w:r>
          </w:p>
        </w:tc>
        <w:tc>
          <w:tcPr>
            <w:tcW w:w="1505" w:type="dxa"/>
            <w:tcBorders>
              <w:top w:val="nil"/>
              <w:left w:val="nil"/>
              <w:bottom w:val="single" w:sz="4" w:space="0" w:color="auto"/>
              <w:right w:val="single" w:sz="4" w:space="0" w:color="auto"/>
            </w:tcBorders>
            <w:shd w:val="clear" w:color="auto" w:fill="auto"/>
            <w:vAlign w:val="center"/>
            <w:hideMark/>
          </w:tcPr>
          <w:p w14:paraId="1103B994"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6F31B7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77251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79FBD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590,7</w:t>
            </w:r>
          </w:p>
        </w:tc>
        <w:tc>
          <w:tcPr>
            <w:tcW w:w="1244" w:type="dxa"/>
            <w:tcBorders>
              <w:top w:val="nil"/>
              <w:left w:val="nil"/>
              <w:bottom w:val="single" w:sz="4" w:space="0" w:color="auto"/>
              <w:right w:val="single" w:sz="4" w:space="0" w:color="auto"/>
            </w:tcBorders>
            <w:shd w:val="clear" w:color="auto" w:fill="auto"/>
            <w:noWrap/>
            <w:vAlign w:val="center"/>
            <w:hideMark/>
          </w:tcPr>
          <w:p w14:paraId="164509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71774D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77,41</w:t>
            </w:r>
          </w:p>
        </w:tc>
        <w:tc>
          <w:tcPr>
            <w:tcW w:w="711" w:type="dxa"/>
            <w:tcBorders>
              <w:top w:val="nil"/>
              <w:left w:val="nil"/>
              <w:bottom w:val="single" w:sz="4" w:space="0" w:color="auto"/>
              <w:right w:val="single" w:sz="4" w:space="0" w:color="auto"/>
            </w:tcBorders>
            <w:shd w:val="clear" w:color="auto" w:fill="auto"/>
            <w:noWrap/>
            <w:vAlign w:val="center"/>
            <w:hideMark/>
          </w:tcPr>
          <w:p w14:paraId="08D75F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3DE97EE"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076B1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13,10</w:t>
            </w:r>
          </w:p>
        </w:tc>
        <w:tc>
          <w:tcPr>
            <w:tcW w:w="1505" w:type="dxa"/>
            <w:tcBorders>
              <w:top w:val="nil"/>
              <w:left w:val="nil"/>
              <w:bottom w:val="single" w:sz="4" w:space="0" w:color="auto"/>
              <w:right w:val="single" w:sz="4" w:space="0" w:color="auto"/>
            </w:tcBorders>
            <w:shd w:val="clear" w:color="auto" w:fill="auto"/>
            <w:vAlign w:val="center"/>
            <w:hideMark/>
          </w:tcPr>
          <w:p w14:paraId="1EA4E74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3748EA3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34E9AB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99180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29,5</w:t>
            </w:r>
          </w:p>
        </w:tc>
        <w:tc>
          <w:tcPr>
            <w:tcW w:w="1244" w:type="dxa"/>
            <w:tcBorders>
              <w:top w:val="nil"/>
              <w:left w:val="nil"/>
              <w:bottom w:val="single" w:sz="4" w:space="0" w:color="auto"/>
              <w:right w:val="single" w:sz="4" w:space="0" w:color="auto"/>
            </w:tcBorders>
            <w:shd w:val="clear" w:color="auto" w:fill="auto"/>
            <w:noWrap/>
            <w:vAlign w:val="center"/>
            <w:hideMark/>
          </w:tcPr>
          <w:p w14:paraId="5DFC50B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33B0C07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202,66</w:t>
            </w:r>
          </w:p>
        </w:tc>
        <w:tc>
          <w:tcPr>
            <w:tcW w:w="711" w:type="dxa"/>
            <w:tcBorders>
              <w:top w:val="nil"/>
              <w:left w:val="nil"/>
              <w:bottom w:val="single" w:sz="4" w:space="0" w:color="auto"/>
              <w:right w:val="single" w:sz="4" w:space="0" w:color="auto"/>
            </w:tcBorders>
            <w:shd w:val="clear" w:color="auto" w:fill="auto"/>
            <w:noWrap/>
            <w:vAlign w:val="center"/>
            <w:hideMark/>
          </w:tcPr>
          <w:p w14:paraId="1ED45C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A23F8AB"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7765A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13,11</w:t>
            </w:r>
          </w:p>
        </w:tc>
        <w:tc>
          <w:tcPr>
            <w:tcW w:w="1505" w:type="dxa"/>
            <w:tcBorders>
              <w:top w:val="nil"/>
              <w:left w:val="nil"/>
              <w:bottom w:val="single" w:sz="4" w:space="0" w:color="auto"/>
              <w:right w:val="single" w:sz="4" w:space="0" w:color="auto"/>
            </w:tcBorders>
            <w:shd w:val="clear" w:color="auto" w:fill="auto"/>
            <w:vAlign w:val="center"/>
            <w:hideMark/>
          </w:tcPr>
          <w:p w14:paraId="088433A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52BE62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CC3E15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1A899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125,6</w:t>
            </w:r>
          </w:p>
        </w:tc>
        <w:tc>
          <w:tcPr>
            <w:tcW w:w="1244" w:type="dxa"/>
            <w:tcBorders>
              <w:top w:val="nil"/>
              <w:left w:val="nil"/>
              <w:bottom w:val="single" w:sz="4" w:space="0" w:color="auto"/>
              <w:right w:val="single" w:sz="4" w:space="0" w:color="auto"/>
            </w:tcBorders>
            <w:shd w:val="clear" w:color="auto" w:fill="auto"/>
            <w:noWrap/>
            <w:vAlign w:val="center"/>
            <w:hideMark/>
          </w:tcPr>
          <w:p w14:paraId="2C25F2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46CEB3E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678,08</w:t>
            </w:r>
          </w:p>
        </w:tc>
        <w:tc>
          <w:tcPr>
            <w:tcW w:w="711" w:type="dxa"/>
            <w:tcBorders>
              <w:top w:val="nil"/>
              <w:left w:val="nil"/>
              <w:bottom w:val="single" w:sz="4" w:space="0" w:color="auto"/>
              <w:right w:val="single" w:sz="4" w:space="0" w:color="auto"/>
            </w:tcBorders>
            <w:shd w:val="clear" w:color="auto" w:fill="auto"/>
            <w:noWrap/>
            <w:vAlign w:val="center"/>
            <w:hideMark/>
          </w:tcPr>
          <w:p w14:paraId="02D82C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5E83A7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0779B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13,12</w:t>
            </w:r>
          </w:p>
        </w:tc>
        <w:tc>
          <w:tcPr>
            <w:tcW w:w="1505" w:type="dxa"/>
            <w:tcBorders>
              <w:top w:val="nil"/>
              <w:left w:val="nil"/>
              <w:bottom w:val="single" w:sz="4" w:space="0" w:color="auto"/>
              <w:right w:val="single" w:sz="4" w:space="0" w:color="auto"/>
            </w:tcBorders>
            <w:shd w:val="clear" w:color="auto" w:fill="auto"/>
            <w:vAlign w:val="center"/>
            <w:hideMark/>
          </w:tcPr>
          <w:p w14:paraId="66D41CF1"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726738B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CF8C02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F00D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1024,4</w:t>
            </w:r>
          </w:p>
        </w:tc>
        <w:tc>
          <w:tcPr>
            <w:tcW w:w="1244" w:type="dxa"/>
            <w:tcBorders>
              <w:top w:val="nil"/>
              <w:left w:val="nil"/>
              <w:bottom w:val="single" w:sz="4" w:space="0" w:color="auto"/>
              <w:right w:val="single" w:sz="4" w:space="0" w:color="auto"/>
            </w:tcBorders>
            <w:shd w:val="clear" w:color="auto" w:fill="auto"/>
            <w:noWrap/>
            <w:vAlign w:val="center"/>
            <w:hideMark/>
          </w:tcPr>
          <w:p w14:paraId="2D3B364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539E7D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67,48</w:t>
            </w:r>
          </w:p>
        </w:tc>
        <w:tc>
          <w:tcPr>
            <w:tcW w:w="711" w:type="dxa"/>
            <w:tcBorders>
              <w:top w:val="nil"/>
              <w:left w:val="nil"/>
              <w:bottom w:val="single" w:sz="4" w:space="0" w:color="auto"/>
              <w:right w:val="single" w:sz="4" w:space="0" w:color="auto"/>
            </w:tcBorders>
            <w:shd w:val="clear" w:color="auto" w:fill="auto"/>
            <w:noWrap/>
            <w:vAlign w:val="center"/>
            <w:hideMark/>
          </w:tcPr>
          <w:p w14:paraId="023B3EE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2009D1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18DE2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13,13</w:t>
            </w:r>
          </w:p>
        </w:tc>
        <w:tc>
          <w:tcPr>
            <w:tcW w:w="1505" w:type="dxa"/>
            <w:tcBorders>
              <w:top w:val="nil"/>
              <w:left w:val="nil"/>
              <w:bottom w:val="single" w:sz="4" w:space="0" w:color="auto"/>
              <w:right w:val="single" w:sz="4" w:space="0" w:color="auto"/>
            </w:tcBorders>
            <w:shd w:val="clear" w:color="auto" w:fill="auto"/>
            <w:vAlign w:val="center"/>
            <w:hideMark/>
          </w:tcPr>
          <w:p w14:paraId="3A102C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1979C84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700520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CC71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1024,4</w:t>
            </w:r>
          </w:p>
        </w:tc>
        <w:tc>
          <w:tcPr>
            <w:tcW w:w="1244" w:type="dxa"/>
            <w:tcBorders>
              <w:top w:val="nil"/>
              <w:left w:val="nil"/>
              <w:bottom w:val="single" w:sz="4" w:space="0" w:color="auto"/>
              <w:right w:val="single" w:sz="4" w:space="0" w:color="auto"/>
            </w:tcBorders>
            <w:shd w:val="clear" w:color="auto" w:fill="auto"/>
            <w:noWrap/>
            <w:vAlign w:val="center"/>
            <w:hideMark/>
          </w:tcPr>
          <w:p w14:paraId="3131A40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586EAAD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82,85</w:t>
            </w:r>
          </w:p>
        </w:tc>
        <w:tc>
          <w:tcPr>
            <w:tcW w:w="711" w:type="dxa"/>
            <w:tcBorders>
              <w:top w:val="nil"/>
              <w:left w:val="nil"/>
              <w:bottom w:val="single" w:sz="4" w:space="0" w:color="auto"/>
              <w:right w:val="single" w:sz="4" w:space="0" w:color="auto"/>
            </w:tcBorders>
            <w:shd w:val="clear" w:color="auto" w:fill="auto"/>
            <w:noWrap/>
            <w:vAlign w:val="center"/>
            <w:hideMark/>
          </w:tcPr>
          <w:p w14:paraId="289D9F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AFFEDC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96E2B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13,14</w:t>
            </w:r>
          </w:p>
        </w:tc>
        <w:tc>
          <w:tcPr>
            <w:tcW w:w="1505" w:type="dxa"/>
            <w:tcBorders>
              <w:top w:val="nil"/>
              <w:left w:val="nil"/>
              <w:bottom w:val="single" w:sz="4" w:space="0" w:color="auto"/>
              <w:right w:val="single" w:sz="4" w:space="0" w:color="auto"/>
            </w:tcBorders>
            <w:shd w:val="clear" w:color="auto" w:fill="auto"/>
            <w:vAlign w:val="center"/>
            <w:hideMark/>
          </w:tcPr>
          <w:p w14:paraId="3383F672"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6892523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50683F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A627E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302,9</w:t>
            </w:r>
          </w:p>
        </w:tc>
        <w:tc>
          <w:tcPr>
            <w:tcW w:w="1244" w:type="dxa"/>
            <w:tcBorders>
              <w:top w:val="nil"/>
              <w:left w:val="nil"/>
              <w:bottom w:val="single" w:sz="4" w:space="0" w:color="auto"/>
              <w:right w:val="single" w:sz="4" w:space="0" w:color="auto"/>
            </w:tcBorders>
            <w:shd w:val="clear" w:color="auto" w:fill="auto"/>
            <w:noWrap/>
            <w:vAlign w:val="center"/>
            <w:hideMark/>
          </w:tcPr>
          <w:p w14:paraId="3FA3334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72F20E1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28,41</w:t>
            </w:r>
          </w:p>
        </w:tc>
        <w:tc>
          <w:tcPr>
            <w:tcW w:w="711" w:type="dxa"/>
            <w:tcBorders>
              <w:top w:val="nil"/>
              <w:left w:val="nil"/>
              <w:bottom w:val="single" w:sz="4" w:space="0" w:color="auto"/>
              <w:right w:val="single" w:sz="4" w:space="0" w:color="auto"/>
            </w:tcBorders>
            <w:shd w:val="clear" w:color="auto" w:fill="auto"/>
            <w:noWrap/>
            <w:vAlign w:val="center"/>
            <w:hideMark/>
          </w:tcPr>
          <w:p w14:paraId="4B1476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74F412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5227A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13,15</w:t>
            </w:r>
          </w:p>
        </w:tc>
        <w:tc>
          <w:tcPr>
            <w:tcW w:w="1505" w:type="dxa"/>
            <w:tcBorders>
              <w:top w:val="nil"/>
              <w:left w:val="nil"/>
              <w:bottom w:val="single" w:sz="4" w:space="0" w:color="auto"/>
              <w:right w:val="single" w:sz="4" w:space="0" w:color="auto"/>
            </w:tcBorders>
            <w:shd w:val="clear" w:color="auto" w:fill="auto"/>
            <w:vAlign w:val="center"/>
            <w:hideMark/>
          </w:tcPr>
          <w:p w14:paraId="25C871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15A81C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D5E53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6B841F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569,8</w:t>
            </w:r>
          </w:p>
        </w:tc>
        <w:tc>
          <w:tcPr>
            <w:tcW w:w="1244" w:type="dxa"/>
            <w:tcBorders>
              <w:top w:val="nil"/>
              <w:left w:val="nil"/>
              <w:bottom w:val="single" w:sz="4" w:space="0" w:color="auto"/>
              <w:right w:val="single" w:sz="4" w:space="0" w:color="auto"/>
            </w:tcBorders>
            <w:shd w:val="clear" w:color="auto" w:fill="auto"/>
            <w:noWrap/>
            <w:vAlign w:val="center"/>
            <w:hideMark/>
          </w:tcPr>
          <w:p w14:paraId="75C81A7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18AC30B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961,90</w:t>
            </w:r>
          </w:p>
        </w:tc>
        <w:tc>
          <w:tcPr>
            <w:tcW w:w="711" w:type="dxa"/>
            <w:tcBorders>
              <w:top w:val="nil"/>
              <w:left w:val="nil"/>
              <w:bottom w:val="single" w:sz="4" w:space="0" w:color="auto"/>
              <w:right w:val="single" w:sz="4" w:space="0" w:color="auto"/>
            </w:tcBorders>
            <w:shd w:val="clear" w:color="auto" w:fill="auto"/>
            <w:noWrap/>
            <w:vAlign w:val="center"/>
            <w:hideMark/>
          </w:tcPr>
          <w:p w14:paraId="20D646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372C48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836B5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13,16</w:t>
            </w:r>
          </w:p>
        </w:tc>
        <w:tc>
          <w:tcPr>
            <w:tcW w:w="1505" w:type="dxa"/>
            <w:tcBorders>
              <w:top w:val="nil"/>
              <w:left w:val="nil"/>
              <w:bottom w:val="single" w:sz="4" w:space="0" w:color="auto"/>
              <w:right w:val="single" w:sz="4" w:space="0" w:color="auto"/>
            </w:tcBorders>
            <w:shd w:val="clear" w:color="auto" w:fill="auto"/>
            <w:vAlign w:val="center"/>
            <w:hideMark/>
          </w:tcPr>
          <w:p w14:paraId="4AB9608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44B86A1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1CBC34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10F9E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569,8</w:t>
            </w:r>
          </w:p>
        </w:tc>
        <w:tc>
          <w:tcPr>
            <w:tcW w:w="1244" w:type="dxa"/>
            <w:tcBorders>
              <w:top w:val="nil"/>
              <w:left w:val="nil"/>
              <w:bottom w:val="single" w:sz="4" w:space="0" w:color="auto"/>
              <w:right w:val="single" w:sz="4" w:space="0" w:color="auto"/>
            </w:tcBorders>
            <w:shd w:val="clear" w:color="auto" w:fill="auto"/>
            <w:noWrap/>
            <w:vAlign w:val="center"/>
            <w:hideMark/>
          </w:tcPr>
          <w:p w14:paraId="3F4C5C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6F87F9B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3240,94</w:t>
            </w:r>
          </w:p>
        </w:tc>
        <w:tc>
          <w:tcPr>
            <w:tcW w:w="711" w:type="dxa"/>
            <w:tcBorders>
              <w:top w:val="nil"/>
              <w:left w:val="nil"/>
              <w:bottom w:val="single" w:sz="4" w:space="0" w:color="auto"/>
              <w:right w:val="single" w:sz="4" w:space="0" w:color="auto"/>
            </w:tcBorders>
            <w:shd w:val="clear" w:color="auto" w:fill="auto"/>
            <w:noWrap/>
            <w:vAlign w:val="center"/>
            <w:hideMark/>
          </w:tcPr>
          <w:p w14:paraId="4E8305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94C00ED"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EABB9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13,17</w:t>
            </w:r>
          </w:p>
        </w:tc>
        <w:tc>
          <w:tcPr>
            <w:tcW w:w="1505" w:type="dxa"/>
            <w:tcBorders>
              <w:top w:val="nil"/>
              <w:left w:val="nil"/>
              <w:bottom w:val="single" w:sz="4" w:space="0" w:color="auto"/>
              <w:right w:val="single" w:sz="4" w:space="0" w:color="auto"/>
            </w:tcBorders>
            <w:shd w:val="clear" w:color="auto" w:fill="auto"/>
            <w:vAlign w:val="center"/>
            <w:hideMark/>
          </w:tcPr>
          <w:p w14:paraId="2C2BB1C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234FE6E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B5ADE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814BF2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569,8</w:t>
            </w:r>
          </w:p>
        </w:tc>
        <w:tc>
          <w:tcPr>
            <w:tcW w:w="1244" w:type="dxa"/>
            <w:tcBorders>
              <w:top w:val="nil"/>
              <w:left w:val="nil"/>
              <w:bottom w:val="single" w:sz="4" w:space="0" w:color="auto"/>
              <w:right w:val="single" w:sz="4" w:space="0" w:color="auto"/>
            </w:tcBorders>
            <w:shd w:val="clear" w:color="auto" w:fill="auto"/>
            <w:noWrap/>
            <w:vAlign w:val="center"/>
            <w:hideMark/>
          </w:tcPr>
          <w:p w14:paraId="4EF587F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3C6EF2D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2310,23</w:t>
            </w:r>
          </w:p>
        </w:tc>
        <w:tc>
          <w:tcPr>
            <w:tcW w:w="711" w:type="dxa"/>
            <w:tcBorders>
              <w:top w:val="nil"/>
              <w:left w:val="nil"/>
              <w:bottom w:val="single" w:sz="4" w:space="0" w:color="auto"/>
              <w:right w:val="single" w:sz="4" w:space="0" w:color="auto"/>
            </w:tcBorders>
            <w:shd w:val="clear" w:color="auto" w:fill="auto"/>
            <w:noWrap/>
            <w:vAlign w:val="center"/>
            <w:hideMark/>
          </w:tcPr>
          <w:p w14:paraId="0767EF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DFD9CA" w14:textId="77777777" w:rsidTr="00286820">
        <w:trPr>
          <w:trHeight w:val="138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CC471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13,18</w:t>
            </w:r>
          </w:p>
        </w:tc>
        <w:tc>
          <w:tcPr>
            <w:tcW w:w="1505" w:type="dxa"/>
            <w:tcBorders>
              <w:top w:val="nil"/>
              <w:left w:val="nil"/>
              <w:bottom w:val="single" w:sz="4" w:space="0" w:color="auto"/>
              <w:right w:val="single" w:sz="4" w:space="0" w:color="auto"/>
            </w:tcBorders>
            <w:shd w:val="clear" w:color="auto" w:fill="auto"/>
            <w:vAlign w:val="center"/>
            <w:hideMark/>
          </w:tcPr>
          <w:p w14:paraId="3ECFD94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1-225 PE</w:t>
            </w:r>
          </w:p>
        </w:tc>
        <w:tc>
          <w:tcPr>
            <w:tcW w:w="3098" w:type="dxa"/>
            <w:tcBorders>
              <w:top w:val="nil"/>
              <w:left w:val="nil"/>
              <w:bottom w:val="single" w:sz="4" w:space="0" w:color="auto"/>
              <w:right w:val="single" w:sz="4" w:space="0" w:color="auto"/>
            </w:tcBorders>
            <w:shd w:val="clear" w:color="auto" w:fill="auto"/>
            <w:vAlign w:val="center"/>
            <w:hideMark/>
          </w:tcPr>
          <w:p w14:paraId="46D055A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ոչ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173037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57F8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132,7</w:t>
            </w:r>
          </w:p>
        </w:tc>
        <w:tc>
          <w:tcPr>
            <w:tcW w:w="1244" w:type="dxa"/>
            <w:tcBorders>
              <w:top w:val="nil"/>
              <w:left w:val="nil"/>
              <w:bottom w:val="single" w:sz="4" w:space="0" w:color="auto"/>
              <w:right w:val="single" w:sz="4" w:space="0" w:color="auto"/>
            </w:tcBorders>
            <w:shd w:val="clear" w:color="auto" w:fill="auto"/>
            <w:noWrap/>
            <w:vAlign w:val="center"/>
            <w:hideMark/>
          </w:tcPr>
          <w:p w14:paraId="6DD575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4,449</w:t>
            </w:r>
          </w:p>
        </w:tc>
        <w:tc>
          <w:tcPr>
            <w:tcW w:w="1412" w:type="dxa"/>
            <w:tcBorders>
              <w:top w:val="nil"/>
              <w:left w:val="nil"/>
              <w:bottom w:val="single" w:sz="4" w:space="0" w:color="auto"/>
              <w:right w:val="single" w:sz="4" w:space="0" w:color="auto"/>
            </w:tcBorders>
            <w:shd w:val="clear" w:color="auto" w:fill="auto"/>
            <w:vAlign w:val="center"/>
            <w:hideMark/>
          </w:tcPr>
          <w:p w14:paraId="311245A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590,50</w:t>
            </w:r>
          </w:p>
        </w:tc>
        <w:tc>
          <w:tcPr>
            <w:tcW w:w="711" w:type="dxa"/>
            <w:tcBorders>
              <w:top w:val="nil"/>
              <w:left w:val="nil"/>
              <w:bottom w:val="single" w:sz="4" w:space="0" w:color="auto"/>
              <w:right w:val="single" w:sz="4" w:space="0" w:color="auto"/>
            </w:tcBorders>
            <w:shd w:val="clear" w:color="auto" w:fill="auto"/>
            <w:noWrap/>
            <w:vAlign w:val="center"/>
            <w:hideMark/>
          </w:tcPr>
          <w:p w14:paraId="2506CC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5402D2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6B2CFF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4E0BEF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7D0B2FB1"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131A6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8C645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967CB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DEB699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9618,05</w:t>
            </w:r>
          </w:p>
        </w:tc>
        <w:tc>
          <w:tcPr>
            <w:tcW w:w="711" w:type="dxa"/>
            <w:tcBorders>
              <w:top w:val="nil"/>
              <w:left w:val="nil"/>
              <w:bottom w:val="single" w:sz="4" w:space="0" w:color="auto"/>
              <w:right w:val="single" w:sz="4" w:space="0" w:color="auto"/>
            </w:tcBorders>
            <w:shd w:val="clear" w:color="000000" w:fill="F2DCDB"/>
            <w:vAlign w:val="center"/>
            <w:hideMark/>
          </w:tcPr>
          <w:p w14:paraId="3B3E04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4,25</w:t>
            </w:r>
          </w:p>
        </w:tc>
      </w:tr>
      <w:tr w:rsidR="00757779" w:rsidRPr="00757779" w14:paraId="787A1F04"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11B61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482962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10C6FFD5"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3D51418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14CC0B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88B49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02865C2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789B1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713A1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04CD3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13,19</w:t>
            </w:r>
          </w:p>
        </w:tc>
        <w:tc>
          <w:tcPr>
            <w:tcW w:w="1505" w:type="dxa"/>
            <w:tcBorders>
              <w:top w:val="nil"/>
              <w:left w:val="nil"/>
              <w:bottom w:val="single" w:sz="4" w:space="0" w:color="auto"/>
              <w:right w:val="single" w:sz="4" w:space="0" w:color="auto"/>
            </w:tcBorders>
            <w:shd w:val="clear" w:color="auto" w:fill="auto"/>
            <w:vAlign w:val="center"/>
            <w:hideMark/>
          </w:tcPr>
          <w:p w14:paraId="5341C56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1D3F7F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DN200 /GF/ SN8 տիպի պոլիէթիլենե լայնուկավոր ակոսավոր խողովակներ, արժեք, մատակարարում, տեղադրում և հիդրավլիկ </w:t>
            </w:r>
            <w:r w:rsidRPr="00757779">
              <w:rPr>
                <w:rFonts w:ascii="Sylfaen" w:hAnsi="Sylfaen" w:cs="Arial"/>
                <w:sz w:val="22"/>
                <w:szCs w:val="22"/>
                <w:lang w:val="ru-RU" w:eastAsia="ru-RU"/>
              </w:rPr>
              <w:lastRenderedPageBreak/>
              <w:t>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27FEB8D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p>
        </w:tc>
        <w:tc>
          <w:tcPr>
            <w:tcW w:w="1092" w:type="dxa"/>
            <w:tcBorders>
              <w:top w:val="nil"/>
              <w:left w:val="nil"/>
              <w:bottom w:val="single" w:sz="4" w:space="0" w:color="auto"/>
              <w:right w:val="single" w:sz="4" w:space="0" w:color="auto"/>
            </w:tcBorders>
            <w:shd w:val="clear" w:color="auto" w:fill="auto"/>
            <w:vAlign w:val="center"/>
            <w:hideMark/>
          </w:tcPr>
          <w:p w14:paraId="7206D6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407,0</w:t>
            </w:r>
          </w:p>
        </w:tc>
        <w:tc>
          <w:tcPr>
            <w:tcW w:w="1244" w:type="dxa"/>
            <w:tcBorders>
              <w:top w:val="nil"/>
              <w:left w:val="nil"/>
              <w:bottom w:val="single" w:sz="4" w:space="0" w:color="auto"/>
              <w:right w:val="single" w:sz="4" w:space="0" w:color="auto"/>
            </w:tcBorders>
            <w:shd w:val="clear" w:color="auto" w:fill="auto"/>
            <w:noWrap/>
            <w:vAlign w:val="center"/>
            <w:hideMark/>
          </w:tcPr>
          <w:p w14:paraId="0B5122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42B6AD6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3384,85</w:t>
            </w:r>
          </w:p>
        </w:tc>
        <w:tc>
          <w:tcPr>
            <w:tcW w:w="711" w:type="dxa"/>
            <w:tcBorders>
              <w:top w:val="nil"/>
              <w:left w:val="nil"/>
              <w:bottom w:val="single" w:sz="4" w:space="0" w:color="auto"/>
              <w:right w:val="single" w:sz="4" w:space="0" w:color="auto"/>
            </w:tcBorders>
            <w:shd w:val="clear" w:color="auto" w:fill="auto"/>
            <w:noWrap/>
            <w:vAlign w:val="center"/>
            <w:hideMark/>
          </w:tcPr>
          <w:p w14:paraId="75271C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7333E8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CFABA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13,20</w:t>
            </w:r>
          </w:p>
        </w:tc>
        <w:tc>
          <w:tcPr>
            <w:tcW w:w="1505" w:type="dxa"/>
            <w:tcBorders>
              <w:top w:val="nil"/>
              <w:left w:val="nil"/>
              <w:bottom w:val="single" w:sz="4" w:space="0" w:color="auto"/>
              <w:right w:val="single" w:sz="4" w:space="0" w:color="auto"/>
            </w:tcBorders>
            <w:shd w:val="clear" w:color="auto" w:fill="auto"/>
            <w:vAlign w:val="center"/>
            <w:hideMark/>
          </w:tcPr>
          <w:p w14:paraId="7BF7F66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2B4F97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3D2B2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5215BD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68,0</w:t>
            </w:r>
          </w:p>
        </w:tc>
        <w:tc>
          <w:tcPr>
            <w:tcW w:w="1244" w:type="dxa"/>
            <w:tcBorders>
              <w:top w:val="nil"/>
              <w:left w:val="nil"/>
              <w:bottom w:val="single" w:sz="4" w:space="0" w:color="auto"/>
              <w:right w:val="single" w:sz="4" w:space="0" w:color="auto"/>
            </w:tcBorders>
            <w:shd w:val="clear" w:color="auto" w:fill="auto"/>
            <w:noWrap/>
            <w:vAlign w:val="center"/>
            <w:hideMark/>
          </w:tcPr>
          <w:p w14:paraId="4BCC9E3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03DDB7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48,32</w:t>
            </w:r>
          </w:p>
        </w:tc>
        <w:tc>
          <w:tcPr>
            <w:tcW w:w="711" w:type="dxa"/>
            <w:tcBorders>
              <w:top w:val="nil"/>
              <w:left w:val="nil"/>
              <w:bottom w:val="single" w:sz="4" w:space="0" w:color="auto"/>
              <w:right w:val="single" w:sz="4" w:space="0" w:color="auto"/>
            </w:tcBorders>
            <w:shd w:val="clear" w:color="auto" w:fill="auto"/>
            <w:noWrap/>
            <w:vAlign w:val="center"/>
            <w:hideMark/>
          </w:tcPr>
          <w:p w14:paraId="6BCC49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0376C0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F1877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13,21</w:t>
            </w:r>
          </w:p>
        </w:tc>
        <w:tc>
          <w:tcPr>
            <w:tcW w:w="1505" w:type="dxa"/>
            <w:tcBorders>
              <w:top w:val="nil"/>
              <w:left w:val="nil"/>
              <w:bottom w:val="single" w:sz="4" w:space="0" w:color="auto"/>
              <w:right w:val="single" w:sz="4" w:space="0" w:color="auto"/>
            </w:tcBorders>
            <w:shd w:val="clear" w:color="auto" w:fill="auto"/>
            <w:vAlign w:val="center"/>
            <w:hideMark/>
          </w:tcPr>
          <w:p w14:paraId="03E5FD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292E7C3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76128A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65611E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0,407</w:t>
            </w:r>
          </w:p>
        </w:tc>
        <w:tc>
          <w:tcPr>
            <w:tcW w:w="1244" w:type="dxa"/>
            <w:tcBorders>
              <w:top w:val="nil"/>
              <w:left w:val="nil"/>
              <w:bottom w:val="single" w:sz="4" w:space="0" w:color="auto"/>
              <w:right w:val="single" w:sz="4" w:space="0" w:color="auto"/>
            </w:tcBorders>
            <w:shd w:val="clear" w:color="auto" w:fill="auto"/>
            <w:noWrap/>
            <w:vAlign w:val="center"/>
            <w:hideMark/>
          </w:tcPr>
          <w:p w14:paraId="59E6943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7DD1706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136,86</w:t>
            </w:r>
          </w:p>
        </w:tc>
        <w:tc>
          <w:tcPr>
            <w:tcW w:w="711" w:type="dxa"/>
            <w:tcBorders>
              <w:top w:val="nil"/>
              <w:left w:val="nil"/>
              <w:bottom w:val="single" w:sz="4" w:space="0" w:color="auto"/>
              <w:right w:val="single" w:sz="4" w:space="0" w:color="auto"/>
            </w:tcBorders>
            <w:shd w:val="clear" w:color="auto" w:fill="auto"/>
            <w:noWrap/>
            <w:vAlign w:val="center"/>
            <w:hideMark/>
          </w:tcPr>
          <w:p w14:paraId="66D1F88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1667F5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37B8A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13,22</w:t>
            </w:r>
          </w:p>
        </w:tc>
        <w:tc>
          <w:tcPr>
            <w:tcW w:w="1505" w:type="dxa"/>
            <w:tcBorders>
              <w:top w:val="nil"/>
              <w:left w:val="nil"/>
              <w:bottom w:val="single" w:sz="4" w:space="0" w:color="auto"/>
              <w:right w:val="single" w:sz="4" w:space="0" w:color="auto"/>
            </w:tcBorders>
            <w:shd w:val="clear" w:color="auto" w:fill="auto"/>
            <w:vAlign w:val="center"/>
            <w:hideMark/>
          </w:tcPr>
          <w:p w14:paraId="39B3F1C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22-366 կիրառելի</w:t>
            </w:r>
          </w:p>
        </w:tc>
        <w:tc>
          <w:tcPr>
            <w:tcW w:w="3098" w:type="dxa"/>
            <w:tcBorders>
              <w:top w:val="nil"/>
              <w:left w:val="nil"/>
              <w:bottom w:val="single" w:sz="4" w:space="0" w:color="auto"/>
              <w:right w:val="single" w:sz="4" w:space="0" w:color="auto"/>
            </w:tcBorders>
            <w:shd w:val="clear" w:color="auto" w:fill="auto"/>
            <w:vAlign w:val="center"/>
            <w:hideMark/>
          </w:tcPr>
          <w:p w14:paraId="474E421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Պոլիէթիլենե լայնուկավոր ակոսավոր եռաբաշխիկ Փ200մմ,  SN8,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204A696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1BAC1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548CFCB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49,184</w:t>
            </w:r>
          </w:p>
        </w:tc>
        <w:tc>
          <w:tcPr>
            <w:tcW w:w="1412" w:type="dxa"/>
            <w:tcBorders>
              <w:top w:val="nil"/>
              <w:left w:val="nil"/>
              <w:bottom w:val="single" w:sz="4" w:space="0" w:color="auto"/>
              <w:right w:val="single" w:sz="4" w:space="0" w:color="auto"/>
            </w:tcBorders>
            <w:shd w:val="clear" w:color="auto" w:fill="auto"/>
            <w:vAlign w:val="center"/>
            <w:hideMark/>
          </w:tcPr>
          <w:p w14:paraId="3FC8E9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49,18</w:t>
            </w:r>
          </w:p>
        </w:tc>
        <w:tc>
          <w:tcPr>
            <w:tcW w:w="711" w:type="dxa"/>
            <w:tcBorders>
              <w:top w:val="nil"/>
              <w:left w:val="nil"/>
              <w:bottom w:val="single" w:sz="4" w:space="0" w:color="auto"/>
              <w:right w:val="single" w:sz="4" w:space="0" w:color="auto"/>
            </w:tcBorders>
            <w:shd w:val="clear" w:color="auto" w:fill="auto"/>
            <w:noWrap/>
            <w:vAlign w:val="center"/>
            <w:hideMark/>
          </w:tcPr>
          <w:p w14:paraId="19C122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F2D923D"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42F4BB8"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578D7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17EAFF00"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D45724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C3DC8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92EFA1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A3D77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3619,21</w:t>
            </w:r>
          </w:p>
        </w:tc>
        <w:tc>
          <w:tcPr>
            <w:tcW w:w="711" w:type="dxa"/>
            <w:tcBorders>
              <w:top w:val="nil"/>
              <w:left w:val="nil"/>
              <w:bottom w:val="single" w:sz="4" w:space="0" w:color="auto"/>
              <w:right w:val="single" w:sz="4" w:space="0" w:color="auto"/>
            </w:tcBorders>
            <w:shd w:val="clear" w:color="000000" w:fill="F2DCDB"/>
            <w:vAlign w:val="center"/>
            <w:hideMark/>
          </w:tcPr>
          <w:p w14:paraId="13131C3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1,60</w:t>
            </w:r>
          </w:p>
        </w:tc>
      </w:tr>
      <w:tr w:rsidR="00757779" w:rsidRPr="00F42521" w14:paraId="2BB9E3A6"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50137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50785E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0CA81E39"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 ԳԴՀ-1-12,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=1,20-3.2</w:t>
            </w:r>
          </w:p>
        </w:tc>
        <w:tc>
          <w:tcPr>
            <w:tcW w:w="1192" w:type="dxa"/>
            <w:tcBorders>
              <w:top w:val="nil"/>
              <w:left w:val="nil"/>
              <w:bottom w:val="single" w:sz="4" w:space="0" w:color="auto"/>
              <w:right w:val="single" w:sz="4" w:space="0" w:color="auto"/>
            </w:tcBorders>
            <w:shd w:val="clear" w:color="auto" w:fill="auto"/>
            <w:vAlign w:val="center"/>
            <w:hideMark/>
          </w:tcPr>
          <w:p w14:paraId="289C327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B49F8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FBDA9E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A2B7F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1BD718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EF41B5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5F1E5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13,23</w:t>
            </w:r>
          </w:p>
        </w:tc>
        <w:tc>
          <w:tcPr>
            <w:tcW w:w="1505" w:type="dxa"/>
            <w:tcBorders>
              <w:top w:val="nil"/>
              <w:left w:val="nil"/>
              <w:bottom w:val="single" w:sz="4" w:space="0" w:color="auto"/>
              <w:right w:val="single" w:sz="4" w:space="0" w:color="auto"/>
            </w:tcBorders>
            <w:shd w:val="clear" w:color="auto" w:fill="auto"/>
            <w:vAlign w:val="center"/>
            <w:hideMark/>
          </w:tcPr>
          <w:p w14:paraId="7D1BAA9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23-111</w:t>
            </w:r>
          </w:p>
        </w:tc>
        <w:tc>
          <w:tcPr>
            <w:tcW w:w="3098" w:type="dxa"/>
            <w:tcBorders>
              <w:top w:val="nil"/>
              <w:left w:val="nil"/>
              <w:bottom w:val="single" w:sz="4" w:space="0" w:color="auto"/>
              <w:right w:val="single" w:sz="4" w:space="0" w:color="auto"/>
            </w:tcBorders>
            <w:shd w:val="clear" w:color="auto" w:fill="auto"/>
            <w:vAlign w:val="center"/>
            <w:hideMark/>
          </w:tcPr>
          <w:p w14:paraId="296BA15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11A769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43E70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8,6</w:t>
            </w:r>
          </w:p>
        </w:tc>
        <w:tc>
          <w:tcPr>
            <w:tcW w:w="1244" w:type="dxa"/>
            <w:tcBorders>
              <w:top w:val="nil"/>
              <w:left w:val="nil"/>
              <w:bottom w:val="single" w:sz="4" w:space="0" w:color="auto"/>
              <w:right w:val="single" w:sz="4" w:space="0" w:color="auto"/>
            </w:tcBorders>
            <w:shd w:val="clear" w:color="auto" w:fill="auto"/>
            <w:noWrap/>
            <w:vAlign w:val="center"/>
            <w:hideMark/>
          </w:tcPr>
          <w:p w14:paraId="3B02DA8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26,465</w:t>
            </w:r>
          </w:p>
        </w:tc>
        <w:tc>
          <w:tcPr>
            <w:tcW w:w="1412" w:type="dxa"/>
            <w:tcBorders>
              <w:top w:val="nil"/>
              <w:left w:val="nil"/>
              <w:bottom w:val="single" w:sz="4" w:space="0" w:color="auto"/>
              <w:right w:val="single" w:sz="4" w:space="0" w:color="auto"/>
            </w:tcBorders>
            <w:shd w:val="clear" w:color="auto" w:fill="auto"/>
            <w:vAlign w:val="center"/>
            <w:hideMark/>
          </w:tcPr>
          <w:p w14:paraId="77861E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227,60</w:t>
            </w:r>
          </w:p>
        </w:tc>
        <w:tc>
          <w:tcPr>
            <w:tcW w:w="711" w:type="dxa"/>
            <w:tcBorders>
              <w:top w:val="nil"/>
              <w:left w:val="nil"/>
              <w:bottom w:val="single" w:sz="4" w:space="0" w:color="auto"/>
              <w:right w:val="single" w:sz="4" w:space="0" w:color="auto"/>
            </w:tcBorders>
            <w:shd w:val="clear" w:color="auto" w:fill="auto"/>
            <w:noWrap/>
            <w:vAlign w:val="center"/>
            <w:hideMark/>
          </w:tcPr>
          <w:p w14:paraId="6F4CC37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15998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C930A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13,24</w:t>
            </w:r>
          </w:p>
        </w:tc>
        <w:tc>
          <w:tcPr>
            <w:tcW w:w="1505" w:type="dxa"/>
            <w:tcBorders>
              <w:top w:val="nil"/>
              <w:left w:val="nil"/>
              <w:bottom w:val="single" w:sz="4" w:space="0" w:color="auto"/>
              <w:right w:val="single" w:sz="4" w:space="0" w:color="auto"/>
            </w:tcBorders>
            <w:shd w:val="clear" w:color="auto" w:fill="auto"/>
            <w:vAlign w:val="center"/>
            <w:hideMark/>
          </w:tcPr>
          <w:p w14:paraId="325CF12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329C47A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07492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32610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13,4</w:t>
            </w:r>
          </w:p>
        </w:tc>
        <w:tc>
          <w:tcPr>
            <w:tcW w:w="1244" w:type="dxa"/>
            <w:tcBorders>
              <w:top w:val="nil"/>
              <w:left w:val="nil"/>
              <w:bottom w:val="single" w:sz="4" w:space="0" w:color="auto"/>
              <w:right w:val="single" w:sz="4" w:space="0" w:color="auto"/>
            </w:tcBorders>
            <w:shd w:val="clear" w:color="auto" w:fill="auto"/>
            <w:noWrap/>
            <w:vAlign w:val="center"/>
            <w:hideMark/>
          </w:tcPr>
          <w:p w14:paraId="66620DF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5ABE4C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572,61</w:t>
            </w:r>
          </w:p>
        </w:tc>
        <w:tc>
          <w:tcPr>
            <w:tcW w:w="711" w:type="dxa"/>
            <w:tcBorders>
              <w:top w:val="nil"/>
              <w:left w:val="nil"/>
              <w:bottom w:val="single" w:sz="4" w:space="0" w:color="auto"/>
              <w:right w:val="single" w:sz="4" w:space="0" w:color="auto"/>
            </w:tcBorders>
            <w:shd w:val="clear" w:color="auto" w:fill="auto"/>
            <w:noWrap/>
            <w:vAlign w:val="center"/>
            <w:hideMark/>
          </w:tcPr>
          <w:p w14:paraId="5193E7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B00241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AEA12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13,25</w:t>
            </w:r>
          </w:p>
        </w:tc>
        <w:tc>
          <w:tcPr>
            <w:tcW w:w="1505" w:type="dxa"/>
            <w:tcBorders>
              <w:top w:val="nil"/>
              <w:left w:val="nil"/>
              <w:bottom w:val="single" w:sz="4" w:space="0" w:color="auto"/>
              <w:right w:val="single" w:sz="4" w:space="0" w:color="auto"/>
            </w:tcBorders>
            <w:shd w:val="clear" w:color="auto" w:fill="auto"/>
            <w:vAlign w:val="center"/>
            <w:hideMark/>
          </w:tcPr>
          <w:p w14:paraId="23697DA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107699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346B57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50E23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4,22</w:t>
            </w:r>
          </w:p>
        </w:tc>
        <w:tc>
          <w:tcPr>
            <w:tcW w:w="1244" w:type="dxa"/>
            <w:tcBorders>
              <w:top w:val="nil"/>
              <w:left w:val="nil"/>
              <w:bottom w:val="single" w:sz="4" w:space="0" w:color="auto"/>
              <w:right w:val="single" w:sz="4" w:space="0" w:color="auto"/>
            </w:tcBorders>
            <w:shd w:val="clear" w:color="auto" w:fill="auto"/>
            <w:noWrap/>
            <w:vAlign w:val="center"/>
            <w:hideMark/>
          </w:tcPr>
          <w:p w14:paraId="5A81D3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41908BD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155,71</w:t>
            </w:r>
          </w:p>
        </w:tc>
        <w:tc>
          <w:tcPr>
            <w:tcW w:w="711" w:type="dxa"/>
            <w:tcBorders>
              <w:top w:val="nil"/>
              <w:left w:val="nil"/>
              <w:bottom w:val="single" w:sz="4" w:space="0" w:color="auto"/>
              <w:right w:val="single" w:sz="4" w:space="0" w:color="auto"/>
            </w:tcBorders>
            <w:shd w:val="clear" w:color="auto" w:fill="auto"/>
            <w:noWrap/>
            <w:vAlign w:val="center"/>
            <w:hideMark/>
          </w:tcPr>
          <w:p w14:paraId="6152A7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91CDE0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75FBD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13,26</w:t>
            </w:r>
          </w:p>
        </w:tc>
        <w:tc>
          <w:tcPr>
            <w:tcW w:w="1505" w:type="dxa"/>
            <w:tcBorders>
              <w:top w:val="nil"/>
              <w:left w:val="nil"/>
              <w:bottom w:val="single" w:sz="4" w:space="0" w:color="auto"/>
              <w:right w:val="single" w:sz="4" w:space="0" w:color="auto"/>
            </w:tcBorders>
            <w:shd w:val="clear" w:color="auto" w:fill="auto"/>
            <w:vAlign w:val="center"/>
            <w:hideMark/>
          </w:tcPr>
          <w:p w14:paraId="3C4A833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11991D0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9FBE1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0F4EE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10,15</w:t>
            </w:r>
          </w:p>
        </w:tc>
        <w:tc>
          <w:tcPr>
            <w:tcW w:w="1244" w:type="dxa"/>
            <w:tcBorders>
              <w:top w:val="nil"/>
              <w:left w:val="nil"/>
              <w:bottom w:val="single" w:sz="4" w:space="0" w:color="auto"/>
              <w:right w:val="single" w:sz="4" w:space="0" w:color="auto"/>
            </w:tcBorders>
            <w:shd w:val="clear" w:color="auto" w:fill="auto"/>
            <w:noWrap/>
            <w:vAlign w:val="center"/>
            <w:hideMark/>
          </w:tcPr>
          <w:p w14:paraId="59538FF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75C70D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427,14</w:t>
            </w:r>
          </w:p>
        </w:tc>
        <w:tc>
          <w:tcPr>
            <w:tcW w:w="711" w:type="dxa"/>
            <w:tcBorders>
              <w:top w:val="nil"/>
              <w:left w:val="nil"/>
              <w:bottom w:val="single" w:sz="4" w:space="0" w:color="auto"/>
              <w:right w:val="single" w:sz="4" w:space="0" w:color="auto"/>
            </w:tcBorders>
            <w:shd w:val="clear" w:color="auto" w:fill="auto"/>
            <w:noWrap/>
            <w:vAlign w:val="center"/>
            <w:hideMark/>
          </w:tcPr>
          <w:p w14:paraId="706E78C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6E9F45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7ED47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13,27</w:t>
            </w:r>
          </w:p>
        </w:tc>
        <w:tc>
          <w:tcPr>
            <w:tcW w:w="1505" w:type="dxa"/>
            <w:tcBorders>
              <w:top w:val="nil"/>
              <w:left w:val="nil"/>
              <w:bottom w:val="single" w:sz="4" w:space="0" w:color="auto"/>
              <w:right w:val="single" w:sz="4" w:space="0" w:color="auto"/>
            </w:tcBorders>
            <w:shd w:val="clear" w:color="auto" w:fill="auto"/>
            <w:vAlign w:val="center"/>
            <w:hideMark/>
          </w:tcPr>
          <w:p w14:paraId="73A9A0D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D8D0AA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КЦД-15 հավաքովի երկաթբետոնե հատակի սալ, 32.7կգ ամրանի ծախսով, Vբետ=0.38մ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6DDEC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ACC89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13C5B9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62,527</w:t>
            </w:r>
          </w:p>
        </w:tc>
        <w:tc>
          <w:tcPr>
            <w:tcW w:w="1412" w:type="dxa"/>
            <w:tcBorders>
              <w:top w:val="nil"/>
              <w:left w:val="nil"/>
              <w:bottom w:val="single" w:sz="4" w:space="0" w:color="auto"/>
              <w:right w:val="single" w:sz="4" w:space="0" w:color="auto"/>
            </w:tcBorders>
            <w:shd w:val="clear" w:color="auto" w:fill="auto"/>
            <w:vAlign w:val="center"/>
            <w:hideMark/>
          </w:tcPr>
          <w:p w14:paraId="236EC2A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187,58</w:t>
            </w:r>
          </w:p>
        </w:tc>
        <w:tc>
          <w:tcPr>
            <w:tcW w:w="711" w:type="dxa"/>
            <w:tcBorders>
              <w:top w:val="nil"/>
              <w:left w:val="nil"/>
              <w:bottom w:val="single" w:sz="4" w:space="0" w:color="auto"/>
              <w:right w:val="single" w:sz="4" w:space="0" w:color="auto"/>
            </w:tcBorders>
            <w:shd w:val="clear" w:color="auto" w:fill="auto"/>
            <w:noWrap/>
            <w:vAlign w:val="center"/>
            <w:hideMark/>
          </w:tcPr>
          <w:p w14:paraId="6B2F76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5E9561E"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50824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13,28</w:t>
            </w:r>
          </w:p>
        </w:tc>
        <w:tc>
          <w:tcPr>
            <w:tcW w:w="1505" w:type="dxa"/>
            <w:tcBorders>
              <w:top w:val="nil"/>
              <w:left w:val="nil"/>
              <w:bottom w:val="single" w:sz="4" w:space="0" w:color="auto"/>
              <w:right w:val="single" w:sz="4" w:space="0" w:color="auto"/>
            </w:tcBorders>
            <w:shd w:val="clear" w:color="auto" w:fill="auto"/>
            <w:vAlign w:val="center"/>
            <w:hideMark/>
          </w:tcPr>
          <w:p w14:paraId="33A3C11B"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C33E95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E8AD7B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F8160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7153144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1B3EE7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711" w:type="dxa"/>
            <w:tcBorders>
              <w:top w:val="nil"/>
              <w:left w:val="nil"/>
              <w:bottom w:val="single" w:sz="4" w:space="0" w:color="auto"/>
              <w:right w:val="single" w:sz="4" w:space="0" w:color="auto"/>
            </w:tcBorders>
            <w:shd w:val="clear" w:color="auto" w:fill="auto"/>
            <w:noWrap/>
            <w:vAlign w:val="center"/>
            <w:hideMark/>
          </w:tcPr>
          <w:p w14:paraId="5743FA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166A00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99B8E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13,29</w:t>
            </w:r>
          </w:p>
        </w:tc>
        <w:tc>
          <w:tcPr>
            <w:tcW w:w="1505" w:type="dxa"/>
            <w:tcBorders>
              <w:top w:val="nil"/>
              <w:left w:val="nil"/>
              <w:bottom w:val="single" w:sz="4" w:space="0" w:color="auto"/>
              <w:right w:val="single" w:sz="4" w:space="0" w:color="auto"/>
            </w:tcBorders>
            <w:shd w:val="clear" w:color="auto" w:fill="auto"/>
            <w:vAlign w:val="center"/>
            <w:hideMark/>
          </w:tcPr>
          <w:p w14:paraId="7B57675B"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63250E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КЦ-15-9 հավաքովի երկաթբետոնե պատի օղակ, 8.2կգ ամրանի ծախսով, Vբետ=0.4մ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FA6B1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900EA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6,0</w:t>
            </w:r>
          </w:p>
        </w:tc>
        <w:tc>
          <w:tcPr>
            <w:tcW w:w="1244" w:type="dxa"/>
            <w:tcBorders>
              <w:top w:val="nil"/>
              <w:left w:val="nil"/>
              <w:bottom w:val="single" w:sz="4" w:space="0" w:color="auto"/>
              <w:right w:val="single" w:sz="4" w:space="0" w:color="auto"/>
            </w:tcBorders>
            <w:shd w:val="clear" w:color="auto" w:fill="auto"/>
            <w:noWrap/>
            <w:vAlign w:val="center"/>
            <w:hideMark/>
          </w:tcPr>
          <w:p w14:paraId="1322E5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65,818</w:t>
            </w:r>
          </w:p>
        </w:tc>
        <w:tc>
          <w:tcPr>
            <w:tcW w:w="1412" w:type="dxa"/>
            <w:tcBorders>
              <w:top w:val="nil"/>
              <w:left w:val="nil"/>
              <w:bottom w:val="single" w:sz="4" w:space="0" w:color="auto"/>
              <w:right w:val="single" w:sz="4" w:space="0" w:color="auto"/>
            </w:tcBorders>
            <w:shd w:val="clear" w:color="auto" w:fill="auto"/>
            <w:vAlign w:val="center"/>
            <w:hideMark/>
          </w:tcPr>
          <w:p w14:paraId="3CBFE7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711" w:type="dxa"/>
            <w:tcBorders>
              <w:top w:val="nil"/>
              <w:left w:val="nil"/>
              <w:bottom w:val="single" w:sz="4" w:space="0" w:color="auto"/>
              <w:right w:val="single" w:sz="4" w:space="0" w:color="auto"/>
            </w:tcBorders>
            <w:shd w:val="clear" w:color="auto" w:fill="auto"/>
            <w:noWrap/>
            <w:vAlign w:val="center"/>
            <w:hideMark/>
          </w:tcPr>
          <w:p w14:paraId="291ABA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87259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151FE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13,30</w:t>
            </w:r>
          </w:p>
        </w:tc>
        <w:tc>
          <w:tcPr>
            <w:tcW w:w="1505" w:type="dxa"/>
            <w:tcBorders>
              <w:top w:val="nil"/>
              <w:left w:val="nil"/>
              <w:bottom w:val="single" w:sz="4" w:space="0" w:color="auto"/>
              <w:right w:val="single" w:sz="4" w:space="0" w:color="auto"/>
            </w:tcBorders>
            <w:shd w:val="clear" w:color="auto" w:fill="auto"/>
            <w:vAlign w:val="center"/>
            <w:hideMark/>
          </w:tcPr>
          <w:p w14:paraId="1A75BD15"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1E39D9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КЦ-15-6 հավաքովի երկաթբետոնե պատի օղակ, 8.2կգ ամրանի ծախսով, Vբետ=0.265մ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422080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89A70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47EBD88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43,604</w:t>
            </w:r>
          </w:p>
        </w:tc>
        <w:tc>
          <w:tcPr>
            <w:tcW w:w="1412" w:type="dxa"/>
            <w:tcBorders>
              <w:top w:val="nil"/>
              <w:left w:val="nil"/>
              <w:bottom w:val="single" w:sz="4" w:space="0" w:color="auto"/>
              <w:right w:val="single" w:sz="4" w:space="0" w:color="auto"/>
            </w:tcBorders>
            <w:shd w:val="clear" w:color="auto" w:fill="auto"/>
            <w:vAlign w:val="center"/>
            <w:hideMark/>
          </w:tcPr>
          <w:p w14:paraId="3DDF242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130,81</w:t>
            </w:r>
          </w:p>
        </w:tc>
        <w:tc>
          <w:tcPr>
            <w:tcW w:w="711" w:type="dxa"/>
            <w:tcBorders>
              <w:top w:val="nil"/>
              <w:left w:val="nil"/>
              <w:bottom w:val="single" w:sz="4" w:space="0" w:color="auto"/>
              <w:right w:val="single" w:sz="4" w:space="0" w:color="auto"/>
            </w:tcBorders>
            <w:shd w:val="clear" w:color="auto" w:fill="auto"/>
            <w:noWrap/>
            <w:vAlign w:val="center"/>
            <w:hideMark/>
          </w:tcPr>
          <w:p w14:paraId="347B26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F0968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B9156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13,31</w:t>
            </w:r>
          </w:p>
        </w:tc>
        <w:tc>
          <w:tcPr>
            <w:tcW w:w="1505" w:type="dxa"/>
            <w:tcBorders>
              <w:top w:val="nil"/>
              <w:left w:val="nil"/>
              <w:bottom w:val="single" w:sz="4" w:space="0" w:color="auto"/>
              <w:right w:val="single" w:sz="4" w:space="0" w:color="auto"/>
            </w:tcBorders>
            <w:shd w:val="clear" w:color="auto" w:fill="auto"/>
            <w:vAlign w:val="center"/>
            <w:hideMark/>
          </w:tcPr>
          <w:p w14:paraId="3176CF49"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5FAE63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55E4C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D9895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21BB3FB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278935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276,43</w:t>
            </w:r>
          </w:p>
        </w:tc>
        <w:tc>
          <w:tcPr>
            <w:tcW w:w="711" w:type="dxa"/>
            <w:tcBorders>
              <w:top w:val="nil"/>
              <w:left w:val="nil"/>
              <w:bottom w:val="single" w:sz="4" w:space="0" w:color="auto"/>
              <w:right w:val="single" w:sz="4" w:space="0" w:color="auto"/>
            </w:tcBorders>
            <w:shd w:val="clear" w:color="auto" w:fill="auto"/>
            <w:noWrap/>
            <w:vAlign w:val="center"/>
            <w:hideMark/>
          </w:tcPr>
          <w:p w14:paraId="55E1511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D6A4EC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CAA0B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13,32</w:t>
            </w:r>
          </w:p>
        </w:tc>
        <w:tc>
          <w:tcPr>
            <w:tcW w:w="1505" w:type="dxa"/>
            <w:tcBorders>
              <w:top w:val="nil"/>
              <w:left w:val="nil"/>
              <w:bottom w:val="single" w:sz="4" w:space="0" w:color="auto"/>
              <w:right w:val="single" w:sz="4" w:space="0" w:color="auto"/>
            </w:tcBorders>
            <w:shd w:val="clear" w:color="auto" w:fill="auto"/>
            <w:vAlign w:val="center"/>
            <w:hideMark/>
          </w:tcPr>
          <w:p w14:paraId="77845BC0"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BC0DBB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0B91A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843FE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6386A08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EC85D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711" w:type="dxa"/>
            <w:tcBorders>
              <w:top w:val="nil"/>
              <w:left w:val="nil"/>
              <w:bottom w:val="single" w:sz="4" w:space="0" w:color="auto"/>
              <w:right w:val="single" w:sz="4" w:space="0" w:color="auto"/>
            </w:tcBorders>
            <w:shd w:val="clear" w:color="auto" w:fill="auto"/>
            <w:noWrap/>
            <w:vAlign w:val="center"/>
            <w:hideMark/>
          </w:tcPr>
          <w:p w14:paraId="27B387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46BFB7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5CCCD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13,33</w:t>
            </w:r>
          </w:p>
        </w:tc>
        <w:tc>
          <w:tcPr>
            <w:tcW w:w="1505" w:type="dxa"/>
            <w:tcBorders>
              <w:top w:val="nil"/>
              <w:left w:val="nil"/>
              <w:bottom w:val="single" w:sz="4" w:space="0" w:color="auto"/>
              <w:right w:val="single" w:sz="4" w:space="0" w:color="auto"/>
            </w:tcBorders>
            <w:shd w:val="clear" w:color="auto" w:fill="auto"/>
            <w:vAlign w:val="center"/>
            <w:hideMark/>
          </w:tcPr>
          <w:p w14:paraId="1D2BDFF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73C3B4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КЦП-1-15-1 հավաքովի երկաթբետոնե ծածկի սալ թուջե ծանր մտոցով կափարիչով ՄԹ , Vբետ=0.21մ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CBC16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6A893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3C2014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155,818</w:t>
            </w:r>
          </w:p>
        </w:tc>
        <w:tc>
          <w:tcPr>
            <w:tcW w:w="1412" w:type="dxa"/>
            <w:tcBorders>
              <w:top w:val="nil"/>
              <w:left w:val="nil"/>
              <w:bottom w:val="single" w:sz="4" w:space="0" w:color="auto"/>
              <w:right w:val="single" w:sz="4" w:space="0" w:color="auto"/>
            </w:tcBorders>
            <w:shd w:val="clear" w:color="auto" w:fill="auto"/>
            <w:vAlign w:val="center"/>
            <w:hideMark/>
          </w:tcPr>
          <w:p w14:paraId="35AC2F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467,46</w:t>
            </w:r>
          </w:p>
        </w:tc>
        <w:tc>
          <w:tcPr>
            <w:tcW w:w="711" w:type="dxa"/>
            <w:tcBorders>
              <w:top w:val="nil"/>
              <w:left w:val="nil"/>
              <w:bottom w:val="single" w:sz="4" w:space="0" w:color="auto"/>
              <w:right w:val="single" w:sz="4" w:space="0" w:color="auto"/>
            </w:tcBorders>
            <w:shd w:val="clear" w:color="auto" w:fill="auto"/>
            <w:noWrap/>
            <w:vAlign w:val="center"/>
            <w:hideMark/>
          </w:tcPr>
          <w:p w14:paraId="29B373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EEAE49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99F97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13,34</w:t>
            </w:r>
          </w:p>
        </w:tc>
        <w:tc>
          <w:tcPr>
            <w:tcW w:w="1505" w:type="dxa"/>
            <w:tcBorders>
              <w:top w:val="nil"/>
              <w:left w:val="nil"/>
              <w:bottom w:val="single" w:sz="4" w:space="0" w:color="auto"/>
              <w:right w:val="single" w:sz="4" w:space="0" w:color="auto"/>
            </w:tcBorders>
            <w:shd w:val="clear" w:color="auto" w:fill="auto"/>
            <w:vAlign w:val="center"/>
            <w:hideMark/>
          </w:tcPr>
          <w:p w14:paraId="370414C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29E329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A07C74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77616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284D601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3B6D40C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711" w:type="dxa"/>
            <w:tcBorders>
              <w:top w:val="nil"/>
              <w:left w:val="nil"/>
              <w:bottom w:val="single" w:sz="4" w:space="0" w:color="auto"/>
              <w:right w:val="single" w:sz="4" w:space="0" w:color="auto"/>
            </w:tcBorders>
            <w:shd w:val="clear" w:color="auto" w:fill="auto"/>
            <w:noWrap/>
            <w:vAlign w:val="center"/>
            <w:hideMark/>
          </w:tcPr>
          <w:p w14:paraId="695A0E7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C80CE65"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4F84F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13,35</w:t>
            </w:r>
          </w:p>
        </w:tc>
        <w:tc>
          <w:tcPr>
            <w:tcW w:w="1505" w:type="dxa"/>
            <w:tcBorders>
              <w:top w:val="nil"/>
              <w:left w:val="nil"/>
              <w:bottom w:val="single" w:sz="4" w:space="0" w:color="auto"/>
              <w:right w:val="single" w:sz="4" w:space="0" w:color="auto"/>
            </w:tcBorders>
            <w:shd w:val="clear" w:color="auto" w:fill="auto"/>
            <w:vAlign w:val="center"/>
            <w:hideMark/>
          </w:tcPr>
          <w:p w14:paraId="09ADB07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67583EF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F74733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1756EA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0,1612</w:t>
            </w:r>
          </w:p>
        </w:tc>
        <w:tc>
          <w:tcPr>
            <w:tcW w:w="1244" w:type="dxa"/>
            <w:tcBorders>
              <w:top w:val="nil"/>
              <w:left w:val="nil"/>
              <w:bottom w:val="single" w:sz="4" w:space="0" w:color="auto"/>
              <w:right w:val="single" w:sz="4" w:space="0" w:color="auto"/>
            </w:tcBorders>
            <w:shd w:val="clear" w:color="auto" w:fill="auto"/>
            <w:noWrap/>
            <w:vAlign w:val="center"/>
            <w:hideMark/>
          </w:tcPr>
          <w:p w14:paraId="4123F7A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1BE0B7F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114,77</w:t>
            </w:r>
          </w:p>
        </w:tc>
        <w:tc>
          <w:tcPr>
            <w:tcW w:w="711" w:type="dxa"/>
            <w:tcBorders>
              <w:top w:val="nil"/>
              <w:left w:val="nil"/>
              <w:bottom w:val="single" w:sz="4" w:space="0" w:color="auto"/>
              <w:right w:val="single" w:sz="4" w:space="0" w:color="auto"/>
            </w:tcBorders>
            <w:shd w:val="clear" w:color="auto" w:fill="auto"/>
            <w:noWrap/>
            <w:vAlign w:val="center"/>
            <w:hideMark/>
          </w:tcPr>
          <w:p w14:paraId="16FEEA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B717CF"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7AE23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13,36</w:t>
            </w:r>
          </w:p>
        </w:tc>
        <w:tc>
          <w:tcPr>
            <w:tcW w:w="1505" w:type="dxa"/>
            <w:tcBorders>
              <w:top w:val="nil"/>
              <w:left w:val="nil"/>
              <w:bottom w:val="single" w:sz="4" w:space="0" w:color="auto"/>
              <w:right w:val="single" w:sz="4" w:space="0" w:color="auto"/>
            </w:tcBorders>
            <w:shd w:val="clear" w:color="auto" w:fill="auto"/>
            <w:vAlign w:val="center"/>
            <w:hideMark/>
          </w:tcPr>
          <w:p w14:paraId="7944420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4AA6B4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787312C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1A47B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113,2</w:t>
            </w:r>
          </w:p>
        </w:tc>
        <w:tc>
          <w:tcPr>
            <w:tcW w:w="1244" w:type="dxa"/>
            <w:tcBorders>
              <w:top w:val="nil"/>
              <w:left w:val="nil"/>
              <w:bottom w:val="single" w:sz="4" w:space="0" w:color="auto"/>
              <w:right w:val="single" w:sz="4" w:space="0" w:color="auto"/>
            </w:tcBorders>
            <w:shd w:val="clear" w:color="auto" w:fill="auto"/>
            <w:noWrap/>
            <w:vAlign w:val="center"/>
            <w:hideMark/>
          </w:tcPr>
          <w:p w14:paraId="4E26304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2A17580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125,17</w:t>
            </w:r>
          </w:p>
        </w:tc>
        <w:tc>
          <w:tcPr>
            <w:tcW w:w="711" w:type="dxa"/>
            <w:tcBorders>
              <w:top w:val="nil"/>
              <w:left w:val="nil"/>
              <w:bottom w:val="single" w:sz="4" w:space="0" w:color="auto"/>
              <w:right w:val="single" w:sz="4" w:space="0" w:color="auto"/>
            </w:tcBorders>
            <w:shd w:val="clear" w:color="auto" w:fill="auto"/>
            <w:noWrap/>
            <w:vAlign w:val="center"/>
            <w:hideMark/>
          </w:tcPr>
          <w:p w14:paraId="5C98F9E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B808A2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194FB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13,37</w:t>
            </w:r>
          </w:p>
        </w:tc>
        <w:tc>
          <w:tcPr>
            <w:tcW w:w="1505" w:type="dxa"/>
            <w:tcBorders>
              <w:top w:val="nil"/>
              <w:left w:val="nil"/>
              <w:bottom w:val="single" w:sz="4" w:space="0" w:color="auto"/>
              <w:right w:val="single" w:sz="4" w:space="0" w:color="auto"/>
            </w:tcBorders>
            <w:shd w:val="clear" w:color="auto" w:fill="auto"/>
            <w:vAlign w:val="center"/>
            <w:hideMark/>
          </w:tcPr>
          <w:p w14:paraId="30131DE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68700B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D67B8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F19D8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0,1612</w:t>
            </w:r>
          </w:p>
        </w:tc>
        <w:tc>
          <w:tcPr>
            <w:tcW w:w="1244" w:type="dxa"/>
            <w:tcBorders>
              <w:top w:val="nil"/>
              <w:left w:val="nil"/>
              <w:bottom w:val="single" w:sz="4" w:space="0" w:color="auto"/>
              <w:right w:val="single" w:sz="4" w:space="0" w:color="auto"/>
            </w:tcBorders>
            <w:shd w:val="clear" w:color="auto" w:fill="auto"/>
            <w:noWrap/>
            <w:vAlign w:val="center"/>
            <w:hideMark/>
          </w:tcPr>
          <w:p w14:paraId="1D9390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4110BF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2,14</w:t>
            </w:r>
          </w:p>
        </w:tc>
        <w:tc>
          <w:tcPr>
            <w:tcW w:w="711" w:type="dxa"/>
            <w:tcBorders>
              <w:top w:val="nil"/>
              <w:left w:val="nil"/>
              <w:bottom w:val="single" w:sz="4" w:space="0" w:color="auto"/>
              <w:right w:val="single" w:sz="4" w:space="0" w:color="auto"/>
            </w:tcBorders>
            <w:shd w:val="clear" w:color="auto" w:fill="auto"/>
            <w:noWrap/>
            <w:vAlign w:val="center"/>
            <w:hideMark/>
          </w:tcPr>
          <w:p w14:paraId="3AA01C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8FD97F8"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41C12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13,38</w:t>
            </w:r>
          </w:p>
        </w:tc>
        <w:tc>
          <w:tcPr>
            <w:tcW w:w="1505" w:type="dxa"/>
            <w:tcBorders>
              <w:top w:val="nil"/>
              <w:left w:val="nil"/>
              <w:bottom w:val="single" w:sz="4" w:space="0" w:color="auto"/>
              <w:right w:val="single" w:sz="4" w:space="0" w:color="auto"/>
            </w:tcBorders>
            <w:shd w:val="clear" w:color="auto" w:fill="auto"/>
            <w:vAlign w:val="center"/>
            <w:hideMark/>
          </w:tcPr>
          <w:p w14:paraId="5E9BE91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1E49A47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0A3761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99B47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19,5</w:t>
            </w:r>
          </w:p>
        </w:tc>
        <w:tc>
          <w:tcPr>
            <w:tcW w:w="1244" w:type="dxa"/>
            <w:tcBorders>
              <w:top w:val="nil"/>
              <w:left w:val="nil"/>
              <w:bottom w:val="single" w:sz="4" w:space="0" w:color="auto"/>
              <w:right w:val="single" w:sz="4" w:space="0" w:color="auto"/>
            </w:tcBorders>
            <w:shd w:val="clear" w:color="auto" w:fill="auto"/>
            <w:noWrap/>
            <w:vAlign w:val="center"/>
            <w:hideMark/>
          </w:tcPr>
          <w:p w14:paraId="250331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069FDCA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12,89</w:t>
            </w:r>
          </w:p>
        </w:tc>
        <w:tc>
          <w:tcPr>
            <w:tcW w:w="711" w:type="dxa"/>
            <w:tcBorders>
              <w:top w:val="nil"/>
              <w:left w:val="nil"/>
              <w:bottom w:val="single" w:sz="4" w:space="0" w:color="auto"/>
              <w:right w:val="single" w:sz="4" w:space="0" w:color="auto"/>
            </w:tcBorders>
            <w:shd w:val="clear" w:color="auto" w:fill="auto"/>
            <w:noWrap/>
            <w:vAlign w:val="center"/>
            <w:hideMark/>
          </w:tcPr>
          <w:p w14:paraId="3DE158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1D34C9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3BBB341"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2D873E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4E2E34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1F35A8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87D00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E907D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83763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4884,56</w:t>
            </w:r>
          </w:p>
        </w:tc>
        <w:tc>
          <w:tcPr>
            <w:tcW w:w="711" w:type="dxa"/>
            <w:tcBorders>
              <w:top w:val="nil"/>
              <w:left w:val="nil"/>
              <w:bottom w:val="single" w:sz="4" w:space="0" w:color="auto"/>
              <w:right w:val="single" w:sz="4" w:space="0" w:color="auto"/>
            </w:tcBorders>
            <w:shd w:val="clear" w:color="000000" w:fill="F2DCDB"/>
            <w:vAlign w:val="center"/>
            <w:hideMark/>
          </w:tcPr>
          <w:p w14:paraId="6FF269D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2,16</w:t>
            </w:r>
          </w:p>
        </w:tc>
      </w:tr>
      <w:tr w:rsidR="00757779" w:rsidRPr="00757779" w14:paraId="06748205"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22E6E3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2A46E54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7CD6E8EC"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13-րդ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5BB2A9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702D13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0C3EF2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65EA942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18121,81</w:t>
            </w:r>
          </w:p>
        </w:tc>
        <w:tc>
          <w:tcPr>
            <w:tcW w:w="711" w:type="dxa"/>
            <w:tcBorders>
              <w:top w:val="nil"/>
              <w:left w:val="nil"/>
              <w:bottom w:val="single" w:sz="4" w:space="0" w:color="auto"/>
              <w:right w:val="single" w:sz="4" w:space="0" w:color="auto"/>
            </w:tcBorders>
            <w:shd w:val="clear" w:color="000000" w:fill="D8E4BC"/>
            <w:vAlign w:val="center"/>
            <w:hideMark/>
          </w:tcPr>
          <w:p w14:paraId="7343ADE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8,00</w:t>
            </w:r>
          </w:p>
        </w:tc>
      </w:tr>
      <w:tr w:rsidR="00757779" w:rsidRPr="00757779" w14:paraId="4464B91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EACA55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005035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2026235A"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14.Կոյուղու կոլեկտոր Կ-27-1</w:t>
            </w:r>
          </w:p>
        </w:tc>
        <w:tc>
          <w:tcPr>
            <w:tcW w:w="1192" w:type="dxa"/>
            <w:tcBorders>
              <w:top w:val="nil"/>
              <w:left w:val="nil"/>
              <w:bottom w:val="single" w:sz="4" w:space="0" w:color="auto"/>
              <w:right w:val="single" w:sz="4" w:space="0" w:color="auto"/>
            </w:tcBorders>
            <w:shd w:val="clear" w:color="000000" w:fill="FCD5B4"/>
            <w:hideMark/>
          </w:tcPr>
          <w:p w14:paraId="7227009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D4DD73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0E45AA9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21AE9F1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4319808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548A00A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1CD5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w:t>
            </w:r>
          </w:p>
        </w:tc>
        <w:tc>
          <w:tcPr>
            <w:tcW w:w="1505" w:type="dxa"/>
            <w:tcBorders>
              <w:top w:val="nil"/>
              <w:left w:val="nil"/>
              <w:bottom w:val="single" w:sz="4" w:space="0" w:color="auto"/>
              <w:right w:val="single" w:sz="4" w:space="0" w:color="auto"/>
            </w:tcBorders>
            <w:shd w:val="clear" w:color="auto" w:fill="auto"/>
            <w:vAlign w:val="center"/>
            <w:hideMark/>
          </w:tcPr>
          <w:p w14:paraId="5830158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47B605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D0F20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85BFE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77,89</w:t>
            </w:r>
          </w:p>
        </w:tc>
        <w:tc>
          <w:tcPr>
            <w:tcW w:w="1244" w:type="dxa"/>
            <w:tcBorders>
              <w:top w:val="nil"/>
              <w:left w:val="nil"/>
              <w:bottom w:val="single" w:sz="4" w:space="0" w:color="auto"/>
              <w:right w:val="single" w:sz="4" w:space="0" w:color="auto"/>
            </w:tcBorders>
            <w:shd w:val="clear" w:color="auto" w:fill="auto"/>
            <w:noWrap/>
            <w:vAlign w:val="center"/>
            <w:hideMark/>
          </w:tcPr>
          <w:p w14:paraId="3C2DBC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41B563C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47,49</w:t>
            </w:r>
          </w:p>
        </w:tc>
        <w:tc>
          <w:tcPr>
            <w:tcW w:w="711" w:type="dxa"/>
            <w:tcBorders>
              <w:top w:val="nil"/>
              <w:left w:val="nil"/>
              <w:bottom w:val="single" w:sz="4" w:space="0" w:color="auto"/>
              <w:right w:val="single" w:sz="4" w:space="0" w:color="auto"/>
            </w:tcBorders>
            <w:shd w:val="clear" w:color="auto" w:fill="auto"/>
            <w:noWrap/>
            <w:vAlign w:val="center"/>
            <w:hideMark/>
          </w:tcPr>
          <w:p w14:paraId="66C2A6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E7EE21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47CF7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w:t>
            </w:r>
          </w:p>
        </w:tc>
        <w:tc>
          <w:tcPr>
            <w:tcW w:w="1505" w:type="dxa"/>
            <w:tcBorders>
              <w:top w:val="nil"/>
              <w:left w:val="nil"/>
              <w:bottom w:val="single" w:sz="4" w:space="0" w:color="auto"/>
              <w:right w:val="single" w:sz="4" w:space="0" w:color="auto"/>
            </w:tcBorders>
            <w:shd w:val="clear" w:color="auto" w:fill="auto"/>
            <w:vAlign w:val="center"/>
            <w:hideMark/>
          </w:tcPr>
          <w:p w14:paraId="56F02A4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5691E7C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67510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F7EE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2,41</w:t>
            </w:r>
          </w:p>
        </w:tc>
        <w:tc>
          <w:tcPr>
            <w:tcW w:w="1244" w:type="dxa"/>
            <w:tcBorders>
              <w:top w:val="nil"/>
              <w:left w:val="nil"/>
              <w:bottom w:val="single" w:sz="4" w:space="0" w:color="auto"/>
              <w:right w:val="single" w:sz="4" w:space="0" w:color="auto"/>
            </w:tcBorders>
            <w:shd w:val="clear" w:color="auto" w:fill="auto"/>
            <w:noWrap/>
            <w:vAlign w:val="center"/>
            <w:hideMark/>
          </w:tcPr>
          <w:p w14:paraId="1974F19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366531E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14,47</w:t>
            </w:r>
          </w:p>
        </w:tc>
        <w:tc>
          <w:tcPr>
            <w:tcW w:w="711" w:type="dxa"/>
            <w:tcBorders>
              <w:top w:val="nil"/>
              <w:left w:val="nil"/>
              <w:bottom w:val="single" w:sz="4" w:space="0" w:color="auto"/>
              <w:right w:val="single" w:sz="4" w:space="0" w:color="auto"/>
            </w:tcBorders>
            <w:shd w:val="clear" w:color="auto" w:fill="auto"/>
            <w:noWrap/>
            <w:vAlign w:val="center"/>
            <w:hideMark/>
          </w:tcPr>
          <w:p w14:paraId="633760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C36F7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B3D43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14,3</w:t>
            </w:r>
          </w:p>
        </w:tc>
        <w:tc>
          <w:tcPr>
            <w:tcW w:w="1505" w:type="dxa"/>
            <w:tcBorders>
              <w:top w:val="nil"/>
              <w:left w:val="nil"/>
              <w:bottom w:val="single" w:sz="4" w:space="0" w:color="auto"/>
              <w:right w:val="single" w:sz="4" w:space="0" w:color="auto"/>
            </w:tcBorders>
            <w:shd w:val="clear" w:color="auto" w:fill="auto"/>
            <w:vAlign w:val="center"/>
            <w:hideMark/>
          </w:tcPr>
          <w:p w14:paraId="41E1D9C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vAlign w:val="center"/>
            <w:hideMark/>
          </w:tcPr>
          <w:p w14:paraId="106BF12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80DFF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C1308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12,7</w:t>
            </w:r>
          </w:p>
        </w:tc>
        <w:tc>
          <w:tcPr>
            <w:tcW w:w="1244" w:type="dxa"/>
            <w:tcBorders>
              <w:top w:val="nil"/>
              <w:left w:val="nil"/>
              <w:bottom w:val="single" w:sz="4" w:space="0" w:color="auto"/>
              <w:right w:val="single" w:sz="4" w:space="0" w:color="auto"/>
            </w:tcBorders>
            <w:shd w:val="clear" w:color="auto" w:fill="auto"/>
            <w:noWrap/>
            <w:vAlign w:val="center"/>
            <w:hideMark/>
          </w:tcPr>
          <w:p w14:paraId="31422B8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528D76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9,55</w:t>
            </w:r>
          </w:p>
        </w:tc>
        <w:tc>
          <w:tcPr>
            <w:tcW w:w="711" w:type="dxa"/>
            <w:tcBorders>
              <w:top w:val="nil"/>
              <w:left w:val="nil"/>
              <w:bottom w:val="single" w:sz="4" w:space="0" w:color="auto"/>
              <w:right w:val="single" w:sz="4" w:space="0" w:color="auto"/>
            </w:tcBorders>
            <w:shd w:val="clear" w:color="auto" w:fill="auto"/>
            <w:noWrap/>
            <w:vAlign w:val="center"/>
            <w:hideMark/>
          </w:tcPr>
          <w:p w14:paraId="1803E7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15371D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989D6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14,4</w:t>
            </w:r>
          </w:p>
        </w:tc>
        <w:tc>
          <w:tcPr>
            <w:tcW w:w="1505" w:type="dxa"/>
            <w:tcBorders>
              <w:top w:val="nil"/>
              <w:left w:val="nil"/>
              <w:bottom w:val="single" w:sz="4" w:space="0" w:color="auto"/>
              <w:right w:val="single" w:sz="4" w:space="0" w:color="auto"/>
            </w:tcBorders>
            <w:shd w:val="clear" w:color="auto" w:fill="auto"/>
            <w:vAlign w:val="center"/>
            <w:hideMark/>
          </w:tcPr>
          <w:p w14:paraId="75DB121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7052EE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88ECA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F8F92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26,4</w:t>
            </w:r>
          </w:p>
        </w:tc>
        <w:tc>
          <w:tcPr>
            <w:tcW w:w="1244" w:type="dxa"/>
            <w:tcBorders>
              <w:top w:val="nil"/>
              <w:left w:val="nil"/>
              <w:bottom w:val="single" w:sz="4" w:space="0" w:color="auto"/>
              <w:right w:val="single" w:sz="4" w:space="0" w:color="auto"/>
            </w:tcBorders>
            <w:shd w:val="clear" w:color="auto" w:fill="auto"/>
            <w:noWrap/>
            <w:vAlign w:val="center"/>
            <w:hideMark/>
          </w:tcPr>
          <w:p w14:paraId="627A94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139AE6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26,60</w:t>
            </w:r>
          </w:p>
        </w:tc>
        <w:tc>
          <w:tcPr>
            <w:tcW w:w="711" w:type="dxa"/>
            <w:tcBorders>
              <w:top w:val="nil"/>
              <w:left w:val="nil"/>
              <w:bottom w:val="single" w:sz="4" w:space="0" w:color="auto"/>
              <w:right w:val="single" w:sz="4" w:space="0" w:color="auto"/>
            </w:tcBorders>
            <w:shd w:val="clear" w:color="auto" w:fill="auto"/>
            <w:noWrap/>
            <w:vAlign w:val="center"/>
            <w:hideMark/>
          </w:tcPr>
          <w:p w14:paraId="38892B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1120DE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42903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14,5</w:t>
            </w:r>
          </w:p>
        </w:tc>
        <w:tc>
          <w:tcPr>
            <w:tcW w:w="1505" w:type="dxa"/>
            <w:tcBorders>
              <w:top w:val="nil"/>
              <w:left w:val="nil"/>
              <w:bottom w:val="single" w:sz="4" w:space="0" w:color="auto"/>
              <w:right w:val="single" w:sz="4" w:space="0" w:color="auto"/>
            </w:tcBorders>
            <w:shd w:val="clear" w:color="auto" w:fill="auto"/>
            <w:vAlign w:val="center"/>
            <w:hideMark/>
          </w:tcPr>
          <w:p w14:paraId="09A311F5"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FF494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4FCA0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A93676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78,9</w:t>
            </w:r>
          </w:p>
        </w:tc>
        <w:tc>
          <w:tcPr>
            <w:tcW w:w="1244" w:type="dxa"/>
            <w:tcBorders>
              <w:top w:val="nil"/>
              <w:left w:val="nil"/>
              <w:bottom w:val="single" w:sz="4" w:space="0" w:color="auto"/>
              <w:right w:val="single" w:sz="4" w:space="0" w:color="auto"/>
            </w:tcBorders>
            <w:shd w:val="clear" w:color="auto" w:fill="auto"/>
            <w:noWrap/>
            <w:vAlign w:val="center"/>
            <w:hideMark/>
          </w:tcPr>
          <w:p w14:paraId="23F201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163B0DB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15,51</w:t>
            </w:r>
          </w:p>
        </w:tc>
        <w:tc>
          <w:tcPr>
            <w:tcW w:w="711" w:type="dxa"/>
            <w:tcBorders>
              <w:top w:val="nil"/>
              <w:left w:val="nil"/>
              <w:bottom w:val="single" w:sz="4" w:space="0" w:color="auto"/>
              <w:right w:val="single" w:sz="4" w:space="0" w:color="auto"/>
            </w:tcBorders>
            <w:shd w:val="clear" w:color="auto" w:fill="auto"/>
            <w:noWrap/>
            <w:vAlign w:val="center"/>
            <w:hideMark/>
          </w:tcPr>
          <w:p w14:paraId="7289872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93819A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AC15C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14,6</w:t>
            </w:r>
          </w:p>
        </w:tc>
        <w:tc>
          <w:tcPr>
            <w:tcW w:w="1505" w:type="dxa"/>
            <w:tcBorders>
              <w:top w:val="nil"/>
              <w:left w:val="nil"/>
              <w:bottom w:val="single" w:sz="4" w:space="0" w:color="auto"/>
              <w:right w:val="single" w:sz="4" w:space="0" w:color="auto"/>
            </w:tcBorders>
            <w:shd w:val="clear" w:color="auto" w:fill="auto"/>
            <w:vAlign w:val="center"/>
            <w:hideMark/>
          </w:tcPr>
          <w:p w14:paraId="00CC82B6"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0BF268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0036F6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79759B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78,9</w:t>
            </w:r>
          </w:p>
        </w:tc>
        <w:tc>
          <w:tcPr>
            <w:tcW w:w="1244" w:type="dxa"/>
            <w:tcBorders>
              <w:top w:val="nil"/>
              <w:left w:val="nil"/>
              <w:bottom w:val="single" w:sz="4" w:space="0" w:color="auto"/>
              <w:right w:val="single" w:sz="4" w:space="0" w:color="auto"/>
            </w:tcBorders>
            <w:shd w:val="clear" w:color="auto" w:fill="auto"/>
            <w:noWrap/>
            <w:vAlign w:val="center"/>
            <w:hideMark/>
          </w:tcPr>
          <w:p w14:paraId="645946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FF28B3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10,34</w:t>
            </w:r>
          </w:p>
        </w:tc>
        <w:tc>
          <w:tcPr>
            <w:tcW w:w="711" w:type="dxa"/>
            <w:tcBorders>
              <w:top w:val="nil"/>
              <w:left w:val="nil"/>
              <w:bottom w:val="single" w:sz="4" w:space="0" w:color="auto"/>
              <w:right w:val="single" w:sz="4" w:space="0" w:color="auto"/>
            </w:tcBorders>
            <w:shd w:val="clear" w:color="auto" w:fill="auto"/>
            <w:noWrap/>
            <w:vAlign w:val="center"/>
            <w:hideMark/>
          </w:tcPr>
          <w:p w14:paraId="26D4B5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02CA2B9"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3DEBE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14,7</w:t>
            </w:r>
          </w:p>
        </w:tc>
        <w:tc>
          <w:tcPr>
            <w:tcW w:w="1505" w:type="dxa"/>
            <w:tcBorders>
              <w:top w:val="nil"/>
              <w:left w:val="nil"/>
              <w:bottom w:val="single" w:sz="4" w:space="0" w:color="auto"/>
              <w:right w:val="single" w:sz="4" w:space="0" w:color="auto"/>
            </w:tcBorders>
            <w:shd w:val="clear" w:color="auto" w:fill="auto"/>
            <w:vAlign w:val="center"/>
            <w:hideMark/>
          </w:tcPr>
          <w:p w14:paraId="4A8EA4AD"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5D50527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D77B1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3EE31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6,2</w:t>
            </w:r>
          </w:p>
        </w:tc>
        <w:tc>
          <w:tcPr>
            <w:tcW w:w="1244" w:type="dxa"/>
            <w:tcBorders>
              <w:top w:val="nil"/>
              <w:left w:val="nil"/>
              <w:bottom w:val="single" w:sz="4" w:space="0" w:color="auto"/>
              <w:right w:val="single" w:sz="4" w:space="0" w:color="auto"/>
            </w:tcBorders>
            <w:shd w:val="clear" w:color="auto" w:fill="auto"/>
            <w:noWrap/>
            <w:vAlign w:val="center"/>
            <w:hideMark/>
          </w:tcPr>
          <w:p w14:paraId="03DE0A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78517DA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42,59</w:t>
            </w:r>
          </w:p>
        </w:tc>
        <w:tc>
          <w:tcPr>
            <w:tcW w:w="711" w:type="dxa"/>
            <w:tcBorders>
              <w:top w:val="nil"/>
              <w:left w:val="nil"/>
              <w:bottom w:val="single" w:sz="4" w:space="0" w:color="auto"/>
              <w:right w:val="single" w:sz="4" w:space="0" w:color="auto"/>
            </w:tcBorders>
            <w:shd w:val="clear" w:color="auto" w:fill="auto"/>
            <w:noWrap/>
            <w:vAlign w:val="center"/>
            <w:hideMark/>
          </w:tcPr>
          <w:p w14:paraId="694ED4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3FBF628"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6B578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14,8</w:t>
            </w:r>
          </w:p>
        </w:tc>
        <w:tc>
          <w:tcPr>
            <w:tcW w:w="1505" w:type="dxa"/>
            <w:tcBorders>
              <w:top w:val="nil"/>
              <w:left w:val="nil"/>
              <w:bottom w:val="single" w:sz="4" w:space="0" w:color="auto"/>
              <w:right w:val="single" w:sz="4" w:space="0" w:color="auto"/>
            </w:tcBorders>
            <w:shd w:val="clear" w:color="auto" w:fill="auto"/>
            <w:vAlign w:val="center"/>
            <w:hideMark/>
          </w:tcPr>
          <w:p w14:paraId="000A3C27"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23B250A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ACDD2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516C4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26,5</w:t>
            </w:r>
          </w:p>
        </w:tc>
        <w:tc>
          <w:tcPr>
            <w:tcW w:w="1244" w:type="dxa"/>
            <w:tcBorders>
              <w:top w:val="nil"/>
              <w:left w:val="nil"/>
              <w:bottom w:val="single" w:sz="4" w:space="0" w:color="auto"/>
              <w:right w:val="single" w:sz="4" w:space="0" w:color="auto"/>
            </w:tcBorders>
            <w:shd w:val="clear" w:color="auto" w:fill="auto"/>
            <w:noWrap/>
            <w:vAlign w:val="center"/>
            <w:hideMark/>
          </w:tcPr>
          <w:p w14:paraId="2572DF6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42F24A3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143,07</w:t>
            </w:r>
          </w:p>
        </w:tc>
        <w:tc>
          <w:tcPr>
            <w:tcW w:w="711" w:type="dxa"/>
            <w:tcBorders>
              <w:top w:val="nil"/>
              <w:left w:val="nil"/>
              <w:bottom w:val="single" w:sz="4" w:space="0" w:color="auto"/>
              <w:right w:val="single" w:sz="4" w:space="0" w:color="auto"/>
            </w:tcBorders>
            <w:shd w:val="clear" w:color="auto" w:fill="auto"/>
            <w:noWrap/>
            <w:vAlign w:val="center"/>
            <w:hideMark/>
          </w:tcPr>
          <w:p w14:paraId="6414FB5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BB6A204"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1F081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14,9</w:t>
            </w:r>
          </w:p>
        </w:tc>
        <w:tc>
          <w:tcPr>
            <w:tcW w:w="1505" w:type="dxa"/>
            <w:tcBorders>
              <w:top w:val="nil"/>
              <w:left w:val="nil"/>
              <w:bottom w:val="single" w:sz="4" w:space="0" w:color="auto"/>
              <w:right w:val="single" w:sz="4" w:space="0" w:color="auto"/>
            </w:tcBorders>
            <w:shd w:val="clear" w:color="auto" w:fill="auto"/>
            <w:vAlign w:val="center"/>
            <w:hideMark/>
          </w:tcPr>
          <w:p w14:paraId="75853C1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135FC0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5B56E6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FCAE1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80,3</w:t>
            </w:r>
          </w:p>
        </w:tc>
        <w:tc>
          <w:tcPr>
            <w:tcW w:w="1244" w:type="dxa"/>
            <w:tcBorders>
              <w:top w:val="nil"/>
              <w:left w:val="nil"/>
              <w:bottom w:val="single" w:sz="4" w:space="0" w:color="auto"/>
              <w:right w:val="single" w:sz="4" w:space="0" w:color="auto"/>
            </w:tcBorders>
            <w:shd w:val="clear" w:color="auto" w:fill="auto"/>
            <w:noWrap/>
            <w:vAlign w:val="center"/>
            <w:hideMark/>
          </w:tcPr>
          <w:p w14:paraId="1529F4A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059BF8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5,29</w:t>
            </w:r>
          </w:p>
        </w:tc>
        <w:tc>
          <w:tcPr>
            <w:tcW w:w="711" w:type="dxa"/>
            <w:tcBorders>
              <w:top w:val="nil"/>
              <w:left w:val="nil"/>
              <w:bottom w:val="single" w:sz="4" w:space="0" w:color="auto"/>
              <w:right w:val="single" w:sz="4" w:space="0" w:color="auto"/>
            </w:tcBorders>
            <w:shd w:val="clear" w:color="auto" w:fill="auto"/>
            <w:noWrap/>
            <w:vAlign w:val="center"/>
            <w:hideMark/>
          </w:tcPr>
          <w:p w14:paraId="4B90591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28305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726B6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14,10</w:t>
            </w:r>
          </w:p>
        </w:tc>
        <w:tc>
          <w:tcPr>
            <w:tcW w:w="1505" w:type="dxa"/>
            <w:tcBorders>
              <w:top w:val="nil"/>
              <w:left w:val="nil"/>
              <w:bottom w:val="single" w:sz="4" w:space="0" w:color="auto"/>
              <w:right w:val="single" w:sz="4" w:space="0" w:color="auto"/>
            </w:tcBorders>
            <w:shd w:val="clear" w:color="auto" w:fill="auto"/>
            <w:vAlign w:val="center"/>
            <w:hideMark/>
          </w:tcPr>
          <w:p w14:paraId="488F94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472DC3A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1B8B17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57D187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80,3</w:t>
            </w:r>
          </w:p>
        </w:tc>
        <w:tc>
          <w:tcPr>
            <w:tcW w:w="1244" w:type="dxa"/>
            <w:tcBorders>
              <w:top w:val="nil"/>
              <w:left w:val="nil"/>
              <w:bottom w:val="single" w:sz="4" w:space="0" w:color="auto"/>
              <w:right w:val="single" w:sz="4" w:space="0" w:color="auto"/>
            </w:tcBorders>
            <w:shd w:val="clear" w:color="auto" w:fill="auto"/>
            <w:noWrap/>
            <w:vAlign w:val="center"/>
            <w:hideMark/>
          </w:tcPr>
          <w:p w14:paraId="0B207F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78BC85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6,49</w:t>
            </w:r>
          </w:p>
        </w:tc>
        <w:tc>
          <w:tcPr>
            <w:tcW w:w="711" w:type="dxa"/>
            <w:tcBorders>
              <w:top w:val="nil"/>
              <w:left w:val="nil"/>
              <w:bottom w:val="single" w:sz="4" w:space="0" w:color="auto"/>
              <w:right w:val="single" w:sz="4" w:space="0" w:color="auto"/>
            </w:tcBorders>
            <w:shd w:val="clear" w:color="auto" w:fill="auto"/>
            <w:noWrap/>
            <w:vAlign w:val="center"/>
            <w:hideMark/>
          </w:tcPr>
          <w:p w14:paraId="735CF4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20395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D2772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14,11</w:t>
            </w:r>
          </w:p>
        </w:tc>
        <w:tc>
          <w:tcPr>
            <w:tcW w:w="1505" w:type="dxa"/>
            <w:tcBorders>
              <w:top w:val="nil"/>
              <w:left w:val="nil"/>
              <w:bottom w:val="single" w:sz="4" w:space="0" w:color="auto"/>
              <w:right w:val="single" w:sz="4" w:space="0" w:color="auto"/>
            </w:tcBorders>
            <w:shd w:val="clear" w:color="auto" w:fill="auto"/>
            <w:vAlign w:val="center"/>
            <w:hideMark/>
          </w:tcPr>
          <w:p w14:paraId="15320A4F"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3BC224D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20BD8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B84EB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39,1</w:t>
            </w:r>
          </w:p>
        </w:tc>
        <w:tc>
          <w:tcPr>
            <w:tcW w:w="1244" w:type="dxa"/>
            <w:tcBorders>
              <w:top w:val="nil"/>
              <w:left w:val="nil"/>
              <w:bottom w:val="single" w:sz="4" w:space="0" w:color="auto"/>
              <w:right w:val="single" w:sz="4" w:space="0" w:color="auto"/>
            </w:tcBorders>
            <w:shd w:val="clear" w:color="auto" w:fill="auto"/>
            <w:noWrap/>
            <w:vAlign w:val="center"/>
            <w:hideMark/>
          </w:tcPr>
          <w:p w14:paraId="755B8C9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542E084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3,67</w:t>
            </w:r>
          </w:p>
        </w:tc>
        <w:tc>
          <w:tcPr>
            <w:tcW w:w="711" w:type="dxa"/>
            <w:tcBorders>
              <w:top w:val="nil"/>
              <w:left w:val="nil"/>
              <w:bottom w:val="single" w:sz="4" w:space="0" w:color="auto"/>
              <w:right w:val="single" w:sz="4" w:space="0" w:color="auto"/>
            </w:tcBorders>
            <w:shd w:val="clear" w:color="auto" w:fill="auto"/>
            <w:noWrap/>
            <w:vAlign w:val="center"/>
            <w:hideMark/>
          </w:tcPr>
          <w:p w14:paraId="050049E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9EFA04E"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A45E787"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6CFDCD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7F570F4B"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9F2BA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FE92C3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F514B6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CC5EAE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325,08</w:t>
            </w:r>
          </w:p>
        </w:tc>
        <w:tc>
          <w:tcPr>
            <w:tcW w:w="711" w:type="dxa"/>
            <w:tcBorders>
              <w:top w:val="nil"/>
              <w:left w:val="nil"/>
              <w:bottom w:val="single" w:sz="4" w:space="0" w:color="auto"/>
              <w:right w:val="single" w:sz="4" w:space="0" w:color="auto"/>
            </w:tcBorders>
            <w:shd w:val="clear" w:color="000000" w:fill="F2DCDB"/>
            <w:vAlign w:val="center"/>
            <w:hideMark/>
          </w:tcPr>
          <w:p w14:paraId="2FD1AD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0,14</w:t>
            </w:r>
          </w:p>
        </w:tc>
      </w:tr>
      <w:tr w:rsidR="00757779" w:rsidRPr="00757779" w14:paraId="7C1D3CB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E58B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91567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0537BA96"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45FDB25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0AF364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CC3167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342B6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161B3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9A682F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AE8B3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14,12</w:t>
            </w:r>
          </w:p>
        </w:tc>
        <w:tc>
          <w:tcPr>
            <w:tcW w:w="1505" w:type="dxa"/>
            <w:tcBorders>
              <w:top w:val="nil"/>
              <w:left w:val="nil"/>
              <w:bottom w:val="single" w:sz="4" w:space="0" w:color="auto"/>
              <w:right w:val="single" w:sz="4" w:space="0" w:color="auto"/>
            </w:tcBorders>
            <w:shd w:val="clear" w:color="auto" w:fill="auto"/>
            <w:vAlign w:val="center"/>
            <w:hideMark/>
          </w:tcPr>
          <w:p w14:paraId="2B1FEEA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0312B06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F05C9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C146B5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86,0</w:t>
            </w:r>
          </w:p>
        </w:tc>
        <w:tc>
          <w:tcPr>
            <w:tcW w:w="1244" w:type="dxa"/>
            <w:tcBorders>
              <w:top w:val="nil"/>
              <w:left w:val="nil"/>
              <w:bottom w:val="single" w:sz="4" w:space="0" w:color="auto"/>
              <w:right w:val="single" w:sz="4" w:space="0" w:color="auto"/>
            </w:tcBorders>
            <w:shd w:val="clear" w:color="auto" w:fill="auto"/>
            <w:noWrap/>
            <w:vAlign w:val="center"/>
            <w:hideMark/>
          </w:tcPr>
          <w:p w14:paraId="566701A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48B873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715,23</w:t>
            </w:r>
          </w:p>
        </w:tc>
        <w:tc>
          <w:tcPr>
            <w:tcW w:w="711" w:type="dxa"/>
            <w:tcBorders>
              <w:top w:val="nil"/>
              <w:left w:val="nil"/>
              <w:bottom w:val="single" w:sz="4" w:space="0" w:color="auto"/>
              <w:right w:val="single" w:sz="4" w:space="0" w:color="auto"/>
            </w:tcBorders>
            <w:shd w:val="clear" w:color="auto" w:fill="auto"/>
            <w:noWrap/>
            <w:vAlign w:val="center"/>
            <w:hideMark/>
          </w:tcPr>
          <w:p w14:paraId="67447E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D5FE9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FAF73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14,13</w:t>
            </w:r>
          </w:p>
        </w:tc>
        <w:tc>
          <w:tcPr>
            <w:tcW w:w="1505" w:type="dxa"/>
            <w:tcBorders>
              <w:top w:val="nil"/>
              <w:left w:val="nil"/>
              <w:bottom w:val="single" w:sz="4" w:space="0" w:color="auto"/>
              <w:right w:val="single" w:sz="4" w:space="0" w:color="auto"/>
            </w:tcBorders>
            <w:shd w:val="clear" w:color="auto" w:fill="auto"/>
            <w:vAlign w:val="center"/>
            <w:hideMark/>
          </w:tcPr>
          <w:p w14:paraId="1DEA459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F7C27B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90D69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2A2DB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2CCB17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0654B2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10,66</w:t>
            </w:r>
          </w:p>
        </w:tc>
        <w:tc>
          <w:tcPr>
            <w:tcW w:w="711" w:type="dxa"/>
            <w:tcBorders>
              <w:top w:val="nil"/>
              <w:left w:val="nil"/>
              <w:bottom w:val="single" w:sz="4" w:space="0" w:color="auto"/>
              <w:right w:val="single" w:sz="4" w:space="0" w:color="auto"/>
            </w:tcBorders>
            <w:shd w:val="clear" w:color="auto" w:fill="auto"/>
            <w:noWrap/>
            <w:vAlign w:val="center"/>
            <w:hideMark/>
          </w:tcPr>
          <w:p w14:paraId="7A5B5B9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70D2C06"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9479A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14,14</w:t>
            </w:r>
          </w:p>
        </w:tc>
        <w:tc>
          <w:tcPr>
            <w:tcW w:w="1505" w:type="dxa"/>
            <w:tcBorders>
              <w:top w:val="nil"/>
              <w:left w:val="nil"/>
              <w:bottom w:val="single" w:sz="4" w:space="0" w:color="auto"/>
              <w:right w:val="single" w:sz="4" w:space="0" w:color="auto"/>
            </w:tcBorders>
            <w:shd w:val="clear" w:color="auto" w:fill="auto"/>
            <w:vAlign w:val="center"/>
            <w:hideMark/>
          </w:tcPr>
          <w:p w14:paraId="1C0C38F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1BF1224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CBD0E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BEFB43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0,086</w:t>
            </w:r>
          </w:p>
        </w:tc>
        <w:tc>
          <w:tcPr>
            <w:tcW w:w="1244" w:type="dxa"/>
            <w:tcBorders>
              <w:top w:val="nil"/>
              <w:left w:val="nil"/>
              <w:bottom w:val="single" w:sz="4" w:space="0" w:color="auto"/>
              <w:right w:val="single" w:sz="4" w:space="0" w:color="auto"/>
            </w:tcBorders>
            <w:shd w:val="clear" w:color="auto" w:fill="auto"/>
            <w:noWrap/>
            <w:vAlign w:val="center"/>
            <w:hideMark/>
          </w:tcPr>
          <w:p w14:paraId="45E14E7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6F8CE7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28,92</w:t>
            </w:r>
          </w:p>
        </w:tc>
        <w:tc>
          <w:tcPr>
            <w:tcW w:w="711" w:type="dxa"/>
            <w:tcBorders>
              <w:top w:val="nil"/>
              <w:left w:val="nil"/>
              <w:bottom w:val="single" w:sz="4" w:space="0" w:color="auto"/>
              <w:right w:val="single" w:sz="4" w:space="0" w:color="auto"/>
            </w:tcBorders>
            <w:shd w:val="clear" w:color="auto" w:fill="auto"/>
            <w:noWrap/>
            <w:vAlign w:val="center"/>
            <w:hideMark/>
          </w:tcPr>
          <w:p w14:paraId="0B8E8EE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E20FD8D"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F5EE8E6"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719B02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7F88620B"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E264CF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E6260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F14CD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0C1100F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754,80</w:t>
            </w:r>
          </w:p>
        </w:tc>
        <w:tc>
          <w:tcPr>
            <w:tcW w:w="711" w:type="dxa"/>
            <w:tcBorders>
              <w:top w:val="nil"/>
              <w:left w:val="nil"/>
              <w:bottom w:val="single" w:sz="4" w:space="0" w:color="auto"/>
              <w:right w:val="single" w:sz="4" w:space="0" w:color="auto"/>
            </w:tcBorders>
            <w:shd w:val="clear" w:color="000000" w:fill="F2DCDB"/>
            <w:vAlign w:val="center"/>
            <w:hideMark/>
          </w:tcPr>
          <w:p w14:paraId="035E92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0,33</w:t>
            </w:r>
          </w:p>
        </w:tc>
      </w:tr>
      <w:tr w:rsidR="00757779" w:rsidRPr="00F42521" w14:paraId="7A2CAF8D"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AC044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C2D13E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8604A6C"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 ԳԴՀ-1,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=1,15-1.20</w:t>
            </w:r>
          </w:p>
        </w:tc>
        <w:tc>
          <w:tcPr>
            <w:tcW w:w="1192" w:type="dxa"/>
            <w:tcBorders>
              <w:top w:val="nil"/>
              <w:left w:val="nil"/>
              <w:bottom w:val="single" w:sz="4" w:space="0" w:color="auto"/>
              <w:right w:val="single" w:sz="4" w:space="0" w:color="auto"/>
            </w:tcBorders>
            <w:shd w:val="clear" w:color="auto" w:fill="auto"/>
            <w:vAlign w:val="center"/>
            <w:hideMark/>
          </w:tcPr>
          <w:p w14:paraId="6113E7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395B0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09E39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4114103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9BF47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6D7EBA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57A4E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14,15</w:t>
            </w:r>
          </w:p>
        </w:tc>
        <w:tc>
          <w:tcPr>
            <w:tcW w:w="1505" w:type="dxa"/>
            <w:tcBorders>
              <w:top w:val="nil"/>
              <w:left w:val="nil"/>
              <w:bottom w:val="single" w:sz="4" w:space="0" w:color="auto"/>
              <w:right w:val="single" w:sz="4" w:space="0" w:color="auto"/>
            </w:tcBorders>
            <w:shd w:val="clear" w:color="auto" w:fill="auto"/>
            <w:vAlign w:val="center"/>
            <w:hideMark/>
          </w:tcPr>
          <w:p w14:paraId="005E860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4549101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1EFB0F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0985FB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1,9</w:t>
            </w:r>
          </w:p>
        </w:tc>
        <w:tc>
          <w:tcPr>
            <w:tcW w:w="1244" w:type="dxa"/>
            <w:tcBorders>
              <w:top w:val="nil"/>
              <w:left w:val="nil"/>
              <w:bottom w:val="single" w:sz="4" w:space="0" w:color="auto"/>
              <w:right w:val="single" w:sz="4" w:space="0" w:color="auto"/>
            </w:tcBorders>
            <w:shd w:val="clear" w:color="auto" w:fill="auto"/>
            <w:noWrap/>
            <w:vAlign w:val="center"/>
            <w:hideMark/>
          </w:tcPr>
          <w:p w14:paraId="109BD77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45A541E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81,19</w:t>
            </w:r>
          </w:p>
        </w:tc>
        <w:tc>
          <w:tcPr>
            <w:tcW w:w="711" w:type="dxa"/>
            <w:tcBorders>
              <w:top w:val="nil"/>
              <w:left w:val="nil"/>
              <w:bottom w:val="single" w:sz="4" w:space="0" w:color="auto"/>
              <w:right w:val="single" w:sz="4" w:space="0" w:color="auto"/>
            </w:tcBorders>
            <w:shd w:val="clear" w:color="auto" w:fill="auto"/>
            <w:noWrap/>
            <w:vAlign w:val="center"/>
            <w:hideMark/>
          </w:tcPr>
          <w:p w14:paraId="6FDEF1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B6D47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78FD8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14,16</w:t>
            </w:r>
          </w:p>
        </w:tc>
        <w:tc>
          <w:tcPr>
            <w:tcW w:w="1505" w:type="dxa"/>
            <w:tcBorders>
              <w:top w:val="nil"/>
              <w:left w:val="nil"/>
              <w:bottom w:val="single" w:sz="4" w:space="0" w:color="auto"/>
              <w:right w:val="single" w:sz="4" w:space="0" w:color="auto"/>
            </w:tcBorders>
            <w:shd w:val="clear" w:color="auto" w:fill="auto"/>
            <w:vAlign w:val="center"/>
            <w:hideMark/>
          </w:tcPr>
          <w:p w14:paraId="20A2E7E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4A85EA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Միաձույլ բետոնե նախապատրաստական շերտի10սմ հաստությամբ </w:t>
            </w:r>
            <w:r w:rsidRPr="00757779">
              <w:rPr>
                <w:rFonts w:ascii="Sylfaen" w:hAnsi="Sylfaen" w:cs="Arial"/>
                <w:sz w:val="22"/>
                <w:szCs w:val="22"/>
                <w:lang w:val="ru-RU" w:eastAsia="ru-RU"/>
              </w:rPr>
              <w:lastRenderedPageBreak/>
              <w:t>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A448B5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A2F59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0,60</w:t>
            </w:r>
          </w:p>
        </w:tc>
        <w:tc>
          <w:tcPr>
            <w:tcW w:w="1244" w:type="dxa"/>
            <w:tcBorders>
              <w:top w:val="nil"/>
              <w:left w:val="nil"/>
              <w:bottom w:val="single" w:sz="4" w:space="0" w:color="auto"/>
              <w:right w:val="single" w:sz="4" w:space="0" w:color="auto"/>
            </w:tcBorders>
            <w:shd w:val="clear" w:color="auto" w:fill="auto"/>
            <w:noWrap/>
            <w:vAlign w:val="center"/>
            <w:hideMark/>
          </w:tcPr>
          <w:p w14:paraId="20B5031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5B4463A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22,14</w:t>
            </w:r>
          </w:p>
        </w:tc>
        <w:tc>
          <w:tcPr>
            <w:tcW w:w="711" w:type="dxa"/>
            <w:tcBorders>
              <w:top w:val="nil"/>
              <w:left w:val="nil"/>
              <w:bottom w:val="single" w:sz="4" w:space="0" w:color="auto"/>
              <w:right w:val="single" w:sz="4" w:space="0" w:color="auto"/>
            </w:tcBorders>
            <w:shd w:val="clear" w:color="auto" w:fill="auto"/>
            <w:noWrap/>
            <w:vAlign w:val="center"/>
            <w:hideMark/>
          </w:tcPr>
          <w:p w14:paraId="69AF860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F7C278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021CC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14,17</w:t>
            </w:r>
          </w:p>
        </w:tc>
        <w:tc>
          <w:tcPr>
            <w:tcW w:w="1505" w:type="dxa"/>
            <w:tcBorders>
              <w:top w:val="nil"/>
              <w:left w:val="nil"/>
              <w:bottom w:val="single" w:sz="4" w:space="0" w:color="auto"/>
              <w:right w:val="single" w:sz="4" w:space="0" w:color="auto"/>
            </w:tcBorders>
            <w:shd w:val="clear" w:color="auto" w:fill="auto"/>
            <w:vAlign w:val="center"/>
            <w:hideMark/>
          </w:tcPr>
          <w:p w14:paraId="7E1774B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4E613B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698FD9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86CC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0,89</w:t>
            </w:r>
          </w:p>
        </w:tc>
        <w:tc>
          <w:tcPr>
            <w:tcW w:w="1244" w:type="dxa"/>
            <w:tcBorders>
              <w:top w:val="nil"/>
              <w:left w:val="nil"/>
              <w:bottom w:val="single" w:sz="4" w:space="0" w:color="auto"/>
              <w:right w:val="single" w:sz="4" w:space="0" w:color="auto"/>
            </w:tcBorders>
            <w:shd w:val="clear" w:color="auto" w:fill="auto"/>
            <w:noWrap/>
            <w:vAlign w:val="center"/>
            <w:hideMark/>
          </w:tcPr>
          <w:p w14:paraId="244EB9A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7B353EF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37,45</w:t>
            </w:r>
          </w:p>
        </w:tc>
        <w:tc>
          <w:tcPr>
            <w:tcW w:w="711" w:type="dxa"/>
            <w:tcBorders>
              <w:top w:val="nil"/>
              <w:left w:val="nil"/>
              <w:bottom w:val="single" w:sz="4" w:space="0" w:color="auto"/>
              <w:right w:val="single" w:sz="4" w:space="0" w:color="auto"/>
            </w:tcBorders>
            <w:shd w:val="clear" w:color="auto" w:fill="auto"/>
            <w:noWrap/>
            <w:vAlign w:val="center"/>
            <w:hideMark/>
          </w:tcPr>
          <w:p w14:paraId="44BC86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FC4AB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06572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14,18</w:t>
            </w:r>
          </w:p>
        </w:tc>
        <w:tc>
          <w:tcPr>
            <w:tcW w:w="1505" w:type="dxa"/>
            <w:tcBorders>
              <w:top w:val="nil"/>
              <w:left w:val="nil"/>
              <w:bottom w:val="single" w:sz="4" w:space="0" w:color="auto"/>
              <w:right w:val="single" w:sz="4" w:space="0" w:color="auto"/>
            </w:tcBorders>
            <w:shd w:val="clear" w:color="auto" w:fill="auto"/>
            <w:vAlign w:val="center"/>
            <w:hideMark/>
          </w:tcPr>
          <w:p w14:paraId="7349D0C6"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1DB2DD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079AE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730DC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0889016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0B07DA5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59,24</w:t>
            </w:r>
          </w:p>
        </w:tc>
        <w:tc>
          <w:tcPr>
            <w:tcW w:w="711" w:type="dxa"/>
            <w:tcBorders>
              <w:top w:val="nil"/>
              <w:left w:val="nil"/>
              <w:bottom w:val="single" w:sz="4" w:space="0" w:color="auto"/>
              <w:right w:val="single" w:sz="4" w:space="0" w:color="auto"/>
            </w:tcBorders>
            <w:shd w:val="clear" w:color="auto" w:fill="auto"/>
            <w:noWrap/>
            <w:vAlign w:val="center"/>
            <w:hideMark/>
          </w:tcPr>
          <w:p w14:paraId="474FC9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67652A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CAC7D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14,19</w:t>
            </w:r>
          </w:p>
        </w:tc>
        <w:tc>
          <w:tcPr>
            <w:tcW w:w="1505" w:type="dxa"/>
            <w:tcBorders>
              <w:top w:val="nil"/>
              <w:left w:val="nil"/>
              <w:bottom w:val="single" w:sz="4" w:space="0" w:color="auto"/>
              <w:right w:val="single" w:sz="4" w:space="0" w:color="auto"/>
            </w:tcBorders>
            <w:shd w:val="clear" w:color="auto" w:fill="auto"/>
            <w:vAlign w:val="center"/>
            <w:hideMark/>
          </w:tcPr>
          <w:p w14:paraId="4D604A0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204FC1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44790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86DA46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4147F86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011249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52,65</w:t>
            </w:r>
          </w:p>
        </w:tc>
        <w:tc>
          <w:tcPr>
            <w:tcW w:w="711" w:type="dxa"/>
            <w:tcBorders>
              <w:top w:val="nil"/>
              <w:left w:val="nil"/>
              <w:bottom w:val="single" w:sz="4" w:space="0" w:color="auto"/>
              <w:right w:val="single" w:sz="4" w:space="0" w:color="auto"/>
            </w:tcBorders>
            <w:shd w:val="clear" w:color="auto" w:fill="auto"/>
            <w:noWrap/>
            <w:vAlign w:val="center"/>
            <w:hideMark/>
          </w:tcPr>
          <w:p w14:paraId="359EC19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E7443CF"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4D422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14,20</w:t>
            </w:r>
          </w:p>
        </w:tc>
        <w:tc>
          <w:tcPr>
            <w:tcW w:w="1505" w:type="dxa"/>
            <w:tcBorders>
              <w:top w:val="nil"/>
              <w:left w:val="nil"/>
              <w:bottom w:val="single" w:sz="4" w:space="0" w:color="auto"/>
              <w:right w:val="single" w:sz="4" w:space="0" w:color="auto"/>
            </w:tcBorders>
            <w:shd w:val="clear" w:color="auto" w:fill="auto"/>
            <w:vAlign w:val="center"/>
            <w:hideMark/>
          </w:tcPr>
          <w:p w14:paraId="42EEE30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189354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7CCB5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362E7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746436A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4392B7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245,98</w:t>
            </w:r>
          </w:p>
        </w:tc>
        <w:tc>
          <w:tcPr>
            <w:tcW w:w="711" w:type="dxa"/>
            <w:tcBorders>
              <w:top w:val="nil"/>
              <w:left w:val="nil"/>
              <w:bottom w:val="single" w:sz="4" w:space="0" w:color="auto"/>
              <w:right w:val="single" w:sz="4" w:space="0" w:color="auto"/>
            </w:tcBorders>
            <w:shd w:val="clear" w:color="auto" w:fill="auto"/>
            <w:noWrap/>
            <w:vAlign w:val="center"/>
            <w:hideMark/>
          </w:tcPr>
          <w:p w14:paraId="6EA156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D0E118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5A240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14,21</w:t>
            </w:r>
          </w:p>
        </w:tc>
        <w:tc>
          <w:tcPr>
            <w:tcW w:w="1505" w:type="dxa"/>
            <w:tcBorders>
              <w:top w:val="nil"/>
              <w:left w:val="nil"/>
              <w:bottom w:val="single" w:sz="4" w:space="0" w:color="auto"/>
              <w:right w:val="single" w:sz="4" w:space="0" w:color="auto"/>
            </w:tcBorders>
            <w:shd w:val="clear" w:color="auto" w:fill="auto"/>
            <w:vAlign w:val="center"/>
            <w:hideMark/>
          </w:tcPr>
          <w:p w14:paraId="56260E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0D0116F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7DDAE92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22E8A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0,0120</w:t>
            </w:r>
          </w:p>
        </w:tc>
        <w:tc>
          <w:tcPr>
            <w:tcW w:w="1244" w:type="dxa"/>
            <w:tcBorders>
              <w:top w:val="nil"/>
              <w:left w:val="nil"/>
              <w:bottom w:val="single" w:sz="4" w:space="0" w:color="auto"/>
              <w:right w:val="single" w:sz="4" w:space="0" w:color="auto"/>
            </w:tcBorders>
            <w:shd w:val="clear" w:color="auto" w:fill="auto"/>
            <w:noWrap/>
            <w:vAlign w:val="center"/>
            <w:hideMark/>
          </w:tcPr>
          <w:p w14:paraId="5E7C9AC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6D4B2A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8,54</w:t>
            </w:r>
          </w:p>
        </w:tc>
        <w:tc>
          <w:tcPr>
            <w:tcW w:w="711" w:type="dxa"/>
            <w:tcBorders>
              <w:top w:val="nil"/>
              <w:left w:val="nil"/>
              <w:bottom w:val="single" w:sz="4" w:space="0" w:color="auto"/>
              <w:right w:val="single" w:sz="4" w:space="0" w:color="auto"/>
            </w:tcBorders>
            <w:shd w:val="clear" w:color="auto" w:fill="auto"/>
            <w:noWrap/>
            <w:vAlign w:val="center"/>
            <w:hideMark/>
          </w:tcPr>
          <w:p w14:paraId="7797FE9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ADD91E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C2AC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14,22</w:t>
            </w:r>
          </w:p>
        </w:tc>
        <w:tc>
          <w:tcPr>
            <w:tcW w:w="1505" w:type="dxa"/>
            <w:tcBorders>
              <w:top w:val="nil"/>
              <w:left w:val="nil"/>
              <w:bottom w:val="single" w:sz="4" w:space="0" w:color="auto"/>
              <w:right w:val="single" w:sz="4" w:space="0" w:color="auto"/>
            </w:tcBorders>
            <w:shd w:val="clear" w:color="auto" w:fill="auto"/>
            <w:vAlign w:val="center"/>
            <w:hideMark/>
          </w:tcPr>
          <w:p w14:paraId="2A6B0E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6809FEE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284A18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534DDE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8,4</w:t>
            </w:r>
          </w:p>
        </w:tc>
        <w:tc>
          <w:tcPr>
            <w:tcW w:w="1244" w:type="dxa"/>
            <w:tcBorders>
              <w:top w:val="nil"/>
              <w:left w:val="nil"/>
              <w:bottom w:val="single" w:sz="4" w:space="0" w:color="auto"/>
              <w:right w:val="single" w:sz="4" w:space="0" w:color="auto"/>
            </w:tcBorders>
            <w:shd w:val="clear" w:color="auto" w:fill="auto"/>
            <w:noWrap/>
            <w:vAlign w:val="center"/>
            <w:hideMark/>
          </w:tcPr>
          <w:p w14:paraId="2831D36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1A8863F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9,29</w:t>
            </w:r>
          </w:p>
        </w:tc>
        <w:tc>
          <w:tcPr>
            <w:tcW w:w="711" w:type="dxa"/>
            <w:tcBorders>
              <w:top w:val="nil"/>
              <w:left w:val="nil"/>
              <w:bottom w:val="single" w:sz="4" w:space="0" w:color="auto"/>
              <w:right w:val="single" w:sz="4" w:space="0" w:color="auto"/>
            </w:tcBorders>
            <w:shd w:val="clear" w:color="auto" w:fill="auto"/>
            <w:noWrap/>
            <w:vAlign w:val="center"/>
            <w:hideMark/>
          </w:tcPr>
          <w:p w14:paraId="7D6F1DF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AD2FAC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32360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14,23</w:t>
            </w:r>
          </w:p>
        </w:tc>
        <w:tc>
          <w:tcPr>
            <w:tcW w:w="1505" w:type="dxa"/>
            <w:tcBorders>
              <w:top w:val="nil"/>
              <w:left w:val="nil"/>
              <w:bottom w:val="single" w:sz="4" w:space="0" w:color="auto"/>
              <w:right w:val="single" w:sz="4" w:space="0" w:color="auto"/>
            </w:tcBorders>
            <w:shd w:val="clear" w:color="auto" w:fill="auto"/>
            <w:vAlign w:val="center"/>
            <w:hideMark/>
          </w:tcPr>
          <w:p w14:paraId="4E4FD42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678BCB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90C5D5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6A6709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0,012</w:t>
            </w:r>
          </w:p>
        </w:tc>
        <w:tc>
          <w:tcPr>
            <w:tcW w:w="1244" w:type="dxa"/>
            <w:tcBorders>
              <w:top w:val="nil"/>
              <w:left w:val="nil"/>
              <w:bottom w:val="single" w:sz="4" w:space="0" w:color="auto"/>
              <w:right w:val="single" w:sz="4" w:space="0" w:color="auto"/>
            </w:tcBorders>
            <w:shd w:val="clear" w:color="auto" w:fill="auto"/>
            <w:noWrap/>
            <w:vAlign w:val="center"/>
            <w:hideMark/>
          </w:tcPr>
          <w:p w14:paraId="0DE2C8C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503CB2F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0,16</w:t>
            </w:r>
          </w:p>
        </w:tc>
        <w:tc>
          <w:tcPr>
            <w:tcW w:w="711" w:type="dxa"/>
            <w:tcBorders>
              <w:top w:val="nil"/>
              <w:left w:val="nil"/>
              <w:bottom w:val="single" w:sz="4" w:space="0" w:color="auto"/>
              <w:right w:val="single" w:sz="4" w:space="0" w:color="auto"/>
            </w:tcBorders>
            <w:shd w:val="clear" w:color="auto" w:fill="auto"/>
            <w:noWrap/>
            <w:vAlign w:val="center"/>
            <w:hideMark/>
          </w:tcPr>
          <w:p w14:paraId="43AA64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D580DB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EA8C1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14,24</w:t>
            </w:r>
          </w:p>
        </w:tc>
        <w:tc>
          <w:tcPr>
            <w:tcW w:w="1505" w:type="dxa"/>
            <w:tcBorders>
              <w:top w:val="nil"/>
              <w:left w:val="nil"/>
              <w:bottom w:val="single" w:sz="4" w:space="0" w:color="auto"/>
              <w:right w:val="single" w:sz="4" w:space="0" w:color="auto"/>
            </w:tcBorders>
            <w:shd w:val="clear" w:color="auto" w:fill="auto"/>
            <w:vAlign w:val="center"/>
            <w:hideMark/>
          </w:tcPr>
          <w:p w14:paraId="630E11D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2DCE849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6C1BD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184ECC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537D5E0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0B8DC99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1,98</w:t>
            </w:r>
          </w:p>
        </w:tc>
        <w:tc>
          <w:tcPr>
            <w:tcW w:w="711" w:type="dxa"/>
            <w:tcBorders>
              <w:top w:val="nil"/>
              <w:left w:val="nil"/>
              <w:bottom w:val="single" w:sz="4" w:space="0" w:color="auto"/>
              <w:right w:val="single" w:sz="4" w:space="0" w:color="auto"/>
            </w:tcBorders>
            <w:shd w:val="clear" w:color="auto" w:fill="auto"/>
            <w:noWrap/>
            <w:vAlign w:val="center"/>
            <w:hideMark/>
          </w:tcPr>
          <w:p w14:paraId="597AF6B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F89119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6141981"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C23176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9464E7F"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93E23D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FF1064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C8ACD9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63FD5CF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518,63</w:t>
            </w:r>
          </w:p>
        </w:tc>
        <w:tc>
          <w:tcPr>
            <w:tcW w:w="711" w:type="dxa"/>
            <w:tcBorders>
              <w:top w:val="nil"/>
              <w:left w:val="nil"/>
              <w:bottom w:val="single" w:sz="4" w:space="0" w:color="auto"/>
              <w:right w:val="single" w:sz="4" w:space="0" w:color="auto"/>
            </w:tcBorders>
            <w:shd w:val="clear" w:color="000000" w:fill="F2DCDB"/>
            <w:vAlign w:val="center"/>
            <w:hideMark/>
          </w:tcPr>
          <w:p w14:paraId="09E3498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0,23</w:t>
            </w:r>
          </w:p>
        </w:tc>
      </w:tr>
      <w:tr w:rsidR="00757779" w:rsidRPr="00757779" w14:paraId="6880C7E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875B61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6D8369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3FB3711C"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14-րդ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2071D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60C71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66F76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5D1BCD6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1598,51</w:t>
            </w:r>
          </w:p>
        </w:tc>
        <w:tc>
          <w:tcPr>
            <w:tcW w:w="711" w:type="dxa"/>
            <w:tcBorders>
              <w:top w:val="nil"/>
              <w:left w:val="nil"/>
              <w:bottom w:val="single" w:sz="4" w:space="0" w:color="auto"/>
              <w:right w:val="single" w:sz="4" w:space="0" w:color="auto"/>
            </w:tcBorders>
            <w:shd w:val="clear" w:color="000000" w:fill="D8E4BC"/>
            <w:vAlign w:val="center"/>
            <w:hideMark/>
          </w:tcPr>
          <w:p w14:paraId="0EA4EF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0,71</w:t>
            </w:r>
          </w:p>
        </w:tc>
      </w:tr>
      <w:tr w:rsidR="00757779" w:rsidRPr="00757779" w14:paraId="2DC75B7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F81334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0A98B5D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1F839494"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15.Կոյուղու կոլեկտոր Կ-28</w:t>
            </w:r>
          </w:p>
        </w:tc>
        <w:tc>
          <w:tcPr>
            <w:tcW w:w="1192" w:type="dxa"/>
            <w:tcBorders>
              <w:top w:val="nil"/>
              <w:left w:val="nil"/>
              <w:bottom w:val="single" w:sz="4" w:space="0" w:color="auto"/>
              <w:right w:val="single" w:sz="4" w:space="0" w:color="auto"/>
            </w:tcBorders>
            <w:shd w:val="clear" w:color="000000" w:fill="FCD5B4"/>
            <w:hideMark/>
          </w:tcPr>
          <w:p w14:paraId="15E7A51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2B54D7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30693C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504D457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3F6F597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5DA5DBC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0D5B3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w:t>
            </w:r>
          </w:p>
        </w:tc>
        <w:tc>
          <w:tcPr>
            <w:tcW w:w="1505" w:type="dxa"/>
            <w:tcBorders>
              <w:top w:val="nil"/>
              <w:left w:val="nil"/>
              <w:bottom w:val="single" w:sz="4" w:space="0" w:color="auto"/>
              <w:right w:val="single" w:sz="4" w:space="0" w:color="auto"/>
            </w:tcBorders>
            <w:shd w:val="clear" w:color="auto" w:fill="auto"/>
            <w:vAlign w:val="center"/>
            <w:hideMark/>
          </w:tcPr>
          <w:p w14:paraId="1F705B0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346077B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73DDFB2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5F8E62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473,0</w:t>
            </w:r>
          </w:p>
        </w:tc>
        <w:tc>
          <w:tcPr>
            <w:tcW w:w="1244" w:type="dxa"/>
            <w:tcBorders>
              <w:top w:val="nil"/>
              <w:left w:val="nil"/>
              <w:bottom w:val="single" w:sz="4" w:space="0" w:color="auto"/>
              <w:right w:val="single" w:sz="4" w:space="0" w:color="auto"/>
            </w:tcBorders>
            <w:shd w:val="clear" w:color="auto" w:fill="auto"/>
            <w:noWrap/>
            <w:vAlign w:val="center"/>
            <w:hideMark/>
          </w:tcPr>
          <w:p w14:paraId="58A3327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07D43BE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49,59</w:t>
            </w:r>
          </w:p>
        </w:tc>
        <w:tc>
          <w:tcPr>
            <w:tcW w:w="711" w:type="dxa"/>
            <w:tcBorders>
              <w:top w:val="nil"/>
              <w:left w:val="nil"/>
              <w:bottom w:val="single" w:sz="4" w:space="0" w:color="auto"/>
              <w:right w:val="single" w:sz="4" w:space="0" w:color="auto"/>
            </w:tcBorders>
            <w:shd w:val="clear" w:color="auto" w:fill="auto"/>
            <w:noWrap/>
            <w:vAlign w:val="center"/>
            <w:hideMark/>
          </w:tcPr>
          <w:p w14:paraId="740ACE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0C0226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EDC46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w:t>
            </w:r>
          </w:p>
        </w:tc>
        <w:tc>
          <w:tcPr>
            <w:tcW w:w="1505" w:type="dxa"/>
            <w:tcBorders>
              <w:top w:val="nil"/>
              <w:left w:val="nil"/>
              <w:bottom w:val="single" w:sz="4" w:space="0" w:color="auto"/>
              <w:right w:val="single" w:sz="4" w:space="0" w:color="auto"/>
            </w:tcBorders>
            <w:shd w:val="clear" w:color="auto" w:fill="auto"/>
            <w:vAlign w:val="center"/>
            <w:hideMark/>
          </w:tcPr>
          <w:p w14:paraId="42946C1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5303DC4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5625E6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7117F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47,8</w:t>
            </w:r>
          </w:p>
        </w:tc>
        <w:tc>
          <w:tcPr>
            <w:tcW w:w="1244" w:type="dxa"/>
            <w:tcBorders>
              <w:top w:val="nil"/>
              <w:left w:val="nil"/>
              <w:bottom w:val="single" w:sz="4" w:space="0" w:color="auto"/>
              <w:right w:val="single" w:sz="4" w:space="0" w:color="auto"/>
            </w:tcBorders>
            <w:shd w:val="clear" w:color="auto" w:fill="auto"/>
            <w:noWrap/>
            <w:vAlign w:val="center"/>
            <w:hideMark/>
          </w:tcPr>
          <w:p w14:paraId="4553781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2E32898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48,16</w:t>
            </w:r>
          </w:p>
        </w:tc>
        <w:tc>
          <w:tcPr>
            <w:tcW w:w="711" w:type="dxa"/>
            <w:tcBorders>
              <w:top w:val="nil"/>
              <w:left w:val="nil"/>
              <w:bottom w:val="single" w:sz="4" w:space="0" w:color="auto"/>
              <w:right w:val="single" w:sz="4" w:space="0" w:color="auto"/>
            </w:tcBorders>
            <w:shd w:val="clear" w:color="auto" w:fill="auto"/>
            <w:noWrap/>
            <w:vAlign w:val="center"/>
            <w:hideMark/>
          </w:tcPr>
          <w:p w14:paraId="63D300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D058AA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F5AB3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15,3</w:t>
            </w:r>
          </w:p>
        </w:tc>
        <w:tc>
          <w:tcPr>
            <w:tcW w:w="1505" w:type="dxa"/>
            <w:tcBorders>
              <w:top w:val="nil"/>
              <w:left w:val="nil"/>
              <w:bottom w:val="single" w:sz="4" w:space="0" w:color="auto"/>
              <w:right w:val="single" w:sz="4" w:space="0" w:color="auto"/>
            </w:tcBorders>
            <w:shd w:val="clear" w:color="auto" w:fill="auto"/>
            <w:vAlign w:val="center"/>
            <w:hideMark/>
          </w:tcPr>
          <w:p w14:paraId="4CB6C50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AB1B28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E19B6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B70FE8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100,38</w:t>
            </w:r>
          </w:p>
        </w:tc>
        <w:tc>
          <w:tcPr>
            <w:tcW w:w="1244" w:type="dxa"/>
            <w:tcBorders>
              <w:top w:val="nil"/>
              <w:left w:val="nil"/>
              <w:bottom w:val="single" w:sz="4" w:space="0" w:color="auto"/>
              <w:right w:val="single" w:sz="4" w:space="0" w:color="auto"/>
            </w:tcBorders>
            <w:shd w:val="clear" w:color="auto" w:fill="auto"/>
            <w:noWrap/>
            <w:vAlign w:val="center"/>
            <w:hideMark/>
          </w:tcPr>
          <w:p w14:paraId="28E2508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D36F9D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19,73</w:t>
            </w:r>
          </w:p>
        </w:tc>
        <w:tc>
          <w:tcPr>
            <w:tcW w:w="711" w:type="dxa"/>
            <w:tcBorders>
              <w:top w:val="nil"/>
              <w:left w:val="nil"/>
              <w:bottom w:val="single" w:sz="4" w:space="0" w:color="auto"/>
              <w:right w:val="single" w:sz="4" w:space="0" w:color="auto"/>
            </w:tcBorders>
            <w:shd w:val="clear" w:color="auto" w:fill="auto"/>
            <w:noWrap/>
            <w:vAlign w:val="center"/>
            <w:hideMark/>
          </w:tcPr>
          <w:p w14:paraId="111BA7E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19EA22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A62AC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15,4</w:t>
            </w:r>
          </w:p>
        </w:tc>
        <w:tc>
          <w:tcPr>
            <w:tcW w:w="1505" w:type="dxa"/>
            <w:tcBorders>
              <w:top w:val="nil"/>
              <w:left w:val="nil"/>
              <w:bottom w:val="single" w:sz="4" w:space="0" w:color="auto"/>
              <w:right w:val="single" w:sz="4" w:space="0" w:color="auto"/>
            </w:tcBorders>
            <w:shd w:val="clear" w:color="auto" w:fill="auto"/>
            <w:vAlign w:val="center"/>
            <w:hideMark/>
          </w:tcPr>
          <w:p w14:paraId="69C3C79E"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6CDE28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737703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7D86A0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100,38</w:t>
            </w:r>
          </w:p>
        </w:tc>
        <w:tc>
          <w:tcPr>
            <w:tcW w:w="1244" w:type="dxa"/>
            <w:tcBorders>
              <w:top w:val="nil"/>
              <w:left w:val="nil"/>
              <w:bottom w:val="single" w:sz="4" w:space="0" w:color="auto"/>
              <w:right w:val="single" w:sz="4" w:space="0" w:color="auto"/>
            </w:tcBorders>
            <w:shd w:val="clear" w:color="auto" w:fill="auto"/>
            <w:noWrap/>
            <w:vAlign w:val="center"/>
            <w:hideMark/>
          </w:tcPr>
          <w:p w14:paraId="0468FAF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A6FCC5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13,16</w:t>
            </w:r>
          </w:p>
        </w:tc>
        <w:tc>
          <w:tcPr>
            <w:tcW w:w="711" w:type="dxa"/>
            <w:tcBorders>
              <w:top w:val="nil"/>
              <w:left w:val="nil"/>
              <w:bottom w:val="single" w:sz="4" w:space="0" w:color="auto"/>
              <w:right w:val="single" w:sz="4" w:space="0" w:color="auto"/>
            </w:tcBorders>
            <w:shd w:val="clear" w:color="auto" w:fill="auto"/>
            <w:noWrap/>
            <w:vAlign w:val="center"/>
            <w:hideMark/>
          </w:tcPr>
          <w:p w14:paraId="3DFDED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6483E2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BE827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15,5</w:t>
            </w:r>
          </w:p>
        </w:tc>
        <w:tc>
          <w:tcPr>
            <w:tcW w:w="1505" w:type="dxa"/>
            <w:tcBorders>
              <w:top w:val="nil"/>
              <w:left w:val="nil"/>
              <w:bottom w:val="single" w:sz="4" w:space="0" w:color="auto"/>
              <w:right w:val="single" w:sz="4" w:space="0" w:color="auto"/>
            </w:tcBorders>
            <w:shd w:val="clear" w:color="auto" w:fill="auto"/>
            <w:vAlign w:val="center"/>
            <w:hideMark/>
          </w:tcPr>
          <w:p w14:paraId="209FC4B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2C4B07E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57C39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A4E6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413,41</w:t>
            </w:r>
          </w:p>
        </w:tc>
        <w:tc>
          <w:tcPr>
            <w:tcW w:w="1244" w:type="dxa"/>
            <w:tcBorders>
              <w:top w:val="nil"/>
              <w:left w:val="nil"/>
              <w:bottom w:val="single" w:sz="4" w:space="0" w:color="auto"/>
              <w:right w:val="single" w:sz="4" w:space="0" w:color="auto"/>
            </w:tcBorders>
            <w:shd w:val="clear" w:color="auto" w:fill="auto"/>
            <w:noWrap/>
            <w:vAlign w:val="center"/>
            <w:hideMark/>
          </w:tcPr>
          <w:p w14:paraId="662FCE6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530F31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252,08</w:t>
            </w:r>
          </w:p>
        </w:tc>
        <w:tc>
          <w:tcPr>
            <w:tcW w:w="711" w:type="dxa"/>
            <w:tcBorders>
              <w:top w:val="nil"/>
              <w:left w:val="nil"/>
              <w:bottom w:val="single" w:sz="4" w:space="0" w:color="auto"/>
              <w:right w:val="single" w:sz="4" w:space="0" w:color="auto"/>
            </w:tcBorders>
            <w:shd w:val="clear" w:color="auto" w:fill="auto"/>
            <w:noWrap/>
            <w:vAlign w:val="center"/>
            <w:hideMark/>
          </w:tcPr>
          <w:p w14:paraId="08D9601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CA4E5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862CC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15,6</w:t>
            </w:r>
          </w:p>
        </w:tc>
        <w:tc>
          <w:tcPr>
            <w:tcW w:w="1505" w:type="dxa"/>
            <w:tcBorders>
              <w:top w:val="nil"/>
              <w:left w:val="nil"/>
              <w:bottom w:val="single" w:sz="4" w:space="0" w:color="auto"/>
              <w:right w:val="single" w:sz="4" w:space="0" w:color="auto"/>
            </w:tcBorders>
            <w:shd w:val="clear" w:color="auto" w:fill="auto"/>
            <w:vAlign w:val="center"/>
            <w:hideMark/>
          </w:tcPr>
          <w:p w14:paraId="72716FE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04DE595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1154A0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8C59A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12,79</w:t>
            </w:r>
          </w:p>
        </w:tc>
        <w:tc>
          <w:tcPr>
            <w:tcW w:w="1244" w:type="dxa"/>
            <w:tcBorders>
              <w:top w:val="nil"/>
              <w:left w:val="nil"/>
              <w:bottom w:val="single" w:sz="4" w:space="0" w:color="auto"/>
              <w:right w:val="single" w:sz="4" w:space="0" w:color="auto"/>
            </w:tcBorders>
            <w:shd w:val="clear" w:color="auto" w:fill="auto"/>
            <w:noWrap/>
            <w:vAlign w:val="center"/>
            <w:hideMark/>
          </w:tcPr>
          <w:p w14:paraId="1FC8D84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771E809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76,81</w:t>
            </w:r>
          </w:p>
        </w:tc>
        <w:tc>
          <w:tcPr>
            <w:tcW w:w="711" w:type="dxa"/>
            <w:tcBorders>
              <w:top w:val="nil"/>
              <w:left w:val="nil"/>
              <w:bottom w:val="single" w:sz="4" w:space="0" w:color="auto"/>
              <w:right w:val="single" w:sz="4" w:space="0" w:color="auto"/>
            </w:tcBorders>
            <w:shd w:val="clear" w:color="auto" w:fill="auto"/>
            <w:noWrap/>
            <w:vAlign w:val="center"/>
            <w:hideMark/>
          </w:tcPr>
          <w:p w14:paraId="683949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4B001C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2B9FC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15,7</w:t>
            </w:r>
          </w:p>
        </w:tc>
        <w:tc>
          <w:tcPr>
            <w:tcW w:w="1505" w:type="dxa"/>
            <w:tcBorders>
              <w:top w:val="nil"/>
              <w:left w:val="nil"/>
              <w:bottom w:val="single" w:sz="4" w:space="0" w:color="auto"/>
              <w:right w:val="single" w:sz="4" w:space="0" w:color="auto"/>
            </w:tcBorders>
            <w:shd w:val="clear" w:color="auto" w:fill="auto"/>
            <w:vAlign w:val="center"/>
            <w:hideMark/>
          </w:tcPr>
          <w:p w14:paraId="189D055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vAlign w:val="center"/>
            <w:hideMark/>
          </w:tcPr>
          <w:p w14:paraId="5AE273A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C7ADAF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02E98F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171,0</w:t>
            </w:r>
          </w:p>
        </w:tc>
        <w:tc>
          <w:tcPr>
            <w:tcW w:w="1244" w:type="dxa"/>
            <w:tcBorders>
              <w:top w:val="nil"/>
              <w:left w:val="nil"/>
              <w:bottom w:val="single" w:sz="4" w:space="0" w:color="auto"/>
              <w:right w:val="single" w:sz="4" w:space="0" w:color="auto"/>
            </w:tcBorders>
            <w:shd w:val="clear" w:color="auto" w:fill="auto"/>
            <w:noWrap/>
            <w:vAlign w:val="center"/>
            <w:hideMark/>
          </w:tcPr>
          <w:p w14:paraId="26AED27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1BCBC7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128,65</w:t>
            </w:r>
          </w:p>
        </w:tc>
        <w:tc>
          <w:tcPr>
            <w:tcW w:w="711" w:type="dxa"/>
            <w:tcBorders>
              <w:top w:val="nil"/>
              <w:left w:val="nil"/>
              <w:bottom w:val="single" w:sz="4" w:space="0" w:color="auto"/>
              <w:right w:val="single" w:sz="4" w:space="0" w:color="auto"/>
            </w:tcBorders>
            <w:shd w:val="clear" w:color="auto" w:fill="auto"/>
            <w:noWrap/>
            <w:vAlign w:val="center"/>
            <w:hideMark/>
          </w:tcPr>
          <w:p w14:paraId="73B4A87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5E392F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40DE4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15,8</w:t>
            </w:r>
          </w:p>
        </w:tc>
        <w:tc>
          <w:tcPr>
            <w:tcW w:w="1505" w:type="dxa"/>
            <w:tcBorders>
              <w:top w:val="nil"/>
              <w:left w:val="nil"/>
              <w:bottom w:val="single" w:sz="4" w:space="0" w:color="auto"/>
              <w:right w:val="single" w:sz="4" w:space="0" w:color="auto"/>
            </w:tcBorders>
            <w:shd w:val="clear" w:color="auto" w:fill="auto"/>
            <w:vAlign w:val="center"/>
            <w:hideMark/>
          </w:tcPr>
          <w:p w14:paraId="169BF913"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78AF18F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05E2F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8448A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333,5</w:t>
            </w:r>
          </w:p>
        </w:tc>
        <w:tc>
          <w:tcPr>
            <w:tcW w:w="1244" w:type="dxa"/>
            <w:tcBorders>
              <w:top w:val="nil"/>
              <w:left w:val="nil"/>
              <w:bottom w:val="single" w:sz="4" w:space="0" w:color="auto"/>
              <w:right w:val="single" w:sz="4" w:space="0" w:color="auto"/>
            </w:tcBorders>
            <w:shd w:val="clear" w:color="auto" w:fill="auto"/>
            <w:noWrap/>
            <w:vAlign w:val="center"/>
            <w:hideMark/>
          </w:tcPr>
          <w:p w14:paraId="28889A5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1B94C0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65,55</w:t>
            </w:r>
          </w:p>
        </w:tc>
        <w:tc>
          <w:tcPr>
            <w:tcW w:w="711" w:type="dxa"/>
            <w:tcBorders>
              <w:top w:val="nil"/>
              <w:left w:val="nil"/>
              <w:bottom w:val="single" w:sz="4" w:space="0" w:color="auto"/>
              <w:right w:val="single" w:sz="4" w:space="0" w:color="auto"/>
            </w:tcBorders>
            <w:shd w:val="clear" w:color="auto" w:fill="auto"/>
            <w:noWrap/>
            <w:vAlign w:val="center"/>
            <w:hideMark/>
          </w:tcPr>
          <w:p w14:paraId="34B8856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BF17B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891A6B"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15,9</w:t>
            </w:r>
          </w:p>
        </w:tc>
        <w:tc>
          <w:tcPr>
            <w:tcW w:w="1505" w:type="dxa"/>
            <w:tcBorders>
              <w:top w:val="nil"/>
              <w:left w:val="nil"/>
              <w:bottom w:val="single" w:sz="4" w:space="0" w:color="auto"/>
              <w:right w:val="single" w:sz="4" w:space="0" w:color="auto"/>
            </w:tcBorders>
            <w:shd w:val="clear" w:color="auto" w:fill="auto"/>
            <w:vAlign w:val="center"/>
            <w:hideMark/>
          </w:tcPr>
          <w:p w14:paraId="74C73FCD"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AE79FE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2ED065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A198A7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333,5</w:t>
            </w:r>
          </w:p>
        </w:tc>
        <w:tc>
          <w:tcPr>
            <w:tcW w:w="1244" w:type="dxa"/>
            <w:tcBorders>
              <w:top w:val="nil"/>
              <w:left w:val="nil"/>
              <w:bottom w:val="single" w:sz="4" w:space="0" w:color="auto"/>
              <w:right w:val="single" w:sz="4" w:space="0" w:color="auto"/>
            </w:tcBorders>
            <w:shd w:val="clear" w:color="auto" w:fill="auto"/>
            <w:noWrap/>
            <w:vAlign w:val="center"/>
            <w:hideMark/>
          </w:tcPr>
          <w:p w14:paraId="60E1633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41A86EC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43,70</w:t>
            </w:r>
          </w:p>
        </w:tc>
        <w:tc>
          <w:tcPr>
            <w:tcW w:w="711" w:type="dxa"/>
            <w:tcBorders>
              <w:top w:val="nil"/>
              <w:left w:val="nil"/>
              <w:bottom w:val="single" w:sz="4" w:space="0" w:color="auto"/>
              <w:right w:val="single" w:sz="4" w:space="0" w:color="auto"/>
            </w:tcBorders>
            <w:shd w:val="clear" w:color="auto" w:fill="auto"/>
            <w:noWrap/>
            <w:vAlign w:val="center"/>
            <w:hideMark/>
          </w:tcPr>
          <w:p w14:paraId="75AF9A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EEE10B3"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FCE99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15,10</w:t>
            </w:r>
          </w:p>
        </w:tc>
        <w:tc>
          <w:tcPr>
            <w:tcW w:w="1505" w:type="dxa"/>
            <w:tcBorders>
              <w:top w:val="nil"/>
              <w:left w:val="nil"/>
              <w:bottom w:val="single" w:sz="4" w:space="0" w:color="auto"/>
              <w:right w:val="single" w:sz="4" w:space="0" w:color="auto"/>
            </w:tcBorders>
            <w:shd w:val="clear" w:color="auto" w:fill="auto"/>
            <w:vAlign w:val="center"/>
            <w:hideMark/>
          </w:tcPr>
          <w:p w14:paraId="769A55A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19D4644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4188A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93C5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16,4</w:t>
            </w:r>
          </w:p>
        </w:tc>
        <w:tc>
          <w:tcPr>
            <w:tcW w:w="1244" w:type="dxa"/>
            <w:tcBorders>
              <w:top w:val="nil"/>
              <w:left w:val="nil"/>
              <w:bottom w:val="single" w:sz="4" w:space="0" w:color="auto"/>
              <w:right w:val="single" w:sz="4" w:space="0" w:color="auto"/>
            </w:tcBorders>
            <w:shd w:val="clear" w:color="auto" w:fill="auto"/>
            <w:noWrap/>
            <w:vAlign w:val="center"/>
            <w:hideMark/>
          </w:tcPr>
          <w:p w14:paraId="0C1940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3FD7590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112,66</w:t>
            </w:r>
          </w:p>
        </w:tc>
        <w:tc>
          <w:tcPr>
            <w:tcW w:w="711" w:type="dxa"/>
            <w:tcBorders>
              <w:top w:val="nil"/>
              <w:left w:val="nil"/>
              <w:bottom w:val="single" w:sz="4" w:space="0" w:color="auto"/>
              <w:right w:val="single" w:sz="4" w:space="0" w:color="auto"/>
            </w:tcBorders>
            <w:shd w:val="clear" w:color="auto" w:fill="auto"/>
            <w:noWrap/>
            <w:vAlign w:val="center"/>
            <w:hideMark/>
          </w:tcPr>
          <w:p w14:paraId="437E4A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F85244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039EE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15,11</w:t>
            </w:r>
          </w:p>
        </w:tc>
        <w:tc>
          <w:tcPr>
            <w:tcW w:w="1505" w:type="dxa"/>
            <w:tcBorders>
              <w:top w:val="nil"/>
              <w:left w:val="nil"/>
              <w:bottom w:val="single" w:sz="4" w:space="0" w:color="auto"/>
              <w:right w:val="single" w:sz="4" w:space="0" w:color="auto"/>
            </w:tcBorders>
            <w:shd w:val="clear" w:color="auto" w:fill="auto"/>
            <w:vAlign w:val="center"/>
            <w:hideMark/>
          </w:tcPr>
          <w:p w14:paraId="1BF3279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5A4347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621C57F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68837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69,7</w:t>
            </w:r>
          </w:p>
        </w:tc>
        <w:tc>
          <w:tcPr>
            <w:tcW w:w="1244" w:type="dxa"/>
            <w:tcBorders>
              <w:top w:val="nil"/>
              <w:left w:val="nil"/>
              <w:bottom w:val="single" w:sz="4" w:space="0" w:color="auto"/>
              <w:right w:val="single" w:sz="4" w:space="0" w:color="auto"/>
            </w:tcBorders>
            <w:shd w:val="clear" w:color="auto" w:fill="auto"/>
            <w:noWrap/>
            <w:vAlign w:val="center"/>
            <w:hideMark/>
          </w:tcPr>
          <w:p w14:paraId="68883E0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4DC1600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376,29</w:t>
            </w:r>
          </w:p>
        </w:tc>
        <w:tc>
          <w:tcPr>
            <w:tcW w:w="711" w:type="dxa"/>
            <w:tcBorders>
              <w:top w:val="nil"/>
              <w:left w:val="nil"/>
              <w:bottom w:val="single" w:sz="4" w:space="0" w:color="auto"/>
              <w:right w:val="single" w:sz="4" w:space="0" w:color="auto"/>
            </w:tcBorders>
            <w:shd w:val="clear" w:color="auto" w:fill="auto"/>
            <w:noWrap/>
            <w:vAlign w:val="center"/>
            <w:hideMark/>
          </w:tcPr>
          <w:p w14:paraId="0E8E98B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6F2BB6B" w14:textId="77777777" w:rsidTr="00286820">
        <w:trPr>
          <w:trHeight w:val="134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CCBCE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15,12</w:t>
            </w:r>
          </w:p>
        </w:tc>
        <w:tc>
          <w:tcPr>
            <w:tcW w:w="1505" w:type="dxa"/>
            <w:tcBorders>
              <w:top w:val="nil"/>
              <w:left w:val="nil"/>
              <w:bottom w:val="single" w:sz="4" w:space="0" w:color="auto"/>
              <w:right w:val="single" w:sz="4" w:space="0" w:color="auto"/>
            </w:tcBorders>
            <w:shd w:val="clear" w:color="auto" w:fill="auto"/>
            <w:vAlign w:val="center"/>
            <w:hideMark/>
          </w:tcPr>
          <w:p w14:paraId="267814A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67BE2F7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06304B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5BE71A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426,2</w:t>
            </w:r>
          </w:p>
        </w:tc>
        <w:tc>
          <w:tcPr>
            <w:tcW w:w="1244" w:type="dxa"/>
            <w:tcBorders>
              <w:top w:val="nil"/>
              <w:left w:val="nil"/>
              <w:bottom w:val="single" w:sz="4" w:space="0" w:color="auto"/>
              <w:right w:val="single" w:sz="4" w:space="0" w:color="auto"/>
            </w:tcBorders>
            <w:shd w:val="clear" w:color="auto" w:fill="auto"/>
            <w:noWrap/>
            <w:vAlign w:val="center"/>
            <w:hideMark/>
          </w:tcPr>
          <w:p w14:paraId="761BC10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21C918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28,07</w:t>
            </w:r>
          </w:p>
        </w:tc>
        <w:tc>
          <w:tcPr>
            <w:tcW w:w="711" w:type="dxa"/>
            <w:tcBorders>
              <w:top w:val="nil"/>
              <w:left w:val="nil"/>
              <w:bottom w:val="single" w:sz="4" w:space="0" w:color="auto"/>
              <w:right w:val="single" w:sz="4" w:space="0" w:color="auto"/>
            </w:tcBorders>
            <w:shd w:val="clear" w:color="auto" w:fill="auto"/>
            <w:noWrap/>
            <w:vAlign w:val="center"/>
            <w:hideMark/>
          </w:tcPr>
          <w:p w14:paraId="3AC9B3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BE787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0CE06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15,13</w:t>
            </w:r>
          </w:p>
        </w:tc>
        <w:tc>
          <w:tcPr>
            <w:tcW w:w="1505" w:type="dxa"/>
            <w:tcBorders>
              <w:top w:val="nil"/>
              <w:left w:val="nil"/>
              <w:bottom w:val="single" w:sz="4" w:space="0" w:color="auto"/>
              <w:right w:val="single" w:sz="4" w:space="0" w:color="auto"/>
            </w:tcBorders>
            <w:shd w:val="clear" w:color="auto" w:fill="auto"/>
            <w:vAlign w:val="center"/>
            <w:hideMark/>
          </w:tcPr>
          <w:p w14:paraId="4E096B7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5A6BA55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6EB2EBE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110A29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426,2</w:t>
            </w:r>
          </w:p>
        </w:tc>
        <w:tc>
          <w:tcPr>
            <w:tcW w:w="1244" w:type="dxa"/>
            <w:tcBorders>
              <w:top w:val="nil"/>
              <w:left w:val="nil"/>
              <w:bottom w:val="single" w:sz="4" w:space="0" w:color="auto"/>
              <w:right w:val="single" w:sz="4" w:space="0" w:color="auto"/>
            </w:tcBorders>
            <w:shd w:val="clear" w:color="auto" w:fill="auto"/>
            <w:noWrap/>
            <w:vAlign w:val="center"/>
            <w:hideMark/>
          </w:tcPr>
          <w:p w14:paraId="563AFC3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2FEB612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34,47</w:t>
            </w:r>
          </w:p>
        </w:tc>
        <w:tc>
          <w:tcPr>
            <w:tcW w:w="711" w:type="dxa"/>
            <w:tcBorders>
              <w:top w:val="nil"/>
              <w:left w:val="nil"/>
              <w:bottom w:val="single" w:sz="4" w:space="0" w:color="auto"/>
              <w:right w:val="single" w:sz="4" w:space="0" w:color="auto"/>
            </w:tcBorders>
            <w:shd w:val="clear" w:color="auto" w:fill="auto"/>
            <w:noWrap/>
            <w:vAlign w:val="center"/>
            <w:hideMark/>
          </w:tcPr>
          <w:p w14:paraId="73FB5A2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213A3C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202F1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15,14</w:t>
            </w:r>
          </w:p>
        </w:tc>
        <w:tc>
          <w:tcPr>
            <w:tcW w:w="1505" w:type="dxa"/>
            <w:tcBorders>
              <w:top w:val="nil"/>
              <w:left w:val="nil"/>
              <w:bottom w:val="single" w:sz="4" w:space="0" w:color="auto"/>
              <w:right w:val="single" w:sz="4" w:space="0" w:color="auto"/>
            </w:tcBorders>
            <w:shd w:val="clear" w:color="auto" w:fill="auto"/>
            <w:vAlign w:val="center"/>
            <w:hideMark/>
          </w:tcPr>
          <w:p w14:paraId="27BB7899"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5E0E46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Թափոնավայրում բերված բնահողերի հարթեցում բուլդոզերով տեղափոխումով մինչև 10մ, </w:t>
            </w:r>
            <w:r w:rsidRPr="00757779">
              <w:rPr>
                <w:rFonts w:ascii="Sylfaen" w:hAnsi="Sylfaen" w:cs="Arial"/>
                <w:sz w:val="22"/>
                <w:szCs w:val="22"/>
                <w:lang w:val="ru-RU" w:eastAsia="ru-RU"/>
              </w:rPr>
              <w:lastRenderedPageBreak/>
              <w:t>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64C685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EEBD4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171,0</w:t>
            </w:r>
          </w:p>
        </w:tc>
        <w:tc>
          <w:tcPr>
            <w:tcW w:w="1244" w:type="dxa"/>
            <w:tcBorders>
              <w:top w:val="nil"/>
              <w:left w:val="nil"/>
              <w:bottom w:val="single" w:sz="4" w:space="0" w:color="auto"/>
              <w:right w:val="single" w:sz="4" w:space="0" w:color="auto"/>
            </w:tcBorders>
            <w:shd w:val="clear" w:color="auto" w:fill="auto"/>
            <w:noWrap/>
            <w:vAlign w:val="center"/>
            <w:hideMark/>
          </w:tcPr>
          <w:p w14:paraId="2848530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79A695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16,04</w:t>
            </w:r>
          </w:p>
        </w:tc>
        <w:tc>
          <w:tcPr>
            <w:tcW w:w="711" w:type="dxa"/>
            <w:tcBorders>
              <w:top w:val="nil"/>
              <w:left w:val="nil"/>
              <w:bottom w:val="single" w:sz="4" w:space="0" w:color="auto"/>
              <w:right w:val="single" w:sz="4" w:space="0" w:color="auto"/>
            </w:tcBorders>
            <w:shd w:val="clear" w:color="auto" w:fill="auto"/>
            <w:noWrap/>
            <w:vAlign w:val="center"/>
            <w:hideMark/>
          </w:tcPr>
          <w:p w14:paraId="06CEAE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F563B1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7F6FA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15,15</w:t>
            </w:r>
          </w:p>
        </w:tc>
        <w:tc>
          <w:tcPr>
            <w:tcW w:w="1505" w:type="dxa"/>
            <w:tcBorders>
              <w:top w:val="nil"/>
              <w:left w:val="nil"/>
              <w:bottom w:val="single" w:sz="4" w:space="0" w:color="auto"/>
              <w:right w:val="single" w:sz="4" w:space="0" w:color="auto"/>
            </w:tcBorders>
            <w:shd w:val="clear" w:color="auto" w:fill="auto"/>
            <w:vAlign w:val="center"/>
            <w:hideMark/>
          </w:tcPr>
          <w:p w14:paraId="61EA0E8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6B3C8D8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D0FA77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C97D4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316,4</w:t>
            </w:r>
          </w:p>
        </w:tc>
        <w:tc>
          <w:tcPr>
            <w:tcW w:w="1244" w:type="dxa"/>
            <w:tcBorders>
              <w:top w:val="nil"/>
              <w:left w:val="nil"/>
              <w:bottom w:val="single" w:sz="4" w:space="0" w:color="auto"/>
              <w:right w:val="single" w:sz="4" w:space="0" w:color="auto"/>
            </w:tcBorders>
            <w:shd w:val="clear" w:color="auto" w:fill="auto"/>
            <w:noWrap/>
            <w:vAlign w:val="center"/>
            <w:hideMark/>
          </w:tcPr>
          <w:p w14:paraId="57BC1CE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66AEA21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534,12</w:t>
            </w:r>
          </w:p>
        </w:tc>
        <w:tc>
          <w:tcPr>
            <w:tcW w:w="711" w:type="dxa"/>
            <w:tcBorders>
              <w:top w:val="nil"/>
              <w:left w:val="nil"/>
              <w:bottom w:val="single" w:sz="4" w:space="0" w:color="auto"/>
              <w:right w:val="single" w:sz="4" w:space="0" w:color="auto"/>
            </w:tcBorders>
            <w:shd w:val="clear" w:color="auto" w:fill="auto"/>
            <w:noWrap/>
            <w:vAlign w:val="center"/>
            <w:hideMark/>
          </w:tcPr>
          <w:p w14:paraId="548C243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82CA4F6"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264E9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15,16</w:t>
            </w:r>
          </w:p>
        </w:tc>
        <w:tc>
          <w:tcPr>
            <w:tcW w:w="1505" w:type="dxa"/>
            <w:tcBorders>
              <w:top w:val="nil"/>
              <w:left w:val="nil"/>
              <w:bottom w:val="single" w:sz="4" w:space="0" w:color="auto"/>
              <w:right w:val="single" w:sz="4" w:space="0" w:color="auto"/>
            </w:tcBorders>
            <w:shd w:val="clear" w:color="auto" w:fill="auto"/>
            <w:vAlign w:val="center"/>
            <w:hideMark/>
          </w:tcPr>
          <w:p w14:paraId="3AA1607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5BFE101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CBB326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48A0F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316,4</w:t>
            </w:r>
          </w:p>
        </w:tc>
        <w:tc>
          <w:tcPr>
            <w:tcW w:w="1244" w:type="dxa"/>
            <w:tcBorders>
              <w:top w:val="nil"/>
              <w:left w:val="nil"/>
              <w:bottom w:val="single" w:sz="4" w:space="0" w:color="auto"/>
              <w:right w:val="single" w:sz="4" w:space="0" w:color="auto"/>
            </w:tcBorders>
            <w:shd w:val="clear" w:color="auto" w:fill="auto"/>
            <w:noWrap/>
            <w:vAlign w:val="center"/>
            <w:hideMark/>
          </w:tcPr>
          <w:p w14:paraId="6F7B0F4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5F05600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1799,64</w:t>
            </w:r>
          </w:p>
        </w:tc>
        <w:tc>
          <w:tcPr>
            <w:tcW w:w="711" w:type="dxa"/>
            <w:tcBorders>
              <w:top w:val="nil"/>
              <w:left w:val="nil"/>
              <w:bottom w:val="single" w:sz="4" w:space="0" w:color="auto"/>
              <w:right w:val="single" w:sz="4" w:space="0" w:color="auto"/>
            </w:tcBorders>
            <w:shd w:val="clear" w:color="auto" w:fill="auto"/>
            <w:noWrap/>
            <w:vAlign w:val="center"/>
            <w:hideMark/>
          </w:tcPr>
          <w:p w14:paraId="6C4182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2964B7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C1415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15,17</w:t>
            </w:r>
          </w:p>
        </w:tc>
        <w:tc>
          <w:tcPr>
            <w:tcW w:w="1505" w:type="dxa"/>
            <w:tcBorders>
              <w:top w:val="nil"/>
              <w:left w:val="nil"/>
              <w:bottom w:val="single" w:sz="4" w:space="0" w:color="auto"/>
              <w:right w:val="single" w:sz="4" w:space="0" w:color="auto"/>
            </w:tcBorders>
            <w:shd w:val="clear" w:color="auto" w:fill="auto"/>
            <w:vAlign w:val="center"/>
            <w:hideMark/>
          </w:tcPr>
          <w:p w14:paraId="37F392F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165B20E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10AC0D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495FB4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316,4</w:t>
            </w:r>
          </w:p>
        </w:tc>
        <w:tc>
          <w:tcPr>
            <w:tcW w:w="1244" w:type="dxa"/>
            <w:tcBorders>
              <w:top w:val="nil"/>
              <w:left w:val="nil"/>
              <w:bottom w:val="single" w:sz="4" w:space="0" w:color="auto"/>
              <w:right w:val="single" w:sz="4" w:space="0" w:color="auto"/>
            </w:tcBorders>
            <w:shd w:val="clear" w:color="auto" w:fill="auto"/>
            <w:noWrap/>
            <w:vAlign w:val="center"/>
            <w:hideMark/>
          </w:tcPr>
          <w:p w14:paraId="18D5016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3EA45C0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1282,83</w:t>
            </w:r>
          </w:p>
        </w:tc>
        <w:tc>
          <w:tcPr>
            <w:tcW w:w="711" w:type="dxa"/>
            <w:tcBorders>
              <w:top w:val="nil"/>
              <w:left w:val="nil"/>
              <w:bottom w:val="single" w:sz="4" w:space="0" w:color="auto"/>
              <w:right w:val="single" w:sz="4" w:space="0" w:color="auto"/>
            </w:tcBorders>
            <w:shd w:val="clear" w:color="auto" w:fill="auto"/>
            <w:noWrap/>
            <w:vAlign w:val="center"/>
            <w:hideMark/>
          </w:tcPr>
          <w:p w14:paraId="426B89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D1E34E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D916C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15,18</w:t>
            </w:r>
          </w:p>
        </w:tc>
        <w:tc>
          <w:tcPr>
            <w:tcW w:w="1505" w:type="dxa"/>
            <w:tcBorders>
              <w:top w:val="nil"/>
              <w:left w:val="nil"/>
              <w:bottom w:val="single" w:sz="4" w:space="0" w:color="auto"/>
              <w:right w:val="single" w:sz="4" w:space="0" w:color="auto"/>
            </w:tcBorders>
            <w:shd w:val="clear" w:color="auto" w:fill="auto"/>
            <w:vAlign w:val="center"/>
            <w:hideMark/>
          </w:tcPr>
          <w:p w14:paraId="054C8DC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1-225 PE</w:t>
            </w:r>
          </w:p>
        </w:tc>
        <w:tc>
          <w:tcPr>
            <w:tcW w:w="3098" w:type="dxa"/>
            <w:tcBorders>
              <w:top w:val="nil"/>
              <w:left w:val="nil"/>
              <w:bottom w:val="single" w:sz="4" w:space="0" w:color="auto"/>
              <w:right w:val="single" w:sz="4" w:space="0" w:color="auto"/>
            </w:tcBorders>
            <w:shd w:val="clear" w:color="auto" w:fill="auto"/>
            <w:vAlign w:val="center"/>
            <w:hideMark/>
          </w:tcPr>
          <w:p w14:paraId="64E7632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Փոսորակի և խրամուղու շեպերի ժամանակավոր ամրացում ոչ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1BD2DB6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337E6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59,7</w:t>
            </w:r>
          </w:p>
        </w:tc>
        <w:tc>
          <w:tcPr>
            <w:tcW w:w="1244" w:type="dxa"/>
            <w:tcBorders>
              <w:top w:val="nil"/>
              <w:left w:val="nil"/>
              <w:bottom w:val="single" w:sz="4" w:space="0" w:color="auto"/>
              <w:right w:val="single" w:sz="4" w:space="0" w:color="auto"/>
            </w:tcBorders>
            <w:shd w:val="clear" w:color="auto" w:fill="auto"/>
            <w:noWrap/>
            <w:vAlign w:val="center"/>
            <w:hideMark/>
          </w:tcPr>
          <w:p w14:paraId="1289B57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4,449</w:t>
            </w:r>
          </w:p>
        </w:tc>
        <w:tc>
          <w:tcPr>
            <w:tcW w:w="1412" w:type="dxa"/>
            <w:tcBorders>
              <w:top w:val="nil"/>
              <w:left w:val="nil"/>
              <w:bottom w:val="single" w:sz="4" w:space="0" w:color="auto"/>
              <w:right w:val="single" w:sz="4" w:space="0" w:color="auto"/>
            </w:tcBorders>
            <w:shd w:val="clear" w:color="auto" w:fill="auto"/>
            <w:vAlign w:val="center"/>
            <w:hideMark/>
          </w:tcPr>
          <w:p w14:paraId="48036C4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265,69</w:t>
            </w:r>
          </w:p>
        </w:tc>
        <w:tc>
          <w:tcPr>
            <w:tcW w:w="711" w:type="dxa"/>
            <w:tcBorders>
              <w:top w:val="nil"/>
              <w:left w:val="nil"/>
              <w:bottom w:val="single" w:sz="4" w:space="0" w:color="auto"/>
              <w:right w:val="single" w:sz="4" w:space="0" w:color="auto"/>
            </w:tcBorders>
            <w:shd w:val="clear" w:color="auto" w:fill="auto"/>
            <w:noWrap/>
            <w:vAlign w:val="center"/>
            <w:hideMark/>
          </w:tcPr>
          <w:p w14:paraId="465CB1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43C56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ADF7E0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AF351D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396DFB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E118E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290E9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C50077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553A95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5147,27</w:t>
            </w:r>
          </w:p>
        </w:tc>
        <w:tc>
          <w:tcPr>
            <w:tcW w:w="711" w:type="dxa"/>
            <w:tcBorders>
              <w:top w:val="nil"/>
              <w:left w:val="nil"/>
              <w:bottom w:val="single" w:sz="4" w:space="0" w:color="auto"/>
              <w:right w:val="single" w:sz="4" w:space="0" w:color="auto"/>
            </w:tcBorders>
            <w:shd w:val="clear" w:color="000000" w:fill="F2DCDB"/>
            <w:vAlign w:val="center"/>
            <w:hideMark/>
          </w:tcPr>
          <w:p w14:paraId="4378D3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2,27</w:t>
            </w:r>
          </w:p>
        </w:tc>
      </w:tr>
      <w:tr w:rsidR="00757779" w:rsidRPr="00757779" w14:paraId="73F90CD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F8B37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F08EAA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641E6154"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C88C5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61B437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EF71AA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8C6088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042F68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F1864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6F300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15,19</w:t>
            </w:r>
          </w:p>
        </w:tc>
        <w:tc>
          <w:tcPr>
            <w:tcW w:w="1505" w:type="dxa"/>
            <w:tcBorders>
              <w:top w:val="nil"/>
              <w:left w:val="nil"/>
              <w:bottom w:val="single" w:sz="4" w:space="0" w:color="auto"/>
              <w:right w:val="single" w:sz="4" w:space="0" w:color="auto"/>
            </w:tcBorders>
            <w:shd w:val="clear" w:color="auto" w:fill="auto"/>
            <w:vAlign w:val="center"/>
            <w:hideMark/>
          </w:tcPr>
          <w:p w14:paraId="28919F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75A8BA9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650A48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687AD3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226,0</w:t>
            </w:r>
          </w:p>
        </w:tc>
        <w:tc>
          <w:tcPr>
            <w:tcW w:w="1244" w:type="dxa"/>
            <w:tcBorders>
              <w:top w:val="nil"/>
              <w:left w:val="nil"/>
              <w:bottom w:val="single" w:sz="4" w:space="0" w:color="auto"/>
              <w:right w:val="single" w:sz="4" w:space="0" w:color="auto"/>
            </w:tcBorders>
            <w:shd w:val="clear" w:color="auto" w:fill="auto"/>
            <w:noWrap/>
            <w:vAlign w:val="center"/>
            <w:hideMark/>
          </w:tcPr>
          <w:p w14:paraId="2E0E14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6D4721B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1879,55</w:t>
            </w:r>
          </w:p>
        </w:tc>
        <w:tc>
          <w:tcPr>
            <w:tcW w:w="711" w:type="dxa"/>
            <w:tcBorders>
              <w:top w:val="nil"/>
              <w:left w:val="nil"/>
              <w:bottom w:val="single" w:sz="4" w:space="0" w:color="auto"/>
              <w:right w:val="single" w:sz="4" w:space="0" w:color="auto"/>
            </w:tcBorders>
            <w:shd w:val="clear" w:color="auto" w:fill="auto"/>
            <w:noWrap/>
            <w:vAlign w:val="center"/>
            <w:hideMark/>
          </w:tcPr>
          <w:p w14:paraId="5CE56F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D66861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B993D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15,20</w:t>
            </w:r>
          </w:p>
        </w:tc>
        <w:tc>
          <w:tcPr>
            <w:tcW w:w="1505" w:type="dxa"/>
            <w:tcBorders>
              <w:top w:val="nil"/>
              <w:left w:val="nil"/>
              <w:bottom w:val="single" w:sz="4" w:space="0" w:color="auto"/>
              <w:right w:val="single" w:sz="4" w:space="0" w:color="auto"/>
            </w:tcBorders>
            <w:shd w:val="clear" w:color="auto" w:fill="auto"/>
            <w:vAlign w:val="center"/>
            <w:hideMark/>
          </w:tcPr>
          <w:p w14:paraId="2E6A23A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38E5C6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20F6FC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541563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38,0</w:t>
            </w:r>
          </w:p>
        </w:tc>
        <w:tc>
          <w:tcPr>
            <w:tcW w:w="1244" w:type="dxa"/>
            <w:tcBorders>
              <w:top w:val="nil"/>
              <w:left w:val="nil"/>
              <w:bottom w:val="single" w:sz="4" w:space="0" w:color="auto"/>
              <w:right w:val="single" w:sz="4" w:space="0" w:color="auto"/>
            </w:tcBorders>
            <w:shd w:val="clear" w:color="auto" w:fill="auto"/>
            <w:noWrap/>
            <w:vAlign w:val="center"/>
            <w:hideMark/>
          </w:tcPr>
          <w:p w14:paraId="3695DCD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2E4601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27,00</w:t>
            </w:r>
          </w:p>
        </w:tc>
        <w:tc>
          <w:tcPr>
            <w:tcW w:w="711" w:type="dxa"/>
            <w:tcBorders>
              <w:top w:val="nil"/>
              <w:left w:val="nil"/>
              <w:bottom w:val="single" w:sz="4" w:space="0" w:color="auto"/>
              <w:right w:val="single" w:sz="4" w:space="0" w:color="auto"/>
            </w:tcBorders>
            <w:shd w:val="clear" w:color="auto" w:fill="auto"/>
            <w:noWrap/>
            <w:vAlign w:val="center"/>
            <w:hideMark/>
          </w:tcPr>
          <w:p w14:paraId="4EC457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9B57325" w14:textId="77777777" w:rsidTr="00286820">
        <w:trPr>
          <w:trHeight w:val="160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32DC1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15,21</w:t>
            </w:r>
          </w:p>
        </w:tc>
        <w:tc>
          <w:tcPr>
            <w:tcW w:w="1505" w:type="dxa"/>
            <w:tcBorders>
              <w:top w:val="nil"/>
              <w:left w:val="nil"/>
              <w:bottom w:val="single" w:sz="4" w:space="0" w:color="auto"/>
              <w:right w:val="single" w:sz="4" w:space="0" w:color="auto"/>
            </w:tcBorders>
            <w:shd w:val="clear" w:color="auto" w:fill="auto"/>
            <w:vAlign w:val="center"/>
            <w:hideMark/>
          </w:tcPr>
          <w:p w14:paraId="573195D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244DA01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1033D1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44A7D3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0,226</w:t>
            </w:r>
          </w:p>
        </w:tc>
        <w:tc>
          <w:tcPr>
            <w:tcW w:w="1244" w:type="dxa"/>
            <w:tcBorders>
              <w:top w:val="nil"/>
              <w:left w:val="nil"/>
              <w:bottom w:val="single" w:sz="4" w:space="0" w:color="auto"/>
              <w:right w:val="single" w:sz="4" w:space="0" w:color="auto"/>
            </w:tcBorders>
            <w:shd w:val="clear" w:color="auto" w:fill="auto"/>
            <w:noWrap/>
            <w:vAlign w:val="center"/>
            <w:hideMark/>
          </w:tcPr>
          <w:p w14:paraId="38B13CE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027A590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76,00</w:t>
            </w:r>
          </w:p>
        </w:tc>
        <w:tc>
          <w:tcPr>
            <w:tcW w:w="711" w:type="dxa"/>
            <w:tcBorders>
              <w:top w:val="nil"/>
              <w:left w:val="nil"/>
              <w:bottom w:val="single" w:sz="4" w:space="0" w:color="auto"/>
              <w:right w:val="single" w:sz="4" w:space="0" w:color="auto"/>
            </w:tcBorders>
            <w:shd w:val="clear" w:color="auto" w:fill="auto"/>
            <w:noWrap/>
            <w:vAlign w:val="center"/>
            <w:hideMark/>
          </w:tcPr>
          <w:p w14:paraId="2AB6966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371F4E0" w14:textId="77777777" w:rsidTr="00286820">
        <w:trPr>
          <w:trHeight w:val="698"/>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10F2EF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E8A132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20E5D78"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0C24ABC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5DE82F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453859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4337CFF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1982,54</w:t>
            </w:r>
          </w:p>
        </w:tc>
        <w:tc>
          <w:tcPr>
            <w:tcW w:w="711" w:type="dxa"/>
            <w:tcBorders>
              <w:top w:val="nil"/>
              <w:left w:val="nil"/>
              <w:bottom w:val="single" w:sz="4" w:space="0" w:color="auto"/>
              <w:right w:val="single" w:sz="4" w:space="0" w:color="auto"/>
            </w:tcBorders>
            <w:shd w:val="clear" w:color="000000" w:fill="F2DCDB"/>
            <w:vAlign w:val="center"/>
            <w:hideMark/>
          </w:tcPr>
          <w:p w14:paraId="4F30EF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0,88</w:t>
            </w:r>
          </w:p>
        </w:tc>
      </w:tr>
      <w:tr w:rsidR="00757779" w:rsidRPr="00F42521" w14:paraId="39F76910"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5CC06A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F28D16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3BF5F286"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1,2, ԳԴՀ-1-5,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=1,31-3.04</w:t>
            </w:r>
          </w:p>
        </w:tc>
        <w:tc>
          <w:tcPr>
            <w:tcW w:w="1192" w:type="dxa"/>
            <w:tcBorders>
              <w:top w:val="nil"/>
              <w:left w:val="nil"/>
              <w:bottom w:val="single" w:sz="4" w:space="0" w:color="auto"/>
              <w:right w:val="single" w:sz="4" w:space="0" w:color="auto"/>
            </w:tcBorders>
            <w:shd w:val="clear" w:color="auto" w:fill="auto"/>
            <w:vAlign w:val="center"/>
            <w:hideMark/>
          </w:tcPr>
          <w:p w14:paraId="6565C8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CCBF3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74AA39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5572A30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9E464A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4455E5" w14:textId="77777777" w:rsidTr="00286820">
        <w:trPr>
          <w:trHeight w:val="136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865C5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15,22</w:t>
            </w:r>
          </w:p>
        </w:tc>
        <w:tc>
          <w:tcPr>
            <w:tcW w:w="1505" w:type="dxa"/>
            <w:tcBorders>
              <w:top w:val="nil"/>
              <w:left w:val="nil"/>
              <w:bottom w:val="single" w:sz="4" w:space="0" w:color="auto"/>
              <w:right w:val="single" w:sz="4" w:space="0" w:color="auto"/>
            </w:tcBorders>
            <w:shd w:val="clear" w:color="auto" w:fill="auto"/>
            <w:vAlign w:val="center"/>
            <w:hideMark/>
          </w:tcPr>
          <w:p w14:paraId="34911AB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23-111</w:t>
            </w:r>
          </w:p>
        </w:tc>
        <w:tc>
          <w:tcPr>
            <w:tcW w:w="3098" w:type="dxa"/>
            <w:tcBorders>
              <w:top w:val="nil"/>
              <w:left w:val="nil"/>
              <w:bottom w:val="single" w:sz="4" w:space="0" w:color="auto"/>
              <w:right w:val="single" w:sz="4" w:space="0" w:color="auto"/>
            </w:tcBorders>
            <w:shd w:val="clear" w:color="auto" w:fill="auto"/>
            <w:vAlign w:val="center"/>
            <w:hideMark/>
          </w:tcPr>
          <w:p w14:paraId="3DB9F5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1FDE45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2E4A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3,5</w:t>
            </w:r>
          </w:p>
        </w:tc>
        <w:tc>
          <w:tcPr>
            <w:tcW w:w="1244" w:type="dxa"/>
            <w:tcBorders>
              <w:top w:val="nil"/>
              <w:left w:val="nil"/>
              <w:bottom w:val="single" w:sz="4" w:space="0" w:color="auto"/>
              <w:right w:val="single" w:sz="4" w:space="0" w:color="auto"/>
            </w:tcBorders>
            <w:shd w:val="clear" w:color="auto" w:fill="auto"/>
            <w:noWrap/>
            <w:vAlign w:val="center"/>
            <w:hideMark/>
          </w:tcPr>
          <w:p w14:paraId="1EDCC4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26,465</w:t>
            </w:r>
          </w:p>
        </w:tc>
        <w:tc>
          <w:tcPr>
            <w:tcW w:w="1412" w:type="dxa"/>
            <w:tcBorders>
              <w:top w:val="nil"/>
              <w:left w:val="nil"/>
              <w:bottom w:val="single" w:sz="4" w:space="0" w:color="auto"/>
              <w:right w:val="single" w:sz="4" w:space="0" w:color="auto"/>
            </w:tcBorders>
            <w:shd w:val="clear" w:color="auto" w:fill="auto"/>
            <w:vAlign w:val="center"/>
            <w:hideMark/>
          </w:tcPr>
          <w:p w14:paraId="167E3B6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92,63</w:t>
            </w:r>
          </w:p>
        </w:tc>
        <w:tc>
          <w:tcPr>
            <w:tcW w:w="711" w:type="dxa"/>
            <w:tcBorders>
              <w:top w:val="nil"/>
              <w:left w:val="nil"/>
              <w:bottom w:val="single" w:sz="4" w:space="0" w:color="auto"/>
              <w:right w:val="single" w:sz="4" w:space="0" w:color="auto"/>
            </w:tcBorders>
            <w:shd w:val="clear" w:color="auto" w:fill="auto"/>
            <w:noWrap/>
            <w:vAlign w:val="center"/>
            <w:hideMark/>
          </w:tcPr>
          <w:p w14:paraId="03B9FDA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B2F4B5F" w14:textId="77777777" w:rsidTr="00286820">
        <w:trPr>
          <w:trHeight w:val="136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9FF97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15,23</w:t>
            </w:r>
          </w:p>
        </w:tc>
        <w:tc>
          <w:tcPr>
            <w:tcW w:w="1505" w:type="dxa"/>
            <w:tcBorders>
              <w:top w:val="nil"/>
              <w:left w:val="nil"/>
              <w:bottom w:val="single" w:sz="4" w:space="0" w:color="auto"/>
              <w:right w:val="single" w:sz="4" w:space="0" w:color="auto"/>
            </w:tcBorders>
            <w:shd w:val="clear" w:color="auto" w:fill="auto"/>
            <w:vAlign w:val="center"/>
            <w:hideMark/>
          </w:tcPr>
          <w:p w14:paraId="653180A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372152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145E057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04B5B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2DBC27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6488EE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320,49</w:t>
            </w:r>
          </w:p>
        </w:tc>
        <w:tc>
          <w:tcPr>
            <w:tcW w:w="711" w:type="dxa"/>
            <w:tcBorders>
              <w:top w:val="nil"/>
              <w:left w:val="nil"/>
              <w:bottom w:val="single" w:sz="4" w:space="0" w:color="auto"/>
              <w:right w:val="single" w:sz="4" w:space="0" w:color="auto"/>
            </w:tcBorders>
            <w:shd w:val="clear" w:color="auto" w:fill="auto"/>
            <w:noWrap/>
            <w:vAlign w:val="center"/>
            <w:hideMark/>
          </w:tcPr>
          <w:p w14:paraId="489DDCE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43FC94E" w14:textId="77777777" w:rsidTr="00286820">
        <w:trPr>
          <w:trHeight w:val="112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6B7F1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15,24</w:t>
            </w:r>
          </w:p>
        </w:tc>
        <w:tc>
          <w:tcPr>
            <w:tcW w:w="1505" w:type="dxa"/>
            <w:tcBorders>
              <w:top w:val="nil"/>
              <w:left w:val="nil"/>
              <w:bottom w:val="single" w:sz="4" w:space="0" w:color="auto"/>
              <w:right w:val="single" w:sz="4" w:space="0" w:color="auto"/>
            </w:tcBorders>
            <w:shd w:val="clear" w:color="auto" w:fill="auto"/>
            <w:vAlign w:val="center"/>
            <w:hideMark/>
          </w:tcPr>
          <w:p w14:paraId="06F7475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577867A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12CB7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B80CB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2,18</w:t>
            </w:r>
          </w:p>
        </w:tc>
        <w:tc>
          <w:tcPr>
            <w:tcW w:w="1244" w:type="dxa"/>
            <w:tcBorders>
              <w:top w:val="nil"/>
              <w:left w:val="nil"/>
              <w:bottom w:val="single" w:sz="4" w:space="0" w:color="auto"/>
              <w:right w:val="single" w:sz="4" w:space="0" w:color="auto"/>
            </w:tcBorders>
            <w:shd w:val="clear" w:color="auto" w:fill="auto"/>
            <w:noWrap/>
            <w:vAlign w:val="center"/>
            <w:hideMark/>
          </w:tcPr>
          <w:p w14:paraId="4713A43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578F942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80,44</w:t>
            </w:r>
          </w:p>
        </w:tc>
        <w:tc>
          <w:tcPr>
            <w:tcW w:w="711" w:type="dxa"/>
            <w:tcBorders>
              <w:top w:val="nil"/>
              <w:left w:val="nil"/>
              <w:bottom w:val="single" w:sz="4" w:space="0" w:color="auto"/>
              <w:right w:val="single" w:sz="4" w:space="0" w:color="auto"/>
            </w:tcBorders>
            <w:shd w:val="clear" w:color="auto" w:fill="auto"/>
            <w:noWrap/>
            <w:vAlign w:val="center"/>
            <w:hideMark/>
          </w:tcPr>
          <w:p w14:paraId="3A3311D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8C6BE85"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1AA6A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15,25</w:t>
            </w:r>
          </w:p>
        </w:tc>
        <w:tc>
          <w:tcPr>
            <w:tcW w:w="1505" w:type="dxa"/>
            <w:tcBorders>
              <w:top w:val="nil"/>
              <w:left w:val="nil"/>
              <w:bottom w:val="single" w:sz="4" w:space="0" w:color="auto"/>
              <w:right w:val="single" w:sz="4" w:space="0" w:color="auto"/>
            </w:tcBorders>
            <w:shd w:val="clear" w:color="auto" w:fill="auto"/>
            <w:vAlign w:val="center"/>
            <w:hideMark/>
          </w:tcPr>
          <w:p w14:paraId="4F773A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C0DA7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22F23E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2659FE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5,32</w:t>
            </w:r>
          </w:p>
        </w:tc>
        <w:tc>
          <w:tcPr>
            <w:tcW w:w="1244" w:type="dxa"/>
            <w:tcBorders>
              <w:top w:val="nil"/>
              <w:left w:val="nil"/>
              <w:bottom w:val="single" w:sz="4" w:space="0" w:color="auto"/>
              <w:right w:val="single" w:sz="4" w:space="0" w:color="auto"/>
            </w:tcBorders>
            <w:shd w:val="clear" w:color="auto" w:fill="auto"/>
            <w:noWrap/>
            <w:vAlign w:val="center"/>
            <w:hideMark/>
          </w:tcPr>
          <w:p w14:paraId="4FB55B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7B7F83F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223,88</w:t>
            </w:r>
          </w:p>
        </w:tc>
        <w:tc>
          <w:tcPr>
            <w:tcW w:w="711" w:type="dxa"/>
            <w:tcBorders>
              <w:top w:val="nil"/>
              <w:left w:val="nil"/>
              <w:bottom w:val="single" w:sz="4" w:space="0" w:color="auto"/>
              <w:right w:val="single" w:sz="4" w:space="0" w:color="auto"/>
            </w:tcBorders>
            <w:shd w:val="clear" w:color="auto" w:fill="auto"/>
            <w:noWrap/>
            <w:vAlign w:val="center"/>
            <w:hideMark/>
          </w:tcPr>
          <w:p w14:paraId="65F73C0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FB141BC"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87D65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15,26</w:t>
            </w:r>
          </w:p>
        </w:tc>
        <w:tc>
          <w:tcPr>
            <w:tcW w:w="1505" w:type="dxa"/>
            <w:tcBorders>
              <w:top w:val="nil"/>
              <w:left w:val="nil"/>
              <w:bottom w:val="single" w:sz="4" w:space="0" w:color="auto"/>
              <w:right w:val="single" w:sz="4" w:space="0" w:color="auto"/>
            </w:tcBorders>
            <w:shd w:val="clear" w:color="auto" w:fill="auto"/>
            <w:vAlign w:val="center"/>
            <w:hideMark/>
          </w:tcPr>
          <w:p w14:paraId="0535F81C"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27C085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КЦД-15 հավաքովի երկաթբետոնե հատակի սալ, 32.7կգ ամրանի ծախսով, Vբետ=0.38մ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B59A87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9A168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7035C3E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62,527</w:t>
            </w:r>
          </w:p>
        </w:tc>
        <w:tc>
          <w:tcPr>
            <w:tcW w:w="1412" w:type="dxa"/>
            <w:tcBorders>
              <w:top w:val="nil"/>
              <w:left w:val="nil"/>
              <w:bottom w:val="single" w:sz="4" w:space="0" w:color="auto"/>
              <w:right w:val="single" w:sz="4" w:space="0" w:color="auto"/>
            </w:tcBorders>
            <w:shd w:val="clear" w:color="auto" w:fill="auto"/>
            <w:vAlign w:val="center"/>
            <w:hideMark/>
          </w:tcPr>
          <w:p w14:paraId="59A9D3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62,53</w:t>
            </w:r>
          </w:p>
        </w:tc>
        <w:tc>
          <w:tcPr>
            <w:tcW w:w="711" w:type="dxa"/>
            <w:tcBorders>
              <w:top w:val="nil"/>
              <w:left w:val="nil"/>
              <w:bottom w:val="single" w:sz="4" w:space="0" w:color="auto"/>
              <w:right w:val="single" w:sz="4" w:space="0" w:color="auto"/>
            </w:tcBorders>
            <w:shd w:val="clear" w:color="auto" w:fill="auto"/>
            <w:noWrap/>
            <w:vAlign w:val="center"/>
            <w:hideMark/>
          </w:tcPr>
          <w:p w14:paraId="631675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1A4A219"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33BF7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15,27</w:t>
            </w:r>
          </w:p>
        </w:tc>
        <w:tc>
          <w:tcPr>
            <w:tcW w:w="1505" w:type="dxa"/>
            <w:tcBorders>
              <w:top w:val="nil"/>
              <w:left w:val="nil"/>
              <w:bottom w:val="single" w:sz="4" w:space="0" w:color="auto"/>
              <w:right w:val="single" w:sz="4" w:space="0" w:color="auto"/>
            </w:tcBorders>
            <w:shd w:val="clear" w:color="auto" w:fill="auto"/>
            <w:vAlign w:val="center"/>
            <w:hideMark/>
          </w:tcPr>
          <w:p w14:paraId="2244D69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5E8B4F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B7379B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8104E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6,0</w:t>
            </w:r>
          </w:p>
        </w:tc>
        <w:tc>
          <w:tcPr>
            <w:tcW w:w="1244" w:type="dxa"/>
            <w:tcBorders>
              <w:top w:val="nil"/>
              <w:left w:val="nil"/>
              <w:bottom w:val="single" w:sz="4" w:space="0" w:color="auto"/>
              <w:right w:val="single" w:sz="4" w:space="0" w:color="auto"/>
            </w:tcBorders>
            <w:shd w:val="clear" w:color="auto" w:fill="auto"/>
            <w:noWrap/>
            <w:vAlign w:val="center"/>
            <w:hideMark/>
          </w:tcPr>
          <w:p w14:paraId="54ADA2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24443B5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177,71</w:t>
            </w:r>
          </w:p>
        </w:tc>
        <w:tc>
          <w:tcPr>
            <w:tcW w:w="711" w:type="dxa"/>
            <w:tcBorders>
              <w:top w:val="nil"/>
              <w:left w:val="nil"/>
              <w:bottom w:val="single" w:sz="4" w:space="0" w:color="auto"/>
              <w:right w:val="single" w:sz="4" w:space="0" w:color="auto"/>
            </w:tcBorders>
            <w:shd w:val="clear" w:color="auto" w:fill="auto"/>
            <w:noWrap/>
            <w:vAlign w:val="center"/>
            <w:hideMark/>
          </w:tcPr>
          <w:p w14:paraId="68A4B4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210FDA7"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EB433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15,28</w:t>
            </w:r>
          </w:p>
        </w:tc>
        <w:tc>
          <w:tcPr>
            <w:tcW w:w="1505" w:type="dxa"/>
            <w:tcBorders>
              <w:top w:val="nil"/>
              <w:left w:val="nil"/>
              <w:bottom w:val="single" w:sz="4" w:space="0" w:color="auto"/>
              <w:right w:val="single" w:sz="4" w:space="0" w:color="auto"/>
            </w:tcBorders>
            <w:shd w:val="clear" w:color="auto" w:fill="auto"/>
            <w:vAlign w:val="center"/>
            <w:hideMark/>
          </w:tcPr>
          <w:p w14:paraId="237D8BCA"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26887E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КЦ-15-9 հավաքովի երկաթբետոնե պատի օղակ, 8.2կգ ամրանի ծախսով, Vբետ=0.4մ3արժեք,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F3228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25899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4,0</w:t>
            </w:r>
          </w:p>
        </w:tc>
        <w:tc>
          <w:tcPr>
            <w:tcW w:w="1244" w:type="dxa"/>
            <w:tcBorders>
              <w:top w:val="nil"/>
              <w:left w:val="nil"/>
              <w:bottom w:val="single" w:sz="4" w:space="0" w:color="auto"/>
              <w:right w:val="single" w:sz="4" w:space="0" w:color="auto"/>
            </w:tcBorders>
            <w:shd w:val="clear" w:color="auto" w:fill="auto"/>
            <w:noWrap/>
            <w:vAlign w:val="center"/>
            <w:hideMark/>
          </w:tcPr>
          <w:p w14:paraId="7BFA7E4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65,818</w:t>
            </w:r>
          </w:p>
        </w:tc>
        <w:tc>
          <w:tcPr>
            <w:tcW w:w="1412" w:type="dxa"/>
            <w:tcBorders>
              <w:top w:val="nil"/>
              <w:left w:val="nil"/>
              <w:bottom w:val="single" w:sz="4" w:space="0" w:color="auto"/>
              <w:right w:val="single" w:sz="4" w:space="0" w:color="auto"/>
            </w:tcBorders>
            <w:shd w:val="clear" w:color="auto" w:fill="auto"/>
            <w:vAlign w:val="center"/>
            <w:hideMark/>
          </w:tcPr>
          <w:p w14:paraId="53CBB64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711" w:type="dxa"/>
            <w:tcBorders>
              <w:top w:val="nil"/>
              <w:left w:val="nil"/>
              <w:bottom w:val="single" w:sz="4" w:space="0" w:color="auto"/>
              <w:right w:val="single" w:sz="4" w:space="0" w:color="auto"/>
            </w:tcBorders>
            <w:shd w:val="clear" w:color="auto" w:fill="auto"/>
            <w:noWrap/>
            <w:vAlign w:val="center"/>
            <w:hideMark/>
          </w:tcPr>
          <w:p w14:paraId="491C69B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BB45831"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DFDDE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15,29</w:t>
            </w:r>
          </w:p>
        </w:tc>
        <w:tc>
          <w:tcPr>
            <w:tcW w:w="1505" w:type="dxa"/>
            <w:tcBorders>
              <w:top w:val="nil"/>
              <w:left w:val="nil"/>
              <w:bottom w:val="single" w:sz="4" w:space="0" w:color="auto"/>
              <w:right w:val="single" w:sz="4" w:space="0" w:color="auto"/>
            </w:tcBorders>
            <w:shd w:val="clear" w:color="auto" w:fill="auto"/>
            <w:vAlign w:val="center"/>
            <w:hideMark/>
          </w:tcPr>
          <w:p w14:paraId="67502EB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A1D403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КЦ-15-6 հավաքովի երկաթբետոնե պատի օղակ, 8.2կգ ամրանի ծախսով, Vբետ=0.265մ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F34F2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D3FF4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298810E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43,604</w:t>
            </w:r>
          </w:p>
        </w:tc>
        <w:tc>
          <w:tcPr>
            <w:tcW w:w="1412" w:type="dxa"/>
            <w:tcBorders>
              <w:top w:val="nil"/>
              <w:left w:val="nil"/>
              <w:bottom w:val="single" w:sz="4" w:space="0" w:color="auto"/>
              <w:right w:val="single" w:sz="4" w:space="0" w:color="auto"/>
            </w:tcBorders>
            <w:shd w:val="clear" w:color="auto" w:fill="auto"/>
            <w:vAlign w:val="center"/>
            <w:hideMark/>
          </w:tcPr>
          <w:p w14:paraId="63FD7F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43,60</w:t>
            </w:r>
          </w:p>
        </w:tc>
        <w:tc>
          <w:tcPr>
            <w:tcW w:w="711" w:type="dxa"/>
            <w:tcBorders>
              <w:top w:val="nil"/>
              <w:left w:val="nil"/>
              <w:bottom w:val="single" w:sz="4" w:space="0" w:color="auto"/>
              <w:right w:val="single" w:sz="4" w:space="0" w:color="auto"/>
            </w:tcBorders>
            <w:shd w:val="clear" w:color="auto" w:fill="auto"/>
            <w:noWrap/>
            <w:vAlign w:val="center"/>
            <w:hideMark/>
          </w:tcPr>
          <w:p w14:paraId="0F228E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CF13458" w14:textId="77777777" w:rsidTr="00286820">
        <w:trPr>
          <w:trHeight w:val="11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A82A7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15,30</w:t>
            </w:r>
          </w:p>
        </w:tc>
        <w:tc>
          <w:tcPr>
            <w:tcW w:w="1505" w:type="dxa"/>
            <w:tcBorders>
              <w:top w:val="nil"/>
              <w:left w:val="nil"/>
              <w:bottom w:val="single" w:sz="4" w:space="0" w:color="auto"/>
              <w:right w:val="single" w:sz="4" w:space="0" w:color="auto"/>
            </w:tcBorders>
            <w:shd w:val="clear" w:color="auto" w:fill="auto"/>
            <w:vAlign w:val="center"/>
            <w:hideMark/>
          </w:tcPr>
          <w:p w14:paraId="1E71E8D4"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2FDDF7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КЦ-10-9 հավաքովի երկաթբետոնե պատի օղակ, 8.2կգ ամրանի ծախսով, Vբետ=0.24մ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0719E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1C88AA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557BD1C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39,491</w:t>
            </w:r>
          </w:p>
        </w:tc>
        <w:tc>
          <w:tcPr>
            <w:tcW w:w="1412" w:type="dxa"/>
            <w:tcBorders>
              <w:top w:val="nil"/>
              <w:left w:val="nil"/>
              <w:bottom w:val="single" w:sz="4" w:space="0" w:color="auto"/>
              <w:right w:val="single" w:sz="4" w:space="0" w:color="auto"/>
            </w:tcBorders>
            <w:shd w:val="clear" w:color="auto" w:fill="auto"/>
            <w:vAlign w:val="center"/>
            <w:hideMark/>
          </w:tcPr>
          <w:p w14:paraId="0A2C9AF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39,49</w:t>
            </w:r>
          </w:p>
        </w:tc>
        <w:tc>
          <w:tcPr>
            <w:tcW w:w="711" w:type="dxa"/>
            <w:tcBorders>
              <w:top w:val="nil"/>
              <w:left w:val="nil"/>
              <w:bottom w:val="single" w:sz="4" w:space="0" w:color="auto"/>
              <w:right w:val="single" w:sz="4" w:space="0" w:color="auto"/>
            </w:tcBorders>
            <w:shd w:val="clear" w:color="auto" w:fill="auto"/>
            <w:noWrap/>
            <w:vAlign w:val="center"/>
            <w:hideMark/>
          </w:tcPr>
          <w:p w14:paraId="6C41A2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78B6E4E"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71D32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15,31</w:t>
            </w:r>
          </w:p>
        </w:tc>
        <w:tc>
          <w:tcPr>
            <w:tcW w:w="1505" w:type="dxa"/>
            <w:tcBorders>
              <w:top w:val="nil"/>
              <w:left w:val="nil"/>
              <w:bottom w:val="single" w:sz="4" w:space="0" w:color="auto"/>
              <w:right w:val="single" w:sz="4" w:space="0" w:color="auto"/>
            </w:tcBorders>
            <w:shd w:val="clear" w:color="auto" w:fill="auto"/>
            <w:vAlign w:val="center"/>
            <w:hideMark/>
          </w:tcPr>
          <w:p w14:paraId="75BD9DE8"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65FD65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5AE108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1BD1E3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6F3C80D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7F278AA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131,64</w:t>
            </w:r>
          </w:p>
        </w:tc>
        <w:tc>
          <w:tcPr>
            <w:tcW w:w="711" w:type="dxa"/>
            <w:tcBorders>
              <w:top w:val="nil"/>
              <w:left w:val="nil"/>
              <w:bottom w:val="single" w:sz="4" w:space="0" w:color="auto"/>
              <w:right w:val="single" w:sz="4" w:space="0" w:color="auto"/>
            </w:tcBorders>
            <w:shd w:val="clear" w:color="auto" w:fill="auto"/>
            <w:noWrap/>
            <w:vAlign w:val="center"/>
            <w:hideMark/>
          </w:tcPr>
          <w:p w14:paraId="2AFFEF4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71CC3FA"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13754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15,32</w:t>
            </w:r>
          </w:p>
        </w:tc>
        <w:tc>
          <w:tcPr>
            <w:tcW w:w="1505" w:type="dxa"/>
            <w:tcBorders>
              <w:top w:val="nil"/>
              <w:left w:val="nil"/>
              <w:bottom w:val="single" w:sz="4" w:space="0" w:color="auto"/>
              <w:right w:val="single" w:sz="4" w:space="0" w:color="auto"/>
            </w:tcBorders>
            <w:shd w:val="clear" w:color="auto" w:fill="auto"/>
            <w:vAlign w:val="center"/>
            <w:hideMark/>
          </w:tcPr>
          <w:p w14:paraId="348842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A766F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КЦП-1-15-1 հավաքովի երկաթբետոնե ծածկի սալ թուջե ծանր մտոցով կափարիչով ՄԹ , Vբետ=0.21մ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C9256F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51E7BD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w:t>
            </w:r>
          </w:p>
        </w:tc>
        <w:tc>
          <w:tcPr>
            <w:tcW w:w="1244" w:type="dxa"/>
            <w:tcBorders>
              <w:top w:val="nil"/>
              <w:left w:val="nil"/>
              <w:bottom w:val="single" w:sz="4" w:space="0" w:color="auto"/>
              <w:right w:val="single" w:sz="4" w:space="0" w:color="auto"/>
            </w:tcBorders>
            <w:shd w:val="clear" w:color="auto" w:fill="auto"/>
            <w:noWrap/>
            <w:vAlign w:val="center"/>
            <w:hideMark/>
          </w:tcPr>
          <w:p w14:paraId="2D81156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155,818</w:t>
            </w:r>
          </w:p>
        </w:tc>
        <w:tc>
          <w:tcPr>
            <w:tcW w:w="1412" w:type="dxa"/>
            <w:tcBorders>
              <w:top w:val="nil"/>
              <w:left w:val="nil"/>
              <w:bottom w:val="single" w:sz="4" w:space="0" w:color="auto"/>
              <w:right w:val="single" w:sz="4" w:space="0" w:color="auto"/>
            </w:tcBorders>
            <w:shd w:val="clear" w:color="auto" w:fill="auto"/>
            <w:vAlign w:val="center"/>
            <w:hideMark/>
          </w:tcPr>
          <w:p w14:paraId="4C201DC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155,82</w:t>
            </w:r>
          </w:p>
        </w:tc>
        <w:tc>
          <w:tcPr>
            <w:tcW w:w="711" w:type="dxa"/>
            <w:tcBorders>
              <w:top w:val="nil"/>
              <w:left w:val="nil"/>
              <w:bottom w:val="single" w:sz="4" w:space="0" w:color="auto"/>
              <w:right w:val="single" w:sz="4" w:space="0" w:color="auto"/>
            </w:tcBorders>
            <w:shd w:val="clear" w:color="auto" w:fill="auto"/>
            <w:noWrap/>
            <w:vAlign w:val="center"/>
            <w:hideMark/>
          </w:tcPr>
          <w:p w14:paraId="0722A4E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A9712F5"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971F0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15,33</w:t>
            </w:r>
          </w:p>
        </w:tc>
        <w:tc>
          <w:tcPr>
            <w:tcW w:w="1505" w:type="dxa"/>
            <w:tcBorders>
              <w:top w:val="nil"/>
              <w:left w:val="nil"/>
              <w:bottom w:val="single" w:sz="4" w:space="0" w:color="auto"/>
              <w:right w:val="single" w:sz="4" w:space="0" w:color="auto"/>
            </w:tcBorders>
            <w:shd w:val="clear" w:color="auto" w:fill="auto"/>
            <w:vAlign w:val="center"/>
            <w:hideMark/>
          </w:tcPr>
          <w:p w14:paraId="118EBEF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C3FE42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A2002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90FEF3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6,0</w:t>
            </w:r>
          </w:p>
        </w:tc>
        <w:tc>
          <w:tcPr>
            <w:tcW w:w="1244" w:type="dxa"/>
            <w:tcBorders>
              <w:top w:val="nil"/>
              <w:left w:val="nil"/>
              <w:bottom w:val="single" w:sz="4" w:space="0" w:color="auto"/>
              <w:right w:val="single" w:sz="4" w:space="0" w:color="auto"/>
            </w:tcBorders>
            <w:shd w:val="clear" w:color="auto" w:fill="auto"/>
            <w:noWrap/>
            <w:vAlign w:val="center"/>
            <w:hideMark/>
          </w:tcPr>
          <w:p w14:paraId="6359BA3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0449E5F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737,93</w:t>
            </w:r>
          </w:p>
        </w:tc>
        <w:tc>
          <w:tcPr>
            <w:tcW w:w="711" w:type="dxa"/>
            <w:tcBorders>
              <w:top w:val="nil"/>
              <w:left w:val="nil"/>
              <w:bottom w:val="single" w:sz="4" w:space="0" w:color="auto"/>
              <w:right w:val="single" w:sz="4" w:space="0" w:color="auto"/>
            </w:tcBorders>
            <w:shd w:val="clear" w:color="auto" w:fill="auto"/>
            <w:noWrap/>
            <w:vAlign w:val="center"/>
            <w:hideMark/>
          </w:tcPr>
          <w:p w14:paraId="2208E71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2AD7A40"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BF2F8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15,34</w:t>
            </w:r>
          </w:p>
        </w:tc>
        <w:tc>
          <w:tcPr>
            <w:tcW w:w="1505" w:type="dxa"/>
            <w:tcBorders>
              <w:top w:val="nil"/>
              <w:left w:val="nil"/>
              <w:bottom w:val="single" w:sz="4" w:space="0" w:color="auto"/>
              <w:right w:val="single" w:sz="4" w:space="0" w:color="auto"/>
            </w:tcBorders>
            <w:shd w:val="clear" w:color="auto" w:fill="auto"/>
            <w:vAlign w:val="center"/>
            <w:hideMark/>
          </w:tcPr>
          <w:p w14:paraId="618EFE7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45C4424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152FF9C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C8E52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0,0676</w:t>
            </w:r>
          </w:p>
        </w:tc>
        <w:tc>
          <w:tcPr>
            <w:tcW w:w="1244" w:type="dxa"/>
            <w:tcBorders>
              <w:top w:val="nil"/>
              <w:left w:val="nil"/>
              <w:bottom w:val="single" w:sz="4" w:space="0" w:color="auto"/>
              <w:right w:val="single" w:sz="4" w:space="0" w:color="auto"/>
            </w:tcBorders>
            <w:shd w:val="clear" w:color="auto" w:fill="auto"/>
            <w:noWrap/>
            <w:vAlign w:val="center"/>
            <w:hideMark/>
          </w:tcPr>
          <w:p w14:paraId="2B0E912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68E3521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48,13</w:t>
            </w:r>
          </w:p>
        </w:tc>
        <w:tc>
          <w:tcPr>
            <w:tcW w:w="711" w:type="dxa"/>
            <w:tcBorders>
              <w:top w:val="nil"/>
              <w:left w:val="nil"/>
              <w:bottom w:val="single" w:sz="4" w:space="0" w:color="auto"/>
              <w:right w:val="single" w:sz="4" w:space="0" w:color="auto"/>
            </w:tcBorders>
            <w:shd w:val="clear" w:color="auto" w:fill="auto"/>
            <w:noWrap/>
            <w:vAlign w:val="center"/>
            <w:hideMark/>
          </w:tcPr>
          <w:p w14:paraId="73D237A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4A42811" w14:textId="77777777" w:rsidTr="00286820">
        <w:trPr>
          <w:trHeight w:val="94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37C3D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15,35</w:t>
            </w:r>
          </w:p>
        </w:tc>
        <w:tc>
          <w:tcPr>
            <w:tcW w:w="1505" w:type="dxa"/>
            <w:tcBorders>
              <w:top w:val="nil"/>
              <w:left w:val="nil"/>
              <w:bottom w:val="single" w:sz="4" w:space="0" w:color="auto"/>
              <w:right w:val="single" w:sz="4" w:space="0" w:color="auto"/>
            </w:tcBorders>
            <w:shd w:val="clear" w:color="auto" w:fill="auto"/>
            <w:vAlign w:val="center"/>
            <w:hideMark/>
          </w:tcPr>
          <w:p w14:paraId="5A60D9B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508DD7D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C9E251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A013F2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52,3</w:t>
            </w:r>
          </w:p>
        </w:tc>
        <w:tc>
          <w:tcPr>
            <w:tcW w:w="1244" w:type="dxa"/>
            <w:tcBorders>
              <w:top w:val="nil"/>
              <w:left w:val="nil"/>
              <w:bottom w:val="single" w:sz="4" w:space="0" w:color="auto"/>
              <w:right w:val="single" w:sz="4" w:space="0" w:color="auto"/>
            </w:tcBorders>
            <w:shd w:val="clear" w:color="auto" w:fill="auto"/>
            <w:noWrap/>
            <w:vAlign w:val="center"/>
            <w:hideMark/>
          </w:tcPr>
          <w:p w14:paraId="6CE1126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118D26E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57,83</w:t>
            </w:r>
          </w:p>
        </w:tc>
        <w:tc>
          <w:tcPr>
            <w:tcW w:w="711" w:type="dxa"/>
            <w:tcBorders>
              <w:top w:val="nil"/>
              <w:left w:val="nil"/>
              <w:bottom w:val="single" w:sz="4" w:space="0" w:color="auto"/>
              <w:right w:val="single" w:sz="4" w:space="0" w:color="auto"/>
            </w:tcBorders>
            <w:shd w:val="clear" w:color="auto" w:fill="auto"/>
            <w:noWrap/>
            <w:vAlign w:val="center"/>
            <w:hideMark/>
          </w:tcPr>
          <w:p w14:paraId="6F1A726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C1610A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A2132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15,36</w:t>
            </w:r>
          </w:p>
        </w:tc>
        <w:tc>
          <w:tcPr>
            <w:tcW w:w="1505" w:type="dxa"/>
            <w:tcBorders>
              <w:top w:val="nil"/>
              <w:left w:val="nil"/>
              <w:bottom w:val="single" w:sz="4" w:space="0" w:color="auto"/>
              <w:right w:val="single" w:sz="4" w:space="0" w:color="auto"/>
            </w:tcBorders>
            <w:shd w:val="clear" w:color="auto" w:fill="auto"/>
            <w:vAlign w:val="center"/>
            <w:hideMark/>
          </w:tcPr>
          <w:p w14:paraId="4CC6A0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7B1A8BC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471664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D6C82F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0,0676</w:t>
            </w:r>
          </w:p>
        </w:tc>
        <w:tc>
          <w:tcPr>
            <w:tcW w:w="1244" w:type="dxa"/>
            <w:tcBorders>
              <w:top w:val="nil"/>
              <w:left w:val="nil"/>
              <w:bottom w:val="single" w:sz="4" w:space="0" w:color="auto"/>
              <w:right w:val="single" w:sz="4" w:space="0" w:color="auto"/>
            </w:tcBorders>
            <w:shd w:val="clear" w:color="auto" w:fill="auto"/>
            <w:noWrap/>
            <w:vAlign w:val="center"/>
            <w:hideMark/>
          </w:tcPr>
          <w:p w14:paraId="56E9E04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654ED33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0,90</w:t>
            </w:r>
          </w:p>
        </w:tc>
        <w:tc>
          <w:tcPr>
            <w:tcW w:w="711" w:type="dxa"/>
            <w:tcBorders>
              <w:top w:val="nil"/>
              <w:left w:val="nil"/>
              <w:bottom w:val="single" w:sz="4" w:space="0" w:color="auto"/>
              <w:right w:val="single" w:sz="4" w:space="0" w:color="auto"/>
            </w:tcBorders>
            <w:shd w:val="clear" w:color="auto" w:fill="auto"/>
            <w:noWrap/>
            <w:vAlign w:val="center"/>
            <w:hideMark/>
          </w:tcPr>
          <w:p w14:paraId="1C0AF99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732D9B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8A186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15,37</w:t>
            </w:r>
          </w:p>
        </w:tc>
        <w:tc>
          <w:tcPr>
            <w:tcW w:w="1505" w:type="dxa"/>
            <w:tcBorders>
              <w:top w:val="nil"/>
              <w:left w:val="nil"/>
              <w:bottom w:val="single" w:sz="4" w:space="0" w:color="auto"/>
              <w:right w:val="single" w:sz="4" w:space="0" w:color="auto"/>
            </w:tcBorders>
            <w:shd w:val="clear" w:color="auto" w:fill="auto"/>
            <w:vAlign w:val="center"/>
            <w:hideMark/>
          </w:tcPr>
          <w:p w14:paraId="3DD829A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28C3930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71EC9B2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D09340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10,5</w:t>
            </w:r>
          </w:p>
        </w:tc>
        <w:tc>
          <w:tcPr>
            <w:tcW w:w="1244" w:type="dxa"/>
            <w:tcBorders>
              <w:top w:val="nil"/>
              <w:left w:val="nil"/>
              <w:bottom w:val="single" w:sz="4" w:space="0" w:color="auto"/>
              <w:right w:val="single" w:sz="4" w:space="0" w:color="auto"/>
            </w:tcBorders>
            <w:shd w:val="clear" w:color="auto" w:fill="auto"/>
            <w:noWrap/>
            <w:vAlign w:val="center"/>
            <w:hideMark/>
          </w:tcPr>
          <w:p w14:paraId="051E035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6B7280F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6,94</w:t>
            </w:r>
          </w:p>
        </w:tc>
        <w:tc>
          <w:tcPr>
            <w:tcW w:w="711" w:type="dxa"/>
            <w:tcBorders>
              <w:top w:val="nil"/>
              <w:left w:val="nil"/>
              <w:bottom w:val="single" w:sz="4" w:space="0" w:color="auto"/>
              <w:right w:val="single" w:sz="4" w:space="0" w:color="auto"/>
            </w:tcBorders>
            <w:shd w:val="clear" w:color="auto" w:fill="auto"/>
            <w:noWrap/>
            <w:vAlign w:val="center"/>
            <w:hideMark/>
          </w:tcPr>
          <w:p w14:paraId="22CB2A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2F0104" w14:textId="77777777" w:rsidTr="00286820">
        <w:trPr>
          <w:trHeight w:val="458"/>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4D63704"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909548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5FC3169"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7003A6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ECC355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B261F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20A63CA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2443,22</w:t>
            </w:r>
          </w:p>
        </w:tc>
        <w:tc>
          <w:tcPr>
            <w:tcW w:w="711" w:type="dxa"/>
            <w:tcBorders>
              <w:top w:val="nil"/>
              <w:left w:val="nil"/>
              <w:bottom w:val="single" w:sz="4" w:space="0" w:color="auto"/>
              <w:right w:val="single" w:sz="4" w:space="0" w:color="auto"/>
            </w:tcBorders>
            <w:shd w:val="clear" w:color="000000" w:fill="F2DCDB"/>
            <w:vAlign w:val="center"/>
            <w:hideMark/>
          </w:tcPr>
          <w:p w14:paraId="2470887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1,08</w:t>
            </w:r>
          </w:p>
        </w:tc>
      </w:tr>
      <w:tr w:rsidR="00757779" w:rsidRPr="00757779" w14:paraId="06940CF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02469F2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A53F3C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31BB1E7D"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15-րդ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28D77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81D1F2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04168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784ED83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9573,03</w:t>
            </w:r>
          </w:p>
        </w:tc>
        <w:tc>
          <w:tcPr>
            <w:tcW w:w="711" w:type="dxa"/>
            <w:tcBorders>
              <w:top w:val="nil"/>
              <w:left w:val="nil"/>
              <w:bottom w:val="single" w:sz="4" w:space="0" w:color="auto"/>
              <w:right w:val="single" w:sz="4" w:space="0" w:color="auto"/>
            </w:tcBorders>
            <w:shd w:val="clear" w:color="000000" w:fill="D8E4BC"/>
            <w:vAlign w:val="center"/>
            <w:hideMark/>
          </w:tcPr>
          <w:p w14:paraId="03CA651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4,23</w:t>
            </w:r>
          </w:p>
        </w:tc>
      </w:tr>
      <w:tr w:rsidR="00757779" w:rsidRPr="00757779" w14:paraId="2C4BAA3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8C2977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C3925A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CD5B4"/>
            <w:vAlign w:val="center"/>
            <w:hideMark/>
          </w:tcPr>
          <w:p w14:paraId="1766D396" w14:textId="77777777" w:rsidR="00757779" w:rsidRPr="00757779" w:rsidRDefault="00757779" w:rsidP="00757779">
            <w:pPr>
              <w:jc w:val="cente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16.Կոյուղու կոլեկտոր Կ-28-1</w:t>
            </w:r>
          </w:p>
        </w:tc>
        <w:tc>
          <w:tcPr>
            <w:tcW w:w="1192" w:type="dxa"/>
            <w:tcBorders>
              <w:top w:val="nil"/>
              <w:left w:val="nil"/>
              <w:bottom w:val="single" w:sz="4" w:space="0" w:color="auto"/>
              <w:right w:val="single" w:sz="4" w:space="0" w:color="auto"/>
            </w:tcBorders>
            <w:shd w:val="clear" w:color="000000" w:fill="FCD5B4"/>
            <w:hideMark/>
          </w:tcPr>
          <w:p w14:paraId="5ECFD963"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66D3982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5E80432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412" w:type="dxa"/>
            <w:tcBorders>
              <w:top w:val="nil"/>
              <w:left w:val="nil"/>
              <w:bottom w:val="single" w:sz="4" w:space="0" w:color="auto"/>
              <w:right w:val="single" w:sz="4" w:space="0" w:color="auto"/>
            </w:tcBorders>
            <w:shd w:val="clear" w:color="000000" w:fill="FCD5B4"/>
            <w:hideMark/>
          </w:tcPr>
          <w:p w14:paraId="799CA06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8C297F1"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r>
      <w:tr w:rsidR="00757779" w:rsidRPr="00757779" w14:paraId="543C10D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CE5D51"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w:t>
            </w:r>
          </w:p>
        </w:tc>
        <w:tc>
          <w:tcPr>
            <w:tcW w:w="1505" w:type="dxa"/>
            <w:tcBorders>
              <w:top w:val="nil"/>
              <w:left w:val="nil"/>
              <w:bottom w:val="single" w:sz="4" w:space="0" w:color="auto"/>
              <w:right w:val="single" w:sz="4" w:space="0" w:color="auto"/>
            </w:tcBorders>
            <w:shd w:val="clear" w:color="auto" w:fill="auto"/>
            <w:vAlign w:val="center"/>
            <w:hideMark/>
          </w:tcPr>
          <w:p w14:paraId="20DEDBFF"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0AA8A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49A1406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A317F9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263,0</w:t>
            </w:r>
          </w:p>
        </w:tc>
        <w:tc>
          <w:tcPr>
            <w:tcW w:w="1244" w:type="dxa"/>
            <w:tcBorders>
              <w:top w:val="nil"/>
              <w:left w:val="nil"/>
              <w:bottom w:val="single" w:sz="4" w:space="0" w:color="auto"/>
              <w:right w:val="single" w:sz="4" w:space="0" w:color="auto"/>
            </w:tcBorders>
            <w:shd w:val="clear" w:color="auto" w:fill="auto"/>
            <w:noWrap/>
            <w:vAlign w:val="center"/>
            <w:hideMark/>
          </w:tcPr>
          <w:p w14:paraId="67F9D16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0,105</w:t>
            </w:r>
          </w:p>
        </w:tc>
        <w:tc>
          <w:tcPr>
            <w:tcW w:w="1412" w:type="dxa"/>
            <w:tcBorders>
              <w:top w:val="nil"/>
              <w:left w:val="nil"/>
              <w:bottom w:val="single" w:sz="4" w:space="0" w:color="auto"/>
              <w:right w:val="single" w:sz="4" w:space="0" w:color="auto"/>
            </w:tcBorders>
            <w:shd w:val="clear" w:color="auto" w:fill="auto"/>
            <w:vAlign w:val="center"/>
            <w:hideMark/>
          </w:tcPr>
          <w:p w14:paraId="75E414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27,57</w:t>
            </w:r>
          </w:p>
        </w:tc>
        <w:tc>
          <w:tcPr>
            <w:tcW w:w="711" w:type="dxa"/>
            <w:tcBorders>
              <w:top w:val="nil"/>
              <w:left w:val="nil"/>
              <w:bottom w:val="single" w:sz="4" w:space="0" w:color="auto"/>
              <w:right w:val="single" w:sz="4" w:space="0" w:color="auto"/>
            </w:tcBorders>
            <w:shd w:val="clear" w:color="auto" w:fill="auto"/>
            <w:noWrap/>
            <w:vAlign w:val="center"/>
            <w:hideMark/>
          </w:tcPr>
          <w:p w14:paraId="49E7949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473CEA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5ED37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w:t>
            </w:r>
          </w:p>
        </w:tc>
        <w:tc>
          <w:tcPr>
            <w:tcW w:w="1505" w:type="dxa"/>
            <w:tcBorders>
              <w:top w:val="nil"/>
              <w:left w:val="nil"/>
              <w:bottom w:val="single" w:sz="4" w:space="0" w:color="auto"/>
              <w:right w:val="single" w:sz="4" w:space="0" w:color="auto"/>
            </w:tcBorders>
            <w:shd w:val="clear" w:color="auto" w:fill="auto"/>
            <w:vAlign w:val="center"/>
            <w:hideMark/>
          </w:tcPr>
          <w:p w14:paraId="13E40B8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1-172</w:t>
            </w:r>
          </w:p>
        </w:tc>
        <w:tc>
          <w:tcPr>
            <w:tcW w:w="3098" w:type="dxa"/>
            <w:tcBorders>
              <w:top w:val="nil"/>
              <w:left w:val="nil"/>
              <w:bottom w:val="single" w:sz="4" w:space="0" w:color="auto"/>
              <w:right w:val="single" w:sz="4" w:space="0" w:color="auto"/>
            </w:tcBorders>
            <w:shd w:val="clear" w:color="auto" w:fill="auto"/>
            <w:vAlign w:val="center"/>
            <w:hideMark/>
          </w:tcPr>
          <w:p w14:paraId="2E9BC8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297A3E3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1B0C50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25,2</w:t>
            </w:r>
          </w:p>
        </w:tc>
        <w:tc>
          <w:tcPr>
            <w:tcW w:w="1244" w:type="dxa"/>
            <w:tcBorders>
              <w:top w:val="nil"/>
              <w:left w:val="nil"/>
              <w:bottom w:val="single" w:sz="4" w:space="0" w:color="auto"/>
              <w:right w:val="single" w:sz="4" w:space="0" w:color="auto"/>
            </w:tcBorders>
            <w:shd w:val="clear" w:color="auto" w:fill="auto"/>
            <w:noWrap/>
            <w:vAlign w:val="center"/>
            <w:hideMark/>
          </w:tcPr>
          <w:p w14:paraId="0584691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1,008</w:t>
            </w:r>
          </w:p>
        </w:tc>
        <w:tc>
          <w:tcPr>
            <w:tcW w:w="1412" w:type="dxa"/>
            <w:tcBorders>
              <w:top w:val="nil"/>
              <w:left w:val="nil"/>
              <w:bottom w:val="single" w:sz="4" w:space="0" w:color="auto"/>
              <w:right w:val="single" w:sz="4" w:space="0" w:color="auto"/>
            </w:tcBorders>
            <w:shd w:val="clear" w:color="auto" w:fill="auto"/>
            <w:vAlign w:val="center"/>
            <w:hideMark/>
          </w:tcPr>
          <w:p w14:paraId="43C0DB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25,39</w:t>
            </w:r>
          </w:p>
        </w:tc>
        <w:tc>
          <w:tcPr>
            <w:tcW w:w="711" w:type="dxa"/>
            <w:tcBorders>
              <w:top w:val="nil"/>
              <w:left w:val="nil"/>
              <w:bottom w:val="single" w:sz="4" w:space="0" w:color="auto"/>
              <w:right w:val="single" w:sz="4" w:space="0" w:color="auto"/>
            </w:tcBorders>
            <w:shd w:val="clear" w:color="auto" w:fill="auto"/>
            <w:noWrap/>
            <w:vAlign w:val="center"/>
            <w:hideMark/>
          </w:tcPr>
          <w:p w14:paraId="58A1061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F55DAE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CB301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16,3</w:t>
            </w:r>
          </w:p>
        </w:tc>
        <w:tc>
          <w:tcPr>
            <w:tcW w:w="1505" w:type="dxa"/>
            <w:tcBorders>
              <w:top w:val="nil"/>
              <w:left w:val="nil"/>
              <w:bottom w:val="single" w:sz="4" w:space="0" w:color="auto"/>
              <w:right w:val="single" w:sz="4" w:space="0" w:color="auto"/>
            </w:tcBorders>
            <w:shd w:val="clear" w:color="auto" w:fill="auto"/>
            <w:vAlign w:val="center"/>
            <w:hideMark/>
          </w:tcPr>
          <w:p w14:paraId="630092E8"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810C31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61950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42D58D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52,92</w:t>
            </w:r>
          </w:p>
        </w:tc>
        <w:tc>
          <w:tcPr>
            <w:tcW w:w="1244" w:type="dxa"/>
            <w:tcBorders>
              <w:top w:val="nil"/>
              <w:left w:val="nil"/>
              <w:bottom w:val="single" w:sz="4" w:space="0" w:color="auto"/>
              <w:right w:val="single" w:sz="4" w:space="0" w:color="auto"/>
            </w:tcBorders>
            <w:shd w:val="clear" w:color="auto" w:fill="auto"/>
            <w:noWrap/>
            <w:vAlign w:val="center"/>
            <w:hideMark/>
          </w:tcPr>
          <w:p w14:paraId="4AB6853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5720E5D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10,40</w:t>
            </w:r>
          </w:p>
        </w:tc>
        <w:tc>
          <w:tcPr>
            <w:tcW w:w="711" w:type="dxa"/>
            <w:tcBorders>
              <w:top w:val="nil"/>
              <w:left w:val="nil"/>
              <w:bottom w:val="single" w:sz="4" w:space="0" w:color="auto"/>
              <w:right w:val="single" w:sz="4" w:space="0" w:color="auto"/>
            </w:tcBorders>
            <w:shd w:val="clear" w:color="auto" w:fill="auto"/>
            <w:noWrap/>
            <w:vAlign w:val="center"/>
            <w:hideMark/>
          </w:tcPr>
          <w:p w14:paraId="241E740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0AEF0D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BAB54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16,4</w:t>
            </w:r>
          </w:p>
        </w:tc>
        <w:tc>
          <w:tcPr>
            <w:tcW w:w="1505" w:type="dxa"/>
            <w:tcBorders>
              <w:top w:val="nil"/>
              <w:left w:val="nil"/>
              <w:bottom w:val="single" w:sz="4" w:space="0" w:color="auto"/>
              <w:right w:val="single" w:sz="4" w:space="0" w:color="auto"/>
            </w:tcBorders>
            <w:shd w:val="clear" w:color="auto" w:fill="auto"/>
            <w:vAlign w:val="center"/>
            <w:hideMark/>
          </w:tcPr>
          <w:p w14:paraId="24C8CF24"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46BF5EF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ասֆալտի թափոնների տեղափոխում թափոնավայր հաջորդ 1կմ -</w:t>
            </w:r>
            <w:r w:rsidRPr="00757779">
              <w:rPr>
                <w:rFonts w:ascii="Sylfaen" w:hAnsi="Sylfaen" w:cs="Arial"/>
                <w:sz w:val="22"/>
                <w:szCs w:val="22"/>
                <w:lang w:val="ru-RU" w:eastAsia="ru-RU"/>
              </w:rPr>
              <w:lastRenderedPageBreak/>
              <w:t xml:space="preserve">ի համար </w:t>
            </w:r>
          </w:p>
        </w:tc>
        <w:tc>
          <w:tcPr>
            <w:tcW w:w="1192" w:type="dxa"/>
            <w:tcBorders>
              <w:top w:val="nil"/>
              <w:left w:val="nil"/>
              <w:bottom w:val="single" w:sz="4" w:space="0" w:color="auto"/>
              <w:right w:val="single" w:sz="4" w:space="0" w:color="auto"/>
            </w:tcBorders>
            <w:shd w:val="clear" w:color="auto" w:fill="auto"/>
            <w:vAlign w:val="center"/>
            <w:hideMark/>
          </w:tcPr>
          <w:p w14:paraId="36AAD6C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տ</w:t>
            </w:r>
          </w:p>
        </w:tc>
        <w:tc>
          <w:tcPr>
            <w:tcW w:w="1092" w:type="dxa"/>
            <w:tcBorders>
              <w:top w:val="nil"/>
              <w:left w:val="nil"/>
              <w:bottom w:val="single" w:sz="4" w:space="0" w:color="auto"/>
              <w:right w:val="single" w:sz="4" w:space="0" w:color="auto"/>
            </w:tcBorders>
            <w:shd w:val="clear" w:color="auto" w:fill="auto"/>
            <w:vAlign w:val="center"/>
            <w:hideMark/>
          </w:tcPr>
          <w:p w14:paraId="52FDD70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52,92</w:t>
            </w:r>
          </w:p>
        </w:tc>
        <w:tc>
          <w:tcPr>
            <w:tcW w:w="1244" w:type="dxa"/>
            <w:tcBorders>
              <w:top w:val="nil"/>
              <w:left w:val="nil"/>
              <w:bottom w:val="single" w:sz="4" w:space="0" w:color="auto"/>
              <w:right w:val="single" w:sz="4" w:space="0" w:color="auto"/>
            </w:tcBorders>
            <w:shd w:val="clear" w:color="auto" w:fill="auto"/>
            <w:noWrap/>
            <w:vAlign w:val="center"/>
            <w:hideMark/>
          </w:tcPr>
          <w:p w14:paraId="6F2FC9E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176104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6,94</w:t>
            </w:r>
          </w:p>
        </w:tc>
        <w:tc>
          <w:tcPr>
            <w:tcW w:w="711" w:type="dxa"/>
            <w:tcBorders>
              <w:top w:val="nil"/>
              <w:left w:val="nil"/>
              <w:bottom w:val="single" w:sz="4" w:space="0" w:color="auto"/>
              <w:right w:val="single" w:sz="4" w:space="0" w:color="auto"/>
            </w:tcBorders>
            <w:shd w:val="clear" w:color="auto" w:fill="auto"/>
            <w:noWrap/>
            <w:vAlign w:val="center"/>
            <w:hideMark/>
          </w:tcPr>
          <w:p w14:paraId="7FEAE06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7024FE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5AF91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16,5</w:t>
            </w:r>
          </w:p>
        </w:tc>
        <w:tc>
          <w:tcPr>
            <w:tcW w:w="1505" w:type="dxa"/>
            <w:tcBorders>
              <w:top w:val="nil"/>
              <w:left w:val="nil"/>
              <w:bottom w:val="single" w:sz="4" w:space="0" w:color="auto"/>
              <w:right w:val="single" w:sz="4" w:space="0" w:color="auto"/>
            </w:tcBorders>
            <w:shd w:val="clear" w:color="auto" w:fill="auto"/>
            <w:vAlign w:val="center"/>
            <w:hideMark/>
          </w:tcPr>
          <w:p w14:paraId="7711F69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1-52</w:t>
            </w:r>
          </w:p>
        </w:tc>
        <w:tc>
          <w:tcPr>
            <w:tcW w:w="3098" w:type="dxa"/>
            <w:tcBorders>
              <w:top w:val="nil"/>
              <w:left w:val="nil"/>
              <w:bottom w:val="single" w:sz="4" w:space="0" w:color="auto"/>
              <w:right w:val="single" w:sz="4" w:space="0" w:color="auto"/>
            </w:tcBorders>
            <w:shd w:val="clear" w:color="auto" w:fill="auto"/>
            <w:hideMark/>
          </w:tcPr>
          <w:p w14:paraId="072DCA8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2BFC5D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216457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68,39</w:t>
            </w:r>
          </w:p>
        </w:tc>
        <w:tc>
          <w:tcPr>
            <w:tcW w:w="1244" w:type="dxa"/>
            <w:tcBorders>
              <w:top w:val="nil"/>
              <w:left w:val="nil"/>
              <w:bottom w:val="single" w:sz="4" w:space="0" w:color="auto"/>
              <w:right w:val="single" w:sz="4" w:space="0" w:color="auto"/>
            </w:tcBorders>
            <w:shd w:val="clear" w:color="auto" w:fill="auto"/>
            <w:noWrap/>
            <w:vAlign w:val="center"/>
            <w:hideMark/>
          </w:tcPr>
          <w:p w14:paraId="7B73B71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0,610</w:t>
            </w:r>
          </w:p>
        </w:tc>
        <w:tc>
          <w:tcPr>
            <w:tcW w:w="1412" w:type="dxa"/>
            <w:tcBorders>
              <w:top w:val="nil"/>
              <w:left w:val="nil"/>
              <w:bottom w:val="single" w:sz="4" w:space="0" w:color="auto"/>
              <w:right w:val="single" w:sz="4" w:space="0" w:color="auto"/>
            </w:tcBorders>
            <w:shd w:val="clear" w:color="auto" w:fill="auto"/>
            <w:vAlign w:val="center"/>
            <w:hideMark/>
          </w:tcPr>
          <w:p w14:paraId="21436AB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41,70</w:t>
            </w:r>
          </w:p>
        </w:tc>
        <w:tc>
          <w:tcPr>
            <w:tcW w:w="711" w:type="dxa"/>
            <w:tcBorders>
              <w:top w:val="nil"/>
              <w:left w:val="nil"/>
              <w:bottom w:val="single" w:sz="4" w:space="0" w:color="auto"/>
              <w:right w:val="single" w:sz="4" w:space="0" w:color="auto"/>
            </w:tcBorders>
            <w:shd w:val="clear" w:color="auto" w:fill="auto"/>
            <w:noWrap/>
            <w:vAlign w:val="center"/>
            <w:hideMark/>
          </w:tcPr>
          <w:p w14:paraId="32627A8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FB6936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C0FF4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16,6</w:t>
            </w:r>
          </w:p>
        </w:tc>
        <w:tc>
          <w:tcPr>
            <w:tcW w:w="1505" w:type="dxa"/>
            <w:tcBorders>
              <w:top w:val="nil"/>
              <w:left w:val="nil"/>
              <w:bottom w:val="single" w:sz="4" w:space="0" w:color="auto"/>
              <w:right w:val="single" w:sz="4" w:space="0" w:color="auto"/>
            </w:tcBorders>
            <w:shd w:val="clear" w:color="auto" w:fill="auto"/>
            <w:vAlign w:val="center"/>
            <w:hideMark/>
          </w:tcPr>
          <w:p w14:paraId="4D0D376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1-962</w:t>
            </w:r>
          </w:p>
        </w:tc>
        <w:tc>
          <w:tcPr>
            <w:tcW w:w="3098" w:type="dxa"/>
            <w:tcBorders>
              <w:top w:val="nil"/>
              <w:left w:val="nil"/>
              <w:bottom w:val="single" w:sz="4" w:space="0" w:color="auto"/>
              <w:right w:val="single" w:sz="4" w:space="0" w:color="auto"/>
            </w:tcBorders>
            <w:shd w:val="clear" w:color="auto" w:fill="auto"/>
            <w:hideMark/>
          </w:tcPr>
          <w:p w14:paraId="0F126B4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0A9E02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009FB5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2,12</w:t>
            </w:r>
          </w:p>
        </w:tc>
        <w:tc>
          <w:tcPr>
            <w:tcW w:w="1244" w:type="dxa"/>
            <w:tcBorders>
              <w:top w:val="nil"/>
              <w:left w:val="nil"/>
              <w:bottom w:val="single" w:sz="4" w:space="0" w:color="auto"/>
              <w:right w:val="single" w:sz="4" w:space="0" w:color="auto"/>
            </w:tcBorders>
            <w:shd w:val="clear" w:color="auto" w:fill="auto"/>
            <w:noWrap/>
            <w:vAlign w:val="center"/>
            <w:hideMark/>
          </w:tcPr>
          <w:p w14:paraId="39FBD5A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6,008</w:t>
            </w:r>
          </w:p>
        </w:tc>
        <w:tc>
          <w:tcPr>
            <w:tcW w:w="1412" w:type="dxa"/>
            <w:tcBorders>
              <w:top w:val="nil"/>
              <w:left w:val="nil"/>
              <w:bottom w:val="single" w:sz="4" w:space="0" w:color="auto"/>
              <w:right w:val="single" w:sz="4" w:space="0" w:color="auto"/>
            </w:tcBorders>
            <w:shd w:val="clear" w:color="auto" w:fill="auto"/>
            <w:vAlign w:val="center"/>
            <w:hideMark/>
          </w:tcPr>
          <w:p w14:paraId="0D4139F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12,71</w:t>
            </w:r>
          </w:p>
        </w:tc>
        <w:tc>
          <w:tcPr>
            <w:tcW w:w="711" w:type="dxa"/>
            <w:tcBorders>
              <w:top w:val="nil"/>
              <w:left w:val="nil"/>
              <w:bottom w:val="single" w:sz="4" w:space="0" w:color="auto"/>
              <w:right w:val="single" w:sz="4" w:space="0" w:color="auto"/>
            </w:tcBorders>
            <w:shd w:val="clear" w:color="auto" w:fill="auto"/>
            <w:noWrap/>
            <w:vAlign w:val="center"/>
            <w:hideMark/>
          </w:tcPr>
          <w:p w14:paraId="1A59BD0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8EB213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40F38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16,7</w:t>
            </w:r>
          </w:p>
        </w:tc>
        <w:tc>
          <w:tcPr>
            <w:tcW w:w="1505" w:type="dxa"/>
            <w:tcBorders>
              <w:top w:val="nil"/>
              <w:left w:val="nil"/>
              <w:bottom w:val="single" w:sz="4" w:space="0" w:color="auto"/>
              <w:right w:val="single" w:sz="4" w:space="0" w:color="auto"/>
            </w:tcBorders>
            <w:shd w:val="clear" w:color="auto" w:fill="auto"/>
            <w:vAlign w:val="center"/>
            <w:hideMark/>
          </w:tcPr>
          <w:p w14:paraId="48CACB6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1-171</w:t>
            </w:r>
          </w:p>
        </w:tc>
        <w:tc>
          <w:tcPr>
            <w:tcW w:w="3098" w:type="dxa"/>
            <w:tcBorders>
              <w:top w:val="nil"/>
              <w:left w:val="nil"/>
              <w:bottom w:val="single" w:sz="4" w:space="0" w:color="auto"/>
              <w:right w:val="single" w:sz="4" w:space="0" w:color="auto"/>
            </w:tcBorders>
            <w:shd w:val="clear" w:color="auto" w:fill="auto"/>
            <w:vAlign w:val="center"/>
            <w:hideMark/>
          </w:tcPr>
          <w:p w14:paraId="26EAB81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5A60E2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E78901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91,9</w:t>
            </w:r>
          </w:p>
        </w:tc>
        <w:tc>
          <w:tcPr>
            <w:tcW w:w="1244" w:type="dxa"/>
            <w:tcBorders>
              <w:top w:val="nil"/>
              <w:left w:val="nil"/>
              <w:bottom w:val="single" w:sz="4" w:space="0" w:color="auto"/>
              <w:right w:val="single" w:sz="4" w:space="0" w:color="auto"/>
            </w:tcBorders>
            <w:shd w:val="clear" w:color="auto" w:fill="auto"/>
            <w:noWrap/>
            <w:vAlign w:val="center"/>
            <w:hideMark/>
          </w:tcPr>
          <w:p w14:paraId="123C40C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0,752</w:t>
            </w:r>
          </w:p>
        </w:tc>
        <w:tc>
          <w:tcPr>
            <w:tcW w:w="1412" w:type="dxa"/>
            <w:tcBorders>
              <w:top w:val="nil"/>
              <w:left w:val="nil"/>
              <w:bottom w:val="single" w:sz="4" w:space="0" w:color="auto"/>
              <w:right w:val="single" w:sz="4" w:space="0" w:color="auto"/>
            </w:tcBorders>
            <w:shd w:val="clear" w:color="auto" w:fill="auto"/>
            <w:vAlign w:val="center"/>
            <w:hideMark/>
          </w:tcPr>
          <w:p w14:paraId="2C8E19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69,14</w:t>
            </w:r>
          </w:p>
        </w:tc>
        <w:tc>
          <w:tcPr>
            <w:tcW w:w="711" w:type="dxa"/>
            <w:tcBorders>
              <w:top w:val="nil"/>
              <w:left w:val="nil"/>
              <w:bottom w:val="single" w:sz="4" w:space="0" w:color="auto"/>
              <w:right w:val="single" w:sz="4" w:space="0" w:color="auto"/>
            </w:tcBorders>
            <w:shd w:val="clear" w:color="auto" w:fill="auto"/>
            <w:noWrap/>
            <w:vAlign w:val="center"/>
            <w:hideMark/>
          </w:tcPr>
          <w:p w14:paraId="627977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A0E3A0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659359"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16,8</w:t>
            </w:r>
          </w:p>
        </w:tc>
        <w:tc>
          <w:tcPr>
            <w:tcW w:w="1505" w:type="dxa"/>
            <w:tcBorders>
              <w:top w:val="nil"/>
              <w:left w:val="nil"/>
              <w:bottom w:val="single" w:sz="4" w:space="0" w:color="auto"/>
              <w:right w:val="single" w:sz="4" w:space="0" w:color="auto"/>
            </w:tcBorders>
            <w:shd w:val="clear" w:color="auto" w:fill="auto"/>
            <w:vAlign w:val="center"/>
            <w:hideMark/>
          </w:tcPr>
          <w:p w14:paraId="16D26D70"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21BD2CB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168555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A9E0E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179,2</w:t>
            </w:r>
          </w:p>
        </w:tc>
        <w:tc>
          <w:tcPr>
            <w:tcW w:w="1244" w:type="dxa"/>
            <w:tcBorders>
              <w:top w:val="nil"/>
              <w:left w:val="nil"/>
              <w:bottom w:val="single" w:sz="4" w:space="0" w:color="auto"/>
              <w:right w:val="single" w:sz="4" w:space="0" w:color="auto"/>
            </w:tcBorders>
            <w:shd w:val="clear" w:color="auto" w:fill="auto"/>
            <w:noWrap/>
            <w:vAlign w:val="center"/>
            <w:hideMark/>
          </w:tcPr>
          <w:p w14:paraId="2C9FD52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0,197</w:t>
            </w:r>
          </w:p>
        </w:tc>
        <w:tc>
          <w:tcPr>
            <w:tcW w:w="1412" w:type="dxa"/>
            <w:tcBorders>
              <w:top w:val="nil"/>
              <w:left w:val="nil"/>
              <w:bottom w:val="single" w:sz="4" w:space="0" w:color="auto"/>
              <w:right w:val="single" w:sz="4" w:space="0" w:color="auto"/>
            </w:tcBorders>
            <w:shd w:val="clear" w:color="auto" w:fill="auto"/>
            <w:vAlign w:val="center"/>
            <w:hideMark/>
          </w:tcPr>
          <w:p w14:paraId="0AC185B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35,23</w:t>
            </w:r>
          </w:p>
        </w:tc>
        <w:tc>
          <w:tcPr>
            <w:tcW w:w="711" w:type="dxa"/>
            <w:tcBorders>
              <w:top w:val="nil"/>
              <w:left w:val="nil"/>
              <w:bottom w:val="single" w:sz="4" w:space="0" w:color="auto"/>
              <w:right w:val="single" w:sz="4" w:space="0" w:color="auto"/>
            </w:tcBorders>
            <w:shd w:val="clear" w:color="auto" w:fill="auto"/>
            <w:noWrap/>
            <w:vAlign w:val="center"/>
            <w:hideMark/>
          </w:tcPr>
          <w:p w14:paraId="3D33DF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513A96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D5D11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16,9</w:t>
            </w:r>
          </w:p>
        </w:tc>
        <w:tc>
          <w:tcPr>
            <w:tcW w:w="1505" w:type="dxa"/>
            <w:tcBorders>
              <w:top w:val="nil"/>
              <w:left w:val="nil"/>
              <w:bottom w:val="single" w:sz="4" w:space="0" w:color="auto"/>
              <w:right w:val="single" w:sz="4" w:space="0" w:color="auto"/>
            </w:tcBorders>
            <w:shd w:val="clear" w:color="auto" w:fill="auto"/>
            <w:vAlign w:val="center"/>
            <w:hideMark/>
          </w:tcPr>
          <w:p w14:paraId="4BC2A343" w14:textId="77777777" w:rsidR="00757779" w:rsidRPr="00757779" w:rsidRDefault="00757779" w:rsidP="00757779">
            <w:pPr>
              <w:rPr>
                <w:rFonts w:ascii="Sylfaen" w:hAnsi="Sylfaen" w:cs="Arial"/>
                <w:sz w:val="16"/>
                <w:szCs w:val="16"/>
                <w:lang w:val="ru-RU" w:eastAsia="ru-RU"/>
              </w:rPr>
            </w:pPr>
            <w:r w:rsidRPr="00757779">
              <w:rPr>
                <w:rFonts w:ascii="Sylfaen" w:hAnsi="Sylfaen" w:cs="Arial"/>
                <w:sz w:val="16"/>
                <w:szCs w:val="16"/>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04FE279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542AFE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A6383D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179,2</w:t>
            </w:r>
          </w:p>
        </w:tc>
        <w:tc>
          <w:tcPr>
            <w:tcW w:w="1244" w:type="dxa"/>
            <w:tcBorders>
              <w:top w:val="nil"/>
              <w:left w:val="nil"/>
              <w:bottom w:val="single" w:sz="4" w:space="0" w:color="auto"/>
              <w:right w:val="single" w:sz="4" w:space="0" w:color="auto"/>
            </w:tcBorders>
            <w:shd w:val="clear" w:color="auto" w:fill="auto"/>
            <w:noWrap/>
            <w:vAlign w:val="center"/>
            <w:hideMark/>
          </w:tcPr>
          <w:p w14:paraId="26C5B52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0,131</w:t>
            </w:r>
          </w:p>
        </w:tc>
        <w:tc>
          <w:tcPr>
            <w:tcW w:w="1412" w:type="dxa"/>
            <w:tcBorders>
              <w:top w:val="nil"/>
              <w:left w:val="nil"/>
              <w:bottom w:val="single" w:sz="4" w:space="0" w:color="auto"/>
              <w:right w:val="single" w:sz="4" w:space="0" w:color="auto"/>
            </w:tcBorders>
            <w:shd w:val="clear" w:color="auto" w:fill="auto"/>
            <w:vAlign w:val="center"/>
            <w:hideMark/>
          </w:tcPr>
          <w:p w14:paraId="09C3A88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23,49</w:t>
            </w:r>
          </w:p>
        </w:tc>
        <w:tc>
          <w:tcPr>
            <w:tcW w:w="711" w:type="dxa"/>
            <w:tcBorders>
              <w:top w:val="nil"/>
              <w:left w:val="nil"/>
              <w:bottom w:val="single" w:sz="4" w:space="0" w:color="auto"/>
              <w:right w:val="single" w:sz="4" w:space="0" w:color="auto"/>
            </w:tcBorders>
            <w:shd w:val="clear" w:color="auto" w:fill="auto"/>
            <w:noWrap/>
            <w:vAlign w:val="center"/>
            <w:hideMark/>
          </w:tcPr>
          <w:p w14:paraId="3224491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6EC52B"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55BB6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16,10</w:t>
            </w:r>
          </w:p>
        </w:tc>
        <w:tc>
          <w:tcPr>
            <w:tcW w:w="1505" w:type="dxa"/>
            <w:tcBorders>
              <w:top w:val="nil"/>
              <w:left w:val="nil"/>
              <w:bottom w:val="single" w:sz="4" w:space="0" w:color="auto"/>
              <w:right w:val="single" w:sz="4" w:space="0" w:color="auto"/>
            </w:tcBorders>
            <w:shd w:val="clear" w:color="auto" w:fill="auto"/>
            <w:vAlign w:val="center"/>
            <w:hideMark/>
          </w:tcPr>
          <w:p w14:paraId="4A03AEC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xml:space="preserve">23-1 </w:t>
            </w:r>
          </w:p>
        </w:tc>
        <w:tc>
          <w:tcPr>
            <w:tcW w:w="3098" w:type="dxa"/>
            <w:tcBorders>
              <w:top w:val="nil"/>
              <w:left w:val="nil"/>
              <w:bottom w:val="single" w:sz="4" w:space="0" w:color="auto"/>
              <w:right w:val="single" w:sz="4" w:space="0" w:color="auto"/>
            </w:tcBorders>
            <w:shd w:val="clear" w:color="auto" w:fill="auto"/>
            <w:vAlign w:val="center"/>
            <w:hideMark/>
          </w:tcPr>
          <w:p w14:paraId="0A55810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0D44D1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2E85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27CAB45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6,870</w:t>
            </w:r>
          </w:p>
        </w:tc>
        <w:tc>
          <w:tcPr>
            <w:tcW w:w="1412" w:type="dxa"/>
            <w:tcBorders>
              <w:top w:val="nil"/>
              <w:left w:val="nil"/>
              <w:bottom w:val="single" w:sz="4" w:space="0" w:color="auto"/>
              <w:right w:val="single" w:sz="4" w:space="0" w:color="auto"/>
            </w:tcBorders>
            <w:shd w:val="clear" w:color="auto" w:fill="auto"/>
            <w:vAlign w:val="center"/>
            <w:hideMark/>
          </w:tcPr>
          <w:p w14:paraId="2674F81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61,83</w:t>
            </w:r>
          </w:p>
        </w:tc>
        <w:tc>
          <w:tcPr>
            <w:tcW w:w="711" w:type="dxa"/>
            <w:tcBorders>
              <w:top w:val="nil"/>
              <w:left w:val="nil"/>
              <w:bottom w:val="single" w:sz="4" w:space="0" w:color="auto"/>
              <w:right w:val="single" w:sz="4" w:space="0" w:color="auto"/>
            </w:tcBorders>
            <w:shd w:val="clear" w:color="auto" w:fill="auto"/>
            <w:noWrap/>
            <w:vAlign w:val="center"/>
            <w:hideMark/>
          </w:tcPr>
          <w:p w14:paraId="705E9B0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4AEFA01"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8EEA3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16,11</w:t>
            </w:r>
          </w:p>
        </w:tc>
        <w:tc>
          <w:tcPr>
            <w:tcW w:w="1505" w:type="dxa"/>
            <w:tcBorders>
              <w:top w:val="nil"/>
              <w:left w:val="nil"/>
              <w:bottom w:val="single" w:sz="4" w:space="0" w:color="auto"/>
              <w:right w:val="single" w:sz="4" w:space="0" w:color="auto"/>
            </w:tcBorders>
            <w:shd w:val="clear" w:color="auto" w:fill="auto"/>
            <w:vAlign w:val="center"/>
            <w:hideMark/>
          </w:tcPr>
          <w:p w14:paraId="21BD54D2"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 xml:space="preserve">1-967 նյութածախսը 23-1  կիրառելի  </w:t>
            </w:r>
          </w:p>
        </w:tc>
        <w:tc>
          <w:tcPr>
            <w:tcW w:w="3098" w:type="dxa"/>
            <w:tcBorders>
              <w:top w:val="nil"/>
              <w:left w:val="nil"/>
              <w:bottom w:val="single" w:sz="4" w:space="0" w:color="auto"/>
              <w:right w:val="single" w:sz="4" w:space="0" w:color="auto"/>
            </w:tcBorders>
            <w:shd w:val="clear" w:color="auto" w:fill="auto"/>
            <w:hideMark/>
          </w:tcPr>
          <w:p w14:paraId="776BBF4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w:t>
            </w:r>
          </w:p>
        </w:tc>
        <w:tc>
          <w:tcPr>
            <w:tcW w:w="1192" w:type="dxa"/>
            <w:tcBorders>
              <w:top w:val="nil"/>
              <w:left w:val="nil"/>
              <w:bottom w:val="single" w:sz="4" w:space="0" w:color="auto"/>
              <w:right w:val="single" w:sz="4" w:space="0" w:color="auto"/>
            </w:tcBorders>
            <w:shd w:val="clear" w:color="auto" w:fill="auto"/>
            <w:vAlign w:val="center"/>
            <w:hideMark/>
          </w:tcPr>
          <w:p w14:paraId="7B95C91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50E1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38,3</w:t>
            </w:r>
          </w:p>
        </w:tc>
        <w:tc>
          <w:tcPr>
            <w:tcW w:w="1244" w:type="dxa"/>
            <w:tcBorders>
              <w:top w:val="nil"/>
              <w:left w:val="nil"/>
              <w:bottom w:val="single" w:sz="4" w:space="0" w:color="auto"/>
              <w:right w:val="single" w:sz="4" w:space="0" w:color="auto"/>
            </w:tcBorders>
            <w:shd w:val="clear" w:color="auto" w:fill="auto"/>
            <w:noWrap/>
            <w:vAlign w:val="center"/>
            <w:hideMark/>
          </w:tcPr>
          <w:p w14:paraId="05DC845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5,399</w:t>
            </w:r>
          </w:p>
        </w:tc>
        <w:tc>
          <w:tcPr>
            <w:tcW w:w="1412" w:type="dxa"/>
            <w:tcBorders>
              <w:top w:val="nil"/>
              <w:left w:val="nil"/>
              <w:bottom w:val="single" w:sz="4" w:space="0" w:color="auto"/>
              <w:right w:val="single" w:sz="4" w:space="0" w:color="auto"/>
            </w:tcBorders>
            <w:shd w:val="clear" w:color="auto" w:fill="auto"/>
            <w:vAlign w:val="center"/>
            <w:hideMark/>
          </w:tcPr>
          <w:p w14:paraId="77CE18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206,77</w:t>
            </w:r>
          </w:p>
        </w:tc>
        <w:tc>
          <w:tcPr>
            <w:tcW w:w="711" w:type="dxa"/>
            <w:tcBorders>
              <w:top w:val="nil"/>
              <w:left w:val="nil"/>
              <w:bottom w:val="single" w:sz="4" w:space="0" w:color="auto"/>
              <w:right w:val="single" w:sz="4" w:space="0" w:color="auto"/>
            </w:tcBorders>
            <w:shd w:val="clear" w:color="auto" w:fill="auto"/>
            <w:noWrap/>
            <w:vAlign w:val="center"/>
            <w:hideMark/>
          </w:tcPr>
          <w:p w14:paraId="389C712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4BC112B"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B9E1B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16,12</w:t>
            </w:r>
          </w:p>
        </w:tc>
        <w:tc>
          <w:tcPr>
            <w:tcW w:w="1505" w:type="dxa"/>
            <w:tcBorders>
              <w:top w:val="nil"/>
              <w:left w:val="nil"/>
              <w:bottom w:val="single" w:sz="4" w:space="0" w:color="auto"/>
              <w:right w:val="single" w:sz="4" w:space="0" w:color="auto"/>
            </w:tcBorders>
            <w:shd w:val="clear" w:color="auto" w:fill="auto"/>
            <w:vAlign w:val="center"/>
            <w:hideMark/>
          </w:tcPr>
          <w:p w14:paraId="2114EBCB"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1-261</w:t>
            </w:r>
          </w:p>
        </w:tc>
        <w:tc>
          <w:tcPr>
            <w:tcW w:w="3098" w:type="dxa"/>
            <w:tcBorders>
              <w:top w:val="nil"/>
              <w:left w:val="nil"/>
              <w:bottom w:val="single" w:sz="4" w:space="0" w:color="auto"/>
              <w:right w:val="single" w:sz="4" w:space="0" w:color="auto"/>
            </w:tcBorders>
            <w:shd w:val="clear" w:color="auto" w:fill="auto"/>
            <w:vAlign w:val="center"/>
            <w:hideMark/>
          </w:tcPr>
          <w:p w14:paraId="3AA69B1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497D09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F29FC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70,5</w:t>
            </w:r>
          </w:p>
        </w:tc>
        <w:tc>
          <w:tcPr>
            <w:tcW w:w="1244" w:type="dxa"/>
            <w:tcBorders>
              <w:top w:val="nil"/>
              <w:left w:val="nil"/>
              <w:bottom w:val="single" w:sz="4" w:space="0" w:color="auto"/>
              <w:right w:val="single" w:sz="4" w:space="0" w:color="auto"/>
            </w:tcBorders>
            <w:shd w:val="clear" w:color="auto" w:fill="auto"/>
            <w:noWrap/>
            <w:vAlign w:val="center"/>
            <w:hideMark/>
          </w:tcPr>
          <w:p w14:paraId="38C9D8C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0,066</w:t>
            </w:r>
          </w:p>
        </w:tc>
        <w:tc>
          <w:tcPr>
            <w:tcW w:w="1412" w:type="dxa"/>
            <w:tcBorders>
              <w:top w:val="nil"/>
              <w:left w:val="nil"/>
              <w:bottom w:val="single" w:sz="4" w:space="0" w:color="auto"/>
              <w:right w:val="single" w:sz="4" w:space="0" w:color="auto"/>
            </w:tcBorders>
            <w:shd w:val="clear" w:color="auto" w:fill="auto"/>
            <w:vAlign w:val="center"/>
            <w:hideMark/>
          </w:tcPr>
          <w:p w14:paraId="328E2F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4,64</w:t>
            </w:r>
          </w:p>
        </w:tc>
        <w:tc>
          <w:tcPr>
            <w:tcW w:w="711" w:type="dxa"/>
            <w:tcBorders>
              <w:top w:val="nil"/>
              <w:left w:val="nil"/>
              <w:bottom w:val="single" w:sz="4" w:space="0" w:color="auto"/>
              <w:right w:val="single" w:sz="4" w:space="0" w:color="auto"/>
            </w:tcBorders>
            <w:shd w:val="clear" w:color="auto" w:fill="auto"/>
            <w:noWrap/>
            <w:vAlign w:val="center"/>
            <w:hideMark/>
          </w:tcPr>
          <w:p w14:paraId="13BC2A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DE997E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EB7EAE"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16,13</w:t>
            </w:r>
          </w:p>
        </w:tc>
        <w:tc>
          <w:tcPr>
            <w:tcW w:w="1505" w:type="dxa"/>
            <w:tcBorders>
              <w:top w:val="nil"/>
              <w:left w:val="nil"/>
              <w:bottom w:val="single" w:sz="4" w:space="0" w:color="auto"/>
              <w:right w:val="single" w:sz="4" w:space="0" w:color="auto"/>
            </w:tcBorders>
            <w:shd w:val="clear" w:color="auto" w:fill="auto"/>
            <w:vAlign w:val="center"/>
            <w:hideMark/>
          </w:tcPr>
          <w:p w14:paraId="3E67AD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1-1171</w:t>
            </w:r>
          </w:p>
        </w:tc>
        <w:tc>
          <w:tcPr>
            <w:tcW w:w="3098" w:type="dxa"/>
            <w:tcBorders>
              <w:top w:val="nil"/>
              <w:left w:val="nil"/>
              <w:bottom w:val="single" w:sz="4" w:space="0" w:color="auto"/>
              <w:right w:val="single" w:sz="4" w:space="0" w:color="auto"/>
            </w:tcBorders>
            <w:shd w:val="clear" w:color="auto" w:fill="auto"/>
            <w:hideMark/>
          </w:tcPr>
          <w:p w14:paraId="2A83947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4E2C6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AEEF4A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70,5</w:t>
            </w:r>
          </w:p>
        </w:tc>
        <w:tc>
          <w:tcPr>
            <w:tcW w:w="1244" w:type="dxa"/>
            <w:tcBorders>
              <w:top w:val="nil"/>
              <w:left w:val="nil"/>
              <w:bottom w:val="single" w:sz="4" w:space="0" w:color="auto"/>
              <w:right w:val="single" w:sz="4" w:space="0" w:color="auto"/>
            </w:tcBorders>
            <w:shd w:val="clear" w:color="auto" w:fill="auto"/>
            <w:noWrap/>
            <w:vAlign w:val="center"/>
            <w:hideMark/>
          </w:tcPr>
          <w:p w14:paraId="1C2CD37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0,081</w:t>
            </w:r>
          </w:p>
        </w:tc>
        <w:tc>
          <w:tcPr>
            <w:tcW w:w="1412" w:type="dxa"/>
            <w:tcBorders>
              <w:top w:val="nil"/>
              <w:left w:val="nil"/>
              <w:bottom w:val="single" w:sz="4" w:space="0" w:color="auto"/>
              <w:right w:val="single" w:sz="4" w:space="0" w:color="auto"/>
            </w:tcBorders>
            <w:shd w:val="clear" w:color="auto" w:fill="auto"/>
            <w:vAlign w:val="center"/>
            <w:hideMark/>
          </w:tcPr>
          <w:p w14:paraId="7EB9F89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5,70</w:t>
            </w:r>
          </w:p>
        </w:tc>
        <w:tc>
          <w:tcPr>
            <w:tcW w:w="711" w:type="dxa"/>
            <w:tcBorders>
              <w:top w:val="nil"/>
              <w:left w:val="nil"/>
              <w:bottom w:val="single" w:sz="4" w:space="0" w:color="auto"/>
              <w:right w:val="single" w:sz="4" w:space="0" w:color="auto"/>
            </w:tcBorders>
            <w:shd w:val="clear" w:color="auto" w:fill="auto"/>
            <w:noWrap/>
            <w:vAlign w:val="center"/>
            <w:hideMark/>
          </w:tcPr>
          <w:p w14:paraId="3F8289B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5EA8B3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76619F"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16,14</w:t>
            </w:r>
          </w:p>
        </w:tc>
        <w:tc>
          <w:tcPr>
            <w:tcW w:w="1505" w:type="dxa"/>
            <w:tcBorders>
              <w:top w:val="nil"/>
              <w:left w:val="nil"/>
              <w:bottom w:val="single" w:sz="4" w:space="0" w:color="auto"/>
              <w:right w:val="single" w:sz="4" w:space="0" w:color="auto"/>
            </w:tcBorders>
            <w:shd w:val="clear" w:color="auto" w:fill="auto"/>
            <w:vAlign w:val="center"/>
            <w:hideMark/>
          </w:tcPr>
          <w:p w14:paraId="398BFAA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1-538</w:t>
            </w:r>
          </w:p>
        </w:tc>
        <w:tc>
          <w:tcPr>
            <w:tcW w:w="3098" w:type="dxa"/>
            <w:tcBorders>
              <w:top w:val="nil"/>
              <w:left w:val="nil"/>
              <w:bottom w:val="single" w:sz="4" w:space="0" w:color="auto"/>
              <w:right w:val="single" w:sz="4" w:space="0" w:color="auto"/>
            </w:tcBorders>
            <w:shd w:val="clear" w:color="auto" w:fill="auto"/>
            <w:vAlign w:val="center"/>
            <w:hideMark/>
          </w:tcPr>
          <w:p w14:paraId="4A1B0BF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0AA5F66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BEA2C0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91,9</w:t>
            </w:r>
          </w:p>
        </w:tc>
        <w:tc>
          <w:tcPr>
            <w:tcW w:w="1244" w:type="dxa"/>
            <w:tcBorders>
              <w:top w:val="nil"/>
              <w:left w:val="nil"/>
              <w:bottom w:val="single" w:sz="4" w:space="0" w:color="auto"/>
              <w:right w:val="single" w:sz="4" w:space="0" w:color="auto"/>
            </w:tcBorders>
            <w:shd w:val="clear" w:color="auto" w:fill="auto"/>
            <w:noWrap/>
            <w:vAlign w:val="center"/>
            <w:hideMark/>
          </w:tcPr>
          <w:p w14:paraId="01A6D56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0,094</w:t>
            </w:r>
          </w:p>
        </w:tc>
        <w:tc>
          <w:tcPr>
            <w:tcW w:w="1412" w:type="dxa"/>
            <w:tcBorders>
              <w:top w:val="nil"/>
              <w:left w:val="nil"/>
              <w:bottom w:val="single" w:sz="4" w:space="0" w:color="auto"/>
              <w:right w:val="single" w:sz="4" w:space="0" w:color="auto"/>
            </w:tcBorders>
            <w:shd w:val="clear" w:color="auto" w:fill="auto"/>
            <w:vAlign w:val="center"/>
            <w:hideMark/>
          </w:tcPr>
          <w:p w14:paraId="78552B8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8,62</w:t>
            </w:r>
          </w:p>
        </w:tc>
        <w:tc>
          <w:tcPr>
            <w:tcW w:w="711" w:type="dxa"/>
            <w:tcBorders>
              <w:top w:val="nil"/>
              <w:left w:val="nil"/>
              <w:bottom w:val="single" w:sz="4" w:space="0" w:color="auto"/>
              <w:right w:val="single" w:sz="4" w:space="0" w:color="auto"/>
            </w:tcBorders>
            <w:shd w:val="clear" w:color="auto" w:fill="auto"/>
            <w:noWrap/>
            <w:vAlign w:val="center"/>
            <w:hideMark/>
          </w:tcPr>
          <w:p w14:paraId="7674B25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2EFAFB9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EAE40A"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16,15</w:t>
            </w:r>
          </w:p>
        </w:tc>
        <w:tc>
          <w:tcPr>
            <w:tcW w:w="1505" w:type="dxa"/>
            <w:tcBorders>
              <w:top w:val="nil"/>
              <w:left w:val="nil"/>
              <w:bottom w:val="single" w:sz="4" w:space="0" w:color="auto"/>
              <w:right w:val="single" w:sz="4" w:space="0" w:color="auto"/>
            </w:tcBorders>
            <w:shd w:val="clear" w:color="auto" w:fill="auto"/>
            <w:vAlign w:val="center"/>
            <w:hideMark/>
          </w:tcPr>
          <w:p w14:paraId="6B3B3C9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27-44</w:t>
            </w:r>
          </w:p>
        </w:tc>
        <w:tc>
          <w:tcPr>
            <w:tcW w:w="3098" w:type="dxa"/>
            <w:tcBorders>
              <w:top w:val="nil"/>
              <w:left w:val="nil"/>
              <w:bottom w:val="single" w:sz="4" w:space="0" w:color="auto"/>
              <w:right w:val="single" w:sz="4" w:space="0" w:color="auto"/>
            </w:tcBorders>
            <w:shd w:val="clear" w:color="auto" w:fill="auto"/>
            <w:vAlign w:val="center"/>
            <w:hideMark/>
          </w:tcPr>
          <w:p w14:paraId="5A90F28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Խճային հիմնատակի ստեղծում 15սմ հաստ., ներառյալ նյութերի արժեքը, </w:t>
            </w:r>
            <w:r w:rsidRPr="00757779">
              <w:rPr>
                <w:rFonts w:ascii="Sylfaen" w:hAnsi="Sylfaen" w:cs="Arial"/>
                <w:sz w:val="22"/>
                <w:szCs w:val="22"/>
                <w:lang w:val="ru-RU" w:eastAsia="ru-RU"/>
              </w:rPr>
              <w:lastRenderedPageBreak/>
              <w:t xml:space="preserve">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5B423C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lastRenderedPageBreak/>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ACDEFE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173,6</w:t>
            </w:r>
          </w:p>
        </w:tc>
        <w:tc>
          <w:tcPr>
            <w:tcW w:w="1244" w:type="dxa"/>
            <w:tcBorders>
              <w:top w:val="nil"/>
              <w:left w:val="nil"/>
              <w:bottom w:val="single" w:sz="4" w:space="0" w:color="auto"/>
              <w:right w:val="single" w:sz="4" w:space="0" w:color="auto"/>
            </w:tcBorders>
            <w:shd w:val="clear" w:color="auto" w:fill="auto"/>
            <w:noWrap/>
            <w:vAlign w:val="center"/>
            <w:hideMark/>
          </w:tcPr>
          <w:p w14:paraId="797A0E0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1,688</w:t>
            </w:r>
          </w:p>
        </w:tc>
        <w:tc>
          <w:tcPr>
            <w:tcW w:w="1412" w:type="dxa"/>
            <w:tcBorders>
              <w:top w:val="nil"/>
              <w:left w:val="nil"/>
              <w:bottom w:val="single" w:sz="4" w:space="0" w:color="auto"/>
              <w:right w:val="single" w:sz="4" w:space="0" w:color="auto"/>
            </w:tcBorders>
            <w:shd w:val="clear" w:color="auto" w:fill="auto"/>
            <w:vAlign w:val="center"/>
            <w:hideMark/>
          </w:tcPr>
          <w:p w14:paraId="5A78B53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293,06</w:t>
            </w:r>
          </w:p>
        </w:tc>
        <w:tc>
          <w:tcPr>
            <w:tcW w:w="711" w:type="dxa"/>
            <w:tcBorders>
              <w:top w:val="nil"/>
              <w:left w:val="nil"/>
              <w:bottom w:val="single" w:sz="4" w:space="0" w:color="auto"/>
              <w:right w:val="single" w:sz="4" w:space="0" w:color="auto"/>
            </w:tcBorders>
            <w:shd w:val="clear" w:color="auto" w:fill="auto"/>
            <w:noWrap/>
            <w:vAlign w:val="center"/>
            <w:hideMark/>
          </w:tcPr>
          <w:p w14:paraId="63CC483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81C0F8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9182C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16,16</w:t>
            </w:r>
          </w:p>
        </w:tc>
        <w:tc>
          <w:tcPr>
            <w:tcW w:w="1505" w:type="dxa"/>
            <w:tcBorders>
              <w:top w:val="nil"/>
              <w:left w:val="nil"/>
              <w:bottom w:val="single" w:sz="4" w:space="0" w:color="auto"/>
              <w:right w:val="single" w:sz="4" w:space="0" w:color="auto"/>
            </w:tcBorders>
            <w:shd w:val="clear" w:color="auto" w:fill="auto"/>
            <w:vAlign w:val="center"/>
            <w:hideMark/>
          </w:tcPr>
          <w:p w14:paraId="0252E05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27-164-1, h=+2սմ</w:t>
            </w:r>
          </w:p>
        </w:tc>
        <w:tc>
          <w:tcPr>
            <w:tcW w:w="3098" w:type="dxa"/>
            <w:tcBorders>
              <w:top w:val="nil"/>
              <w:left w:val="nil"/>
              <w:bottom w:val="single" w:sz="4" w:space="0" w:color="auto"/>
              <w:right w:val="single" w:sz="4" w:space="0" w:color="auto"/>
            </w:tcBorders>
            <w:shd w:val="clear" w:color="auto" w:fill="auto"/>
            <w:vAlign w:val="center"/>
            <w:hideMark/>
          </w:tcPr>
          <w:p w14:paraId="407622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F083DB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A35156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173,6</w:t>
            </w:r>
          </w:p>
        </w:tc>
        <w:tc>
          <w:tcPr>
            <w:tcW w:w="1244" w:type="dxa"/>
            <w:tcBorders>
              <w:top w:val="nil"/>
              <w:left w:val="nil"/>
              <w:bottom w:val="single" w:sz="4" w:space="0" w:color="auto"/>
              <w:right w:val="single" w:sz="4" w:space="0" w:color="auto"/>
            </w:tcBorders>
            <w:shd w:val="clear" w:color="auto" w:fill="auto"/>
            <w:noWrap/>
            <w:vAlign w:val="center"/>
            <w:hideMark/>
          </w:tcPr>
          <w:p w14:paraId="71842FB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5,688</w:t>
            </w:r>
          </w:p>
        </w:tc>
        <w:tc>
          <w:tcPr>
            <w:tcW w:w="1412" w:type="dxa"/>
            <w:tcBorders>
              <w:top w:val="nil"/>
              <w:left w:val="nil"/>
              <w:bottom w:val="single" w:sz="4" w:space="0" w:color="auto"/>
              <w:right w:val="single" w:sz="4" w:space="0" w:color="auto"/>
            </w:tcBorders>
            <w:shd w:val="clear" w:color="auto" w:fill="auto"/>
            <w:vAlign w:val="center"/>
            <w:hideMark/>
          </w:tcPr>
          <w:p w14:paraId="772885D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987,41</w:t>
            </w:r>
          </w:p>
        </w:tc>
        <w:tc>
          <w:tcPr>
            <w:tcW w:w="711" w:type="dxa"/>
            <w:tcBorders>
              <w:top w:val="nil"/>
              <w:left w:val="nil"/>
              <w:bottom w:val="single" w:sz="4" w:space="0" w:color="auto"/>
              <w:right w:val="single" w:sz="4" w:space="0" w:color="auto"/>
            </w:tcBorders>
            <w:shd w:val="clear" w:color="auto" w:fill="auto"/>
            <w:noWrap/>
            <w:vAlign w:val="center"/>
            <w:hideMark/>
          </w:tcPr>
          <w:p w14:paraId="68A409E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1205E1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8C5B2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16,17</w:t>
            </w:r>
          </w:p>
        </w:tc>
        <w:tc>
          <w:tcPr>
            <w:tcW w:w="1505" w:type="dxa"/>
            <w:tcBorders>
              <w:top w:val="nil"/>
              <w:left w:val="nil"/>
              <w:bottom w:val="single" w:sz="4" w:space="0" w:color="auto"/>
              <w:right w:val="single" w:sz="4" w:space="0" w:color="auto"/>
            </w:tcBorders>
            <w:shd w:val="clear" w:color="auto" w:fill="auto"/>
            <w:vAlign w:val="center"/>
            <w:hideMark/>
          </w:tcPr>
          <w:p w14:paraId="0E91A822"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27-164-2</w:t>
            </w:r>
          </w:p>
        </w:tc>
        <w:tc>
          <w:tcPr>
            <w:tcW w:w="3098" w:type="dxa"/>
            <w:tcBorders>
              <w:top w:val="nil"/>
              <w:left w:val="nil"/>
              <w:bottom w:val="single" w:sz="4" w:space="0" w:color="auto"/>
              <w:right w:val="single" w:sz="4" w:space="0" w:color="auto"/>
            </w:tcBorders>
            <w:shd w:val="clear" w:color="auto" w:fill="auto"/>
            <w:vAlign w:val="center"/>
            <w:hideMark/>
          </w:tcPr>
          <w:p w14:paraId="04EBE65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8F03D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37D8D5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173,6</w:t>
            </w:r>
          </w:p>
        </w:tc>
        <w:tc>
          <w:tcPr>
            <w:tcW w:w="1244" w:type="dxa"/>
            <w:tcBorders>
              <w:top w:val="nil"/>
              <w:left w:val="nil"/>
              <w:bottom w:val="single" w:sz="4" w:space="0" w:color="auto"/>
              <w:right w:val="single" w:sz="4" w:space="0" w:color="auto"/>
            </w:tcBorders>
            <w:shd w:val="clear" w:color="auto" w:fill="auto"/>
            <w:noWrap/>
            <w:vAlign w:val="center"/>
            <w:hideMark/>
          </w:tcPr>
          <w:p w14:paraId="62A360D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4,054</w:t>
            </w:r>
          </w:p>
        </w:tc>
        <w:tc>
          <w:tcPr>
            <w:tcW w:w="1412" w:type="dxa"/>
            <w:tcBorders>
              <w:top w:val="nil"/>
              <w:left w:val="nil"/>
              <w:bottom w:val="single" w:sz="4" w:space="0" w:color="auto"/>
              <w:right w:val="single" w:sz="4" w:space="0" w:color="auto"/>
            </w:tcBorders>
            <w:shd w:val="clear" w:color="auto" w:fill="auto"/>
            <w:vAlign w:val="center"/>
            <w:hideMark/>
          </w:tcPr>
          <w:p w14:paraId="30C656E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703,85</w:t>
            </w:r>
          </w:p>
        </w:tc>
        <w:tc>
          <w:tcPr>
            <w:tcW w:w="711" w:type="dxa"/>
            <w:tcBorders>
              <w:top w:val="nil"/>
              <w:left w:val="nil"/>
              <w:bottom w:val="single" w:sz="4" w:space="0" w:color="auto"/>
              <w:right w:val="single" w:sz="4" w:space="0" w:color="auto"/>
            </w:tcBorders>
            <w:shd w:val="clear" w:color="auto" w:fill="auto"/>
            <w:noWrap/>
            <w:vAlign w:val="center"/>
            <w:hideMark/>
          </w:tcPr>
          <w:p w14:paraId="44014E2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C0AC34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1C6D1CD"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36B94D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6138F81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192158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C506BA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43DD0E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02854BA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2524,46</w:t>
            </w:r>
          </w:p>
        </w:tc>
        <w:tc>
          <w:tcPr>
            <w:tcW w:w="711" w:type="dxa"/>
            <w:tcBorders>
              <w:top w:val="nil"/>
              <w:left w:val="nil"/>
              <w:bottom w:val="single" w:sz="4" w:space="0" w:color="auto"/>
              <w:right w:val="single" w:sz="4" w:space="0" w:color="auto"/>
            </w:tcBorders>
            <w:shd w:val="clear" w:color="000000" w:fill="F2DCDB"/>
            <w:vAlign w:val="center"/>
            <w:hideMark/>
          </w:tcPr>
          <w:p w14:paraId="4EB4E03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1,11</w:t>
            </w:r>
          </w:p>
        </w:tc>
      </w:tr>
      <w:tr w:rsidR="00757779" w:rsidRPr="00757779" w14:paraId="50EC2CB4"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F239B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E9DAAF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11B41B53" w14:textId="77777777" w:rsidR="00757779" w:rsidRPr="00757779" w:rsidRDefault="00757779" w:rsidP="00757779">
            <w:pP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4588F9F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2EA8F7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B8F739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7951749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4F39D7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35D150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7BCCC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16,18</w:t>
            </w:r>
          </w:p>
        </w:tc>
        <w:tc>
          <w:tcPr>
            <w:tcW w:w="1505" w:type="dxa"/>
            <w:tcBorders>
              <w:top w:val="nil"/>
              <w:left w:val="nil"/>
              <w:bottom w:val="single" w:sz="4" w:space="0" w:color="auto"/>
              <w:right w:val="single" w:sz="4" w:space="0" w:color="auto"/>
            </w:tcBorders>
            <w:shd w:val="clear" w:color="auto" w:fill="auto"/>
            <w:vAlign w:val="center"/>
            <w:hideMark/>
          </w:tcPr>
          <w:p w14:paraId="1B6B006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23-9, կիրառելի</w:t>
            </w:r>
          </w:p>
        </w:tc>
        <w:tc>
          <w:tcPr>
            <w:tcW w:w="3098" w:type="dxa"/>
            <w:tcBorders>
              <w:top w:val="nil"/>
              <w:left w:val="nil"/>
              <w:bottom w:val="single" w:sz="4" w:space="0" w:color="auto"/>
              <w:right w:val="single" w:sz="4" w:space="0" w:color="auto"/>
            </w:tcBorders>
            <w:shd w:val="clear" w:color="auto" w:fill="auto"/>
            <w:vAlign w:val="center"/>
            <w:hideMark/>
          </w:tcPr>
          <w:p w14:paraId="72FA2ACE"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02490911"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6ED77C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124,0</w:t>
            </w:r>
          </w:p>
        </w:tc>
        <w:tc>
          <w:tcPr>
            <w:tcW w:w="1244" w:type="dxa"/>
            <w:tcBorders>
              <w:top w:val="nil"/>
              <w:left w:val="nil"/>
              <w:bottom w:val="single" w:sz="4" w:space="0" w:color="auto"/>
              <w:right w:val="single" w:sz="4" w:space="0" w:color="auto"/>
            </w:tcBorders>
            <w:shd w:val="clear" w:color="auto" w:fill="auto"/>
            <w:noWrap/>
            <w:vAlign w:val="center"/>
            <w:hideMark/>
          </w:tcPr>
          <w:p w14:paraId="1F18629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8,317</w:t>
            </w:r>
          </w:p>
        </w:tc>
        <w:tc>
          <w:tcPr>
            <w:tcW w:w="1412" w:type="dxa"/>
            <w:tcBorders>
              <w:top w:val="nil"/>
              <w:left w:val="nil"/>
              <w:bottom w:val="single" w:sz="4" w:space="0" w:color="auto"/>
              <w:right w:val="single" w:sz="4" w:space="0" w:color="auto"/>
            </w:tcBorders>
            <w:shd w:val="clear" w:color="auto" w:fill="auto"/>
            <w:vAlign w:val="center"/>
            <w:hideMark/>
          </w:tcPr>
          <w:p w14:paraId="058AF0C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1031,26</w:t>
            </w:r>
          </w:p>
        </w:tc>
        <w:tc>
          <w:tcPr>
            <w:tcW w:w="711" w:type="dxa"/>
            <w:tcBorders>
              <w:top w:val="nil"/>
              <w:left w:val="nil"/>
              <w:bottom w:val="single" w:sz="4" w:space="0" w:color="auto"/>
              <w:right w:val="single" w:sz="4" w:space="0" w:color="auto"/>
            </w:tcBorders>
            <w:shd w:val="clear" w:color="auto" w:fill="auto"/>
            <w:noWrap/>
            <w:vAlign w:val="center"/>
            <w:hideMark/>
          </w:tcPr>
          <w:p w14:paraId="3E44E04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006945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FBA1F3"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16,19</w:t>
            </w:r>
          </w:p>
        </w:tc>
        <w:tc>
          <w:tcPr>
            <w:tcW w:w="1505" w:type="dxa"/>
            <w:tcBorders>
              <w:top w:val="nil"/>
              <w:left w:val="nil"/>
              <w:bottom w:val="single" w:sz="4" w:space="0" w:color="auto"/>
              <w:right w:val="single" w:sz="4" w:space="0" w:color="auto"/>
            </w:tcBorders>
            <w:shd w:val="clear" w:color="auto" w:fill="auto"/>
            <w:vAlign w:val="center"/>
            <w:hideMark/>
          </w:tcPr>
          <w:p w14:paraId="5480D85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DF8857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2258D8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5B3901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21,0</w:t>
            </w:r>
          </w:p>
        </w:tc>
        <w:tc>
          <w:tcPr>
            <w:tcW w:w="1244" w:type="dxa"/>
            <w:tcBorders>
              <w:top w:val="nil"/>
              <w:left w:val="nil"/>
              <w:bottom w:val="single" w:sz="4" w:space="0" w:color="auto"/>
              <w:right w:val="single" w:sz="4" w:space="0" w:color="auto"/>
            </w:tcBorders>
            <w:shd w:val="clear" w:color="auto" w:fill="auto"/>
            <w:noWrap/>
            <w:vAlign w:val="center"/>
            <w:hideMark/>
          </w:tcPr>
          <w:p w14:paraId="74ACB68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0,711</w:t>
            </w:r>
          </w:p>
        </w:tc>
        <w:tc>
          <w:tcPr>
            <w:tcW w:w="1412" w:type="dxa"/>
            <w:tcBorders>
              <w:top w:val="nil"/>
              <w:left w:val="nil"/>
              <w:bottom w:val="single" w:sz="4" w:space="0" w:color="auto"/>
              <w:right w:val="single" w:sz="4" w:space="0" w:color="auto"/>
            </w:tcBorders>
            <w:shd w:val="clear" w:color="auto" w:fill="auto"/>
            <w:vAlign w:val="center"/>
            <w:hideMark/>
          </w:tcPr>
          <w:p w14:paraId="20E3148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14,92</w:t>
            </w:r>
          </w:p>
        </w:tc>
        <w:tc>
          <w:tcPr>
            <w:tcW w:w="711" w:type="dxa"/>
            <w:tcBorders>
              <w:top w:val="nil"/>
              <w:left w:val="nil"/>
              <w:bottom w:val="single" w:sz="4" w:space="0" w:color="auto"/>
              <w:right w:val="single" w:sz="4" w:space="0" w:color="auto"/>
            </w:tcBorders>
            <w:shd w:val="clear" w:color="auto" w:fill="auto"/>
            <w:noWrap/>
            <w:vAlign w:val="center"/>
            <w:hideMark/>
          </w:tcPr>
          <w:p w14:paraId="4297AE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E6018D5"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75BBA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16,20</w:t>
            </w:r>
          </w:p>
        </w:tc>
        <w:tc>
          <w:tcPr>
            <w:tcW w:w="1505" w:type="dxa"/>
            <w:tcBorders>
              <w:top w:val="nil"/>
              <w:left w:val="nil"/>
              <w:bottom w:val="single" w:sz="4" w:space="0" w:color="auto"/>
              <w:right w:val="single" w:sz="4" w:space="0" w:color="auto"/>
            </w:tcBorders>
            <w:shd w:val="clear" w:color="auto" w:fill="auto"/>
            <w:vAlign w:val="center"/>
            <w:hideMark/>
          </w:tcPr>
          <w:p w14:paraId="6AADAF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25-464 կիրառելի, k=0.3</w:t>
            </w:r>
          </w:p>
        </w:tc>
        <w:tc>
          <w:tcPr>
            <w:tcW w:w="3098" w:type="dxa"/>
            <w:tcBorders>
              <w:top w:val="nil"/>
              <w:left w:val="nil"/>
              <w:bottom w:val="single" w:sz="4" w:space="0" w:color="auto"/>
              <w:right w:val="single" w:sz="4" w:space="0" w:color="auto"/>
            </w:tcBorders>
            <w:shd w:val="clear" w:color="auto" w:fill="auto"/>
            <w:vAlign w:val="center"/>
            <w:hideMark/>
          </w:tcPr>
          <w:p w14:paraId="2425DDD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BBD279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2A4066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0,124</w:t>
            </w:r>
          </w:p>
        </w:tc>
        <w:tc>
          <w:tcPr>
            <w:tcW w:w="1244" w:type="dxa"/>
            <w:tcBorders>
              <w:top w:val="nil"/>
              <w:left w:val="nil"/>
              <w:bottom w:val="single" w:sz="4" w:space="0" w:color="auto"/>
              <w:right w:val="single" w:sz="4" w:space="0" w:color="auto"/>
            </w:tcBorders>
            <w:shd w:val="clear" w:color="auto" w:fill="auto"/>
            <w:noWrap/>
            <w:vAlign w:val="center"/>
            <w:hideMark/>
          </w:tcPr>
          <w:p w14:paraId="6996424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336,263</w:t>
            </w:r>
          </w:p>
        </w:tc>
        <w:tc>
          <w:tcPr>
            <w:tcW w:w="1412" w:type="dxa"/>
            <w:tcBorders>
              <w:top w:val="nil"/>
              <w:left w:val="nil"/>
              <w:bottom w:val="single" w:sz="4" w:space="0" w:color="auto"/>
              <w:right w:val="single" w:sz="4" w:space="0" w:color="auto"/>
            </w:tcBorders>
            <w:shd w:val="clear" w:color="auto" w:fill="auto"/>
            <w:vAlign w:val="center"/>
            <w:hideMark/>
          </w:tcPr>
          <w:p w14:paraId="4479AC16"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41,70</w:t>
            </w:r>
          </w:p>
        </w:tc>
        <w:tc>
          <w:tcPr>
            <w:tcW w:w="711" w:type="dxa"/>
            <w:tcBorders>
              <w:top w:val="nil"/>
              <w:left w:val="nil"/>
              <w:bottom w:val="single" w:sz="4" w:space="0" w:color="auto"/>
              <w:right w:val="single" w:sz="4" w:space="0" w:color="auto"/>
            </w:tcBorders>
            <w:shd w:val="clear" w:color="auto" w:fill="auto"/>
            <w:noWrap/>
            <w:vAlign w:val="center"/>
            <w:hideMark/>
          </w:tcPr>
          <w:p w14:paraId="0ACB900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4E75DB8"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7A56C23"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0323C8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5247E6C5"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B6CFF8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F942129"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0C8D51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73A2EFB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1087,87</w:t>
            </w:r>
          </w:p>
        </w:tc>
        <w:tc>
          <w:tcPr>
            <w:tcW w:w="711" w:type="dxa"/>
            <w:tcBorders>
              <w:top w:val="nil"/>
              <w:left w:val="nil"/>
              <w:bottom w:val="single" w:sz="4" w:space="0" w:color="auto"/>
              <w:right w:val="single" w:sz="4" w:space="0" w:color="auto"/>
            </w:tcBorders>
            <w:shd w:val="clear" w:color="000000" w:fill="F2DCDB"/>
            <w:vAlign w:val="center"/>
            <w:hideMark/>
          </w:tcPr>
          <w:p w14:paraId="4CD28FE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0,48</w:t>
            </w:r>
          </w:p>
        </w:tc>
      </w:tr>
      <w:tr w:rsidR="00757779" w:rsidRPr="00F42521" w14:paraId="30066AD6" w14:textId="77777777" w:rsidTr="00286820">
        <w:trPr>
          <w:trHeight w:val="49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033CA6"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63AA0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2215E2F" w14:textId="77777777" w:rsidR="00757779" w:rsidRPr="00757779" w:rsidRDefault="00757779" w:rsidP="00757779">
            <w:pPr>
              <w:jc w:val="center"/>
              <w:rPr>
                <w:rFonts w:ascii="Sylfaen" w:hAnsi="Sylfaen" w:cs="Arial"/>
                <w:i/>
                <w:iCs/>
                <w:sz w:val="22"/>
                <w:szCs w:val="22"/>
                <w:u w:val="single"/>
                <w:lang w:val="ru-RU" w:eastAsia="ru-RU"/>
              </w:rPr>
            </w:pPr>
            <w:r w:rsidRPr="00757779">
              <w:rPr>
                <w:rFonts w:ascii="Sylfaen" w:hAnsi="Sylfaen" w:cs="Arial"/>
                <w:i/>
                <w:iCs/>
                <w:sz w:val="22"/>
                <w:szCs w:val="22"/>
                <w:u w:val="single"/>
                <w:lang w:val="ru-RU" w:eastAsia="ru-RU"/>
              </w:rPr>
              <w:t>Ե/բ  ԱԴՀ 1,2, ԳԴՀ-1-3, D=1, H</w:t>
            </w:r>
            <w:r w:rsidRPr="00757779">
              <w:rPr>
                <w:rFonts w:ascii="Sylfaen" w:hAnsi="Sylfaen" w:cs="Arial"/>
                <w:i/>
                <w:iCs/>
                <w:sz w:val="22"/>
                <w:szCs w:val="22"/>
                <w:u w:val="single"/>
                <w:vertAlign w:val="subscript"/>
                <w:lang w:val="ru-RU" w:eastAsia="ru-RU"/>
              </w:rPr>
              <w:t>բան</w:t>
            </w:r>
            <w:r w:rsidRPr="00757779">
              <w:rPr>
                <w:rFonts w:ascii="Sylfaen" w:hAnsi="Sylfaen" w:cs="Arial"/>
                <w:i/>
                <w:iCs/>
                <w:sz w:val="22"/>
                <w:szCs w:val="22"/>
                <w:u w:val="single"/>
                <w:lang w:val="ru-RU" w:eastAsia="ru-RU"/>
              </w:rPr>
              <w:t>=1,20-1.32</w:t>
            </w:r>
          </w:p>
        </w:tc>
        <w:tc>
          <w:tcPr>
            <w:tcW w:w="1192" w:type="dxa"/>
            <w:tcBorders>
              <w:top w:val="nil"/>
              <w:left w:val="nil"/>
              <w:bottom w:val="single" w:sz="4" w:space="0" w:color="auto"/>
              <w:right w:val="single" w:sz="4" w:space="0" w:color="auto"/>
            </w:tcBorders>
            <w:shd w:val="clear" w:color="auto" w:fill="auto"/>
            <w:vAlign w:val="center"/>
            <w:hideMark/>
          </w:tcPr>
          <w:p w14:paraId="652702B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4A132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725CA8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5FD71C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A5CAA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7167F1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3D684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16,21</w:t>
            </w:r>
          </w:p>
        </w:tc>
        <w:tc>
          <w:tcPr>
            <w:tcW w:w="1505" w:type="dxa"/>
            <w:tcBorders>
              <w:top w:val="nil"/>
              <w:left w:val="nil"/>
              <w:bottom w:val="single" w:sz="4" w:space="0" w:color="auto"/>
              <w:right w:val="single" w:sz="4" w:space="0" w:color="auto"/>
            </w:tcBorders>
            <w:shd w:val="clear" w:color="auto" w:fill="auto"/>
            <w:vAlign w:val="center"/>
            <w:hideMark/>
          </w:tcPr>
          <w:p w14:paraId="2BD5A7FC"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23-109</w:t>
            </w:r>
          </w:p>
        </w:tc>
        <w:tc>
          <w:tcPr>
            <w:tcW w:w="3098" w:type="dxa"/>
            <w:tcBorders>
              <w:top w:val="nil"/>
              <w:left w:val="nil"/>
              <w:bottom w:val="single" w:sz="4" w:space="0" w:color="auto"/>
              <w:right w:val="single" w:sz="4" w:space="0" w:color="auto"/>
            </w:tcBorders>
            <w:shd w:val="clear" w:color="auto" w:fill="auto"/>
            <w:vAlign w:val="center"/>
            <w:hideMark/>
          </w:tcPr>
          <w:p w14:paraId="3E9A39A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DA1949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ACF395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5,3</w:t>
            </w:r>
          </w:p>
        </w:tc>
        <w:tc>
          <w:tcPr>
            <w:tcW w:w="1244" w:type="dxa"/>
            <w:tcBorders>
              <w:top w:val="nil"/>
              <w:left w:val="nil"/>
              <w:bottom w:val="single" w:sz="4" w:space="0" w:color="auto"/>
              <w:right w:val="single" w:sz="4" w:space="0" w:color="auto"/>
            </w:tcBorders>
            <w:shd w:val="clear" w:color="auto" w:fill="auto"/>
            <w:noWrap/>
            <w:vAlign w:val="center"/>
            <w:hideMark/>
          </w:tcPr>
          <w:p w14:paraId="7AD733B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42,732</w:t>
            </w:r>
          </w:p>
        </w:tc>
        <w:tc>
          <w:tcPr>
            <w:tcW w:w="1412" w:type="dxa"/>
            <w:tcBorders>
              <w:top w:val="nil"/>
              <w:left w:val="nil"/>
              <w:bottom w:val="single" w:sz="4" w:space="0" w:color="auto"/>
              <w:right w:val="single" w:sz="4" w:space="0" w:color="auto"/>
            </w:tcBorders>
            <w:shd w:val="clear" w:color="auto" w:fill="auto"/>
            <w:vAlign w:val="center"/>
            <w:hideMark/>
          </w:tcPr>
          <w:p w14:paraId="2CE8CCF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226,48</w:t>
            </w:r>
          </w:p>
        </w:tc>
        <w:tc>
          <w:tcPr>
            <w:tcW w:w="711" w:type="dxa"/>
            <w:tcBorders>
              <w:top w:val="nil"/>
              <w:left w:val="nil"/>
              <w:bottom w:val="single" w:sz="4" w:space="0" w:color="auto"/>
              <w:right w:val="single" w:sz="4" w:space="0" w:color="auto"/>
            </w:tcBorders>
            <w:shd w:val="clear" w:color="auto" w:fill="auto"/>
            <w:noWrap/>
            <w:vAlign w:val="center"/>
            <w:hideMark/>
          </w:tcPr>
          <w:p w14:paraId="7A0C5B4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7CCFAC3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15AC15"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16,22</w:t>
            </w:r>
          </w:p>
        </w:tc>
        <w:tc>
          <w:tcPr>
            <w:tcW w:w="1505" w:type="dxa"/>
            <w:tcBorders>
              <w:top w:val="nil"/>
              <w:left w:val="nil"/>
              <w:bottom w:val="single" w:sz="4" w:space="0" w:color="auto"/>
              <w:right w:val="single" w:sz="4" w:space="0" w:color="auto"/>
            </w:tcBorders>
            <w:shd w:val="clear" w:color="auto" w:fill="auto"/>
            <w:vAlign w:val="center"/>
            <w:hideMark/>
          </w:tcPr>
          <w:p w14:paraId="6B77739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609AA9D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872A7A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1965F8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10DB77D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36,898</w:t>
            </w:r>
          </w:p>
        </w:tc>
        <w:tc>
          <w:tcPr>
            <w:tcW w:w="1412" w:type="dxa"/>
            <w:tcBorders>
              <w:top w:val="nil"/>
              <w:left w:val="nil"/>
              <w:bottom w:val="single" w:sz="4" w:space="0" w:color="auto"/>
              <w:right w:val="single" w:sz="4" w:space="0" w:color="auto"/>
            </w:tcBorders>
            <w:shd w:val="clear" w:color="auto" w:fill="auto"/>
            <w:vAlign w:val="center"/>
            <w:hideMark/>
          </w:tcPr>
          <w:p w14:paraId="4E90422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55,35</w:t>
            </w:r>
          </w:p>
        </w:tc>
        <w:tc>
          <w:tcPr>
            <w:tcW w:w="711" w:type="dxa"/>
            <w:tcBorders>
              <w:top w:val="nil"/>
              <w:left w:val="nil"/>
              <w:bottom w:val="single" w:sz="4" w:space="0" w:color="auto"/>
              <w:right w:val="single" w:sz="4" w:space="0" w:color="auto"/>
            </w:tcBorders>
            <w:shd w:val="clear" w:color="auto" w:fill="auto"/>
            <w:noWrap/>
            <w:vAlign w:val="center"/>
            <w:hideMark/>
          </w:tcPr>
          <w:p w14:paraId="0F459E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64BE9D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0F2A4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lastRenderedPageBreak/>
              <w:t>16,23</w:t>
            </w:r>
          </w:p>
        </w:tc>
        <w:tc>
          <w:tcPr>
            <w:tcW w:w="1505" w:type="dxa"/>
            <w:tcBorders>
              <w:top w:val="nil"/>
              <w:left w:val="nil"/>
              <w:bottom w:val="single" w:sz="4" w:space="0" w:color="auto"/>
              <w:right w:val="single" w:sz="4" w:space="0" w:color="auto"/>
            </w:tcBorders>
            <w:shd w:val="clear" w:color="auto" w:fill="auto"/>
            <w:vAlign w:val="center"/>
            <w:hideMark/>
          </w:tcPr>
          <w:p w14:paraId="4ED5AD5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76681B1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2E3AFC0"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DA18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2,70</w:t>
            </w:r>
          </w:p>
        </w:tc>
        <w:tc>
          <w:tcPr>
            <w:tcW w:w="1244" w:type="dxa"/>
            <w:tcBorders>
              <w:top w:val="nil"/>
              <w:left w:val="nil"/>
              <w:bottom w:val="single" w:sz="4" w:space="0" w:color="auto"/>
              <w:right w:val="single" w:sz="4" w:space="0" w:color="auto"/>
            </w:tcBorders>
            <w:shd w:val="clear" w:color="auto" w:fill="auto"/>
            <w:noWrap/>
            <w:vAlign w:val="center"/>
            <w:hideMark/>
          </w:tcPr>
          <w:p w14:paraId="20E589CB"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42,083</w:t>
            </w:r>
          </w:p>
        </w:tc>
        <w:tc>
          <w:tcPr>
            <w:tcW w:w="1412" w:type="dxa"/>
            <w:tcBorders>
              <w:top w:val="nil"/>
              <w:left w:val="nil"/>
              <w:bottom w:val="single" w:sz="4" w:space="0" w:color="auto"/>
              <w:right w:val="single" w:sz="4" w:space="0" w:color="auto"/>
            </w:tcBorders>
            <w:shd w:val="clear" w:color="auto" w:fill="auto"/>
            <w:vAlign w:val="center"/>
            <w:hideMark/>
          </w:tcPr>
          <w:p w14:paraId="20E3FAB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113,62</w:t>
            </w:r>
          </w:p>
        </w:tc>
        <w:tc>
          <w:tcPr>
            <w:tcW w:w="711" w:type="dxa"/>
            <w:tcBorders>
              <w:top w:val="nil"/>
              <w:left w:val="nil"/>
              <w:bottom w:val="single" w:sz="4" w:space="0" w:color="auto"/>
              <w:right w:val="single" w:sz="4" w:space="0" w:color="auto"/>
            </w:tcBorders>
            <w:shd w:val="clear" w:color="auto" w:fill="auto"/>
            <w:noWrap/>
            <w:vAlign w:val="center"/>
            <w:hideMark/>
          </w:tcPr>
          <w:p w14:paraId="6515899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62C4B9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56358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16,24</w:t>
            </w:r>
          </w:p>
        </w:tc>
        <w:tc>
          <w:tcPr>
            <w:tcW w:w="1505" w:type="dxa"/>
            <w:tcBorders>
              <w:top w:val="nil"/>
              <w:left w:val="nil"/>
              <w:bottom w:val="single" w:sz="4" w:space="0" w:color="auto"/>
              <w:right w:val="single" w:sz="4" w:space="0" w:color="auto"/>
            </w:tcBorders>
            <w:shd w:val="clear" w:color="auto" w:fill="auto"/>
            <w:vAlign w:val="center"/>
            <w:hideMark/>
          </w:tcPr>
          <w:p w14:paraId="6B50F2EE"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1B8481B5"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КЦД-10 հավաքովի երկաթբետոնե հատակի սալ,14.4կգ ամրանի ծախսով, Vբետ=0.18մ</w:t>
            </w:r>
            <w:r w:rsidRPr="00757779">
              <w:rPr>
                <w:rFonts w:ascii="Sylfaen" w:hAnsi="Sylfaen" w:cs="Arial"/>
                <w:sz w:val="22"/>
                <w:szCs w:val="22"/>
                <w:vertAlign w:val="superscript"/>
                <w:lang w:val="ru-RU" w:eastAsia="ru-RU"/>
              </w:rPr>
              <w:t xml:space="preserve">3 </w:t>
            </w:r>
            <w:r w:rsidRPr="00757779">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570D04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3F3E1C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0E28836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29,618</w:t>
            </w:r>
          </w:p>
        </w:tc>
        <w:tc>
          <w:tcPr>
            <w:tcW w:w="1412" w:type="dxa"/>
            <w:tcBorders>
              <w:top w:val="nil"/>
              <w:left w:val="nil"/>
              <w:bottom w:val="single" w:sz="4" w:space="0" w:color="auto"/>
              <w:right w:val="single" w:sz="4" w:space="0" w:color="auto"/>
            </w:tcBorders>
            <w:shd w:val="clear" w:color="auto" w:fill="auto"/>
            <w:vAlign w:val="center"/>
            <w:hideMark/>
          </w:tcPr>
          <w:p w14:paraId="4345DB8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148,09</w:t>
            </w:r>
          </w:p>
        </w:tc>
        <w:tc>
          <w:tcPr>
            <w:tcW w:w="711" w:type="dxa"/>
            <w:tcBorders>
              <w:top w:val="nil"/>
              <w:left w:val="nil"/>
              <w:bottom w:val="single" w:sz="4" w:space="0" w:color="auto"/>
              <w:right w:val="single" w:sz="4" w:space="0" w:color="auto"/>
            </w:tcBorders>
            <w:shd w:val="clear" w:color="auto" w:fill="auto"/>
            <w:noWrap/>
            <w:vAlign w:val="center"/>
            <w:hideMark/>
          </w:tcPr>
          <w:p w14:paraId="6A03FDC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69923FE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5C701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16,25</w:t>
            </w:r>
          </w:p>
        </w:tc>
        <w:tc>
          <w:tcPr>
            <w:tcW w:w="1505" w:type="dxa"/>
            <w:tcBorders>
              <w:top w:val="nil"/>
              <w:left w:val="nil"/>
              <w:bottom w:val="single" w:sz="4" w:space="0" w:color="auto"/>
              <w:right w:val="single" w:sz="4" w:space="0" w:color="auto"/>
            </w:tcBorders>
            <w:shd w:val="clear" w:color="auto" w:fill="auto"/>
            <w:vAlign w:val="center"/>
            <w:hideMark/>
          </w:tcPr>
          <w:p w14:paraId="6145F255" w14:textId="77777777" w:rsidR="00757779" w:rsidRPr="00757779" w:rsidRDefault="00757779" w:rsidP="00757779">
            <w:pPr>
              <w:rPr>
                <w:rFonts w:ascii="Sylfaen" w:hAnsi="Sylfaen" w:cs="Arial"/>
                <w:sz w:val="18"/>
                <w:szCs w:val="18"/>
                <w:lang w:val="ru-RU" w:eastAsia="ru-RU"/>
              </w:rPr>
            </w:pPr>
            <w:r w:rsidRPr="00757779">
              <w:rPr>
                <w:rFonts w:ascii="Sylfaen" w:hAnsi="Sylfaen" w:cs="Arial"/>
                <w:sz w:val="18"/>
                <w:szCs w:val="18"/>
                <w:lang w:val="ru-RU" w:eastAsia="ru-RU"/>
              </w:rPr>
              <w:t>շուկա</w:t>
            </w:r>
          </w:p>
        </w:tc>
        <w:tc>
          <w:tcPr>
            <w:tcW w:w="3098" w:type="dxa"/>
            <w:tcBorders>
              <w:top w:val="nil"/>
              <w:left w:val="nil"/>
              <w:bottom w:val="single" w:sz="4" w:space="0" w:color="auto"/>
              <w:right w:val="single" w:sz="4" w:space="0" w:color="auto"/>
            </w:tcBorders>
            <w:shd w:val="clear" w:color="auto" w:fill="auto"/>
            <w:vAlign w:val="center"/>
            <w:hideMark/>
          </w:tcPr>
          <w:p w14:paraId="536E9300"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КЦ-10-6 հավաքովի երկաթբետոնե պատի օղակ, 5.4կգ ամրանի ծախսով, Vբետ=0.16մ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40A44F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90462A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2849F0AC"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26,327</w:t>
            </w:r>
          </w:p>
        </w:tc>
        <w:tc>
          <w:tcPr>
            <w:tcW w:w="1412" w:type="dxa"/>
            <w:tcBorders>
              <w:top w:val="nil"/>
              <w:left w:val="nil"/>
              <w:bottom w:val="single" w:sz="4" w:space="0" w:color="auto"/>
              <w:right w:val="single" w:sz="4" w:space="0" w:color="auto"/>
            </w:tcBorders>
            <w:shd w:val="clear" w:color="auto" w:fill="auto"/>
            <w:vAlign w:val="center"/>
            <w:hideMark/>
          </w:tcPr>
          <w:p w14:paraId="37A2B2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131,64</w:t>
            </w:r>
          </w:p>
        </w:tc>
        <w:tc>
          <w:tcPr>
            <w:tcW w:w="711" w:type="dxa"/>
            <w:tcBorders>
              <w:top w:val="nil"/>
              <w:left w:val="nil"/>
              <w:bottom w:val="single" w:sz="4" w:space="0" w:color="auto"/>
              <w:right w:val="single" w:sz="4" w:space="0" w:color="auto"/>
            </w:tcBorders>
            <w:shd w:val="clear" w:color="auto" w:fill="auto"/>
            <w:noWrap/>
            <w:vAlign w:val="center"/>
            <w:hideMark/>
          </w:tcPr>
          <w:p w14:paraId="77B804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434049C7"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AA55D0"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16,26</w:t>
            </w:r>
          </w:p>
        </w:tc>
        <w:tc>
          <w:tcPr>
            <w:tcW w:w="1505" w:type="dxa"/>
            <w:tcBorders>
              <w:top w:val="nil"/>
              <w:left w:val="nil"/>
              <w:bottom w:val="single" w:sz="4" w:space="0" w:color="auto"/>
              <w:right w:val="single" w:sz="4" w:space="0" w:color="auto"/>
            </w:tcBorders>
            <w:shd w:val="clear" w:color="auto" w:fill="auto"/>
            <w:vAlign w:val="center"/>
            <w:hideMark/>
          </w:tcPr>
          <w:p w14:paraId="63AADEAF"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ինֆորմ</w:t>
            </w:r>
          </w:p>
        </w:tc>
        <w:tc>
          <w:tcPr>
            <w:tcW w:w="3098" w:type="dxa"/>
            <w:tcBorders>
              <w:top w:val="nil"/>
              <w:left w:val="nil"/>
              <w:bottom w:val="single" w:sz="4" w:space="0" w:color="auto"/>
              <w:right w:val="single" w:sz="4" w:space="0" w:color="auto"/>
            </w:tcBorders>
            <w:shd w:val="clear" w:color="auto" w:fill="auto"/>
            <w:vAlign w:val="center"/>
            <w:hideMark/>
          </w:tcPr>
          <w:p w14:paraId="2D2DBC69"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КЦП-1-10-1 հավաքովի երկաթբետոնե ծածկի սալ թուջե ծանր մտոցով կափարիչով ՄԹ , Vբետ=0.18մ</w:t>
            </w:r>
            <w:r w:rsidRPr="00757779">
              <w:rPr>
                <w:rFonts w:ascii="Sylfaen" w:hAnsi="Sylfaen" w:cs="Arial"/>
                <w:sz w:val="22"/>
                <w:szCs w:val="22"/>
                <w:vertAlign w:val="superscript"/>
                <w:lang w:val="ru-RU" w:eastAsia="ru-RU"/>
              </w:rPr>
              <w:t>3</w:t>
            </w:r>
            <w:r w:rsidRPr="00757779">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EA1E402"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3B4EEB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3F3732C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122,989</w:t>
            </w:r>
          </w:p>
        </w:tc>
        <w:tc>
          <w:tcPr>
            <w:tcW w:w="1412" w:type="dxa"/>
            <w:tcBorders>
              <w:top w:val="nil"/>
              <w:left w:val="nil"/>
              <w:bottom w:val="single" w:sz="4" w:space="0" w:color="auto"/>
              <w:right w:val="single" w:sz="4" w:space="0" w:color="auto"/>
            </w:tcBorders>
            <w:shd w:val="clear" w:color="auto" w:fill="auto"/>
            <w:vAlign w:val="center"/>
            <w:hideMark/>
          </w:tcPr>
          <w:p w14:paraId="43A3FAF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614,94</w:t>
            </w:r>
          </w:p>
        </w:tc>
        <w:tc>
          <w:tcPr>
            <w:tcW w:w="711" w:type="dxa"/>
            <w:tcBorders>
              <w:top w:val="nil"/>
              <w:left w:val="nil"/>
              <w:bottom w:val="single" w:sz="4" w:space="0" w:color="auto"/>
              <w:right w:val="single" w:sz="4" w:space="0" w:color="auto"/>
            </w:tcBorders>
            <w:shd w:val="clear" w:color="auto" w:fill="auto"/>
            <w:noWrap/>
            <w:vAlign w:val="center"/>
            <w:hideMark/>
          </w:tcPr>
          <w:p w14:paraId="04E0E86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1B22745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5B1E07"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16,27</w:t>
            </w:r>
          </w:p>
        </w:tc>
        <w:tc>
          <w:tcPr>
            <w:tcW w:w="1505" w:type="dxa"/>
            <w:tcBorders>
              <w:top w:val="nil"/>
              <w:left w:val="nil"/>
              <w:bottom w:val="single" w:sz="4" w:space="0" w:color="auto"/>
              <w:right w:val="single" w:sz="4" w:space="0" w:color="auto"/>
            </w:tcBorders>
            <w:shd w:val="clear" w:color="auto" w:fill="auto"/>
            <w:vAlign w:val="center"/>
            <w:hideMark/>
          </w:tcPr>
          <w:p w14:paraId="069BB801"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7-291</w:t>
            </w:r>
          </w:p>
        </w:tc>
        <w:tc>
          <w:tcPr>
            <w:tcW w:w="3098" w:type="dxa"/>
            <w:tcBorders>
              <w:top w:val="nil"/>
              <w:left w:val="nil"/>
              <w:bottom w:val="single" w:sz="4" w:space="0" w:color="auto"/>
              <w:right w:val="single" w:sz="4" w:space="0" w:color="auto"/>
            </w:tcBorders>
            <w:shd w:val="clear" w:color="auto" w:fill="auto"/>
            <w:vAlign w:val="center"/>
            <w:hideMark/>
          </w:tcPr>
          <w:p w14:paraId="1EEEC074"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4859DD8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A95925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0,030</w:t>
            </w:r>
          </w:p>
        </w:tc>
        <w:tc>
          <w:tcPr>
            <w:tcW w:w="1244" w:type="dxa"/>
            <w:tcBorders>
              <w:top w:val="nil"/>
              <w:left w:val="nil"/>
              <w:bottom w:val="single" w:sz="4" w:space="0" w:color="auto"/>
              <w:right w:val="single" w:sz="4" w:space="0" w:color="auto"/>
            </w:tcBorders>
            <w:shd w:val="clear" w:color="auto" w:fill="auto"/>
            <w:noWrap/>
            <w:vAlign w:val="center"/>
            <w:hideMark/>
          </w:tcPr>
          <w:p w14:paraId="171CC457"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711,944</w:t>
            </w:r>
          </w:p>
        </w:tc>
        <w:tc>
          <w:tcPr>
            <w:tcW w:w="1412" w:type="dxa"/>
            <w:tcBorders>
              <w:top w:val="nil"/>
              <w:left w:val="nil"/>
              <w:bottom w:val="single" w:sz="4" w:space="0" w:color="auto"/>
              <w:right w:val="single" w:sz="4" w:space="0" w:color="auto"/>
            </w:tcBorders>
            <w:shd w:val="clear" w:color="auto" w:fill="auto"/>
            <w:vAlign w:val="center"/>
            <w:hideMark/>
          </w:tcPr>
          <w:p w14:paraId="45A50D2E"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21,36</w:t>
            </w:r>
          </w:p>
        </w:tc>
        <w:tc>
          <w:tcPr>
            <w:tcW w:w="711" w:type="dxa"/>
            <w:tcBorders>
              <w:top w:val="nil"/>
              <w:left w:val="nil"/>
              <w:bottom w:val="single" w:sz="4" w:space="0" w:color="auto"/>
              <w:right w:val="single" w:sz="4" w:space="0" w:color="auto"/>
            </w:tcBorders>
            <w:shd w:val="clear" w:color="auto" w:fill="auto"/>
            <w:noWrap/>
            <w:vAlign w:val="center"/>
            <w:hideMark/>
          </w:tcPr>
          <w:p w14:paraId="67F773C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651A85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D6D50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16,28</w:t>
            </w:r>
          </w:p>
        </w:tc>
        <w:tc>
          <w:tcPr>
            <w:tcW w:w="1505" w:type="dxa"/>
            <w:tcBorders>
              <w:top w:val="nil"/>
              <w:left w:val="nil"/>
              <w:bottom w:val="single" w:sz="4" w:space="0" w:color="auto"/>
              <w:right w:val="single" w:sz="4" w:space="0" w:color="auto"/>
            </w:tcBorders>
            <w:shd w:val="clear" w:color="auto" w:fill="auto"/>
            <w:vAlign w:val="center"/>
            <w:hideMark/>
          </w:tcPr>
          <w:p w14:paraId="33B80F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8-27</w:t>
            </w:r>
          </w:p>
        </w:tc>
        <w:tc>
          <w:tcPr>
            <w:tcW w:w="3098" w:type="dxa"/>
            <w:tcBorders>
              <w:top w:val="nil"/>
              <w:left w:val="nil"/>
              <w:bottom w:val="single" w:sz="4" w:space="0" w:color="auto"/>
              <w:right w:val="single" w:sz="4" w:space="0" w:color="auto"/>
            </w:tcBorders>
            <w:shd w:val="clear" w:color="auto" w:fill="auto"/>
            <w:vAlign w:val="center"/>
            <w:hideMark/>
          </w:tcPr>
          <w:p w14:paraId="372C935D"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441E1D3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253BD4B"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22,6</w:t>
            </w:r>
          </w:p>
        </w:tc>
        <w:tc>
          <w:tcPr>
            <w:tcW w:w="1244" w:type="dxa"/>
            <w:tcBorders>
              <w:top w:val="nil"/>
              <w:left w:val="nil"/>
              <w:bottom w:val="single" w:sz="4" w:space="0" w:color="auto"/>
              <w:right w:val="single" w:sz="4" w:space="0" w:color="auto"/>
            </w:tcBorders>
            <w:shd w:val="clear" w:color="auto" w:fill="auto"/>
            <w:noWrap/>
            <w:vAlign w:val="center"/>
            <w:hideMark/>
          </w:tcPr>
          <w:p w14:paraId="7191B8D0"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1,106</w:t>
            </w:r>
          </w:p>
        </w:tc>
        <w:tc>
          <w:tcPr>
            <w:tcW w:w="1412" w:type="dxa"/>
            <w:tcBorders>
              <w:top w:val="nil"/>
              <w:left w:val="nil"/>
              <w:bottom w:val="single" w:sz="4" w:space="0" w:color="auto"/>
              <w:right w:val="single" w:sz="4" w:space="0" w:color="auto"/>
            </w:tcBorders>
            <w:shd w:val="clear" w:color="auto" w:fill="auto"/>
            <w:vAlign w:val="center"/>
            <w:hideMark/>
          </w:tcPr>
          <w:p w14:paraId="7E6C0A3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24,99</w:t>
            </w:r>
          </w:p>
        </w:tc>
        <w:tc>
          <w:tcPr>
            <w:tcW w:w="711" w:type="dxa"/>
            <w:tcBorders>
              <w:top w:val="nil"/>
              <w:left w:val="nil"/>
              <w:bottom w:val="single" w:sz="4" w:space="0" w:color="auto"/>
              <w:right w:val="single" w:sz="4" w:space="0" w:color="auto"/>
            </w:tcBorders>
            <w:shd w:val="clear" w:color="auto" w:fill="auto"/>
            <w:noWrap/>
            <w:vAlign w:val="center"/>
            <w:hideMark/>
          </w:tcPr>
          <w:p w14:paraId="11D07CD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3CE8A17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B2A9A2"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16,29</w:t>
            </w:r>
          </w:p>
        </w:tc>
        <w:tc>
          <w:tcPr>
            <w:tcW w:w="1505" w:type="dxa"/>
            <w:tcBorders>
              <w:top w:val="nil"/>
              <w:left w:val="nil"/>
              <w:bottom w:val="single" w:sz="4" w:space="0" w:color="auto"/>
              <w:right w:val="single" w:sz="4" w:space="0" w:color="auto"/>
            </w:tcBorders>
            <w:shd w:val="clear" w:color="auto" w:fill="auto"/>
            <w:vAlign w:val="center"/>
            <w:hideMark/>
          </w:tcPr>
          <w:p w14:paraId="3222518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30-357, կիրառելի</w:t>
            </w:r>
          </w:p>
        </w:tc>
        <w:tc>
          <w:tcPr>
            <w:tcW w:w="3098" w:type="dxa"/>
            <w:tcBorders>
              <w:top w:val="nil"/>
              <w:left w:val="nil"/>
              <w:bottom w:val="single" w:sz="4" w:space="0" w:color="auto"/>
              <w:right w:val="single" w:sz="4" w:space="0" w:color="auto"/>
            </w:tcBorders>
            <w:shd w:val="clear" w:color="auto" w:fill="auto"/>
            <w:vAlign w:val="center"/>
            <w:hideMark/>
          </w:tcPr>
          <w:p w14:paraId="699F02FB"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4424DF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EB512E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0,0300</w:t>
            </w:r>
          </w:p>
        </w:tc>
        <w:tc>
          <w:tcPr>
            <w:tcW w:w="1244" w:type="dxa"/>
            <w:tcBorders>
              <w:top w:val="nil"/>
              <w:left w:val="nil"/>
              <w:bottom w:val="single" w:sz="4" w:space="0" w:color="auto"/>
              <w:right w:val="single" w:sz="4" w:space="0" w:color="auto"/>
            </w:tcBorders>
            <w:shd w:val="clear" w:color="auto" w:fill="auto"/>
            <w:noWrap/>
            <w:vAlign w:val="center"/>
            <w:hideMark/>
          </w:tcPr>
          <w:p w14:paraId="13A42262"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13,303</w:t>
            </w:r>
          </w:p>
        </w:tc>
        <w:tc>
          <w:tcPr>
            <w:tcW w:w="1412" w:type="dxa"/>
            <w:tcBorders>
              <w:top w:val="nil"/>
              <w:left w:val="nil"/>
              <w:bottom w:val="single" w:sz="4" w:space="0" w:color="auto"/>
              <w:right w:val="single" w:sz="4" w:space="0" w:color="auto"/>
            </w:tcBorders>
            <w:shd w:val="clear" w:color="auto" w:fill="auto"/>
            <w:vAlign w:val="center"/>
            <w:hideMark/>
          </w:tcPr>
          <w:p w14:paraId="1AC7CEFD"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0,40</w:t>
            </w:r>
          </w:p>
        </w:tc>
        <w:tc>
          <w:tcPr>
            <w:tcW w:w="711" w:type="dxa"/>
            <w:tcBorders>
              <w:top w:val="nil"/>
              <w:left w:val="nil"/>
              <w:bottom w:val="single" w:sz="4" w:space="0" w:color="auto"/>
              <w:right w:val="single" w:sz="4" w:space="0" w:color="auto"/>
            </w:tcBorders>
            <w:shd w:val="clear" w:color="auto" w:fill="auto"/>
            <w:noWrap/>
            <w:vAlign w:val="center"/>
            <w:hideMark/>
          </w:tcPr>
          <w:p w14:paraId="7E5C7B06"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5A0C4A2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866D74"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16,30</w:t>
            </w:r>
          </w:p>
        </w:tc>
        <w:tc>
          <w:tcPr>
            <w:tcW w:w="1505" w:type="dxa"/>
            <w:tcBorders>
              <w:top w:val="nil"/>
              <w:left w:val="nil"/>
              <w:bottom w:val="single" w:sz="4" w:space="0" w:color="auto"/>
              <w:right w:val="single" w:sz="4" w:space="0" w:color="auto"/>
            </w:tcBorders>
            <w:shd w:val="clear" w:color="auto" w:fill="auto"/>
            <w:vAlign w:val="center"/>
            <w:hideMark/>
          </w:tcPr>
          <w:p w14:paraId="1721C938"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6-253</w:t>
            </w:r>
          </w:p>
        </w:tc>
        <w:tc>
          <w:tcPr>
            <w:tcW w:w="3098" w:type="dxa"/>
            <w:tcBorders>
              <w:top w:val="nil"/>
              <w:left w:val="nil"/>
              <w:bottom w:val="single" w:sz="4" w:space="0" w:color="auto"/>
              <w:right w:val="single" w:sz="4" w:space="0" w:color="auto"/>
            </w:tcBorders>
            <w:shd w:val="clear" w:color="auto" w:fill="auto"/>
            <w:vAlign w:val="center"/>
            <w:hideMark/>
          </w:tcPr>
          <w:p w14:paraId="0631272A"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6B8241E"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մ</w:t>
            </w:r>
            <w:r w:rsidRPr="00757779">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14E4CAC"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10,5</w:t>
            </w:r>
          </w:p>
        </w:tc>
        <w:tc>
          <w:tcPr>
            <w:tcW w:w="1244" w:type="dxa"/>
            <w:tcBorders>
              <w:top w:val="nil"/>
              <w:left w:val="nil"/>
              <w:bottom w:val="single" w:sz="4" w:space="0" w:color="auto"/>
              <w:right w:val="single" w:sz="4" w:space="0" w:color="auto"/>
            </w:tcBorders>
            <w:shd w:val="clear" w:color="auto" w:fill="auto"/>
            <w:noWrap/>
            <w:vAlign w:val="center"/>
            <w:hideMark/>
          </w:tcPr>
          <w:p w14:paraId="33E017A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0,661</w:t>
            </w:r>
          </w:p>
        </w:tc>
        <w:tc>
          <w:tcPr>
            <w:tcW w:w="1412" w:type="dxa"/>
            <w:tcBorders>
              <w:top w:val="nil"/>
              <w:left w:val="nil"/>
              <w:bottom w:val="single" w:sz="4" w:space="0" w:color="auto"/>
              <w:right w:val="single" w:sz="4" w:space="0" w:color="auto"/>
            </w:tcBorders>
            <w:shd w:val="clear" w:color="auto" w:fill="auto"/>
            <w:vAlign w:val="center"/>
            <w:hideMark/>
          </w:tcPr>
          <w:p w14:paraId="36F96D1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6,94</w:t>
            </w:r>
          </w:p>
        </w:tc>
        <w:tc>
          <w:tcPr>
            <w:tcW w:w="711" w:type="dxa"/>
            <w:tcBorders>
              <w:top w:val="nil"/>
              <w:left w:val="nil"/>
              <w:bottom w:val="single" w:sz="4" w:space="0" w:color="auto"/>
              <w:right w:val="single" w:sz="4" w:space="0" w:color="auto"/>
            </w:tcBorders>
            <w:shd w:val="clear" w:color="auto" w:fill="auto"/>
            <w:noWrap/>
            <w:vAlign w:val="center"/>
            <w:hideMark/>
          </w:tcPr>
          <w:p w14:paraId="19D9F803"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r>
      <w:tr w:rsidR="00757779" w:rsidRPr="00757779" w14:paraId="0751A71D" w14:textId="77777777" w:rsidTr="00286820">
        <w:trPr>
          <w:trHeight w:val="458"/>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4869E4E" w14:textId="77777777" w:rsidR="00757779" w:rsidRPr="00757779" w:rsidRDefault="00757779" w:rsidP="00757779">
            <w:pP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B73D6C6"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F2DCDB"/>
            <w:vAlign w:val="center"/>
            <w:hideMark/>
          </w:tcPr>
          <w:p w14:paraId="06034BDD"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47822045"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61CDFB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CC04C5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F2DCDB"/>
            <w:vAlign w:val="center"/>
            <w:hideMark/>
          </w:tcPr>
          <w:p w14:paraId="783DC16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1343,81</w:t>
            </w:r>
          </w:p>
        </w:tc>
        <w:tc>
          <w:tcPr>
            <w:tcW w:w="711" w:type="dxa"/>
            <w:tcBorders>
              <w:top w:val="nil"/>
              <w:left w:val="nil"/>
              <w:bottom w:val="single" w:sz="4" w:space="0" w:color="auto"/>
              <w:right w:val="single" w:sz="4" w:space="0" w:color="auto"/>
            </w:tcBorders>
            <w:shd w:val="clear" w:color="000000" w:fill="F2DCDB"/>
            <w:vAlign w:val="center"/>
            <w:hideMark/>
          </w:tcPr>
          <w:p w14:paraId="7430985A"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0,59</w:t>
            </w:r>
          </w:p>
        </w:tc>
      </w:tr>
      <w:tr w:rsidR="00757779" w:rsidRPr="00757779" w14:paraId="1BBCFB3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284C518"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A8A2773"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000000" w:fill="D8E4BC"/>
            <w:vAlign w:val="center"/>
            <w:hideMark/>
          </w:tcPr>
          <w:p w14:paraId="411838AD" w14:textId="77777777" w:rsidR="00757779" w:rsidRPr="00757779" w:rsidRDefault="00757779" w:rsidP="00757779">
            <w:pPr>
              <w:rPr>
                <w:rFonts w:ascii="Sylfaen" w:hAnsi="Sylfaen" w:cs="Arial"/>
                <w:b/>
                <w:bCs/>
                <w:i/>
                <w:iCs/>
                <w:sz w:val="22"/>
                <w:szCs w:val="22"/>
                <w:u w:val="single"/>
                <w:lang w:val="ru-RU" w:eastAsia="ru-RU"/>
              </w:rPr>
            </w:pPr>
            <w:r w:rsidRPr="00757779">
              <w:rPr>
                <w:rFonts w:ascii="Sylfaen" w:hAnsi="Sylfaen" w:cs="Arial"/>
                <w:b/>
                <w:bCs/>
                <w:i/>
                <w:iCs/>
                <w:sz w:val="22"/>
                <w:szCs w:val="22"/>
                <w:u w:val="single"/>
                <w:lang w:val="ru-RU" w:eastAsia="ru-RU"/>
              </w:rPr>
              <w:t>Ընդամենը ըստ 16-րդ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59430C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7C4E1684"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AC2B931"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000000" w:fill="D8E4BC"/>
            <w:vAlign w:val="center"/>
            <w:hideMark/>
          </w:tcPr>
          <w:p w14:paraId="7B4774B9"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4956,14</w:t>
            </w:r>
          </w:p>
        </w:tc>
        <w:tc>
          <w:tcPr>
            <w:tcW w:w="711" w:type="dxa"/>
            <w:tcBorders>
              <w:top w:val="nil"/>
              <w:left w:val="nil"/>
              <w:bottom w:val="single" w:sz="4" w:space="0" w:color="auto"/>
              <w:right w:val="single" w:sz="4" w:space="0" w:color="auto"/>
            </w:tcBorders>
            <w:shd w:val="clear" w:color="000000" w:fill="D8E4BC"/>
            <w:vAlign w:val="center"/>
            <w:hideMark/>
          </w:tcPr>
          <w:p w14:paraId="7F55DAEF"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2,19</w:t>
            </w:r>
          </w:p>
        </w:tc>
      </w:tr>
      <w:tr w:rsidR="00757779" w:rsidRPr="00757779" w14:paraId="6FD3CB72" w14:textId="77777777" w:rsidTr="00286820">
        <w:trPr>
          <w:trHeight w:val="45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FF02B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118F39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75469789" w14:textId="77777777" w:rsidR="00757779" w:rsidRPr="00757779" w:rsidRDefault="00757779" w:rsidP="00757779">
            <w:pPr>
              <w:rPr>
                <w:rFonts w:ascii="Sylfaen" w:hAnsi="Sylfaen" w:cs="Arial"/>
                <w:b/>
                <w:bCs/>
                <w:sz w:val="22"/>
                <w:szCs w:val="22"/>
                <w:lang w:val="ru-RU" w:eastAsia="ru-RU"/>
              </w:rPr>
            </w:pPr>
            <w:r w:rsidRPr="00757779">
              <w:rPr>
                <w:rFonts w:ascii="Sylfaen" w:hAnsi="Sylfaen" w:cs="Arial"/>
                <w:b/>
                <w:bCs/>
                <w:sz w:val="22"/>
                <w:szCs w:val="22"/>
                <w:lang w:val="ru-RU" w:eastAsia="ru-RU"/>
              </w:rPr>
              <w:t xml:space="preserve">Ընդամենը` ըստ 1-16 բաժինների </w:t>
            </w:r>
          </w:p>
        </w:tc>
        <w:tc>
          <w:tcPr>
            <w:tcW w:w="1192" w:type="dxa"/>
            <w:tcBorders>
              <w:top w:val="nil"/>
              <w:left w:val="nil"/>
              <w:bottom w:val="single" w:sz="4" w:space="0" w:color="auto"/>
              <w:right w:val="single" w:sz="4" w:space="0" w:color="auto"/>
            </w:tcBorders>
            <w:shd w:val="clear" w:color="auto" w:fill="auto"/>
            <w:vAlign w:val="center"/>
            <w:hideMark/>
          </w:tcPr>
          <w:p w14:paraId="30306A3E"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C688F95"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625936C5"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13971623"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226554,16</w:t>
            </w:r>
          </w:p>
        </w:tc>
        <w:tc>
          <w:tcPr>
            <w:tcW w:w="711" w:type="dxa"/>
            <w:tcBorders>
              <w:top w:val="nil"/>
              <w:left w:val="nil"/>
              <w:bottom w:val="single" w:sz="4" w:space="0" w:color="auto"/>
              <w:right w:val="single" w:sz="4" w:space="0" w:color="auto"/>
            </w:tcBorders>
            <w:shd w:val="clear" w:color="auto" w:fill="auto"/>
            <w:noWrap/>
            <w:vAlign w:val="center"/>
            <w:hideMark/>
          </w:tcPr>
          <w:p w14:paraId="2638E5C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100,0</w:t>
            </w:r>
          </w:p>
        </w:tc>
      </w:tr>
      <w:tr w:rsidR="00757779" w:rsidRPr="00757779" w14:paraId="075257E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30D18C"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AE3A887"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5AC4ED27" w14:textId="77777777" w:rsidR="00757779" w:rsidRPr="00757779" w:rsidRDefault="00757779" w:rsidP="00757779">
            <w:pPr>
              <w:rPr>
                <w:rFonts w:ascii="Sylfaen" w:hAnsi="Sylfaen" w:cs="Arial"/>
                <w:sz w:val="22"/>
                <w:szCs w:val="22"/>
                <w:lang w:val="ru-RU" w:eastAsia="ru-RU"/>
              </w:rPr>
            </w:pPr>
            <w:r w:rsidRPr="00757779">
              <w:rPr>
                <w:rFonts w:ascii="Sylfaen" w:hAnsi="Sylfaen" w:cs="Arial"/>
                <w:sz w:val="22"/>
                <w:szCs w:val="22"/>
                <w:lang w:val="ru-RU" w:eastAsia="ru-RU"/>
              </w:rPr>
              <w:t>ԱԱՀ 20%</w:t>
            </w:r>
          </w:p>
        </w:tc>
        <w:tc>
          <w:tcPr>
            <w:tcW w:w="1192" w:type="dxa"/>
            <w:tcBorders>
              <w:top w:val="nil"/>
              <w:left w:val="nil"/>
              <w:bottom w:val="single" w:sz="4" w:space="0" w:color="auto"/>
              <w:right w:val="single" w:sz="4" w:space="0" w:color="auto"/>
            </w:tcBorders>
            <w:shd w:val="clear" w:color="auto" w:fill="auto"/>
            <w:vAlign w:val="center"/>
            <w:hideMark/>
          </w:tcPr>
          <w:p w14:paraId="4FCACE27"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25397F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4BF9CADA"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48E7EB28"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45310,83</w:t>
            </w:r>
          </w:p>
        </w:tc>
        <w:tc>
          <w:tcPr>
            <w:tcW w:w="711" w:type="dxa"/>
            <w:tcBorders>
              <w:top w:val="nil"/>
              <w:left w:val="nil"/>
              <w:bottom w:val="single" w:sz="4" w:space="0" w:color="auto"/>
              <w:right w:val="single" w:sz="4" w:space="0" w:color="auto"/>
            </w:tcBorders>
            <w:shd w:val="clear" w:color="auto" w:fill="auto"/>
            <w:noWrap/>
            <w:vAlign w:val="bottom"/>
            <w:hideMark/>
          </w:tcPr>
          <w:p w14:paraId="04352ED5" w14:textId="77777777" w:rsidR="00757779" w:rsidRPr="00757779" w:rsidRDefault="00757779" w:rsidP="00757779">
            <w:pPr>
              <w:rPr>
                <w:rFonts w:ascii="Sylfaen" w:hAnsi="Sylfaen" w:cs="Arial"/>
                <w:b/>
                <w:bCs/>
                <w:sz w:val="20"/>
                <w:szCs w:val="20"/>
                <w:lang w:val="ru-RU" w:eastAsia="ru-RU"/>
              </w:rPr>
            </w:pPr>
            <w:r w:rsidRPr="00757779">
              <w:rPr>
                <w:rFonts w:ascii="Sylfaen" w:hAnsi="Sylfaen" w:cs="Arial"/>
                <w:b/>
                <w:bCs/>
                <w:sz w:val="20"/>
                <w:szCs w:val="20"/>
                <w:lang w:val="ru-RU" w:eastAsia="ru-RU"/>
              </w:rPr>
              <w:t> </w:t>
            </w:r>
          </w:p>
        </w:tc>
      </w:tr>
      <w:tr w:rsidR="00757779" w:rsidRPr="00757779" w14:paraId="64BA0B8F"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0401ED" w14:textId="77777777" w:rsidR="00757779" w:rsidRPr="00757779" w:rsidRDefault="00757779" w:rsidP="00757779">
            <w:pPr>
              <w:jc w:val="center"/>
              <w:rPr>
                <w:rFonts w:ascii="Sylfaen" w:hAnsi="Sylfaen" w:cs="Arial"/>
                <w:sz w:val="20"/>
                <w:szCs w:val="20"/>
                <w:lang w:val="ru-RU" w:eastAsia="ru-RU"/>
              </w:rPr>
            </w:pPr>
            <w:r w:rsidRPr="00757779">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DCAD158"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 </w:t>
            </w:r>
          </w:p>
        </w:tc>
        <w:tc>
          <w:tcPr>
            <w:tcW w:w="3098" w:type="dxa"/>
            <w:tcBorders>
              <w:top w:val="nil"/>
              <w:left w:val="nil"/>
              <w:bottom w:val="single" w:sz="4" w:space="0" w:color="auto"/>
              <w:right w:val="single" w:sz="4" w:space="0" w:color="auto"/>
            </w:tcBorders>
            <w:shd w:val="clear" w:color="auto" w:fill="auto"/>
            <w:vAlign w:val="center"/>
            <w:hideMark/>
          </w:tcPr>
          <w:p w14:paraId="08CDD458"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Ընդամենը` ԱԱՀ-ով</w:t>
            </w:r>
          </w:p>
        </w:tc>
        <w:tc>
          <w:tcPr>
            <w:tcW w:w="1192" w:type="dxa"/>
            <w:tcBorders>
              <w:top w:val="nil"/>
              <w:left w:val="nil"/>
              <w:bottom w:val="single" w:sz="4" w:space="0" w:color="auto"/>
              <w:right w:val="single" w:sz="4" w:space="0" w:color="auto"/>
            </w:tcBorders>
            <w:shd w:val="clear" w:color="auto" w:fill="auto"/>
            <w:vAlign w:val="center"/>
            <w:hideMark/>
          </w:tcPr>
          <w:p w14:paraId="5B57F05C"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7ACE2B2" w14:textId="77777777" w:rsidR="00757779" w:rsidRPr="00757779" w:rsidRDefault="00757779" w:rsidP="00757779">
            <w:pPr>
              <w:jc w:val="center"/>
              <w:rPr>
                <w:rFonts w:ascii="Sylfaen" w:hAnsi="Sylfaen" w:cs="Arial"/>
                <w:b/>
                <w:bCs/>
                <w:sz w:val="22"/>
                <w:szCs w:val="22"/>
                <w:lang w:val="ru-RU" w:eastAsia="ru-RU"/>
              </w:rPr>
            </w:pPr>
            <w:r w:rsidRPr="00757779">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1E81A85F"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 </w:t>
            </w:r>
          </w:p>
        </w:tc>
        <w:tc>
          <w:tcPr>
            <w:tcW w:w="1412" w:type="dxa"/>
            <w:tcBorders>
              <w:top w:val="nil"/>
              <w:left w:val="nil"/>
              <w:bottom w:val="single" w:sz="4" w:space="0" w:color="auto"/>
              <w:right w:val="single" w:sz="4" w:space="0" w:color="auto"/>
            </w:tcBorders>
            <w:shd w:val="clear" w:color="auto" w:fill="auto"/>
            <w:vAlign w:val="center"/>
            <w:hideMark/>
          </w:tcPr>
          <w:p w14:paraId="6F2518F4" w14:textId="77777777" w:rsidR="00757779" w:rsidRPr="00757779" w:rsidRDefault="00757779" w:rsidP="00757779">
            <w:pPr>
              <w:jc w:val="center"/>
              <w:rPr>
                <w:rFonts w:ascii="Sylfaen" w:hAnsi="Sylfaen" w:cs="Arial"/>
                <w:b/>
                <w:bCs/>
                <w:sz w:val="20"/>
                <w:szCs w:val="20"/>
                <w:lang w:val="ru-RU" w:eastAsia="ru-RU"/>
              </w:rPr>
            </w:pPr>
            <w:r w:rsidRPr="00757779">
              <w:rPr>
                <w:rFonts w:ascii="Sylfaen" w:hAnsi="Sylfaen" w:cs="Arial"/>
                <w:b/>
                <w:bCs/>
                <w:sz w:val="20"/>
                <w:szCs w:val="20"/>
                <w:lang w:val="ru-RU" w:eastAsia="ru-RU"/>
              </w:rPr>
              <w:t>271864,99326</w:t>
            </w:r>
          </w:p>
        </w:tc>
        <w:tc>
          <w:tcPr>
            <w:tcW w:w="711" w:type="dxa"/>
            <w:tcBorders>
              <w:top w:val="nil"/>
              <w:left w:val="nil"/>
              <w:bottom w:val="single" w:sz="4" w:space="0" w:color="auto"/>
              <w:right w:val="single" w:sz="4" w:space="0" w:color="auto"/>
            </w:tcBorders>
            <w:shd w:val="clear" w:color="auto" w:fill="auto"/>
            <w:noWrap/>
            <w:vAlign w:val="center"/>
            <w:hideMark/>
          </w:tcPr>
          <w:p w14:paraId="7D3B3DAD" w14:textId="77777777" w:rsidR="00757779" w:rsidRPr="00757779" w:rsidRDefault="00757779" w:rsidP="00757779">
            <w:pPr>
              <w:jc w:val="center"/>
              <w:rPr>
                <w:rFonts w:ascii="Sylfaen" w:hAnsi="Sylfaen" w:cs="Arial"/>
                <w:sz w:val="22"/>
                <w:szCs w:val="22"/>
                <w:lang w:val="ru-RU" w:eastAsia="ru-RU"/>
              </w:rPr>
            </w:pPr>
            <w:r w:rsidRPr="00757779">
              <w:rPr>
                <w:rFonts w:ascii="Sylfaen" w:hAnsi="Sylfaen" w:cs="Arial"/>
                <w:sz w:val="22"/>
                <w:szCs w:val="22"/>
                <w:lang w:val="ru-RU" w:eastAsia="ru-RU"/>
              </w:rPr>
              <w:t>120,0</w:t>
            </w:r>
          </w:p>
        </w:tc>
      </w:tr>
      <w:tr w:rsidR="00757779" w:rsidRPr="00757779" w14:paraId="141A97EB" w14:textId="77777777" w:rsidTr="00286820">
        <w:trPr>
          <w:trHeight w:val="300"/>
        </w:trPr>
        <w:tc>
          <w:tcPr>
            <w:tcW w:w="666" w:type="dxa"/>
            <w:tcBorders>
              <w:top w:val="nil"/>
              <w:left w:val="nil"/>
              <w:bottom w:val="nil"/>
              <w:right w:val="nil"/>
            </w:tcBorders>
            <w:shd w:val="clear" w:color="auto" w:fill="auto"/>
            <w:vAlign w:val="center"/>
            <w:hideMark/>
          </w:tcPr>
          <w:p w14:paraId="505A5493" w14:textId="77777777" w:rsidR="00757779" w:rsidRPr="00757779" w:rsidRDefault="00757779" w:rsidP="00757779">
            <w:pPr>
              <w:jc w:val="center"/>
              <w:rPr>
                <w:rFonts w:ascii="Sylfaen" w:hAnsi="Sylfaen" w:cs="Arial"/>
                <w:sz w:val="22"/>
                <w:szCs w:val="22"/>
                <w:lang w:val="ru-RU" w:eastAsia="ru-RU"/>
              </w:rPr>
            </w:pPr>
          </w:p>
        </w:tc>
        <w:tc>
          <w:tcPr>
            <w:tcW w:w="1505" w:type="dxa"/>
            <w:tcBorders>
              <w:top w:val="nil"/>
              <w:left w:val="nil"/>
              <w:bottom w:val="nil"/>
              <w:right w:val="nil"/>
            </w:tcBorders>
            <w:shd w:val="clear" w:color="auto" w:fill="auto"/>
            <w:vAlign w:val="center"/>
            <w:hideMark/>
          </w:tcPr>
          <w:p w14:paraId="346B6D42" w14:textId="77777777" w:rsidR="00757779" w:rsidRPr="00757779" w:rsidRDefault="00757779" w:rsidP="00757779">
            <w:pPr>
              <w:jc w:val="center"/>
              <w:rPr>
                <w:sz w:val="20"/>
                <w:szCs w:val="20"/>
                <w:lang w:val="ru-RU" w:eastAsia="ru-RU"/>
              </w:rPr>
            </w:pPr>
          </w:p>
        </w:tc>
        <w:tc>
          <w:tcPr>
            <w:tcW w:w="3098" w:type="dxa"/>
            <w:tcBorders>
              <w:top w:val="nil"/>
              <w:left w:val="nil"/>
              <w:bottom w:val="nil"/>
              <w:right w:val="nil"/>
            </w:tcBorders>
            <w:shd w:val="clear" w:color="auto" w:fill="auto"/>
            <w:vAlign w:val="center"/>
            <w:hideMark/>
          </w:tcPr>
          <w:p w14:paraId="184B5F5C" w14:textId="77777777" w:rsidR="00757779" w:rsidRPr="00757779" w:rsidRDefault="00757779" w:rsidP="00757779">
            <w:pPr>
              <w:rPr>
                <w:sz w:val="20"/>
                <w:szCs w:val="20"/>
                <w:lang w:val="ru-RU" w:eastAsia="ru-RU"/>
              </w:rPr>
            </w:pPr>
          </w:p>
        </w:tc>
        <w:tc>
          <w:tcPr>
            <w:tcW w:w="1192" w:type="dxa"/>
            <w:tcBorders>
              <w:top w:val="nil"/>
              <w:left w:val="nil"/>
              <w:bottom w:val="nil"/>
              <w:right w:val="nil"/>
            </w:tcBorders>
            <w:shd w:val="clear" w:color="auto" w:fill="auto"/>
            <w:vAlign w:val="center"/>
            <w:hideMark/>
          </w:tcPr>
          <w:p w14:paraId="1E9612DB" w14:textId="77777777" w:rsidR="00757779" w:rsidRPr="00757779" w:rsidRDefault="00757779" w:rsidP="00757779">
            <w:pPr>
              <w:rPr>
                <w:sz w:val="20"/>
                <w:szCs w:val="20"/>
                <w:lang w:val="ru-RU" w:eastAsia="ru-RU"/>
              </w:rPr>
            </w:pPr>
          </w:p>
        </w:tc>
        <w:tc>
          <w:tcPr>
            <w:tcW w:w="1092" w:type="dxa"/>
            <w:tcBorders>
              <w:top w:val="nil"/>
              <w:left w:val="nil"/>
              <w:bottom w:val="nil"/>
              <w:right w:val="nil"/>
            </w:tcBorders>
            <w:shd w:val="clear" w:color="auto" w:fill="auto"/>
            <w:vAlign w:val="center"/>
            <w:hideMark/>
          </w:tcPr>
          <w:p w14:paraId="7E5E2B81" w14:textId="77777777" w:rsidR="00757779" w:rsidRPr="00757779" w:rsidRDefault="00757779" w:rsidP="00757779">
            <w:pPr>
              <w:jc w:val="center"/>
              <w:rPr>
                <w:sz w:val="20"/>
                <w:szCs w:val="20"/>
                <w:lang w:val="ru-RU" w:eastAsia="ru-RU"/>
              </w:rPr>
            </w:pPr>
          </w:p>
        </w:tc>
        <w:tc>
          <w:tcPr>
            <w:tcW w:w="1244" w:type="dxa"/>
            <w:tcBorders>
              <w:top w:val="nil"/>
              <w:left w:val="nil"/>
              <w:bottom w:val="nil"/>
              <w:right w:val="nil"/>
            </w:tcBorders>
            <w:shd w:val="clear" w:color="auto" w:fill="auto"/>
            <w:noWrap/>
            <w:vAlign w:val="center"/>
            <w:hideMark/>
          </w:tcPr>
          <w:p w14:paraId="7DB7ECCB" w14:textId="77777777" w:rsidR="00757779" w:rsidRPr="00757779" w:rsidRDefault="00757779" w:rsidP="00757779">
            <w:pPr>
              <w:jc w:val="center"/>
              <w:rPr>
                <w:sz w:val="20"/>
                <w:szCs w:val="20"/>
                <w:lang w:val="ru-RU" w:eastAsia="ru-RU"/>
              </w:rPr>
            </w:pPr>
          </w:p>
        </w:tc>
        <w:tc>
          <w:tcPr>
            <w:tcW w:w="1412" w:type="dxa"/>
            <w:tcBorders>
              <w:top w:val="nil"/>
              <w:left w:val="nil"/>
              <w:bottom w:val="nil"/>
              <w:right w:val="nil"/>
            </w:tcBorders>
            <w:shd w:val="clear" w:color="auto" w:fill="auto"/>
            <w:vAlign w:val="center"/>
            <w:hideMark/>
          </w:tcPr>
          <w:p w14:paraId="14042E8C" w14:textId="77777777" w:rsidR="00757779" w:rsidRPr="00757779" w:rsidRDefault="00757779" w:rsidP="00757779">
            <w:pPr>
              <w:jc w:val="center"/>
              <w:rPr>
                <w:sz w:val="20"/>
                <w:szCs w:val="20"/>
                <w:lang w:val="ru-RU" w:eastAsia="ru-RU"/>
              </w:rPr>
            </w:pPr>
          </w:p>
        </w:tc>
        <w:tc>
          <w:tcPr>
            <w:tcW w:w="711" w:type="dxa"/>
            <w:tcBorders>
              <w:top w:val="nil"/>
              <w:left w:val="nil"/>
              <w:bottom w:val="nil"/>
              <w:right w:val="nil"/>
            </w:tcBorders>
            <w:shd w:val="clear" w:color="auto" w:fill="auto"/>
            <w:noWrap/>
            <w:vAlign w:val="center"/>
            <w:hideMark/>
          </w:tcPr>
          <w:p w14:paraId="7F7A5BA4" w14:textId="77777777" w:rsidR="00757779" w:rsidRPr="00757779" w:rsidRDefault="00757779" w:rsidP="00757779">
            <w:pPr>
              <w:jc w:val="center"/>
              <w:rPr>
                <w:sz w:val="20"/>
                <w:szCs w:val="20"/>
                <w:lang w:val="ru-RU" w:eastAsia="ru-RU"/>
              </w:rPr>
            </w:pPr>
          </w:p>
        </w:tc>
      </w:tr>
      <w:tr w:rsidR="00757779" w:rsidRPr="00757779" w14:paraId="3D2A789C" w14:textId="77777777" w:rsidTr="00286820">
        <w:trPr>
          <w:trHeight w:val="300"/>
        </w:trPr>
        <w:tc>
          <w:tcPr>
            <w:tcW w:w="666" w:type="dxa"/>
            <w:tcBorders>
              <w:top w:val="nil"/>
              <w:left w:val="nil"/>
              <w:bottom w:val="nil"/>
              <w:right w:val="nil"/>
            </w:tcBorders>
            <w:shd w:val="clear" w:color="auto" w:fill="auto"/>
            <w:vAlign w:val="center"/>
            <w:hideMark/>
          </w:tcPr>
          <w:p w14:paraId="14EC23EA" w14:textId="77777777" w:rsidR="00757779" w:rsidRDefault="00757779" w:rsidP="00757779">
            <w:pPr>
              <w:jc w:val="center"/>
              <w:rPr>
                <w:sz w:val="20"/>
                <w:szCs w:val="20"/>
                <w:lang w:val="ru-RU" w:eastAsia="ru-RU"/>
              </w:rPr>
            </w:pPr>
          </w:p>
          <w:p w14:paraId="72461BEC" w14:textId="77777777" w:rsidR="00286820" w:rsidRDefault="00286820" w:rsidP="00757779">
            <w:pPr>
              <w:jc w:val="center"/>
              <w:rPr>
                <w:sz w:val="20"/>
                <w:szCs w:val="20"/>
                <w:lang w:val="ru-RU" w:eastAsia="ru-RU"/>
              </w:rPr>
            </w:pPr>
          </w:p>
          <w:p w14:paraId="16A3CE46" w14:textId="422A77E3" w:rsidR="00286820" w:rsidRPr="00757779" w:rsidRDefault="00286820" w:rsidP="00757779">
            <w:pPr>
              <w:jc w:val="center"/>
              <w:rPr>
                <w:sz w:val="20"/>
                <w:szCs w:val="20"/>
                <w:lang w:val="ru-RU" w:eastAsia="ru-RU"/>
              </w:rPr>
            </w:pPr>
          </w:p>
        </w:tc>
        <w:tc>
          <w:tcPr>
            <w:tcW w:w="1505" w:type="dxa"/>
            <w:tcBorders>
              <w:top w:val="nil"/>
              <w:left w:val="nil"/>
              <w:bottom w:val="nil"/>
              <w:right w:val="nil"/>
            </w:tcBorders>
            <w:shd w:val="clear" w:color="auto" w:fill="auto"/>
            <w:vAlign w:val="center"/>
            <w:hideMark/>
          </w:tcPr>
          <w:p w14:paraId="252D20DF" w14:textId="77777777" w:rsidR="00757779" w:rsidRPr="00757779" w:rsidRDefault="00757779" w:rsidP="00757779">
            <w:pPr>
              <w:jc w:val="center"/>
              <w:rPr>
                <w:sz w:val="20"/>
                <w:szCs w:val="20"/>
                <w:lang w:val="ru-RU" w:eastAsia="ru-RU"/>
              </w:rPr>
            </w:pPr>
          </w:p>
        </w:tc>
        <w:tc>
          <w:tcPr>
            <w:tcW w:w="3098" w:type="dxa"/>
            <w:tcBorders>
              <w:top w:val="nil"/>
              <w:left w:val="nil"/>
              <w:bottom w:val="nil"/>
              <w:right w:val="nil"/>
            </w:tcBorders>
            <w:shd w:val="clear" w:color="auto" w:fill="auto"/>
            <w:vAlign w:val="center"/>
            <w:hideMark/>
          </w:tcPr>
          <w:p w14:paraId="4F52C724" w14:textId="77777777" w:rsidR="00757779" w:rsidRPr="00757779" w:rsidRDefault="00757779" w:rsidP="00757779">
            <w:pPr>
              <w:rPr>
                <w:sz w:val="20"/>
                <w:szCs w:val="20"/>
                <w:lang w:val="ru-RU" w:eastAsia="ru-RU"/>
              </w:rPr>
            </w:pPr>
          </w:p>
        </w:tc>
        <w:tc>
          <w:tcPr>
            <w:tcW w:w="1192" w:type="dxa"/>
            <w:tcBorders>
              <w:top w:val="nil"/>
              <w:left w:val="nil"/>
              <w:bottom w:val="nil"/>
              <w:right w:val="nil"/>
            </w:tcBorders>
            <w:shd w:val="clear" w:color="auto" w:fill="auto"/>
            <w:vAlign w:val="center"/>
            <w:hideMark/>
          </w:tcPr>
          <w:p w14:paraId="35AE9425" w14:textId="77777777" w:rsidR="00757779" w:rsidRPr="00757779" w:rsidRDefault="00757779" w:rsidP="00757779">
            <w:pPr>
              <w:rPr>
                <w:sz w:val="20"/>
                <w:szCs w:val="20"/>
                <w:lang w:val="ru-RU" w:eastAsia="ru-RU"/>
              </w:rPr>
            </w:pPr>
          </w:p>
        </w:tc>
        <w:tc>
          <w:tcPr>
            <w:tcW w:w="1092" w:type="dxa"/>
            <w:tcBorders>
              <w:top w:val="nil"/>
              <w:left w:val="nil"/>
              <w:bottom w:val="nil"/>
              <w:right w:val="nil"/>
            </w:tcBorders>
            <w:shd w:val="clear" w:color="auto" w:fill="auto"/>
            <w:vAlign w:val="center"/>
            <w:hideMark/>
          </w:tcPr>
          <w:p w14:paraId="05762C5B" w14:textId="77777777" w:rsidR="00757779" w:rsidRPr="00757779" w:rsidRDefault="00757779" w:rsidP="00757779">
            <w:pPr>
              <w:jc w:val="center"/>
              <w:rPr>
                <w:sz w:val="20"/>
                <w:szCs w:val="20"/>
                <w:lang w:val="ru-RU" w:eastAsia="ru-RU"/>
              </w:rPr>
            </w:pPr>
          </w:p>
        </w:tc>
        <w:tc>
          <w:tcPr>
            <w:tcW w:w="1244" w:type="dxa"/>
            <w:tcBorders>
              <w:top w:val="nil"/>
              <w:left w:val="nil"/>
              <w:bottom w:val="nil"/>
              <w:right w:val="nil"/>
            </w:tcBorders>
            <w:shd w:val="clear" w:color="auto" w:fill="auto"/>
            <w:noWrap/>
            <w:vAlign w:val="center"/>
            <w:hideMark/>
          </w:tcPr>
          <w:p w14:paraId="21905B87" w14:textId="77777777" w:rsidR="00757779" w:rsidRPr="00757779" w:rsidRDefault="00757779" w:rsidP="00757779">
            <w:pPr>
              <w:jc w:val="center"/>
              <w:rPr>
                <w:sz w:val="20"/>
                <w:szCs w:val="20"/>
                <w:lang w:val="ru-RU" w:eastAsia="ru-RU"/>
              </w:rPr>
            </w:pPr>
          </w:p>
        </w:tc>
        <w:tc>
          <w:tcPr>
            <w:tcW w:w="1412" w:type="dxa"/>
            <w:tcBorders>
              <w:top w:val="nil"/>
              <w:left w:val="nil"/>
              <w:bottom w:val="nil"/>
              <w:right w:val="nil"/>
            </w:tcBorders>
            <w:shd w:val="clear" w:color="auto" w:fill="auto"/>
            <w:vAlign w:val="center"/>
            <w:hideMark/>
          </w:tcPr>
          <w:p w14:paraId="3A1413EC" w14:textId="77777777" w:rsidR="00757779" w:rsidRPr="00757779" w:rsidRDefault="00757779" w:rsidP="00757779">
            <w:pPr>
              <w:jc w:val="center"/>
              <w:rPr>
                <w:sz w:val="20"/>
                <w:szCs w:val="20"/>
                <w:lang w:val="ru-RU" w:eastAsia="ru-RU"/>
              </w:rPr>
            </w:pPr>
          </w:p>
        </w:tc>
        <w:tc>
          <w:tcPr>
            <w:tcW w:w="711" w:type="dxa"/>
            <w:tcBorders>
              <w:top w:val="nil"/>
              <w:left w:val="nil"/>
              <w:bottom w:val="nil"/>
              <w:right w:val="nil"/>
            </w:tcBorders>
            <w:shd w:val="clear" w:color="auto" w:fill="auto"/>
            <w:noWrap/>
            <w:vAlign w:val="center"/>
            <w:hideMark/>
          </w:tcPr>
          <w:p w14:paraId="2F4D2252" w14:textId="77777777" w:rsidR="00757779" w:rsidRPr="00757779" w:rsidRDefault="00757779" w:rsidP="00757779">
            <w:pPr>
              <w:jc w:val="center"/>
              <w:rPr>
                <w:sz w:val="20"/>
                <w:szCs w:val="20"/>
                <w:lang w:val="ru-RU" w:eastAsia="ru-RU"/>
              </w:rPr>
            </w:pPr>
          </w:p>
        </w:tc>
      </w:tr>
    </w:tbl>
    <w:p w14:paraId="2D744021" w14:textId="77777777" w:rsidR="00F41288" w:rsidRPr="00757779" w:rsidRDefault="00F41288" w:rsidP="00F41288">
      <w:pPr>
        <w:ind w:firstLine="567"/>
        <w:jc w:val="right"/>
        <w:rPr>
          <w:rFonts w:ascii="GHEA Grapalat" w:hAnsi="GHEA Grapalat"/>
          <w:i/>
          <w:lang w:val="ru-RU"/>
        </w:rPr>
      </w:pPr>
    </w:p>
    <w:p w14:paraId="5FCD0023" w14:textId="77777777" w:rsidR="00F41288" w:rsidRPr="00E6597C" w:rsidRDefault="00F41288" w:rsidP="00F41288">
      <w:pPr>
        <w:ind w:firstLine="567"/>
        <w:jc w:val="right"/>
        <w:rPr>
          <w:rFonts w:ascii="GHEA Grapalat" w:hAnsi="GHEA Grapalat"/>
          <w:i/>
          <w:lang w:val="pt-BR"/>
        </w:rPr>
      </w:pPr>
    </w:p>
    <w:p w14:paraId="163C90B6" w14:textId="77777777" w:rsidR="00286820" w:rsidRDefault="00286820" w:rsidP="00F41288">
      <w:pPr>
        <w:ind w:firstLine="567"/>
        <w:jc w:val="right"/>
        <w:rPr>
          <w:rFonts w:ascii="GHEA Grapalat" w:hAnsi="GHEA Grapalat"/>
          <w:i/>
          <w:lang w:val="pt-BR"/>
        </w:rPr>
      </w:pPr>
    </w:p>
    <w:p w14:paraId="0434159E" w14:textId="77777777" w:rsidR="00286820" w:rsidRDefault="00286820" w:rsidP="00F41288">
      <w:pPr>
        <w:ind w:firstLine="567"/>
        <w:jc w:val="right"/>
        <w:rPr>
          <w:rFonts w:ascii="GHEA Grapalat" w:hAnsi="GHEA Grapalat"/>
          <w:i/>
          <w:lang w:val="pt-BR"/>
        </w:rPr>
      </w:pPr>
    </w:p>
    <w:p w14:paraId="43D447FC" w14:textId="77777777" w:rsidR="00286820" w:rsidRPr="00431E86" w:rsidRDefault="00286820" w:rsidP="00286820">
      <w:pPr>
        <w:jc w:val="center"/>
        <w:rPr>
          <w:rFonts w:ascii="GHEA Grapalat" w:hAnsi="GHEA Grapalat" w:cs="Arial"/>
          <w:b/>
          <w:lang w:val="hy-AM"/>
        </w:rPr>
      </w:pPr>
      <w:r w:rsidRPr="00431E86">
        <w:rPr>
          <w:rFonts w:ascii="GHEA Grapalat" w:hAnsi="GHEA Grapalat" w:cs="Sylfaen"/>
          <w:b/>
          <w:lang w:val="hy-AM"/>
        </w:rPr>
        <w:t>ԾԱՎԱԼԱԹԵՐԹ</w:t>
      </w:r>
      <w:r w:rsidRPr="00431E86">
        <w:rPr>
          <w:rFonts w:ascii="GHEA Grapalat" w:hAnsi="GHEA Grapalat" w:cs="Arial"/>
          <w:b/>
          <w:lang w:val="hy-AM"/>
        </w:rPr>
        <w:t>-</w:t>
      </w:r>
      <w:r w:rsidRPr="00431E86">
        <w:rPr>
          <w:rFonts w:ascii="GHEA Grapalat" w:hAnsi="GHEA Grapalat" w:cs="Sylfaen"/>
          <w:b/>
          <w:lang w:val="hy-AM"/>
        </w:rPr>
        <w:t>ՆԱԽԱՀԱՇԻՎ*</w:t>
      </w:r>
    </w:p>
    <w:p w14:paraId="41DA59C6" w14:textId="77777777" w:rsidR="00286820" w:rsidRPr="00431E86" w:rsidRDefault="00286820" w:rsidP="00286820">
      <w:pPr>
        <w:ind w:firstLine="567"/>
        <w:jc w:val="center"/>
        <w:rPr>
          <w:rFonts w:ascii="GHEA Grapalat" w:hAnsi="GHEA Grapalat"/>
          <w:i/>
          <w:lang w:val="hy-AM"/>
        </w:rPr>
      </w:pPr>
    </w:p>
    <w:p w14:paraId="70B2E8DA" w14:textId="6B768624" w:rsidR="00286820" w:rsidRPr="00FB248B" w:rsidRDefault="00286820" w:rsidP="00286820">
      <w:pPr>
        <w:jc w:val="center"/>
        <w:rPr>
          <w:rFonts w:ascii="GHEA Grapalat" w:hAnsi="GHEA Grapalat"/>
          <w:b/>
          <w:bCs/>
          <w:sz w:val="20"/>
          <w:szCs w:val="20"/>
          <w:lang w:val="hy-AM"/>
        </w:rPr>
      </w:pPr>
      <w:r w:rsidRPr="00FB248B">
        <w:rPr>
          <w:rFonts w:ascii="GHEA Grapalat" w:hAnsi="GHEA Grapalat"/>
          <w:b/>
          <w:bCs/>
          <w:sz w:val="20"/>
          <w:szCs w:val="20"/>
          <w:lang w:val="hy-AM"/>
        </w:rPr>
        <w:t>&lt;&lt; ԱԿՈՒՆՔ ՀԱՄԱՅՆՔԻ ԱԿՈՒՆՔ ԲՆԱԿԱՎԱՅՐԻ ԿՈՅՈՒՂՈՒ ՑԱՆՑԻ ԿԱՌՈՒՑՄԱՆ &gt;&gt;</w:t>
      </w:r>
    </w:p>
    <w:p w14:paraId="49B1788C" w14:textId="1A9BF0ED" w:rsidR="00286820" w:rsidRDefault="00286820" w:rsidP="00286820">
      <w:pPr>
        <w:ind w:firstLine="567"/>
        <w:jc w:val="center"/>
        <w:rPr>
          <w:rFonts w:ascii="GHEA Grapalat" w:hAnsi="GHEA Grapalat"/>
          <w:i/>
          <w:lang w:val="pt-BR"/>
        </w:rPr>
      </w:pPr>
      <w:r w:rsidRPr="00623330">
        <w:rPr>
          <w:rFonts w:ascii="GHEA Grapalat" w:hAnsi="GHEA Grapalat"/>
          <w:b/>
          <w:bCs/>
          <w:sz w:val="22"/>
          <w:szCs w:val="22"/>
          <w:lang w:val="hy-AM"/>
        </w:rPr>
        <w:t xml:space="preserve">ԱՇԽԱՏԱՆՔՆԵՐԻ </w:t>
      </w:r>
      <w:r w:rsidRPr="007B48C0">
        <w:rPr>
          <w:rFonts w:ascii="GHEA Grapalat" w:hAnsi="GHEA Grapalat" w:cs="Sylfaen"/>
          <w:b/>
          <w:lang w:val="pt-BR"/>
        </w:rPr>
        <w:t>ԿԱՏԱՐՄԱՆ</w:t>
      </w:r>
    </w:p>
    <w:p w14:paraId="647470BC" w14:textId="1EFF3F86" w:rsidR="00286820" w:rsidRPr="00286820" w:rsidRDefault="00286820" w:rsidP="00286820">
      <w:pPr>
        <w:ind w:firstLine="567"/>
        <w:jc w:val="center"/>
        <w:rPr>
          <w:rFonts w:ascii="GHEA Grapalat" w:hAnsi="GHEA Grapalat"/>
          <w:i/>
          <w:lang w:val="hy-AM"/>
        </w:rPr>
      </w:pPr>
      <w:r>
        <w:rPr>
          <w:rFonts w:ascii="GHEA Grapalat" w:hAnsi="GHEA Grapalat"/>
          <w:i/>
          <w:lang w:val="hy-AM"/>
        </w:rPr>
        <w:t>2-րդ փուլ</w:t>
      </w:r>
    </w:p>
    <w:p w14:paraId="77BF59F3" w14:textId="77777777" w:rsidR="00286820" w:rsidRDefault="00286820" w:rsidP="00F41288">
      <w:pPr>
        <w:ind w:firstLine="567"/>
        <w:jc w:val="right"/>
        <w:rPr>
          <w:rFonts w:ascii="GHEA Grapalat" w:hAnsi="GHEA Grapalat"/>
          <w:i/>
          <w:lang w:val="pt-BR"/>
        </w:rPr>
      </w:pPr>
    </w:p>
    <w:tbl>
      <w:tblPr>
        <w:tblW w:w="10920" w:type="dxa"/>
        <w:tblInd w:w="108" w:type="dxa"/>
        <w:tblLook w:val="04A0" w:firstRow="1" w:lastRow="0" w:firstColumn="1" w:lastColumn="0" w:noHBand="0" w:noVBand="1"/>
      </w:tblPr>
      <w:tblGrid>
        <w:gridCol w:w="666"/>
        <w:gridCol w:w="1505"/>
        <w:gridCol w:w="3115"/>
        <w:gridCol w:w="1192"/>
        <w:gridCol w:w="1092"/>
        <w:gridCol w:w="1244"/>
        <w:gridCol w:w="1395"/>
        <w:gridCol w:w="711"/>
      </w:tblGrid>
      <w:tr w:rsidR="00286820" w:rsidRPr="00286820" w14:paraId="3F3FE462" w14:textId="77777777" w:rsidTr="00286820">
        <w:trPr>
          <w:trHeight w:val="390"/>
        </w:trPr>
        <w:tc>
          <w:tcPr>
            <w:tcW w:w="10920" w:type="dxa"/>
            <w:gridSpan w:val="8"/>
            <w:tcBorders>
              <w:top w:val="nil"/>
              <w:left w:val="nil"/>
              <w:bottom w:val="nil"/>
              <w:right w:val="nil"/>
            </w:tcBorders>
            <w:shd w:val="clear" w:color="auto" w:fill="auto"/>
            <w:vAlign w:val="center"/>
            <w:hideMark/>
          </w:tcPr>
          <w:p w14:paraId="346C7136" w14:textId="77777777" w:rsidR="00286820" w:rsidRPr="00286820" w:rsidRDefault="00286820" w:rsidP="00286820">
            <w:pPr>
              <w:rPr>
                <w:sz w:val="20"/>
                <w:szCs w:val="20"/>
                <w:lang w:val="ru-RU" w:eastAsia="ru-RU"/>
              </w:rPr>
            </w:pPr>
            <w:bookmarkStart w:id="17" w:name="RANGE!A1:H759"/>
            <w:bookmarkEnd w:id="17"/>
          </w:p>
        </w:tc>
      </w:tr>
      <w:tr w:rsidR="00286820" w:rsidRPr="00286820" w14:paraId="43AA0484" w14:textId="77777777" w:rsidTr="00286820">
        <w:trPr>
          <w:trHeight w:val="1935"/>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94D2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Հ/Հ</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14:paraId="7882C5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single" w:sz="4" w:space="0" w:color="auto"/>
              <w:left w:val="nil"/>
              <w:bottom w:val="single" w:sz="4" w:space="0" w:color="auto"/>
              <w:right w:val="single" w:sz="4" w:space="0" w:color="auto"/>
            </w:tcBorders>
            <w:shd w:val="clear" w:color="auto" w:fill="auto"/>
            <w:vAlign w:val="center"/>
            <w:hideMark/>
          </w:tcPr>
          <w:p w14:paraId="4BEA955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Աշխատանքների անվանումը</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016F5AD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Չափի միա-վորը</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27FB7FE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Քանակը</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7665BB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Միավորի արժեքը, հազ.դրամ  (թվերով)</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7E722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Ընդհանուր արժեքը, հազ.դրամ  (թվերով)</w:t>
            </w:r>
          </w:p>
        </w:tc>
        <w:tc>
          <w:tcPr>
            <w:tcW w:w="711" w:type="dxa"/>
            <w:tcBorders>
              <w:top w:val="single" w:sz="4" w:space="0" w:color="auto"/>
              <w:left w:val="nil"/>
              <w:bottom w:val="single" w:sz="4" w:space="0" w:color="auto"/>
              <w:right w:val="single" w:sz="4" w:space="0" w:color="auto"/>
            </w:tcBorders>
            <w:shd w:val="clear" w:color="auto" w:fill="auto"/>
            <w:textDirection w:val="btLr"/>
            <w:vAlign w:val="center"/>
            <w:hideMark/>
          </w:tcPr>
          <w:p w14:paraId="391A5E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Ընդհանուր արժեքը %</w:t>
            </w:r>
          </w:p>
        </w:tc>
      </w:tr>
      <w:tr w:rsidR="00286820" w:rsidRPr="00286820" w14:paraId="6DC8EB4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7C05C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w:t>
            </w:r>
          </w:p>
        </w:tc>
        <w:tc>
          <w:tcPr>
            <w:tcW w:w="1505" w:type="dxa"/>
            <w:tcBorders>
              <w:top w:val="nil"/>
              <w:left w:val="nil"/>
              <w:bottom w:val="single" w:sz="4" w:space="0" w:color="auto"/>
              <w:right w:val="single" w:sz="4" w:space="0" w:color="auto"/>
            </w:tcBorders>
            <w:shd w:val="clear" w:color="auto" w:fill="auto"/>
            <w:vAlign w:val="center"/>
            <w:hideMark/>
          </w:tcPr>
          <w:p w14:paraId="6CF5BA1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9F103A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w:t>
            </w:r>
          </w:p>
        </w:tc>
        <w:tc>
          <w:tcPr>
            <w:tcW w:w="1192" w:type="dxa"/>
            <w:tcBorders>
              <w:top w:val="nil"/>
              <w:left w:val="nil"/>
              <w:bottom w:val="single" w:sz="4" w:space="0" w:color="auto"/>
              <w:right w:val="single" w:sz="4" w:space="0" w:color="auto"/>
            </w:tcBorders>
            <w:shd w:val="clear" w:color="auto" w:fill="auto"/>
            <w:hideMark/>
          </w:tcPr>
          <w:p w14:paraId="1E2635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AD59D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w:t>
            </w:r>
          </w:p>
        </w:tc>
        <w:tc>
          <w:tcPr>
            <w:tcW w:w="1244" w:type="dxa"/>
            <w:tcBorders>
              <w:top w:val="nil"/>
              <w:left w:val="nil"/>
              <w:bottom w:val="single" w:sz="4" w:space="0" w:color="auto"/>
              <w:right w:val="single" w:sz="4" w:space="0" w:color="auto"/>
            </w:tcBorders>
            <w:shd w:val="clear" w:color="auto" w:fill="auto"/>
            <w:hideMark/>
          </w:tcPr>
          <w:p w14:paraId="3001B1D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w:t>
            </w:r>
          </w:p>
        </w:tc>
        <w:tc>
          <w:tcPr>
            <w:tcW w:w="1395" w:type="dxa"/>
            <w:tcBorders>
              <w:top w:val="nil"/>
              <w:left w:val="nil"/>
              <w:bottom w:val="single" w:sz="4" w:space="0" w:color="auto"/>
              <w:right w:val="single" w:sz="4" w:space="0" w:color="auto"/>
            </w:tcBorders>
            <w:shd w:val="clear" w:color="auto" w:fill="auto"/>
            <w:hideMark/>
          </w:tcPr>
          <w:p w14:paraId="4C10C83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w:t>
            </w:r>
          </w:p>
        </w:tc>
        <w:tc>
          <w:tcPr>
            <w:tcW w:w="711" w:type="dxa"/>
            <w:tcBorders>
              <w:top w:val="nil"/>
              <w:left w:val="nil"/>
              <w:bottom w:val="single" w:sz="4" w:space="0" w:color="auto"/>
              <w:right w:val="single" w:sz="4" w:space="0" w:color="auto"/>
            </w:tcBorders>
            <w:shd w:val="clear" w:color="auto" w:fill="auto"/>
            <w:hideMark/>
          </w:tcPr>
          <w:p w14:paraId="3ADDE5E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w:t>
            </w:r>
          </w:p>
        </w:tc>
      </w:tr>
      <w:tr w:rsidR="00286820" w:rsidRPr="00286820" w14:paraId="7E64E34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4FF6533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37E331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21F9A677"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1.Կոյուղու կոլեկտոր Կ1</w:t>
            </w:r>
          </w:p>
        </w:tc>
        <w:tc>
          <w:tcPr>
            <w:tcW w:w="1192" w:type="dxa"/>
            <w:tcBorders>
              <w:top w:val="nil"/>
              <w:left w:val="nil"/>
              <w:bottom w:val="single" w:sz="4" w:space="0" w:color="auto"/>
              <w:right w:val="single" w:sz="4" w:space="0" w:color="auto"/>
            </w:tcBorders>
            <w:shd w:val="clear" w:color="000000" w:fill="FCD5B4"/>
            <w:hideMark/>
          </w:tcPr>
          <w:p w14:paraId="0173F0C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7E9026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10EB3F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4C19E72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hideMark/>
          </w:tcPr>
          <w:p w14:paraId="18C5FC1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r>
      <w:tr w:rsidR="00286820" w:rsidRPr="00286820" w14:paraId="23A5E59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7034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0EA26E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866A26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և բետոնային աշխատանքեր</w:t>
            </w:r>
          </w:p>
        </w:tc>
        <w:tc>
          <w:tcPr>
            <w:tcW w:w="1192" w:type="dxa"/>
            <w:tcBorders>
              <w:top w:val="nil"/>
              <w:left w:val="nil"/>
              <w:bottom w:val="single" w:sz="4" w:space="0" w:color="auto"/>
              <w:right w:val="single" w:sz="4" w:space="0" w:color="auto"/>
            </w:tcBorders>
            <w:shd w:val="clear" w:color="auto" w:fill="auto"/>
            <w:hideMark/>
          </w:tcPr>
          <w:p w14:paraId="647123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3768B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5DBDA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6E6AAD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D8789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F20CD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661A8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w:t>
            </w:r>
          </w:p>
        </w:tc>
        <w:tc>
          <w:tcPr>
            <w:tcW w:w="1505" w:type="dxa"/>
            <w:tcBorders>
              <w:top w:val="nil"/>
              <w:left w:val="nil"/>
              <w:bottom w:val="single" w:sz="4" w:space="0" w:color="auto"/>
              <w:right w:val="single" w:sz="4" w:space="0" w:color="auto"/>
            </w:tcBorders>
            <w:shd w:val="clear" w:color="auto" w:fill="auto"/>
            <w:vAlign w:val="center"/>
            <w:hideMark/>
          </w:tcPr>
          <w:p w14:paraId="1E13FE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000689E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5E601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E65BC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285,2</w:t>
            </w:r>
          </w:p>
        </w:tc>
        <w:tc>
          <w:tcPr>
            <w:tcW w:w="1244" w:type="dxa"/>
            <w:tcBorders>
              <w:top w:val="nil"/>
              <w:left w:val="nil"/>
              <w:bottom w:val="single" w:sz="4" w:space="0" w:color="auto"/>
              <w:right w:val="single" w:sz="4" w:space="0" w:color="auto"/>
            </w:tcBorders>
            <w:shd w:val="clear" w:color="auto" w:fill="auto"/>
            <w:noWrap/>
            <w:vAlign w:val="center"/>
            <w:hideMark/>
          </w:tcPr>
          <w:p w14:paraId="275B39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71A9717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173,89</w:t>
            </w:r>
          </w:p>
        </w:tc>
        <w:tc>
          <w:tcPr>
            <w:tcW w:w="711" w:type="dxa"/>
            <w:tcBorders>
              <w:top w:val="nil"/>
              <w:left w:val="nil"/>
              <w:bottom w:val="single" w:sz="4" w:space="0" w:color="auto"/>
              <w:right w:val="single" w:sz="4" w:space="0" w:color="auto"/>
            </w:tcBorders>
            <w:shd w:val="clear" w:color="auto" w:fill="auto"/>
            <w:noWrap/>
            <w:vAlign w:val="center"/>
            <w:hideMark/>
          </w:tcPr>
          <w:p w14:paraId="0C7364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E2973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E36CA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w:t>
            </w:r>
          </w:p>
        </w:tc>
        <w:tc>
          <w:tcPr>
            <w:tcW w:w="1505" w:type="dxa"/>
            <w:tcBorders>
              <w:top w:val="nil"/>
              <w:left w:val="nil"/>
              <w:bottom w:val="single" w:sz="4" w:space="0" w:color="auto"/>
              <w:right w:val="single" w:sz="4" w:space="0" w:color="auto"/>
            </w:tcBorders>
            <w:shd w:val="clear" w:color="auto" w:fill="auto"/>
            <w:vAlign w:val="center"/>
            <w:hideMark/>
          </w:tcPr>
          <w:p w14:paraId="18CCD0C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047281D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7EAFD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158B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7,6</w:t>
            </w:r>
          </w:p>
        </w:tc>
        <w:tc>
          <w:tcPr>
            <w:tcW w:w="1244" w:type="dxa"/>
            <w:tcBorders>
              <w:top w:val="nil"/>
              <w:left w:val="nil"/>
              <w:bottom w:val="single" w:sz="4" w:space="0" w:color="auto"/>
              <w:right w:val="single" w:sz="4" w:space="0" w:color="auto"/>
            </w:tcBorders>
            <w:shd w:val="clear" w:color="auto" w:fill="auto"/>
            <w:noWrap/>
            <w:vAlign w:val="center"/>
            <w:hideMark/>
          </w:tcPr>
          <w:p w14:paraId="4EA454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115779A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5,72</w:t>
            </w:r>
          </w:p>
        </w:tc>
        <w:tc>
          <w:tcPr>
            <w:tcW w:w="711" w:type="dxa"/>
            <w:tcBorders>
              <w:top w:val="nil"/>
              <w:left w:val="nil"/>
              <w:bottom w:val="single" w:sz="4" w:space="0" w:color="auto"/>
              <w:right w:val="single" w:sz="4" w:space="0" w:color="auto"/>
            </w:tcBorders>
            <w:shd w:val="clear" w:color="auto" w:fill="auto"/>
            <w:noWrap/>
            <w:vAlign w:val="center"/>
            <w:hideMark/>
          </w:tcPr>
          <w:p w14:paraId="63E1A7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700C37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CFCCA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w:t>
            </w:r>
          </w:p>
        </w:tc>
        <w:tc>
          <w:tcPr>
            <w:tcW w:w="1505" w:type="dxa"/>
            <w:tcBorders>
              <w:top w:val="nil"/>
              <w:left w:val="nil"/>
              <w:bottom w:val="single" w:sz="4" w:space="0" w:color="auto"/>
              <w:right w:val="single" w:sz="4" w:space="0" w:color="auto"/>
            </w:tcBorders>
            <w:shd w:val="clear" w:color="auto" w:fill="auto"/>
            <w:vAlign w:val="center"/>
            <w:hideMark/>
          </w:tcPr>
          <w:p w14:paraId="23EC15C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330CB3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94B92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3FD3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8,8</w:t>
            </w:r>
          </w:p>
        </w:tc>
        <w:tc>
          <w:tcPr>
            <w:tcW w:w="1244" w:type="dxa"/>
            <w:tcBorders>
              <w:top w:val="nil"/>
              <w:left w:val="nil"/>
              <w:bottom w:val="single" w:sz="4" w:space="0" w:color="auto"/>
              <w:right w:val="single" w:sz="4" w:space="0" w:color="auto"/>
            </w:tcBorders>
            <w:shd w:val="clear" w:color="auto" w:fill="auto"/>
            <w:noWrap/>
            <w:vAlign w:val="center"/>
            <w:hideMark/>
          </w:tcPr>
          <w:p w14:paraId="329AF20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7D44502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52,99</w:t>
            </w:r>
          </w:p>
        </w:tc>
        <w:tc>
          <w:tcPr>
            <w:tcW w:w="711" w:type="dxa"/>
            <w:tcBorders>
              <w:top w:val="nil"/>
              <w:left w:val="nil"/>
              <w:bottom w:val="single" w:sz="4" w:space="0" w:color="auto"/>
              <w:right w:val="single" w:sz="4" w:space="0" w:color="auto"/>
            </w:tcBorders>
            <w:shd w:val="clear" w:color="auto" w:fill="auto"/>
            <w:noWrap/>
            <w:vAlign w:val="center"/>
            <w:hideMark/>
          </w:tcPr>
          <w:p w14:paraId="40C314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965B9E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57E71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w:t>
            </w:r>
          </w:p>
        </w:tc>
        <w:tc>
          <w:tcPr>
            <w:tcW w:w="1505" w:type="dxa"/>
            <w:tcBorders>
              <w:top w:val="nil"/>
              <w:left w:val="nil"/>
              <w:bottom w:val="single" w:sz="4" w:space="0" w:color="auto"/>
              <w:right w:val="single" w:sz="4" w:space="0" w:color="auto"/>
            </w:tcBorders>
            <w:shd w:val="clear" w:color="auto" w:fill="auto"/>
            <w:vAlign w:val="center"/>
            <w:hideMark/>
          </w:tcPr>
          <w:p w14:paraId="2E49AAB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5B27C3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F80A0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9B78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131,5</w:t>
            </w:r>
          </w:p>
        </w:tc>
        <w:tc>
          <w:tcPr>
            <w:tcW w:w="1244" w:type="dxa"/>
            <w:tcBorders>
              <w:top w:val="nil"/>
              <w:left w:val="nil"/>
              <w:bottom w:val="single" w:sz="4" w:space="0" w:color="auto"/>
              <w:right w:val="single" w:sz="4" w:space="0" w:color="auto"/>
            </w:tcBorders>
            <w:shd w:val="clear" w:color="auto" w:fill="auto"/>
            <w:noWrap/>
            <w:vAlign w:val="center"/>
            <w:hideMark/>
          </w:tcPr>
          <w:p w14:paraId="7B60BF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499FC8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132,50</w:t>
            </w:r>
          </w:p>
        </w:tc>
        <w:tc>
          <w:tcPr>
            <w:tcW w:w="711" w:type="dxa"/>
            <w:tcBorders>
              <w:top w:val="nil"/>
              <w:left w:val="nil"/>
              <w:bottom w:val="single" w:sz="4" w:space="0" w:color="auto"/>
              <w:right w:val="single" w:sz="4" w:space="0" w:color="auto"/>
            </w:tcBorders>
            <w:shd w:val="clear" w:color="auto" w:fill="auto"/>
            <w:noWrap/>
            <w:vAlign w:val="center"/>
            <w:hideMark/>
          </w:tcPr>
          <w:p w14:paraId="11C97A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950DA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9AD71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w:t>
            </w:r>
          </w:p>
        </w:tc>
        <w:tc>
          <w:tcPr>
            <w:tcW w:w="1505" w:type="dxa"/>
            <w:tcBorders>
              <w:top w:val="nil"/>
              <w:left w:val="nil"/>
              <w:bottom w:val="single" w:sz="4" w:space="0" w:color="auto"/>
              <w:right w:val="single" w:sz="4" w:space="0" w:color="auto"/>
            </w:tcBorders>
            <w:shd w:val="clear" w:color="auto" w:fill="auto"/>
            <w:vAlign w:val="center"/>
            <w:hideMark/>
          </w:tcPr>
          <w:p w14:paraId="253B9D4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B0C63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5591C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6AEB6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284,40</w:t>
            </w:r>
          </w:p>
        </w:tc>
        <w:tc>
          <w:tcPr>
            <w:tcW w:w="1244" w:type="dxa"/>
            <w:tcBorders>
              <w:top w:val="nil"/>
              <w:left w:val="nil"/>
              <w:bottom w:val="single" w:sz="4" w:space="0" w:color="auto"/>
              <w:right w:val="single" w:sz="4" w:space="0" w:color="auto"/>
            </w:tcBorders>
            <w:shd w:val="clear" w:color="auto" w:fill="auto"/>
            <w:noWrap/>
            <w:vAlign w:val="center"/>
            <w:hideMark/>
          </w:tcPr>
          <w:p w14:paraId="57A3C9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16E1B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55,91</w:t>
            </w:r>
          </w:p>
        </w:tc>
        <w:tc>
          <w:tcPr>
            <w:tcW w:w="711" w:type="dxa"/>
            <w:tcBorders>
              <w:top w:val="nil"/>
              <w:left w:val="nil"/>
              <w:bottom w:val="single" w:sz="4" w:space="0" w:color="auto"/>
              <w:right w:val="single" w:sz="4" w:space="0" w:color="auto"/>
            </w:tcBorders>
            <w:shd w:val="clear" w:color="auto" w:fill="auto"/>
            <w:noWrap/>
            <w:vAlign w:val="center"/>
            <w:hideMark/>
          </w:tcPr>
          <w:p w14:paraId="38100B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5E73216"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3A95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w:t>
            </w:r>
          </w:p>
        </w:tc>
        <w:tc>
          <w:tcPr>
            <w:tcW w:w="1505" w:type="dxa"/>
            <w:tcBorders>
              <w:top w:val="nil"/>
              <w:left w:val="nil"/>
              <w:bottom w:val="single" w:sz="4" w:space="0" w:color="auto"/>
              <w:right w:val="single" w:sz="4" w:space="0" w:color="auto"/>
            </w:tcBorders>
            <w:shd w:val="clear" w:color="auto" w:fill="auto"/>
            <w:vAlign w:val="center"/>
            <w:hideMark/>
          </w:tcPr>
          <w:p w14:paraId="197A4F7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44874B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AB124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8C7D0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284,40</w:t>
            </w:r>
          </w:p>
        </w:tc>
        <w:tc>
          <w:tcPr>
            <w:tcW w:w="1244" w:type="dxa"/>
            <w:tcBorders>
              <w:top w:val="nil"/>
              <w:left w:val="nil"/>
              <w:bottom w:val="single" w:sz="4" w:space="0" w:color="auto"/>
              <w:right w:val="single" w:sz="4" w:space="0" w:color="auto"/>
            </w:tcBorders>
            <w:shd w:val="clear" w:color="auto" w:fill="auto"/>
            <w:noWrap/>
            <w:vAlign w:val="center"/>
            <w:hideMark/>
          </w:tcPr>
          <w:p w14:paraId="148E6D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6FBECC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37,27</w:t>
            </w:r>
          </w:p>
        </w:tc>
        <w:tc>
          <w:tcPr>
            <w:tcW w:w="711" w:type="dxa"/>
            <w:tcBorders>
              <w:top w:val="nil"/>
              <w:left w:val="nil"/>
              <w:bottom w:val="single" w:sz="4" w:space="0" w:color="auto"/>
              <w:right w:val="single" w:sz="4" w:space="0" w:color="auto"/>
            </w:tcBorders>
            <w:shd w:val="clear" w:color="auto" w:fill="auto"/>
            <w:noWrap/>
            <w:vAlign w:val="center"/>
            <w:hideMark/>
          </w:tcPr>
          <w:p w14:paraId="79B6D3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9016E2" w14:textId="77777777" w:rsidTr="00286820">
        <w:trPr>
          <w:trHeight w:val="122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796A3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w:t>
            </w:r>
          </w:p>
        </w:tc>
        <w:tc>
          <w:tcPr>
            <w:tcW w:w="1505" w:type="dxa"/>
            <w:tcBorders>
              <w:top w:val="nil"/>
              <w:left w:val="nil"/>
              <w:bottom w:val="single" w:sz="4" w:space="0" w:color="auto"/>
              <w:right w:val="single" w:sz="4" w:space="0" w:color="auto"/>
            </w:tcBorders>
            <w:shd w:val="clear" w:color="auto" w:fill="auto"/>
            <w:vAlign w:val="center"/>
            <w:hideMark/>
          </w:tcPr>
          <w:p w14:paraId="69EC429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27C3F57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3ADE4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111A0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21,4</w:t>
            </w:r>
          </w:p>
        </w:tc>
        <w:tc>
          <w:tcPr>
            <w:tcW w:w="1244" w:type="dxa"/>
            <w:tcBorders>
              <w:top w:val="nil"/>
              <w:left w:val="nil"/>
              <w:bottom w:val="single" w:sz="4" w:space="0" w:color="auto"/>
              <w:right w:val="single" w:sz="4" w:space="0" w:color="auto"/>
            </w:tcBorders>
            <w:shd w:val="clear" w:color="auto" w:fill="auto"/>
            <w:noWrap/>
            <w:vAlign w:val="center"/>
            <w:hideMark/>
          </w:tcPr>
          <w:p w14:paraId="7C4E1FA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5C205D5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147,01</w:t>
            </w:r>
          </w:p>
        </w:tc>
        <w:tc>
          <w:tcPr>
            <w:tcW w:w="711" w:type="dxa"/>
            <w:tcBorders>
              <w:top w:val="nil"/>
              <w:left w:val="nil"/>
              <w:bottom w:val="single" w:sz="4" w:space="0" w:color="auto"/>
              <w:right w:val="single" w:sz="4" w:space="0" w:color="auto"/>
            </w:tcBorders>
            <w:shd w:val="clear" w:color="auto" w:fill="auto"/>
            <w:noWrap/>
            <w:vAlign w:val="center"/>
            <w:hideMark/>
          </w:tcPr>
          <w:p w14:paraId="60A8FA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3BC0FB"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CAA89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1,8</w:t>
            </w:r>
          </w:p>
        </w:tc>
        <w:tc>
          <w:tcPr>
            <w:tcW w:w="1505" w:type="dxa"/>
            <w:tcBorders>
              <w:top w:val="nil"/>
              <w:left w:val="nil"/>
              <w:bottom w:val="single" w:sz="4" w:space="0" w:color="auto"/>
              <w:right w:val="single" w:sz="4" w:space="0" w:color="auto"/>
            </w:tcBorders>
            <w:shd w:val="clear" w:color="auto" w:fill="auto"/>
            <w:vAlign w:val="center"/>
            <w:hideMark/>
          </w:tcPr>
          <w:p w14:paraId="18B3073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2729B3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5DA4D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D10F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91,0</w:t>
            </w:r>
          </w:p>
        </w:tc>
        <w:tc>
          <w:tcPr>
            <w:tcW w:w="1244" w:type="dxa"/>
            <w:tcBorders>
              <w:top w:val="nil"/>
              <w:left w:val="nil"/>
              <w:bottom w:val="single" w:sz="4" w:space="0" w:color="auto"/>
              <w:right w:val="single" w:sz="4" w:space="0" w:color="auto"/>
            </w:tcBorders>
            <w:shd w:val="clear" w:color="auto" w:fill="auto"/>
            <w:noWrap/>
            <w:vAlign w:val="center"/>
            <w:hideMark/>
          </w:tcPr>
          <w:p w14:paraId="4956DB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243A01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491,29</w:t>
            </w:r>
          </w:p>
        </w:tc>
        <w:tc>
          <w:tcPr>
            <w:tcW w:w="711" w:type="dxa"/>
            <w:tcBorders>
              <w:top w:val="nil"/>
              <w:left w:val="nil"/>
              <w:bottom w:val="single" w:sz="4" w:space="0" w:color="auto"/>
              <w:right w:val="single" w:sz="4" w:space="0" w:color="auto"/>
            </w:tcBorders>
            <w:shd w:val="clear" w:color="auto" w:fill="auto"/>
            <w:noWrap/>
            <w:vAlign w:val="center"/>
            <w:hideMark/>
          </w:tcPr>
          <w:p w14:paraId="60503C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DA0E447" w14:textId="77777777" w:rsidTr="00286820">
        <w:trPr>
          <w:trHeight w:val="134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6716B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w:t>
            </w:r>
          </w:p>
        </w:tc>
        <w:tc>
          <w:tcPr>
            <w:tcW w:w="1505" w:type="dxa"/>
            <w:tcBorders>
              <w:top w:val="nil"/>
              <w:left w:val="nil"/>
              <w:bottom w:val="single" w:sz="4" w:space="0" w:color="auto"/>
              <w:right w:val="single" w:sz="4" w:space="0" w:color="auto"/>
            </w:tcBorders>
            <w:shd w:val="clear" w:color="auto" w:fill="auto"/>
            <w:vAlign w:val="center"/>
            <w:hideMark/>
          </w:tcPr>
          <w:p w14:paraId="49DFCA98"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96BF35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D6283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75329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294,0</w:t>
            </w:r>
          </w:p>
        </w:tc>
        <w:tc>
          <w:tcPr>
            <w:tcW w:w="1244" w:type="dxa"/>
            <w:tcBorders>
              <w:top w:val="nil"/>
              <w:left w:val="nil"/>
              <w:bottom w:val="single" w:sz="4" w:space="0" w:color="auto"/>
              <w:right w:val="single" w:sz="4" w:space="0" w:color="auto"/>
            </w:tcBorders>
            <w:shd w:val="clear" w:color="auto" w:fill="auto"/>
            <w:noWrap/>
            <w:vAlign w:val="center"/>
            <w:hideMark/>
          </w:tcPr>
          <w:p w14:paraId="0C70385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482D2B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19,37</w:t>
            </w:r>
          </w:p>
        </w:tc>
        <w:tc>
          <w:tcPr>
            <w:tcW w:w="711" w:type="dxa"/>
            <w:tcBorders>
              <w:top w:val="nil"/>
              <w:left w:val="nil"/>
              <w:bottom w:val="single" w:sz="4" w:space="0" w:color="auto"/>
              <w:right w:val="single" w:sz="4" w:space="0" w:color="auto"/>
            </w:tcBorders>
            <w:shd w:val="clear" w:color="auto" w:fill="auto"/>
            <w:noWrap/>
            <w:vAlign w:val="center"/>
            <w:hideMark/>
          </w:tcPr>
          <w:p w14:paraId="07E8EB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543994" w14:textId="77777777" w:rsidTr="00286820">
        <w:trPr>
          <w:trHeight w:val="683"/>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6234C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1,10</w:t>
            </w:r>
          </w:p>
        </w:tc>
        <w:tc>
          <w:tcPr>
            <w:tcW w:w="1505" w:type="dxa"/>
            <w:tcBorders>
              <w:top w:val="nil"/>
              <w:left w:val="nil"/>
              <w:bottom w:val="single" w:sz="4" w:space="0" w:color="auto"/>
              <w:right w:val="single" w:sz="4" w:space="0" w:color="auto"/>
            </w:tcBorders>
            <w:shd w:val="clear" w:color="auto" w:fill="auto"/>
            <w:vAlign w:val="center"/>
            <w:hideMark/>
          </w:tcPr>
          <w:p w14:paraId="028FD75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vAlign w:val="center"/>
            <w:hideMark/>
          </w:tcPr>
          <w:p w14:paraId="6343FF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2A3A5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B13BD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294,0</w:t>
            </w:r>
          </w:p>
        </w:tc>
        <w:tc>
          <w:tcPr>
            <w:tcW w:w="1244" w:type="dxa"/>
            <w:tcBorders>
              <w:top w:val="nil"/>
              <w:left w:val="nil"/>
              <w:bottom w:val="single" w:sz="4" w:space="0" w:color="auto"/>
              <w:right w:val="single" w:sz="4" w:space="0" w:color="auto"/>
            </w:tcBorders>
            <w:shd w:val="clear" w:color="auto" w:fill="auto"/>
            <w:noWrap/>
            <w:vAlign w:val="center"/>
            <w:hideMark/>
          </w:tcPr>
          <w:p w14:paraId="5F64A9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33C779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23,78</w:t>
            </w:r>
          </w:p>
        </w:tc>
        <w:tc>
          <w:tcPr>
            <w:tcW w:w="711" w:type="dxa"/>
            <w:tcBorders>
              <w:top w:val="nil"/>
              <w:left w:val="nil"/>
              <w:bottom w:val="single" w:sz="4" w:space="0" w:color="auto"/>
              <w:right w:val="single" w:sz="4" w:space="0" w:color="auto"/>
            </w:tcBorders>
            <w:shd w:val="clear" w:color="auto" w:fill="auto"/>
            <w:noWrap/>
            <w:vAlign w:val="center"/>
            <w:hideMark/>
          </w:tcPr>
          <w:p w14:paraId="06893F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96C0A2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31C6F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w:t>
            </w:r>
          </w:p>
        </w:tc>
        <w:tc>
          <w:tcPr>
            <w:tcW w:w="1505" w:type="dxa"/>
            <w:tcBorders>
              <w:top w:val="nil"/>
              <w:left w:val="nil"/>
              <w:bottom w:val="single" w:sz="4" w:space="0" w:color="auto"/>
              <w:right w:val="single" w:sz="4" w:space="0" w:color="auto"/>
            </w:tcBorders>
            <w:shd w:val="clear" w:color="auto" w:fill="auto"/>
            <w:vAlign w:val="center"/>
            <w:hideMark/>
          </w:tcPr>
          <w:p w14:paraId="4CAA0622"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31BA26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4D633E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65BF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139,1</w:t>
            </w:r>
          </w:p>
        </w:tc>
        <w:tc>
          <w:tcPr>
            <w:tcW w:w="1244" w:type="dxa"/>
            <w:tcBorders>
              <w:top w:val="nil"/>
              <w:left w:val="nil"/>
              <w:bottom w:val="single" w:sz="4" w:space="0" w:color="auto"/>
              <w:right w:val="single" w:sz="4" w:space="0" w:color="auto"/>
            </w:tcBorders>
            <w:shd w:val="clear" w:color="auto" w:fill="auto"/>
            <w:noWrap/>
            <w:vAlign w:val="center"/>
            <w:hideMark/>
          </w:tcPr>
          <w:p w14:paraId="2163759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7FA2F8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13,05</w:t>
            </w:r>
          </w:p>
        </w:tc>
        <w:tc>
          <w:tcPr>
            <w:tcW w:w="711" w:type="dxa"/>
            <w:tcBorders>
              <w:top w:val="nil"/>
              <w:left w:val="nil"/>
              <w:bottom w:val="single" w:sz="4" w:space="0" w:color="auto"/>
              <w:right w:val="single" w:sz="4" w:space="0" w:color="auto"/>
            </w:tcBorders>
            <w:shd w:val="clear" w:color="auto" w:fill="auto"/>
            <w:noWrap/>
            <w:vAlign w:val="center"/>
            <w:hideMark/>
          </w:tcPr>
          <w:p w14:paraId="2A2BB2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3FFE7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0CE6DB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A53960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33AFDD05"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CBEC5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D9AAB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1BD28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0B608A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1152,77</w:t>
            </w:r>
          </w:p>
        </w:tc>
        <w:tc>
          <w:tcPr>
            <w:tcW w:w="711" w:type="dxa"/>
            <w:tcBorders>
              <w:top w:val="nil"/>
              <w:left w:val="nil"/>
              <w:bottom w:val="single" w:sz="4" w:space="0" w:color="auto"/>
              <w:right w:val="single" w:sz="4" w:space="0" w:color="auto"/>
            </w:tcBorders>
            <w:shd w:val="clear" w:color="000000" w:fill="F2DCDB"/>
            <w:vAlign w:val="center"/>
            <w:hideMark/>
          </w:tcPr>
          <w:p w14:paraId="62770D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0,48</w:t>
            </w:r>
          </w:p>
        </w:tc>
      </w:tr>
      <w:tr w:rsidR="00286820" w:rsidRPr="00286820" w14:paraId="314C8101"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E10E4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9117C1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6ED23619"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117262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C4081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1C658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1320E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86978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A8DEFF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FDDB1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w:t>
            </w:r>
          </w:p>
        </w:tc>
        <w:tc>
          <w:tcPr>
            <w:tcW w:w="1505" w:type="dxa"/>
            <w:tcBorders>
              <w:top w:val="nil"/>
              <w:left w:val="nil"/>
              <w:bottom w:val="single" w:sz="4" w:space="0" w:color="auto"/>
              <w:right w:val="single" w:sz="4" w:space="0" w:color="auto"/>
            </w:tcBorders>
            <w:shd w:val="clear" w:color="auto" w:fill="auto"/>
            <w:vAlign w:val="center"/>
            <w:hideMark/>
          </w:tcPr>
          <w:p w14:paraId="4BCB692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558F09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6B7667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87E43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295,0</w:t>
            </w:r>
          </w:p>
        </w:tc>
        <w:tc>
          <w:tcPr>
            <w:tcW w:w="1244" w:type="dxa"/>
            <w:tcBorders>
              <w:top w:val="nil"/>
              <w:left w:val="nil"/>
              <w:bottom w:val="single" w:sz="4" w:space="0" w:color="auto"/>
              <w:right w:val="single" w:sz="4" w:space="0" w:color="auto"/>
            </w:tcBorders>
            <w:shd w:val="clear" w:color="auto" w:fill="auto"/>
            <w:noWrap/>
            <w:vAlign w:val="center"/>
            <w:hideMark/>
          </w:tcPr>
          <w:p w14:paraId="5EFC9CD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1C19BDD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2453,39</w:t>
            </w:r>
          </w:p>
        </w:tc>
        <w:tc>
          <w:tcPr>
            <w:tcW w:w="711" w:type="dxa"/>
            <w:tcBorders>
              <w:top w:val="nil"/>
              <w:left w:val="nil"/>
              <w:bottom w:val="single" w:sz="4" w:space="0" w:color="auto"/>
              <w:right w:val="single" w:sz="4" w:space="0" w:color="auto"/>
            </w:tcBorders>
            <w:shd w:val="clear" w:color="auto" w:fill="auto"/>
            <w:noWrap/>
            <w:vAlign w:val="center"/>
            <w:hideMark/>
          </w:tcPr>
          <w:p w14:paraId="2295DE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DD38C0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3CB11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1,13</w:t>
            </w:r>
          </w:p>
        </w:tc>
        <w:tc>
          <w:tcPr>
            <w:tcW w:w="1505" w:type="dxa"/>
            <w:tcBorders>
              <w:top w:val="nil"/>
              <w:left w:val="nil"/>
              <w:bottom w:val="single" w:sz="4" w:space="0" w:color="auto"/>
              <w:right w:val="single" w:sz="4" w:space="0" w:color="auto"/>
            </w:tcBorders>
            <w:shd w:val="clear" w:color="auto" w:fill="auto"/>
            <w:vAlign w:val="center"/>
            <w:hideMark/>
          </w:tcPr>
          <w:p w14:paraId="4D63E7E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CC4432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05074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99AC3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50,0</w:t>
            </w:r>
          </w:p>
        </w:tc>
        <w:tc>
          <w:tcPr>
            <w:tcW w:w="1244" w:type="dxa"/>
            <w:tcBorders>
              <w:top w:val="nil"/>
              <w:left w:val="nil"/>
              <w:bottom w:val="single" w:sz="4" w:space="0" w:color="auto"/>
              <w:right w:val="single" w:sz="4" w:space="0" w:color="auto"/>
            </w:tcBorders>
            <w:shd w:val="clear" w:color="auto" w:fill="auto"/>
            <w:noWrap/>
            <w:vAlign w:val="center"/>
            <w:hideMark/>
          </w:tcPr>
          <w:p w14:paraId="114483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0C81F7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35,53</w:t>
            </w:r>
          </w:p>
        </w:tc>
        <w:tc>
          <w:tcPr>
            <w:tcW w:w="711" w:type="dxa"/>
            <w:tcBorders>
              <w:top w:val="nil"/>
              <w:left w:val="nil"/>
              <w:bottom w:val="single" w:sz="4" w:space="0" w:color="auto"/>
              <w:right w:val="single" w:sz="4" w:space="0" w:color="auto"/>
            </w:tcBorders>
            <w:shd w:val="clear" w:color="auto" w:fill="auto"/>
            <w:noWrap/>
            <w:vAlign w:val="center"/>
            <w:hideMark/>
          </w:tcPr>
          <w:p w14:paraId="70FB90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CD551F"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AF17D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1,14</w:t>
            </w:r>
          </w:p>
        </w:tc>
        <w:tc>
          <w:tcPr>
            <w:tcW w:w="1505" w:type="dxa"/>
            <w:tcBorders>
              <w:top w:val="nil"/>
              <w:left w:val="nil"/>
              <w:bottom w:val="single" w:sz="4" w:space="0" w:color="auto"/>
              <w:right w:val="single" w:sz="4" w:space="0" w:color="auto"/>
            </w:tcBorders>
            <w:shd w:val="clear" w:color="auto" w:fill="auto"/>
            <w:vAlign w:val="center"/>
            <w:hideMark/>
          </w:tcPr>
          <w:p w14:paraId="5332A1B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871F6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70BF3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098FB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0,295</w:t>
            </w:r>
          </w:p>
        </w:tc>
        <w:tc>
          <w:tcPr>
            <w:tcW w:w="1244" w:type="dxa"/>
            <w:tcBorders>
              <w:top w:val="nil"/>
              <w:left w:val="nil"/>
              <w:bottom w:val="single" w:sz="4" w:space="0" w:color="auto"/>
              <w:right w:val="single" w:sz="4" w:space="0" w:color="auto"/>
            </w:tcBorders>
            <w:shd w:val="clear" w:color="auto" w:fill="auto"/>
            <w:noWrap/>
            <w:vAlign w:val="center"/>
            <w:hideMark/>
          </w:tcPr>
          <w:p w14:paraId="57E4E2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02C087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99,20</w:t>
            </w:r>
          </w:p>
        </w:tc>
        <w:tc>
          <w:tcPr>
            <w:tcW w:w="711" w:type="dxa"/>
            <w:tcBorders>
              <w:top w:val="nil"/>
              <w:left w:val="nil"/>
              <w:bottom w:val="single" w:sz="4" w:space="0" w:color="auto"/>
              <w:right w:val="single" w:sz="4" w:space="0" w:color="auto"/>
            </w:tcBorders>
            <w:shd w:val="clear" w:color="auto" w:fill="auto"/>
            <w:noWrap/>
            <w:vAlign w:val="center"/>
            <w:hideMark/>
          </w:tcPr>
          <w:p w14:paraId="2F0EB89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E48D5E"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A47814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437FDD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31170E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F2615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31F54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3F11CD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3EBE69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2588,12</w:t>
            </w:r>
          </w:p>
        </w:tc>
        <w:tc>
          <w:tcPr>
            <w:tcW w:w="711" w:type="dxa"/>
            <w:tcBorders>
              <w:top w:val="nil"/>
              <w:left w:val="nil"/>
              <w:bottom w:val="single" w:sz="4" w:space="0" w:color="auto"/>
              <w:right w:val="single" w:sz="4" w:space="0" w:color="auto"/>
            </w:tcBorders>
            <w:shd w:val="clear" w:color="000000" w:fill="F2DCDB"/>
            <w:vAlign w:val="center"/>
            <w:hideMark/>
          </w:tcPr>
          <w:p w14:paraId="4BF995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1,09</w:t>
            </w:r>
          </w:p>
        </w:tc>
      </w:tr>
      <w:tr w:rsidR="00286820" w:rsidRPr="00F42521" w14:paraId="1A71BD65" w14:textId="77777777" w:rsidTr="00286820">
        <w:trPr>
          <w:trHeight w:val="43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1034E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7CA4F0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7464923"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 ԳԴՀ-1-8,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=1,2-1,38</w:t>
            </w:r>
          </w:p>
        </w:tc>
        <w:tc>
          <w:tcPr>
            <w:tcW w:w="1192" w:type="dxa"/>
            <w:tcBorders>
              <w:top w:val="nil"/>
              <w:left w:val="nil"/>
              <w:bottom w:val="single" w:sz="4" w:space="0" w:color="auto"/>
              <w:right w:val="single" w:sz="4" w:space="0" w:color="auto"/>
            </w:tcBorders>
            <w:shd w:val="clear" w:color="auto" w:fill="auto"/>
            <w:vAlign w:val="center"/>
            <w:hideMark/>
          </w:tcPr>
          <w:p w14:paraId="2E7080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D0953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9E541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B08F1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12603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D09DD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7B8FC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1,15</w:t>
            </w:r>
          </w:p>
        </w:tc>
        <w:tc>
          <w:tcPr>
            <w:tcW w:w="1505" w:type="dxa"/>
            <w:tcBorders>
              <w:top w:val="nil"/>
              <w:left w:val="nil"/>
              <w:bottom w:val="single" w:sz="4" w:space="0" w:color="auto"/>
              <w:right w:val="single" w:sz="4" w:space="0" w:color="auto"/>
            </w:tcBorders>
            <w:shd w:val="clear" w:color="auto" w:fill="auto"/>
            <w:vAlign w:val="center"/>
            <w:hideMark/>
          </w:tcPr>
          <w:p w14:paraId="574889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14D2F85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D1000 հորերի հավաքովի ե.բ.  էլեմենտների և բետոնե կոնստրուկցիաների տեղադրում, ներառյալ  </w:t>
            </w:r>
            <w:r w:rsidRPr="00286820">
              <w:rPr>
                <w:rFonts w:ascii="Sylfaen" w:hAnsi="Sylfaen" w:cs="Arial"/>
                <w:sz w:val="22"/>
                <w:szCs w:val="22"/>
                <w:lang w:val="ru-RU" w:eastAsia="ru-RU"/>
              </w:rPr>
              <w:lastRenderedPageBreak/>
              <w:t>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7C8EDC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AC31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10,090</w:t>
            </w:r>
          </w:p>
        </w:tc>
        <w:tc>
          <w:tcPr>
            <w:tcW w:w="1244" w:type="dxa"/>
            <w:tcBorders>
              <w:top w:val="nil"/>
              <w:left w:val="nil"/>
              <w:bottom w:val="single" w:sz="4" w:space="0" w:color="auto"/>
              <w:right w:val="single" w:sz="4" w:space="0" w:color="auto"/>
            </w:tcBorders>
            <w:shd w:val="clear" w:color="auto" w:fill="auto"/>
            <w:noWrap/>
            <w:vAlign w:val="center"/>
            <w:hideMark/>
          </w:tcPr>
          <w:p w14:paraId="5BFC491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788DE59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431,17</w:t>
            </w:r>
          </w:p>
        </w:tc>
        <w:tc>
          <w:tcPr>
            <w:tcW w:w="711" w:type="dxa"/>
            <w:tcBorders>
              <w:top w:val="nil"/>
              <w:left w:val="nil"/>
              <w:bottom w:val="single" w:sz="4" w:space="0" w:color="auto"/>
              <w:right w:val="single" w:sz="4" w:space="0" w:color="auto"/>
            </w:tcBorders>
            <w:shd w:val="clear" w:color="auto" w:fill="auto"/>
            <w:noWrap/>
            <w:vAlign w:val="center"/>
            <w:hideMark/>
          </w:tcPr>
          <w:p w14:paraId="76AE3F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83924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44FD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1,16</w:t>
            </w:r>
          </w:p>
        </w:tc>
        <w:tc>
          <w:tcPr>
            <w:tcW w:w="1505" w:type="dxa"/>
            <w:tcBorders>
              <w:top w:val="nil"/>
              <w:left w:val="nil"/>
              <w:bottom w:val="single" w:sz="4" w:space="0" w:color="auto"/>
              <w:right w:val="single" w:sz="4" w:space="0" w:color="auto"/>
            </w:tcBorders>
            <w:shd w:val="clear" w:color="auto" w:fill="auto"/>
            <w:vAlign w:val="center"/>
            <w:hideMark/>
          </w:tcPr>
          <w:p w14:paraId="14BF00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E83346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0A7DF7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D828C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2,610</w:t>
            </w:r>
          </w:p>
        </w:tc>
        <w:tc>
          <w:tcPr>
            <w:tcW w:w="1244" w:type="dxa"/>
            <w:tcBorders>
              <w:top w:val="nil"/>
              <w:left w:val="nil"/>
              <w:bottom w:val="single" w:sz="4" w:space="0" w:color="auto"/>
              <w:right w:val="single" w:sz="4" w:space="0" w:color="auto"/>
            </w:tcBorders>
            <w:shd w:val="clear" w:color="auto" w:fill="auto"/>
            <w:noWrap/>
            <w:vAlign w:val="center"/>
            <w:hideMark/>
          </w:tcPr>
          <w:p w14:paraId="344354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16049F7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96,30</w:t>
            </w:r>
          </w:p>
        </w:tc>
        <w:tc>
          <w:tcPr>
            <w:tcW w:w="711" w:type="dxa"/>
            <w:tcBorders>
              <w:top w:val="nil"/>
              <w:left w:val="nil"/>
              <w:bottom w:val="single" w:sz="4" w:space="0" w:color="auto"/>
              <w:right w:val="single" w:sz="4" w:space="0" w:color="auto"/>
            </w:tcBorders>
            <w:shd w:val="clear" w:color="auto" w:fill="auto"/>
            <w:noWrap/>
            <w:vAlign w:val="center"/>
            <w:hideMark/>
          </w:tcPr>
          <w:p w14:paraId="4A66DE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E24A16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906A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1,17</w:t>
            </w:r>
          </w:p>
        </w:tc>
        <w:tc>
          <w:tcPr>
            <w:tcW w:w="1505" w:type="dxa"/>
            <w:tcBorders>
              <w:top w:val="nil"/>
              <w:left w:val="nil"/>
              <w:bottom w:val="single" w:sz="4" w:space="0" w:color="auto"/>
              <w:right w:val="single" w:sz="4" w:space="0" w:color="auto"/>
            </w:tcBorders>
            <w:shd w:val="clear" w:color="auto" w:fill="auto"/>
            <w:vAlign w:val="center"/>
            <w:hideMark/>
          </w:tcPr>
          <w:p w14:paraId="6844BC9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003108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009E86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CA36C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5,410</w:t>
            </w:r>
          </w:p>
        </w:tc>
        <w:tc>
          <w:tcPr>
            <w:tcW w:w="1244" w:type="dxa"/>
            <w:tcBorders>
              <w:top w:val="nil"/>
              <w:left w:val="nil"/>
              <w:bottom w:val="single" w:sz="4" w:space="0" w:color="auto"/>
              <w:right w:val="single" w:sz="4" w:space="0" w:color="auto"/>
            </w:tcBorders>
            <w:shd w:val="clear" w:color="auto" w:fill="auto"/>
            <w:noWrap/>
            <w:vAlign w:val="center"/>
            <w:hideMark/>
          </w:tcPr>
          <w:p w14:paraId="048390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463E05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227,67</w:t>
            </w:r>
          </w:p>
        </w:tc>
        <w:tc>
          <w:tcPr>
            <w:tcW w:w="711" w:type="dxa"/>
            <w:tcBorders>
              <w:top w:val="nil"/>
              <w:left w:val="nil"/>
              <w:bottom w:val="single" w:sz="4" w:space="0" w:color="auto"/>
              <w:right w:val="single" w:sz="4" w:space="0" w:color="auto"/>
            </w:tcBorders>
            <w:shd w:val="clear" w:color="auto" w:fill="auto"/>
            <w:noWrap/>
            <w:vAlign w:val="center"/>
            <w:hideMark/>
          </w:tcPr>
          <w:p w14:paraId="546412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94CD42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513E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1,18</w:t>
            </w:r>
          </w:p>
        </w:tc>
        <w:tc>
          <w:tcPr>
            <w:tcW w:w="1505" w:type="dxa"/>
            <w:tcBorders>
              <w:top w:val="nil"/>
              <w:left w:val="nil"/>
              <w:bottom w:val="single" w:sz="4" w:space="0" w:color="auto"/>
              <w:right w:val="single" w:sz="4" w:space="0" w:color="auto"/>
            </w:tcBorders>
            <w:shd w:val="clear" w:color="auto" w:fill="auto"/>
            <w:vAlign w:val="center"/>
            <w:hideMark/>
          </w:tcPr>
          <w:p w14:paraId="0DE9734F"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FF94EA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A4A41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DBC71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416B529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4D4C15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266,56</w:t>
            </w:r>
          </w:p>
        </w:tc>
        <w:tc>
          <w:tcPr>
            <w:tcW w:w="711" w:type="dxa"/>
            <w:tcBorders>
              <w:top w:val="nil"/>
              <w:left w:val="nil"/>
              <w:bottom w:val="single" w:sz="4" w:space="0" w:color="auto"/>
              <w:right w:val="single" w:sz="4" w:space="0" w:color="auto"/>
            </w:tcBorders>
            <w:shd w:val="clear" w:color="auto" w:fill="auto"/>
            <w:noWrap/>
            <w:vAlign w:val="center"/>
            <w:hideMark/>
          </w:tcPr>
          <w:p w14:paraId="7AD004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47074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7462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1,19</w:t>
            </w:r>
          </w:p>
        </w:tc>
        <w:tc>
          <w:tcPr>
            <w:tcW w:w="1505" w:type="dxa"/>
            <w:tcBorders>
              <w:top w:val="nil"/>
              <w:left w:val="nil"/>
              <w:bottom w:val="single" w:sz="4" w:space="0" w:color="auto"/>
              <w:right w:val="single" w:sz="4" w:space="0" w:color="auto"/>
            </w:tcBorders>
            <w:shd w:val="clear" w:color="auto" w:fill="auto"/>
            <w:vAlign w:val="center"/>
            <w:hideMark/>
          </w:tcPr>
          <w:p w14:paraId="12E7D336"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29E773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44F4B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113FA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167583E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355331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236,94</w:t>
            </w:r>
          </w:p>
        </w:tc>
        <w:tc>
          <w:tcPr>
            <w:tcW w:w="711" w:type="dxa"/>
            <w:tcBorders>
              <w:top w:val="nil"/>
              <w:left w:val="nil"/>
              <w:bottom w:val="single" w:sz="4" w:space="0" w:color="auto"/>
              <w:right w:val="single" w:sz="4" w:space="0" w:color="auto"/>
            </w:tcBorders>
            <w:shd w:val="clear" w:color="auto" w:fill="auto"/>
            <w:noWrap/>
            <w:vAlign w:val="center"/>
            <w:hideMark/>
          </w:tcPr>
          <w:p w14:paraId="539564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957415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EFB78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1,20</w:t>
            </w:r>
          </w:p>
        </w:tc>
        <w:tc>
          <w:tcPr>
            <w:tcW w:w="1505" w:type="dxa"/>
            <w:tcBorders>
              <w:top w:val="nil"/>
              <w:left w:val="nil"/>
              <w:bottom w:val="single" w:sz="4" w:space="0" w:color="auto"/>
              <w:right w:val="single" w:sz="4" w:space="0" w:color="auto"/>
            </w:tcBorders>
            <w:shd w:val="clear" w:color="auto" w:fill="auto"/>
            <w:vAlign w:val="center"/>
            <w:hideMark/>
          </w:tcPr>
          <w:p w14:paraId="776012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BB95AE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0E030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3A1F8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37B6548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68D4B8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1106,90</w:t>
            </w:r>
          </w:p>
        </w:tc>
        <w:tc>
          <w:tcPr>
            <w:tcW w:w="711" w:type="dxa"/>
            <w:tcBorders>
              <w:top w:val="nil"/>
              <w:left w:val="nil"/>
              <w:bottom w:val="single" w:sz="4" w:space="0" w:color="auto"/>
              <w:right w:val="single" w:sz="4" w:space="0" w:color="auto"/>
            </w:tcBorders>
            <w:shd w:val="clear" w:color="auto" w:fill="auto"/>
            <w:noWrap/>
            <w:vAlign w:val="center"/>
            <w:hideMark/>
          </w:tcPr>
          <w:p w14:paraId="43C14A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92A160"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72B98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w:t>
            </w:r>
          </w:p>
        </w:tc>
        <w:tc>
          <w:tcPr>
            <w:tcW w:w="1505" w:type="dxa"/>
            <w:tcBorders>
              <w:top w:val="nil"/>
              <w:left w:val="nil"/>
              <w:bottom w:val="single" w:sz="4" w:space="0" w:color="auto"/>
              <w:right w:val="single" w:sz="4" w:space="0" w:color="auto"/>
            </w:tcBorders>
            <w:shd w:val="clear" w:color="auto" w:fill="auto"/>
            <w:vAlign w:val="center"/>
            <w:hideMark/>
          </w:tcPr>
          <w:p w14:paraId="7344C48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3034C1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72DF88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480F8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0,0540</w:t>
            </w:r>
          </w:p>
        </w:tc>
        <w:tc>
          <w:tcPr>
            <w:tcW w:w="1244" w:type="dxa"/>
            <w:tcBorders>
              <w:top w:val="nil"/>
              <w:left w:val="nil"/>
              <w:bottom w:val="single" w:sz="4" w:space="0" w:color="auto"/>
              <w:right w:val="single" w:sz="4" w:space="0" w:color="auto"/>
            </w:tcBorders>
            <w:shd w:val="clear" w:color="auto" w:fill="auto"/>
            <w:noWrap/>
            <w:vAlign w:val="center"/>
            <w:hideMark/>
          </w:tcPr>
          <w:p w14:paraId="62D627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4CAE39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38,45</w:t>
            </w:r>
          </w:p>
        </w:tc>
        <w:tc>
          <w:tcPr>
            <w:tcW w:w="711" w:type="dxa"/>
            <w:tcBorders>
              <w:top w:val="nil"/>
              <w:left w:val="nil"/>
              <w:bottom w:val="single" w:sz="4" w:space="0" w:color="auto"/>
              <w:right w:val="single" w:sz="4" w:space="0" w:color="auto"/>
            </w:tcBorders>
            <w:shd w:val="clear" w:color="auto" w:fill="auto"/>
            <w:noWrap/>
            <w:vAlign w:val="center"/>
            <w:hideMark/>
          </w:tcPr>
          <w:p w14:paraId="52CE47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7070FB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45CD7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w:t>
            </w:r>
          </w:p>
        </w:tc>
        <w:tc>
          <w:tcPr>
            <w:tcW w:w="1505" w:type="dxa"/>
            <w:tcBorders>
              <w:top w:val="nil"/>
              <w:left w:val="nil"/>
              <w:bottom w:val="single" w:sz="4" w:space="0" w:color="auto"/>
              <w:right w:val="single" w:sz="4" w:space="0" w:color="auto"/>
            </w:tcBorders>
            <w:shd w:val="clear" w:color="auto" w:fill="auto"/>
            <w:vAlign w:val="center"/>
            <w:hideMark/>
          </w:tcPr>
          <w:p w14:paraId="12E9510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1BD5ABB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F2889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137A7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42,7</w:t>
            </w:r>
          </w:p>
        </w:tc>
        <w:tc>
          <w:tcPr>
            <w:tcW w:w="1244" w:type="dxa"/>
            <w:tcBorders>
              <w:top w:val="nil"/>
              <w:left w:val="nil"/>
              <w:bottom w:val="single" w:sz="4" w:space="0" w:color="auto"/>
              <w:right w:val="single" w:sz="4" w:space="0" w:color="auto"/>
            </w:tcBorders>
            <w:shd w:val="clear" w:color="auto" w:fill="auto"/>
            <w:noWrap/>
            <w:vAlign w:val="center"/>
            <w:hideMark/>
          </w:tcPr>
          <w:p w14:paraId="4F2246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7102E3C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47,21</w:t>
            </w:r>
          </w:p>
        </w:tc>
        <w:tc>
          <w:tcPr>
            <w:tcW w:w="711" w:type="dxa"/>
            <w:tcBorders>
              <w:top w:val="nil"/>
              <w:left w:val="nil"/>
              <w:bottom w:val="single" w:sz="4" w:space="0" w:color="auto"/>
              <w:right w:val="single" w:sz="4" w:space="0" w:color="auto"/>
            </w:tcBorders>
            <w:shd w:val="clear" w:color="auto" w:fill="auto"/>
            <w:noWrap/>
            <w:vAlign w:val="center"/>
            <w:hideMark/>
          </w:tcPr>
          <w:p w14:paraId="16E8AB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F4651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F268E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1,23</w:t>
            </w:r>
          </w:p>
        </w:tc>
        <w:tc>
          <w:tcPr>
            <w:tcW w:w="1505" w:type="dxa"/>
            <w:tcBorders>
              <w:top w:val="nil"/>
              <w:left w:val="nil"/>
              <w:bottom w:val="single" w:sz="4" w:space="0" w:color="auto"/>
              <w:right w:val="single" w:sz="4" w:space="0" w:color="auto"/>
            </w:tcBorders>
            <w:shd w:val="clear" w:color="auto" w:fill="auto"/>
            <w:vAlign w:val="center"/>
            <w:hideMark/>
          </w:tcPr>
          <w:p w14:paraId="42AFFB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744B83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FF994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4BF863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0,054</w:t>
            </w:r>
          </w:p>
        </w:tc>
        <w:tc>
          <w:tcPr>
            <w:tcW w:w="1244" w:type="dxa"/>
            <w:tcBorders>
              <w:top w:val="nil"/>
              <w:left w:val="nil"/>
              <w:bottom w:val="single" w:sz="4" w:space="0" w:color="auto"/>
              <w:right w:val="single" w:sz="4" w:space="0" w:color="auto"/>
            </w:tcBorders>
            <w:shd w:val="clear" w:color="auto" w:fill="auto"/>
            <w:noWrap/>
            <w:vAlign w:val="center"/>
            <w:hideMark/>
          </w:tcPr>
          <w:p w14:paraId="728BDD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7ACD4B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0,72</w:t>
            </w:r>
          </w:p>
        </w:tc>
        <w:tc>
          <w:tcPr>
            <w:tcW w:w="711" w:type="dxa"/>
            <w:tcBorders>
              <w:top w:val="nil"/>
              <w:left w:val="nil"/>
              <w:bottom w:val="single" w:sz="4" w:space="0" w:color="auto"/>
              <w:right w:val="single" w:sz="4" w:space="0" w:color="auto"/>
            </w:tcBorders>
            <w:shd w:val="clear" w:color="auto" w:fill="auto"/>
            <w:noWrap/>
            <w:vAlign w:val="center"/>
            <w:hideMark/>
          </w:tcPr>
          <w:p w14:paraId="30CBB5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B91D3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D6CF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1,24</w:t>
            </w:r>
          </w:p>
        </w:tc>
        <w:tc>
          <w:tcPr>
            <w:tcW w:w="1505" w:type="dxa"/>
            <w:tcBorders>
              <w:top w:val="nil"/>
              <w:left w:val="nil"/>
              <w:bottom w:val="single" w:sz="4" w:space="0" w:color="auto"/>
              <w:right w:val="single" w:sz="4" w:space="0" w:color="auto"/>
            </w:tcBorders>
            <w:shd w:val="clear" w:color="auto" w:fill="auto"/>
            <w:vAlign w:val="center"/>
            <w:hideMark/>
          </w:tcPr>
          <w:p w14:paraId="36F1271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5C75034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100BB2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BDB284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13,5</w:t>
            </w:r>
          </w:p>
        </w:tc>
        <w:tc>
          <w:tcPr>
            <w:tcW w:w="1244" w:type="dxa"/>
            <w:tcBorders>
              <w:top w:val="nil"/>
              <w:left w:val="nil"/>
              <w:bottom w:val="single" w:sz="4" w:space="0" w:color="auto"/>
              <w:right w:val="single" w:sz="4" w:space="0" w:color="auto"/>
            </w:tcBorders>
            <w:shd w:val="clear" w:color="auto" w:fill="auto"/>
            <w:noWrap/>
            <w:vAlign w:val="center"/>
            <w:hideMark/>
          </w:tcPr>
          <w:p w14:paraId="11A4F5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007A44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8,93</w:t>
            </w:r>
          </w:p>
        </w:tc>
        <w:tc>
          <w:tcPr>
            <w:tcW w:w="711" w:type="dxa"/>
            <w:tcBorders>
              <w:top w:val="nil"/>
              <w:left w:val="nil"/>
              <w:bottom w:val="single" w:sz="4" w:space="0" w:color="auto"/>
              <w:right w:val="single" w:sz="4" w:space="0" w:color="auto"/>
            </w:tcBorders>
            <w:shd w:val="clear" w:color="auto" w:fill="auto"/>
            <w:noWrap/>
            <w:vAlign w:val="center"/>
            <w:hideMark/>
          </w:tcPr>
          <w:p w14:paraId="6DA9B6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63F89A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2A17602"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738EDB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E0447CA"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54307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775EC7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1FD32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98444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2460,85</w:t>
            </w:r>
          </w:p>
        </w:tc>
        <w:tc>
          <w:tcPr>
            <w:tcW w:w="711" w:type="dxa"/>
            <w:tcBorders>
              <w:top w:val="nil"/>
              <w:left w:val="nil"/>
              <w:bottom w:val="single" w:sz="4" w:space="0" w:color="auto"/>
              <w:right w:val="single" w:sz="4" w:space="0" w:color="auto"/>
            </w:tcBorders>
            <w:shd w:val="clear" w:color="000000" w:fill="F2DCDB"/>
            <w:vAlign w:val="center"/>
            <w:hideMark/>
          </w:tcPr>
          <w:p w14:paraId="725732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1,03</w:t>
            </w:r>
          </w:p>
        </w:tc>
      </w:tr>
      <w:tr w:rsidR="00286820" w:rsidRPr="00286820" w14:paraId="74402FE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E90F36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39D7B76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23A3A83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1-ին բաժնի</w:t>
            </w:r>
          </w:p>
        </w:tc>
        <w:tc>
          <w:tcPr>
            <w:tcW w:w="1192" w:type="dxa"/>
            <w:tcBorders>
              <w:top w:val="nil"/>
              <w:left w:val="nil"/>
              <w:bottom w:val="single" w:sz="4" w:space="0" w:color="auto"/>
              <w:right w:val="single" w:sz="4" w:space="0" w:color="auto"/>
            </w:tcBorders>
            <w:shd w:val="clear" w:color="000000" w:fill="D8E4BC"/>
            <w:vAlign w:val="center"/>
            <w:hideMark/>
          </w:tcPr>
          <w:p w14:paraId="5879DA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5ADAB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029C75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4743729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6201,73</w:t>
            </w:r>
          </w:p>
        </w:tc>
        <w:tc>
          <w:tcPr>
            <w:tcW w:w="711" w:type="dxa"/>
            <w:tcBorders>
              <w:top w:val="nil"/>
              <w:left w:val="nil"/>
              <w:bottom w:val="single" w:sz="4" w:space="0" w:color="auto"/>
              <w:right w:val="single" w:sz="4" w:space="0" w:color="auto"/>
            </w:tcBorders>
            <w:shd w:val="clear" w:color="000000" w:fill="D8E4BC"/>
            <w:vAlign w:val="center"/>
            <w:hideMark/>
          </w:tcPr>
          <w:p w14:paraId="018F5F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2,61</w:t>
            </w:r>
          </w:p>
        </w:tc>
      </w:tr>
      <w:tr w:rsidR="00286820" w:rsidRPr="00286820" w14:paraId="792676D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5D7B7BE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000000" w:fill="FCD5B4"/>
            <w:vAlign w:val="center"/>
            <w:hideMark/>
          </w:tcPr>
          <w:p w14:paraId="654C31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3717594E"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2.Կոյուղու կոլեկտոր Կ2</w:t>
            </w:r>
          </w:p>
        </w:tc>
        <w:tc>
          <w:tcPr>
            <w:tcW w:w="1192" w:type="dxa"/>
            <w:tcBorders>
              <w:top w:val="nil"/>
              <w:left w:val="nil"/>
              <w:bottom w:val="single" w:sz="4" w:space="0" w:color="auto"/>
              <w:right w:val="single" w:sz="4" w:space="0" w:color="auto"/>
            </w:tcBorders>
            <w:shd w:val="clear" w:color="000000" w:fill="FCD5B4"/>
            <w:hideMark/>
          </w:tcPr>
          <w:p w14:paraId="15C9CAF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97B75EF"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06851B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0D1428C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596E57AD"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468BC5A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A90A2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16F6D5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65EFD3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55251D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0BE758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53D3DF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597FFD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E1FD7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F31BE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2B77C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w:t>
            </w:r>
          </w:p>
        </w:tc>
        <w:tc>
          <w:tcPr>
            <w:tcW w:w="1505" w:type="dxa"/>
            <w:tcBorders>
              <w:top w:val="nil"/>
              <w:left w:val="nil"/>
              <w:bottom w:val="single" w:sz="4" w:space="0" w:color="auto"/>
              <w:right w:val="single" w:sz="4" w:space="0" w:color="auto"/>
            </w:tcBorders>
            <w:shd w:val="clear" w:color="auto" w:fill="auto"/>
            <w:vAlign w:val="center"/>
            <w:hideMark/>
          </w:tcPr>
          <w:p w14:paraId="4D9E154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44A25F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43348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E739B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531,6</w:t>
            </w:r>
          </w:p>
        </w:tc>
        <w:tc>
          <w:tcPr>
            <w:tcW w:w="1244" w:type="dxa"/>
            <w:tcBorders>
              <w:top w:val="nil"/>
              <w:left w:val="nil"/>
              <w:bottom w:val="single" w:sz="4" w:space="0" w:color="auto"/>
              <w:right w:val="single" w:sz="4" w:space="0" w:color="auto"/>
            </w:tcBorders>
            <w:shd w:val="clear" w:color="auto" w:fill="auto"/>
            <w:noWrap/>
            <w:vAlign w:val="center"/>
            <w:hideMark/>
          </w:tcPr>
          <w:p w14:paraId="1411DF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0CB089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324,12</w:t>
            </w:r>
          </w:p>
        </w:tc>
        <w:tc>
          <w:tcPr>
            <w:tcW w:w="711" w:type="dxa"/>
            <w:tcBorders>
              <w:top w:val="nil"/>
              <w:left w:val="nil"/>
              <w:bottom w:val="single" w:sz="4" w:space="0" w:color="auto"/>
              <w:right w:val="single" w:sz="4" w:space="0" w:color="auto"/>
            </w:tcBorders>
            <w:shd w:val="clear" w:color="auto" w:fill="auto"/>
            <w:noWrap/>
            <w:vAlign w:val="center"/>
            <w:hideMark/>
          </w:tcPr>
          <w:p w14:paraId="6B8F4F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8FDED2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81DB0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w:t>
            </w:r>
          </w:p>
        </w:tc>
        <w:tc>
          <w:tcPr>
            <w:tcW w:w="1505" w:type="dxa"/>
            <w:tcBorders>
              <w:top w:val="nil"/>
              <w:left w:val="nil"/>
              <w:bottom w:val="single" w:sz="4" w:space="0" w:color="auto"/>
              <w:right w:val="single" w:sz="4" w:space="0" w:color="auto"/>
            </w:tcBorders>
            <w:shd w:val="clear" w:color="auto" w:fill="auto"/>
            <w:vAlign w:val="center"/>
            <w:hideMark/>
          </w:tcPr>
          <w:p w14:paraId="20BBCC3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5F9566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18213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3AAC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211,5</w:t>
            </w:r>
          </w:p>
        </w:tc>
        <w:tc>
          <w:tcPr>
            <w:tcW w:w="1244" w:type="dxa"/>
            <w:tcBorders>
              <w:top w:val="nil"/>
              <w:left w:val="nil"/>
              <w:bottom w:val="single" w:sz="4" w:space="0" w:color="auto"/>
              <w:right w:val="single" w:sz="4" w:space="0" w:color="auto"/>
            </w:tcBorders>
            <w:shd w:val="clear" w:color="auto" w:fill="auto"/>
            <w:noWrap/>
            <w:vAlign w:val="center"/>
            <w:hideMark/>
          </w:tcPr>
          <w:p w14:paraId="43FEF2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26AA819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159,12</w:t>
            </w:r>
          </w:p>
        </w:tc>
        <w:tc>
          <w:tcPr>
            <w:tcW w:w="711" w:type="dxa"/>
            <w:tcBorders>
              <w:top w:val="nil"/>
              <w:left w:val="nil"/>
              <w:bottom w:val="single" w:sz="4" w:space="0" w:color="auto"/>
              <w:right w:val="single" w:sz="4" w:space="0" w:color="auto"/>
            </w:tcBorders>
            <w:shd w:val="clear" w:color="auto" w:fill="auto"/>
            <w:noWrap/>
            <w:vAlign w:val="center"/>
            <w:hideMark/>
          </w:tcPr>
          <w:p w14:paraId="763ACE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D3CA1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7EF31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2,3</w:t>
            </w:r>
          </w:p>
        </w:tc>
        <w:tc>
          <w:tcPr>
            <w:tcW w:w="1505" w:type="dxa"/>
            <w:tcBorders>
              <w:top w:val="nil"/>
              <w:left w:val="nil"/>
              <w:bottom w:val="single" w:sz="4" w:space="0" w:color="auto"/>
              <w:right w:val="single" w:sz="4" w:space="0" w:color="auto"/>
            </w:tcBorders>
            <w:shd w:val="clear" w:color="auto" w:fill="auto"/>
            <w:vAlign w:val="center"/>
            <w:hideMark/>
          </w:tcPr>
          <w:p w14:paraId="313F92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6ED552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8CCDA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5DE44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16,4</w:t>
            </w:r>
          </w:p>
        </w:tc>
        <w:tc>
          <w:tcPr>
            <w:tcW w:w="1244" w:type="dxa"/>
            <w:tcBorders>
              <w:top w:val="nil"/>
              <w:left w:val="nil"/>
              <w:bottom w:val="single" w:sz="4" w:space="0" w:color="auto"/>
              <w:right w:val="single" w:sz="4" w:space="0" w:color="auto"/>
            </w:tcBorders>
            <w:shd w:val="clear" w:color="auto" w:fill="auto"/>
            <w:noWrap/>
            <w:vAlign w:val="center"/>
            <w:hideMark/>
          </w:tcPr>
          <w:p w14:paraId="2AE4E5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2A3B12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98,77</w:t>
            </w:r>
          </w:p>
        </w:tc>
        <w:tc>
          <w:tcPr>
            <w:tcW w:w="711" w:type="dxa"/>
            <w:tcBorders>
              <w:top w:val="nil"/>
              <w:left w:val="nil"/>
              <w:bottom w:val="single" w:sz="4" w:space="0" w:color="auto"/>
              <w:right w:val="single" w:sz="4" w:space="0" w:color="auto"/>
            </w:tcBorders>
            <w:shd w:val="clear" w:color="auto" w:fill="auto"/>
            <w:noWrap/>
            <w:vAlign w:val="center"/>
            <w:hideMark/>
          </w:tcPr>
          <w:p w14:paraId="373156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7E6459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FC385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2,4</w:t>
            </w:r>
          </w:p>
        </w:tc>
        <w:tc>
          <w:tcPr>
            <w:tcW w:w="1505" w:type="dxa"/>
            <w:tcBorders>
              <w:top w:val="nil"/>
              <w:left w:val="nil"/>
              <w:bottom w:val="single" w:sz="4" w:space="0" w:color="auto"/>
              <w:right w:val="single" w:sz="4" w:space="0" w:color="auto"/>
            </w:tcBorders>
            <w:shd w:val="clear" w:color="auto" w:fill="auto"/>
            <w:vAlign w:val="center"/>
            <w:hideMark/>
          </w:tcPr>
          <w:p w14:paraId="4C09F1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347F55D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40DB76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D41EC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82,5</w:t>
            </w:r>
          </w:p>
        </w:tc>
        <w:tc>
          <w:tcPr>
            <w:tcW w:w="1244" w:type="dxa"/>
            <w:tcBorders>
              <w:top w:val="nil"/>
              <w:left w:val="nil"/>
              <w:bottom w:val="single" w:sz="4" w:space="0" w:color="auto"/>
              <w:right w:val="single" w:sz="4" w:space="0" w:color="auto"/>
            </w:tcBorders>
            <w:shd w:val="clear" w:color="auto" w:fill="auto"/>
            <w:noWrap/>
            <w:vAlign w:val="center"/>
            <w:hideMark/>
          </w:tcPr>
          <w:p w14:paraId="151A843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54E7E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83,13</w:t>
            </w:r>
          </w:p>
        </w:tc>
        <w:tc>
          <w:tcPr>
            <w:tcW w:w="711" w:type="dxa"/>
            <w:tcBorders>
              <w:top w:val="nil"/>
              <w:left w:val="nil"/>
              <w:bottom w:val="single" w:sz="4" w:space="0" w:color="auto"/>
              <w:right w:val="single" w:sz="4" w:space="0" w:color="auto"/>
            </w:tcBorders>
            <w:shd w:val="clear" w:color="auto" w:fill="auto"/>
            <w:noWrap/>
            <w:vAlign w:val="center"/>
            <w:hideMark/>
          </w:tcPr>
          <w:p w14:paraId="1F46BDA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89026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809C71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2,5</w:t>
            </w:r>
          </w:p>
        </w:tc>
        <w:tc>
          <w:tcPr>
            <w:tcW w:w="1505" w:type="dxa"/>
            <w:tcBorders>
              <w:top w:val="nil"/>
              <w:left w:val="nil"/>
              <w:bottom w:val="single" w:sz="4" w:space="0" w:color="auto"/>
              <w:right w:val="single" w:sz="4" w:space="0" w:color="auto"/>
            </w:tcBorders>
            <w:shd w:val="clear" w:color="auto" w:fill="auto"/>
            <w:vAlign w:val="center"/>
            <w:hideMark/>
          </w:tcPr>
          <w:p w14:paraId="0A26BD02"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B2DA3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0E3AB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937F11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581,55</w:t>
            </w:r>
          </w:p>
        </w:tc>
        <w:tc>
          <w:tcPr>
            <w:tcW w:w="1244" w:type="dxa"/>
            <w:tcBorders>
              <w:top w:val="nil"/>
              <w:left w:val="nil"/>
              <w:bottom w:val="single" w:sz="4" w:space="0" w:color="auto"/>
              <w:right w:val="single" w:sz="4" w:space="0" w:color="auto"/>
            </w:tcBorders>
            <w:shd w:val="clear" w:color="auto" w:fill="auto"/>
            <w:noWrap/>
            <w:vAlign w:val="center"/>
            <w:hideMark/>
          </w:tcPr>
          <w:p w14:paraId="222A0A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1CE96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114,32</w:t>
            </w:r>
          </w:p>
        </w:tc>
        <w:tc>
          <w:tcPr>
            <w:tcW w:w="711" w:type="dxa"/>
            <w:tcBorders>
              <w:top w:val="nil"/>
              <w:left w:val="nil"/>
              <w:bottom w:val="single" w:sz="4" w:space="0" w:color="auto"/>
              <w:right w:val="single" w:sz="4" w:space="0" w:color="auto"/>
            </w:tcBorders>
            <w:shd w:val="clear" w:color="auto" w:fill="auto"/>
            <w:noWrap/>
            <w:vAlign w:val="center"/>
            <w:hideMark/>
          </w:tcPr>
          <w:p w14:paraId="2D79AA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DFB075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2F179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2,6</w:t>
            </w:r>
          </w:p>
        </w:tc>
        <w:tc>
          <w:tcPr>
            <w:tcW w:w="1505" w:type="dxa"/>
            <w:tcBorders>
              <w:top w:val="nil"/>
              <w:left w:val="nil"/>
              <w:bottom w:val="single" w:sz="4" w:space="0" w:color="auto"/>
              <w:right w:val="single" w:sz="4" w:space="0" w:color="auto"/>
            </w:tcBorders>
            <w:shd w:val="clear" w:color="auto" w:fill="auto"/>
            <w:vAlign w:val="center"/>
            <w:hideMark/>
          </w:tcPr>
          <w:p w14:paraId="47A8EFB2"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70052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26847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5932E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581,55</w:t>
            </w:r>
          </w:p>
        </w:tc>
        <w:tc>
          <w:tcPr>
            <w:tcW w:w="1244" w:type="dxa"/>
            <w:tcBorders>
              <w:top w:val="nil"/>
              <w:left w:val="nil"/>
              <w:bottom w:val="single" w:sz="4" w:space="0" w:color="auto"/>
              <w:right w:val="single" w:sz="4" w:space="0" w:color="auto"/>
            </w:tcBorders>
            <w:shd w:val="clear" w:color="auto" w:fill="auto"/>
            <w:noWrap/>
            <w:vAlign w:val="center"/>
            <w:hideMark/>
          </w:tcPr>
          <w:p w14:paraId="4A6950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4531335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76,21</w:t>
            </w:r>
          </w:p>
        </w:tc>
        <w:tc>
          <w:tcPr>
            <w:tcW w:w="711" w:type="dxa"/>
            <w:tcBorders>
              <w:top w:val="nil"/>
              <w:left w:val="nil"/>
              <w:bottom w:val="single" w:sz="4" w:space="0" w:color="auto"/>
              <w:right w:val="single" w:sz="4" w:space="0" w:color="auto"/>
            </w:tcBorders>
            <w:shd w:val="clear" w:color="auto" w:fill="auto"/>
            <w:noWrap/>
            <w:vAlign w:val="center"/>
            <w:hideMark/>
          </w:tcPr>
          <w:p w14:paraId="0B8AFC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112FBA"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54D53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2,7</w:t>
            </w:r>
          </w:p>
        </w:tc>
        <w:tc>
          <w:tcPr>
            <w:tcW w:w="1505" w:type="dxa"/>
            <w:tcBorders>
              <w:top w:val="nil"/>
              <w:left w:val="nil"/>
              <w:bottom w:val="single" w:sz="4" w:space="0" w:color="auto"/>
              <w:right w:val="single" w:sz="4" w:space="0" w:color="auto"/>
            </w:tcBorders>
            <w:shd w:val="clear" w:color="auto" w:fill="auto"/>
            <w:vAlign w:val="center"/>
            <w:hideMark/>
          </w:tcPr>
          <w:p w14:paraId="1B8485B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460A4BB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40798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2838A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45,8</w:t>
            </w:r>
          </w:p>
        </w:tc>
        <w:tc>
          <w:tcPr>
            <w:tcW w:w="1244" w:type="dxa"/>
            <w:tcBorders>
              <w:top w:val="nil"/>
              <w:left w:val="nil"/>
              <w:bottom w:val="single" w:sz="4" w:space="0" w:color="auto"/>
              <w:right w:val="single" w:sz="4" w:space="0" w:color="auto"/>
            </w:tcBorders>
            <w:shd w:val="clear" w:color="auto" w:fill="auto"/>
            <w:noWrap/>
            <w:vAlign w:val="center"/>
            <w:hideMark/>
          </w:tcPr>
          <w:p w14:paraId="0B68239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352AFB5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314,63</w:t>
            </w:r>
          </w:p>
        </w:tc>
        <w:tc>
          <w:tcPr>
            <w:tcW w:w="711" w:type="dxa"/>
            <w:tcBorders>
              <w:top w:val="nil"/>
              <w:left w:val="nil"/>
              <w:bottom w:val="single" w:sz="4" w:space="0" w:color="auto"/>
              <w:right w:val="single" w:sz="4" w:space="0" w:color="auto"/>
            </w:tcBorders>
            <w:shd w:val="clear" w:color="auto" w:fill="auto"/>
            <w:noWrap/>
            <w:vAlign w:val="center"/>
            <w:hideMark/>
          </w:tcPr>
          <w:p w14:paraId="4CF8A6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6A82760"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60E0D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2,8</w:t>
            </w:r>
          </w:p>
        </w:tc>
        <w:tc>
          <w:tcPr>
            <w:tcW w:w="1505" w:type="dxa"/>
            <w:tcBorders>
              <w:top w:val="nil"/>
              <w:left w:val="nil"/>
              <w:bottom w:val="single" w:sz="4" w:space="0" w:color="auto"/>
              <w:right w:val="single" w:sz="4" w:space="0" w:color="auto"/>
            </w:tcBorders>
            <w:shd w:val="clear" w:color="auto" w:fill="auto"/>
            <w:vAlign w:val="center"/>
            <w:hideMark/>
          </w:tcPr>
          <w:p w14:paraId="1F9F668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412C7C7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62AFD76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EE702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195,0</w:t>
            </w:r>
          </w:p>
        </w:tc>
        <w:tc>
          <w:tcPr>
            <w:tcW w:w="1244" w:type="dxa"/>
            <w:tcBorders>
              <w:top w:val="nil"/>
              <w:left w:val="nil"/>
              <w:bottom w:val="single" w:sz="4" w:space="0" w:color="auto"/>
              <w:right w:val="single" w:sz="4" w:space="0" w:color="auto"/>
            </w:tcBorders>
            <w:shd w:val="clear" w:color="auto" w:fill="auto"/>
            <w:noWrap/>
            <w:vAlign w:val="center"/>
            <w:hideMark/>
          </w:tcPr>
          <w:p w14:paraId="4F5112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74465F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1052,75</w:t>
            </w:r>
          </w:p>
        </w:tc>
        <w:tc>
          <w:tcPr>
            <w:tcW w:w="711" w:type="dxa"/>
            <w:tcBorders>
              <w:top w:val="nil"/>
              <w:left w:val="nil"/>
              <w:bottom w:val="single" w:sz="4" w:space="0" w:color="auto"/>
              <w:right w:val="single" w:sz="4" w:space="0" w:color="auto"/>
            </w:tcBorders>
            <w:shd w:val="clear" w:color="auto" w:fill="auto"/>
            <w:noWrap/>
            <w:vAlign w:val="center"/>
            <w:hideMark/>
          </w:tcPr>
          <w:p w14:paraId="4ACE47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5AF26EB"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FB87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2,9</w:t>
            </w:r>
          </w:p>
        </w:tc>
        <w:tc>
          <w:tcPr>
            <w:tcW w:w="1505" w:type="dxa"/>
            <w:tcBorders>
              <w:top w:val="nil"/>
              <w:left w:val="nil"/>
              <w:bottom w:val="single" w:sz="4" w:space="0" w:color="auto"/>
              <w:right w:val="single" w:sz="4" w:space="0" w:color="auto"/>
            </w:tcBorders>
            <w:shd w:val="clear" w:color="auto" w:fill="auto"/>
            <w:vAlign w:val="center"/>
            <w:hideMark/>
          </w:tcPr>
          <w:p w14:paraId="5B80D2B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78203A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07721F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030CA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548,0</w:t>
            </w:r>
          </w:p>
        </w:tc>
        <w:tc>
          <w:tcPr>
            <w:tcW w:w="1244" w:type="dxa"/>
            <w:tcBorders>
              <w:top w:val="nil"/>
              <w:left w:val="nil"/>
              <w:bottom w:val="single" w:sz="4" w:space="0" w:color="auto"/>
              <w:right w:val="single" w:sz="4" w:space="0" w:color="auto"/>
            </w:tcBorders>
            <w:shd w:val="clear" w:color="auto" w:fill="auto"/>
            <w:noWrap/>
            <w:vAlign w:val="center"/>
            <w:hideMark/>
          </w:tcPr>
          <w:p w14:paraId="2AD644E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791E44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36,10</w:t>
            </w:r>
          </w:p>
        </w:tc>
        <w:tc>
          <w:tcPr>
            <w:tcW w:w="711" w:type="dxa"/>
            <w:tcBorders>
              <w:top w:val="nil"/>
              <w:left w:val="nil"/>
              <w:bottom w:val="single" w:sz="4" w:space="0" w:color="auto"/>
              <w:right w:val="single" w:sz="4" w:space="0" w:color="auto"/>
            </w:tcBorders>
            <w:shd w:val="clear" w:color="auto" w:fill="auto"/>
            <w:noWrap/>
            <w:vAlign w:val="center"/>
            <w:hideMark/>
          </w:tcPr>
          <w:p w14:paraId="1924D9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461F02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74E7D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2,10</w:t>
            </w:r>
          </w:p>
        </w:tc>
        <w:tc>
          <w:tcPr>
            <w:tcW w:w="1505" w:type="dxa"/>
            <w:tcBorders>
              <w:top w:val="nil"/>
              <w:left w:val="nil"/>
              <w:bottom w:val="single" w:sz="4" w:space="0" w:color="auto"/>
              <w:right w:val="single" w:sz="4" w:space="0" w:color="auto"/>
            </w:tcBorders>
            <w:shd w:val="clear" w:color="auto" w:fill="auto"/>
            <w:vAlign w:val="center"/>
            <w:hideMark/>
          </w:tcPr>
          <w:p w14:paraId="6EEE7D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vAlign w:val="center"/>
            <w:hideMark/>
          </w:tcPr>
          <w:p w14:paraId="4E4E3D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2AA1CE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C8E03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548,0</w:t>
            </w:r>
          </w:p>
        </w:tc>
        <w:tc>
          <w:tcPr>
            <w:tcW w:w="1244" w:type="dxa"/>
            <w:tcBorders>
              <w:top w:val="nil"/>
              <w:left w:val="nil"/>
              <w:bottom w:val="single" w:sz="4" w:space="0" w:color="auto"/>
              <w:right w:val="single" w:sz="4" w:space="0" w:color="auto"/>
            </w:tcBorders>
            <w:shd w:val="clear" w:color="auto" w:fill="auto"/>
            <w:noWrap/>
            <w:vAlign w:val="center"/>
            <w:hideMark/>
          </w:tcPr>
          <w:p w14:paraId="0F1E50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18F906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44,32</w:t>
            </w:r>
          </w:p>
        </w:tc>
        <w:tc>
          <w:tcPr>
            <w:tcW w:w="711" w:type="dxa"/>
            <w:tcBorders>
              <w:top w:val="nil"/>
              <w:left w:val="nil"/>
              <w:bottom w:val="single" w:sz="4" w:space="0" w:color="auto"/>
              <w:right w:val="single" w:sz="4" w:space="0" w:color="auto"/>
            </w:tcBorders>
            <w:shd w:val="clear" w:color="auto" w:fill="auto"/>
            <w:noWrap/>
            <w:vAlign w:val="center"/>
            <w:hideMark/>
          </w:tcPr>
          <w:p w14:paraId="2472D4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7E61D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463CB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w:t>
            </w:r>
          </w:p>
        </w:tc>
        <w:tc>
          <w:tcPr>
            <w:tcW w:w="1505" w:type="dxa"/>
            <w:tcBorders>
              <w:top w:val="nil"/>
              <w:left w:val="nil"/>
              <w:bottom w:val="single" w:sz="4" w:space="0" w:color="auto"/>
              <w:right w:val="single" w:sz="4" w:space="0" w:color="auto"/>
            </w:tcBorders>
            <w:shd w:val="clear" w:color="auto" w:fill="auto"/>
            <w:vAlign w:val="center"/>
            <w:hideMark/>
          </w:tcPr>
          <w:p w14:paraId="4D9415B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4510FF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Թափոնավայրում բերված բնահողերի հարթեցում բուլդոզերով տեղափոխումով մինչև 10մ, </w:t>
            </w:r>
            <w:r w:rsidRPr="00286820">
              <w:rPr>
                <w:rFonts w:ascii="Sylfaen" w:hAnsi="Sylfaen" w:cs="Arial"/>
                <w:sz w:val="22"/>
                <w:szCs w:val="22"/>
                <w:lang w:val="ru-RU" w:eastAsia="ru-RU"/>
              </w:rPr>
              <w:lastRenderedPageBreak/>
              <w:t>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82C16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E61C0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294,0</w:t>
            </w:r>
          </w:p>
        </w:tc>
        <w:tc>
          <w:tcPr>
            <w:tcW w:w="1244" w:type="dxa"/>
            <w:tcBorders>
              <w:top w:val="nil"/>
              <w:left w:val="nil"/>
              <w:bottom w:val="single" w:sz="4" w:space="0" w:color="auto"/>
              <w:right w:val="single" w:sz="4" w:space="0" w:color="auto"/>
            </w:tcBorders>
            <w:shd w:val="clear" w:color="auto" w:fill="auto"/>
            <w:noWrap/>
            <w:vAlign w:val="center"/>
            <w:hideMark/>
          </w:tcPr>
          <w:p w14:paraId="571C1D3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6C9AE5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27,58</w:t>
            </w:r>
          </w:p>
        </w:tc>
        <w:tc>
          <w:tcPr>
            <w:tcW w:w="711" w:type="dxa"/>
            <w:tcBorders>
              <w:top w:val="nil"/>
              <w:left w:val="nil"/>
              <w:bottom w:val="single" w:sz="4" w:space="0" w:color="auto"/>
              <w:right w:val="single" w:sz="4" w:space="0" w:color="auto"/>
            </w:tcBorders>
            <w:shd w:val="clear" w:color="auto" w:fill="auto"/>
            <w:noWrap/>
            <w:vAlign w:val="center"/>
            <w:hideMark/>
          </w:tcPr>
          <w:p w14:paraId="0D6B39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D1A7055"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C7B9EA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D81BB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511EA2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B50A9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07895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CF9CC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61B32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2331,06</w:t>
            </w:r>
          </w:p>
        </w:tc>
        <w:tc>
          <w:tcPr>
            <w:tcW w:w="711" w:type="dxa"/>
            <w:tcBorders>
              <w:top w:val="nil"/>
              <w:left w:val="nil"/>
              <w:bottom w:val="single" w:sz="4" w:space="0" w:color="auto"/>
              <w:right w:val="single" w:sz="4" w:space="0" w:color="auto"/>
            </w:tcBorders>
            <w:shd w:val="clear" w:color="000000" w:fill="F2DCDB"/>
            <w:vAlign w:val="center"/>
            <w:hideMark/>
          </w:tcPr>
          <w:p w14:paraId="7C6AED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0,98</w:t>
            </w:r>
          </w:p>
        </w:tc>
      </w:tr>
      <w:tr w:rsidR="00286820" w:rsidRPr="00286820" w14:paraId="29EAB57C"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54265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9500A6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EAB3A93"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19F305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1B2AA3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DCFA5C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2172D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E38F3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C8248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410F2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w:t>
            </w:r>
          </w:p>
        </w:tc>
        <w:tc>
          <w:tcPr>
            <w:tcW w:w="1505" w:type="dxa"/>
            <w:tcBorders>
              <w:top w:val="nil"/>
              <w:left w:val="nil"/>
              <w:bottom w:val="single" w:sz="4" w:space="0" w:color="auto"/>
              <w:right w:val="single" w:sz="4" w:space="0" w:color="auto"/>
            </w:tcBorders>
            <w:shd w:val="clear" w:color="auto" w:fill="auto"/>
            <w:vAlign w:val="center"/>
            <w:hideMark/>
          </w:tcPr>
          <w:p w14:paraId="56EEC1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2087FA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1BB09A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12117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632,0</w:t>
            </w:r>
          </w:p>
        </w:tc>
        <w:tc>
          <w:tcPr>
            <w:tcW w:w="1244" w:type="dxa"/>
            <w:tcBorders>
              <w:top w:val="nil"/>
              <w:left w:val="nil"/>
              <w:bottom w:val="single" w:sz="4" w:space="0" w:color="auto"/>
              <w:right w:val="single" w:sz="4" w:space="0" w:color="auto"/>
            </w:tcBorders>
            <w:shd w:val="clear" w:color="auto" w:fill="auto"/>
            <w:noWrap/>
            <w:vAlign w:val="center"/>
            <w:hideMark/>
          </w:tcPr>
          <w:p w14:paraId="4D99C80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1F9C21E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5256,08</w:t>
            </w:r>
          </w:p>
        </w:tc>
        <w:tc>
          <w:tcPr>
            <w:tcW w:w="711" w:type="dxa"/>
            <w:tcBorders>
              <w:top w:val="nil"/>
              <w:left w:val="nil"/>
              <w:bottom w:val="single" w:sz="4" w:space="0" w:color="auto"/>
              <w:right w:val="single" w:sz="4" w:space="0" w:color="auto"/>
            </w:tcBorders>
            <w:shd w:val="clear" w:color="auto" w:fill="auto"/>
            <w:noWrap/>
            <w:vAlign w:val="center"/>
            <w:hideMark/>
          </w:tcPr>
          <w:p w14:paraId="43CDF8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3F03F3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2E72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2,13</w:t>
            </w:r>
          </w:p>
        </w:tc>
        <w:tc>
          <w:tcPr>
            <w:tcW w:w="1505" w:type="dxa"/>
            <w:tcBorders>
              <w:top w:val="nil"/>
              <w:left w:val="nil"/>
              <w:bottom w:val="single" w:sz="4" w:space="0" w:color="auto"/>
              <w:right w:val="single" w:sz="4" w:space="0" w:color="auto"/>
            </w:tcBorders>
            <w:shd w:val="clear" w:color="auto" w:fill="auto"/>
            <w:vAlign w:val="center"/>
            <w:hideMark/>
          </w:tcPr>
          <w:p w14:paraId="2CF5784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013588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1377F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9341F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106,0</w:t>
            </w:r>
          </w:p>
        </w:tc>
        <w:tc>
          <w:tcPr>
            <w:tcW w:w="1244" w:type="dxa"/>
            <w:tcBorders>
              <w:top w:val="nil"/>
              <w:left w:val="nil"/>
              <w:bottom w:val="single" w:sz="4" w:space="0" w:color="auto"/>
              <w:right w:val="single" w:sz="4" w:space="0" w:color="auto"/>
            </w:tcBorders>
            <w:shd w:val="clear" w:color="auto" w:fill="auto"/>
            <w:noWrap/>
            <w:vAlign w:val="center"/>
            <w:hideMark/>
          </w:tcPr>
          <w:p w14:paraId="4F9777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00E2BE9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75,32</w:t>
            </w:r>
          </w:p>
        </w:tc>
        <w:tc>
          <w:tcPr>
            <w:tcW w:w="711" w:type="dxa"/>
            <w:tcBorders>
              <w:top w:val="nil"/>
              <w:left w:val="nil"/>
              <w:bottom w:val="single" w:sz="4" w:space="0" w:color="auto"/>
              <w:right w:val="single" w:sz="4" w:space="0" w:color="auto"/>
            </w:tcBorders>
            <w:shd w:val="clear" w:color="auto" w:fill="auto"/>
            <w:noWrap/>
            <w:vAlign w:val="center"/>
            <w:hideMark/>
          </w:tcPr>
          <w:p w14:paraId="15B74C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D68A608"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B6134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2,14</w:t>
            </w:r>
          </w:p>
        </w:tc>
        <w:tc>
          <w:tcPr>
            <w:tcW w:w="1505" w:type="dxa"/>
            <w:tcBorders>
              <w:top w:val="nil"/>
              <w:left w:val="nil"/>
              <w:bottom w:val="single" w:sz="4" w:space="0" w:color="auto"/>
              <w:right w:val="single" w:sz="4" w:space="0" w:color="auto"/>
            </w:tcBorders>
            <w:shd w:val="clear" w:color="auto" w:fill="auto"/>
            <w:vAlign w:val="center"/>
            <w:hideMark/>
          </w:tcPr>
          <w:p w14:paraId="3E0EA1B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25F930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7997B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631D03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0,632</w:t>
            </w:r>
          </w:p>
        </w:tc>
        <w:tc>
          <w:tcPr>
            <w:tcW w:w="1244" w:type="dxa"/>
            <w:tcBorders>
              <w:top w:val="nil"/>
              <w:left w:val="nil"/>
              <w:bottom w:val="single" w:sz="4" w:space="0" w:color="auto"/>
              <w:right w:val="single" w:sz="4" w:space="0" w:color="auto"/>
            </w:tcBorders>
            <w:shd w:val="clear" w:color="auto" w:fill="auto"/>
            <w:noWrap/>
            <w:vAlign w:val="center"/>
            <w:hideMark/>
          </w:tcPr>
          <w:p w14:paraId="100C816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4ACE11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212,52</w:t>
            </w:r>
          </w:p>
        </w:tc>
        <w:tc>
          <w:tcPr>
            <w:tcW w:w="711" w:type="dxa"/>
            <w:tcBorders>
              <w:top w:val="nil"/>
              <w:left w:val="nil"/>
              <w:bottom w:val="single" w:sz="4" w:space="0" w:color="auto"/>
              <w:right w:val="single" w:sz="4" w:space="0" w:color="auto"/>
            </w:tcBorders>
            <w:shd w:val="clear" w:color="auto" w:fill="auto"/>
            <w:noWrap/>
            <w:vAlign w:val="center"/>
            <w:hideMark/>
          </w:tcPr>
          <w:p w14:paraId="5E722E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CF12135"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2B6665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A81AF0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C23ECE4"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943C8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879A3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D8EBE5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8286CD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5543,92</w:t>
            </w:r>
          </w:p>
        </w:tc>
        <w:tc>
          <w:tcPr>
            <w:tcW w:w="711" w:type="dxa"/>
            <w:tcBorders>
              <w:top w:val="nil"/>
              <w:left w:val="nil"/>
              <w:bottom w:val="single" w:sz="4" w:space="0" w:color="auto"/>
              <w:right w:val="single" w:sz="4" w:space="0" w:color="auto"/>
            </w:tcBorders>
            <w:shd w:val="clear" w:color="000000" w:fill="F2DCDB"/>
            <w:vAlign w:val="center"/>
            <w:hideMark/>
          </w:tcPr>
          <w:p w14:paraId="11E443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2,33</w:t>
            </w:r>
          </w:p>
        </w:tc>
      </w:tr>
      <w:tr w:rsidR="00286820" w:rsidRPr="00F42521" w14:paraId="6D219521"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93D9A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810B43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3DE0A0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ԱԴՀ-1-4 ԳԴՀ-1-14,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=1,18-1,22</w:t>
            </w:r>
          </w:p>
        </w:tc>
        <w:tc>
          <w:tcPr>
            <w:tcW w:w="1192" w:type="dxa"/>
            <w:tcBorders>
              <w:top w:val="nil"/>
              <w:left w:val="nil"/>
              <w:bottom w:val="single" w:sz="4" w:space="0" w:color="auto"/>
              <w:right w:val="single" w:sz="4" w:space="0" w:color="auto"/>
            </w:tcBorders>
            <w:shd w:val="clear" w:color="auto" w:fill="auto"/>
            <w:vAlign w:val="center"/>
            <w:hideMark/>
          </w:tcPr>
          <w:p w14:paraId="38329D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8CD7E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E87D2B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BAAF9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937CF8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E16C0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63159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2,15</w:t>
            </w:r>
          </w:p>
        </w:tc>
        <w:tc>
          <w:tcPr>
            <w:tcW w:w="1505" w:type="dxa"/>
            <w:tcBorders>
              <w:top w:val="nil"/>
              <w:left w:val="nil"/>
              <w:bottom w:val="single" w:sz="4" w:space="0" w:color="auto"/>
              <w:right w:val="single" w:sz="4" w:space="0" w:color="auto"/>
            </w:tcBorders>
            <w:shd w:val="clear" w:color="auto" w:fill="auto"/>
            <w:vAlign w:val="center"/>
            <w:hideMark/>
          </w:tcPr>
          <w:p w14:paraId="40400C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7428E7B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04E53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7F6EC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18,00</w:t>
            </w:r>
          </w:p>
        </w:tc>
        <w:tc>
          <w:tcPr>
            <w:tcW w:w="1244" w:type="dxa"/>
            <w:tcBorders>
              <w:top w:val="nil"/>
              <w:left w:val="nil"/>
              <w:bottom w:val="single" w:sz="4" w:space="0" w:color="auto"/>
              <w:right w:val="single" w:sz="4" w:space="0" w:color="auto"/>
            </w:tcBorders>
            <w:shd w:val="clear" w:color="auto" w:fill="auto"/>
            <w:noWrap/>
            <w:vAlign w:val="center"/>
            <w:hideMark/>
          </w:tcPr>
          <w:p w14:paraId="16E6C9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2ED169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769,18</w:t>
            </w:r>
          </w:p>
        </w:tc>
        <w:tc>
          <w:tcPr>
            <w:tcW w:w="711" w:type="dxa"/>
            <w:tcBorders>
              <w:top w:val="nil"/>
              <w:left w:val="nil"/>
              <w:bottom w:val="single" w:sz="4" w:space="0" w:color="auto"/>
              <w:right w:val="single" w:sz="4" w:space="0" w:color="auto"/>
            </w:tcBorders>
            <w:shd w:val="clear" w:color="auto" w:fill="auto"/>
            <w:noWrap/>
            <w:vAlign w:val="center"/>
            <w:hideMark/>
          </w:tcPr>
          <w:p w14:paraId="32D38D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C6716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FB838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2,16</w:t>
            </w:r>
          </w:p>
        </w:tc>
        <w:tc>
          <w:tcPr>
            <w:tcW w:w="1505" w:type="dxa"/>
            <w:tcBorders>
              <w:top w:val="nil"/>
              <w:left w:val="nil"/>
              <w:bottom w:val="single" w:sz="4" w:space="0" w:color="auto"/>
              <w:right w:val="single" w:sz="4" w:space="0" w:color="auto"/>
            </w:tcBorders>
            <w:shd w:val="clear" w:color="auto" w:fill="auto"/>
            <w:vAlign w:val="center"/>
            <w:hideMark/>
          </w:tcPr>
          <w:p w14:paraId="1DF159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F0D5C9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 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EA5E3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0332A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5,200</w:t>
            </w:r>
          </w:p>
        </w:tc>
        <w:tc>
          <w:tcPr>
            <w:tcW w:w="1244" w:type="dxa"/>
            <w:tcBorders>
              <w:top w:val="nil"/>
              <w:left w:val="nil"/>
              <w:bottom w:val="single" w:sz="4" w:space="0" w:color="auto"/>
              <w:right w:val="single" w:sz="4" w:space="0" w:color="auto"/>
            </w:tcBorders>
            <w:shd w:val="clear" w:color="auto" w:fill="auto"/>
            <w:noWrap/>
            <w:vAlign w:val="center"/>
            <w:hideMark/>
          </w:tcPr>
          <w:p w14:paraId="0EBBD3F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56C073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191,87</w:t>
            </w:r>
          </w:p>
        </w:tc>
        <w:tc>
          <w:tcPr>
            <w:tcW w:w="711" w:type="dxa"/>
            <w:tcBorders>
              <w:top w:val="nil"/>
              <w:left w:val="nil"/>
              <w:bottom w:val="single" w:sz="4" w:space="0" w:color="auto"/>
              <w:right w:val="single" w:sz="4" w:space="0" w:color="auto"/>
            </w:tcBorders>
            <w:shd w:val="clear" w:color="auto" w:fill="auto"/>
            <w:noWrap/>
            <w:vAlign w:val="center"/>
            <w:hideMark/>
          </w:tcPr>
          <w:p w14:paraId="300E0A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C6771D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F8680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2,17</w:t>
            </w:r>
          </w:p>
        </w:tc>
        <w:tc>
          <w:tcPr>
            <w:tcW w:w="1505" w:type="dxa"/>
            <w:tcBorders>
              <w:top w:val="nil"/>
              <w:left w:val="nil"/>
              <w:bottom w:val="single" w:sz="4" w:space="0" w:color="auto"/>
              <w:right w:val="single" w:sz="4" w:space="0" w:color="auto"/>
            </w:tcBorders>
            <w:shd w:val="clear" w:color="auto" w:fill="auto"/>
            <w:vAlign w:val="center"/>
            <w:hideMark/>
          </w:tcPr>
          <w:p w14:paraId="7CBCEE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7210E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A2D86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F8B96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8,650</w:t>
            </w:r>
          </w:p>
        </w:tc>
        <w:tc>
          <w:tcPr>
            <w:tcW w:w="1244" w:type="dxa"/>
            <w:tcBorders>
              <w:top w:val="nil"/>
              <w:left w:val="nil"/>
              <w:bottom w:val="single" w:sz="4" w:space="0" w:color="auto"/>
              <w:right w:val="single" w:sz="4" w:space="0" w:color="auto"/>
            </w:tcBorders>
            <w:shd w:val="clear" w:color="auto" w:fill="auto"/>
            <w:noWrap/>
            <w:vAlign w:val="center"/>
            <w:hideMark/>
          </w:tcPr>
          <w:p w14:paraId="391424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54BCF3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364,02</w:t>
            </w:r>
          </w:p>
        </w:tc>
        <w:tc>
          <w:tcPr>
            <w:tcW w:w="711" w:type="dxa"/>
            <w:tcBorders>
              <w:top w:val="nil"/>
              <w:left w:val="nil"/>
              <w:bottom w:val="single" w:sz="4" w:space="0" w:color="auto"/>
              <w:right w:val="single" w:sz="4" w:space="0" w:color="auto"/>
            </w:tcBorders>
            <w:shd w:val="clear" w:color="auto" w:fill="auto"/>
            <w:noWrap/>
            <w:vAlign w:val="center"/>
            <w:hideMark/>
          </w:tcPr>
          <w:p w14:paraId="6FE843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BA6FA0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863A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2,18</w:t>
            </w:r>
          </w:p>
        </w:tc>
        <w:tc>
          <w:tcPr>
            <w:tcW w:w="1505" w:type="dxa"/>
            <w:tcBorders>
              <w:top w:val="nil"/>
              <w:left w:val="nil"/>
              <w:bottom w:val="single" w:sz="4" w:space="0" w:color="auto"/>
              <w:right w:val="single" w:sz="4" w:space="0" w:color="auto"/>
            </w:tcBorders>
            <w:shd w:val="clear" w:color="auto" w:fill="auto"/>
            <w:vAlign w:val="center"/>
            <w:hideMark/>
          </w:tcPr>
          <w:p w14:paraId="238D054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40F67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E0A3D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9D711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0AB5C3D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7A26D7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533,12</w:t>
            </w:r>
          </w:p>
        </w:tc>
        <w:tc>
          <w:tcPr>
            <w:tcW w:w="711" w:type="dxa"/>
            <w:tcBorders>
              <w:top w:val="nil"/>
              <w:left w:val="nil"/>
              <w:bottom w:val="single" w:sz="4" w:space="0" w:color="auto"/>
              <w:right w:val="single" w:sz="4" w:space="0" w:color="auto"/>
            </w:tcBorders>
            <w:shd w:val="clear" w:color="auto" w:fill="auto"/>
            <w:noWrap/>
            <w:vAlign w:val="center"/>
            <w:hideMark/>
          </w:tcPr>
          <w:p w14:paraId="3F2E3B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3CDF5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D2C9B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2,19</w:t>
            </w:r>
          </w:p>
        </w:tc>
        <w:tc>
          <w:tcPr>
            <w:tcW w:w="1505" w:type="dxa"/>
            <w:tcBorders>
              <w:top w:val="nil"/>
              <w:left w:val="nil"/>
              <w:bottom w:val="single" w:sz="4" w:space="0" w:color="auto"/>
              <w:right w:val="single" w:sz="4" w:space="0" w:color="auto"/>
            </w:tcBorders>
            <w:shd w:val="clear" w:color="auto" w:fill="auto"/>
            <w:vAlign w:val="center"/>
            <w:hideMark/>
          </w:tcPr>
          <w:p w14:paraId="54905B8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114F8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C8978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0CDA5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0C48FE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67476A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473,89</w:t>
            </w:r>
          </w:p>
        </w:tc>
        <w:tc>
          <w:tcPr>
            <w:tcW w:w="711" w:type="dxa"/>
            <w:tcBorders>
              <w:top w:val="nil"/>
              <w:left w:val="nil"/>
              <w:bottom w:val="single" w:sz="4" w:space="0" w:color="auto"/>
              <w:right w:val="single" w:sz="4" w:space="0" w:color="auto"/>
            </w:tcBorders>
            <w:shd w:val="clear" w:color="auto" w:fill="auto"/>
            <w:noWrap/>
            <w:vAlign w:val="center"/>
            <w:hideMark/>
          </w:tcPr>
          <w:p w14:paraId="39D457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8C96A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5186D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2,20</w:t>
            </w:r>
          </w:p>
        </w:tc>
        <w:tc>
          <w:tcPr>
            <w:tcW w:w="1505" w:type="dxa"/>
            <w:tcBorders>
              <w:top w:val="nil"/>
              <w:left w:val="nil"/>
              <w:bottom w:val="single" w:sz="4" w:space="0" w:color="auto"/>
              <w:right w:val="single" w:sz="4" w:space="0" w:color="auto"/>
            </w:tcBorders>
            <w:shd w:val="clear" w:color="auto" w:fill="auto"/>
            <w:vAlign w:val="center"/>
            <w:hideMark/>
          </w:tcPr>
          <w:p w14:paraId="16AFC03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F6D3E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CFB8D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98180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283973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3F019D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2213,80</w:t>
            </w:r>
          </w:p>
        </w:tc>
        <w:tc>
          <w:tcPr>
            <w:tcW w:w="711" w:type="dxa"/>
            <w:tcBorders>
              <w:top w:val="nil"/>
              <w:left w:val="nil"/>
              <w:bottom w:val="single" w:sz="4" w:space="0" w:color="auto"/>
              <w:right w:val="single" w:sz="4" w:space="0" w:color="auto"/>
            </w:tcBorders>
            <w:shd w:val="clear" w:color="auto" w:fill="auto"/>
            <w:noWrap/>
            <w:vAlign w:val="center"/>
            <w:hideMark/>
          </w:tcPr>
          <w:p w14:paraId="3C15C7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2FF5F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7BE31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2,21</w:t>
            </w:r>
          </w:p>
        </w:tc>
        <w:tc>
          <w:tcPr>
            <w:tcW w:w="1505" w:type="dxa"/>
            <w:tcBorders>
              <w:top w:val="nil"/>
              <w:left w:val="nil"/>
              <w:bottom w:val="single" w:sz="4" w:space="0" w:color="auto"/>
              <w:right w:val="single" w:sz="4" w:space="0" w:color="auto"/>
            </w:tcBorders>
            <w:shd w:val="clear" w:color="auto" w:fill="auto"/>
            <w:vAlign w:val="center"/>
            <w:hideMark/>
          </w:tcPr>
          <w:p w14:paraId="21C427E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D3B791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6DA186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8A096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0,1080</w:t>
            </w:r>
          </w:p>
        </w:tc>
        <w:tc>
          <w:tcPr>
            <w:tcW w:w="1244" w:type="dxa"/>
            <w:tcBorders>
              <w:top w:val="nil"/>
              <w:left w:val="nil"/>
              <w:bottom w:val="single" w:sz="4" w:space="0" w:color="auto"/>
              <w:right w:val="single" w:sz="4" w:space="0" w:color="auto"/>
            </w:tcBorders>
            <w:shd w:val="clear" w:color="auto" w:fill="auto"/>
            <w:noWrap/>
            <w:vAlign w:val="center"/>
            <w:hideMark/>
          </w:tcPr>
          <w:p w14:paraId="73AC88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3CFC2F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76,89</w:t>
            </w:r>
          </w:p>
        </w:tc>
        <w:tc>
          <w:tcPr>
            <w:tcW w:w="711" w:type="dxa"/>
            <w:tcBorders>
              <w:top w:val="nil"/>
              <w:left w:val="nil"/>
              <w:bottom w:val="single" w:sz="4" w:space="0" w:color="auto"/>
              <w:right w:val="single" w:sz="4" w:space="0" w:color="auto"/>
            </w:tcBorders>
            <w:shd w:val="clear" w:color="auto" w:fill="auto"/>
            <w:noWrap/>
            <w:vAlign w:val="center"/>
            <w:hideMark/>
          </w:tcPr>
          <w:p w14:paraId="31B9D5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084F2B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FD050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2,22</w:t>
            </w:r>
          </w:p>
        </w:tc>
        <w:tc>
          <w:tcPr>
            <w:tcW w:w="1505" w:type="dxa"/>
            <w:tcBorders>
              <w:top w:val="nil"/>
              <w:left w:val="nil"/>
              <w:bottom w:val="single" w:sz="4" w:space="0" w:color="auto"/>
              <w:right w:val="single" w:sz="4" w:space="0" w:color="auto"/>
            </w:tcBorders>
            <w:shd w:val="clear" w:color="auto" w:fill="auto"/>
            <w:vAlign w:val="center"/>
            <w:hideMark/>
          </w:tcPr>
          <w:p w14:paraId="70B71C7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3BCBADD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FD7E1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7EEE1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77,6</w:t>
            </w:r>
          </w:p>
        </w:tc>
        <w:tc>
          <w:tcPr>
            <w:tcW w:w="1244" w:type="dxa"/>
            <w:tcBorders>
              <w:top w:val="nil"/>
              <w:left w:val="nil"/>
              <w:bottom w:val="single" w:sz="4" w:space="0" w:color="auto"/>
              <w:right w:val="single" w:sz="4" w:space="0" w:color="auto"/>
            </w:tcBorders>
            <w:shd w:val="clear" w:color="auto" w:fill="auto"/>
            <w:noWrap/>
            <w:vAlign w:val="center"/>
            <w:hideMark/>
          </w:tcPr>
          <w:p w14:paraId="525DC25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71F693B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85,80</w:t>
            </w:r>
          </w:p>
        </w:tc>
        <w:tc>
          <w:tcPr>
            <w:tcW w:w="711" w:type="dxa"/>
            <w:tcBorders>
              <w:top w:val="nil"/>
              <w:left w:val="nil"/>
              <w:bottom w:val="single" w:sz="4" w:space="0" w:color="auto"/>
              <w:right w:val="single" w:sz="4" w:space="0" w:color="auto"/>
            </w:tcBorders>
            <w:shd w:val="clear" w:color="auto" w:fill="auto"/>
            <w:noWrap/>
            <w:vAlign w:val="center"/>
            <w:hideMark/>
          </w:tcPr>
          <w:p w14:paraId="1B8DF8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B6D2B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5F565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2,23</w:t>
            </w:r>
          </w:p>
        </w:tc>
        <w:tc>
          <w:tcPr>
            <w:tcW w:w="1505" w:type="dxa"/>
            <w:tcBorders>
              <w:top w:val="nil"/>
              <w:left w:val="nil"/>
              <w:bottom w:val="single" w:sz="4" w:space="0" w:color="auto"/>
              <w:right w:val="single" w:sz="4" w:space="0" w:color="auto"/>
            </w:tcBorders>
            <w:shd w:val="clear" w:color="auto" w:fill="auto"/>
            <w:vAlign w:val="center"/>
            <w:hideMark/>
          </w:tcPr>
          <w:p w14:paraId="1F80A3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2513C36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23BBF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923DD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0,108</w:t>
            </w:r>
          </w:p>
        </w:tc>
        <w:tc>
          <w:tcPr>
            <w:tcW w:w="1244" w:type="dxa"/>
            <w:tcBorders>
              <w:top w:val="nil"/>
              <w:left w:val="nil"/>
              <w:bottom w:val="single" w:sz="4" w:space="0" w:color="auto"/>
              <w:right w:val="single" w:sz="4" w:space="0" w:color="auto"/>
            </w:tcBorders>
            <w:shd w:val="clear" w:color="auto" w:fill="auto"/>
            <w:noWrap/>
            <w:vAlign w:val="center"/>
            <w:hideMark/>
          </w:tcPr>
          <w:p w14:paraId="7FE6F2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59E9CD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1,44</w:t>
            </w:r>
          </w:p>
        </w:tc>
        <w:tc>
          <w:tcPr>
            <w:tcW w:w="711" w:type="dxa"/>
            <w:tcBorders>
              <w:top w:val="nil"/>
              <w:left w:val="nil"/>
              <w:bottom w:val="single" w:sz="4" w:space="0" w:color="auto"/>
              <w:right w:val="single" w:sz="4" w:space="0" w:color="auto"/>
            </w:tcBorders>
            <w:shd w:val="clear" w:color="auto" w:fill="auto"/>
            <w:noWrap/>
            <w:vAlign w:val="center"/>
            <w:hideMark/>
          </w:tcPr>
          <w:p w14:paraId="797634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BC9B6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BDF51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2,24</w:t>
            </w:r>
          </w:p>
        </w:tc>
        <w:tc>
          <w:tcPr>
            <w:tcW w:w="1505" w:type="dxa"/>
            <w:tcBorders>
              <w:top w:val="nil"/>
              <w:left w:val="nil"/>
              <w:bottom w:val="single" w:sz="4" w:space="0" w:color="auto"/>
              <w:right w:val="single" w:sz="4" w:space="0" w:color="auto"/>
            </w:tcBorders>
            <w:shd w:val="clear" w:color="auto" w:fill="auto"/>
            <w:vAlign w:val="center"/>
            <w:hideMark/>
          </w:tcPr>
          <w:p w14:paraId="086F77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74559F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7A98B8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FF6CE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w:t>
            </w:r>
          </w:p>
        </w:tc>
        <w:tc>
          <w:tcPr>
            <w:tcW w:w="1244" w:type="dxa"/>
            <w:tcBorders>
              <w:top w:val="nil"/>
              <w:left w:val="nil"/>
              <w:bottom w:val="single" w:sz="4" w:space="0" w:color="auto"/>
              <w:right w:val="single" w:sz="4" w:space="0" w:color="auto"/>
            </w:tcBorders>
            <w:shd w:val="clear" w:color="auto" w:fill="auto"/>
            <w:noWrap/>
            <w:vAlign w:val="center"/>
            <w:hideMark/>
          </w:tcPr>
          <w:p w14:paraId="4A6AE3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019D0ED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17,85</w:t>
            </w:r>
          </w:p>
        </w:tc>
        <w:tc>
          <w:tcPr>
            <w:tcW w:w="711" w:type="dxa"/>
            <w:tcBorders>
              <w:top w:val="nil"/>
              <w:left w:val="nil"/>
              <w:bottom w:val="single" w:sz="4" w:space="0" w:color="auto"/>
              <w:right w:val="single" w:sz="4" w:space="0" w:color="auto"/>
            </w:tcBorders>
            <w:shd w:val="clear" w:color="auto" w:fill="auto"/>
            <w:noWrap/>
            <w:vAlign w:val="center"/>
            <w:hideMark/>
          </w:tcPr>
          <w:p w14:paraId="014EA9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6EB7DC"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BA2C06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DBB21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EFE4ADB"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7C8AA1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D7010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F32CC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AD015E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4727,86</w:t>
            </w:r>
          </w:p>
        </w:tc>
        <w:tc>
          <w:tcPr>
            <w:tcW w:w="711" w:type="dxa"/>
            <w:tcBorders>
              <w:top w:val="nil"/>
              <w:left w:val="nil"/>
              <w:bottom w:val="single" w:sz="4" w:space="0" w:color="auto"/>
              <w:right w:val="single" w:sz="4" w:space="0" w:color="auto"/>
            </w:tcBorders>
            <w:shd w:val="clear" w:color="000000" w:fill="F2DCDB"/>
            <w:vAlign w:val="center"/>
            <w:hideMark/>
          </w:tcPr>
          <w:p w14:paraId="7BE4BE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1,99</w:t>
            </w:r>
          </w:p>
        </w:tc>
      </w:tr>
      <w:tr w:rsidR="00286820" w:rsidRPr="00286820" w14:paraId="5885C89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5F9032F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3A00D30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4CAB7E9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2-րդ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A244D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0DC407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347251B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0B5C2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12602,84</w:t>
            </w:r>
          </w:p>
        </w:tc>
        <w:tc>
          <w:tcPr>
            <w:tcW w:w="711" w:type="dxa"/>
            <w:tcBorders>
              <w:top w:val="nil"/>
              <w:left w:val="nil"/>
              <w:bottom w:val="single" w:sz="4" w:space="0" w:color="auto"/>
              <w:right w:val="single" w:sz="4" w:space="0" w:color="auto"/>
            </w:tcBorders>
            <w:shd w:val="clear" w:color="000000" w:fill="D8E4BC"/>
            <w:vAlign w:val="center"/>
            <w:hideMark/>
          </w:tcPr>
          <w:p w14:paraId="77E648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5,30</w:t>
            </w:r>
          </w:p>
        </w:tc>
      </w:tr>
      <w:tr w:rsidR="00286820" w:rsidRPr="00286820" w14:paraId="7E23D29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F6DD46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37B25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365D5949"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3.Կոյուղու կոլեկտոր Կ3</w:t>
            </w:r>
          </w:p>
        </w:tc>
        <w:tc>
          <w:tcPr>
            <w:tcW w:w="1192" w:type="dxa"/>
            <w:tcBorders>
              <w:top w:val="nil"/>
              <w:left w:val="nil"/>
              <w:bottom w:val="single" w:sz="4" w:space="0" w:color="auto"/>
              <w:right w:val="single" w:sz="4" w:space="0" w:color="auto"/>
            </w:tcBorders>
            <w:shd w:val="clear" w:color="000000" w:fill="FCD5B4"/>
            <w:hideMark/>
          </w:tcPr>
          <w:p w14:paraId="36371A0A"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AEEC746"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355FB9D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346A7A2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3DCF15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3EC2D5E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532DB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750EBD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1793136"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3161C9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0F724D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F1607F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B3D79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05B04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BA914F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95A7C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w:t>
            </w:r>
          </w:p>
        </w:tc>
        <w:tc>
          <w:tcPr>
            <w:tcW w:w="1505" w:type="dxa"/>
            <w:tcBorders>
              <w:top w:val="nil"/>
              <w:left w:val="nil"/>
              <w:bottom w:val="single" w:sz="4" w:space="0" w:color="auto"/>
              <w:right w:val="single" w:sz="4" w:space="0" w:color="auto"/>
            </w:tcBorders>
            <w:shd w:val="clear" w:color="auto" w:fill="auto"/>
            <w:vAlign w:val="center"/>
            <w:hideMark/>
          </w:tcPr>
          <w:p w14:paraId="2F52A53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1098BE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EC812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C7FF2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587,6</w:t>
            </w:r>
          </w:p>
        </w:tc>
        <w:tc>
          <w:tcPr>
            <w:tcW w:w="1244" w:type="dxa"/>
            <w:tcBorders>
              <w:top w:val="nil"/>
              <w:left w:val="nil"/>
              <w:bottom w:val="single" w:sz="4" w:space="0" w:color="auto"/>
              <w:right w:val="single" w:sz="4" w:space="0" w:color="auto"/>
            </w:tcBorders>
            <w:shd w:val="clear" w:color="auto" w:fill="auto"/>
            <w:noWrap/>
            <w:vAlign w:val="center"/>
            <w:hideMark/>
          </w:tcPr>
          <w:p w14:paraId="0388BD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2FEBEC1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358,31</w:t>
            </w:r>
          </w:p>
        </w:tc>
        <w:tc>
          <w:tcPr>
            <w:tcW w:w="711" w:type="dxa"/>
            <w:tcBorders>
              <w:top w:val="nil"/>
              <w:left w:val="nil"/>
              <w:bottom w:val="single" w:sz="4" w:space="0" w:color="auto"/>
              <w:right w:val="single" w:sz="4" w:space="0" w:color="auto"/>
            </w:tcBorders>
            <w:shd w:val="clear" w:color="auto" w:fill="auto"/>
            <w:noWrap/>
            <w:vAlign w:val="center"/>
            <w:hideMark/>
          </w:tcPr>
          <w:p w14:paraId="08CC2B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F19803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95EA5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w:t>
            </w:r>
          </w:p>
        </w:tc>
        <w:tc>
          <w:tcPr>
            <w:tcW w:w="1505" w:type="dxa"/>
            <w:tcBorders>
              <w:top w:val="nil"/>
              <w:left w:val="nil"/>
              <w:bottom w:val="single" w:sz="4" w:space="0" w:color="auto"/>
              <w:right w:val="single" w:sz="4" w:space="0" w:color="auto"/>
            </w:tcBorders>
            <w:shd w:val="clear" w:color="auto" w:fill="auto"/>
            <w:vAlign w:val="center"/>
            <w:hideMark/>
          </w:tcPr>
          <w:p w14:paraId="524C2F0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4FB4D91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7F90E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9B6D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257,1</w:t>
            </w:r>
          </w:p>
        </w:tc>
        <w:tc>
          <w:tcPr>
            <w:tcW w:w="1244" w:type="dxa"/>
            <w:tcBorders>
              <w:top w:val="nil"/>
              <w:left w:val="nil"/>
              <w:bottom w:val="single" w:sz="4" w:space="0" w:color="auto"/>
              <w:right w:val="single" w:sz="4" w:space="0" w:color="auto"/>
            </w:tcBorders>
            <w:shd w:val="clear" w:color="auto" w:fill="auto"/>
            <w:noWrap/>
            <w:vAlign w:val="center"/>
            <w:hideMark/>
          </w:tcPr>
          <w:p w14:paraId="5DD5A3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67DFBD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193,43</w:t>
            </w:r>
          </w:p>
        </w:tc>
        <w:tc>
          <w:tcPr>
            <w:tcW w:w="711" w:type="dxa"/>
            <w:tcBorders>
              <w:top w:val="nil"/>
              <w:left w:val="nil"/>
              <w:bottom w:val="single" w:sz="4" w:space="0" w:color="auto"/>
              <w:right w:val="single" w:sz="4" w:space="0" w:color="auto"/>
            </w:tcBorders>
            <w:shd w:val="clear" w:color="auto" w:fill="auto"/>
            <w:noWrap/>
            <w:vAlign w:val="center"/>
            <w:hideMark/>
          </w:tcPr>
          <w:p w14:paraId="0D7C28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A80751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59BE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3,3</w:t>
            </w:r>
          </w:p>
        </w:tc>
        <w:tc>
          <w:tcPr>
            <w:tcW w:w="1505" w:type="dxa"/>
            <w:tcBorders>
              <w:top w:val="nil"/>
              <w:left w:val="nil"/>
              <w:bottom w:val="single" w:sz="4" w:space="0" w:color="auto"/>
              <w:right w:val="single" w:sz="4" w:space="0" w:color="auto"/>
            </w:tcBorders>
            <w:shd w:val="clear" w:color="auto" w:fill="auto"/>
            <w:vAlign w:val="center"/>
            <w:hideMark/>
          </w:tcPr>
          <w:p w14:paraId="4DF1684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4139E87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5992A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FF7AC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18,2</w:t>
            </w:r>
          </w:p>
        </w:tc>
        <w:tc>
          <w:tcPr>
            <w:tcW w:w="1244" w:type="dxa"/>
            <w:tcBorders>
              <w:top w:val="nil"/>
              <w:left w:val="nil"/>
              <w:bottom w:val="single" w:sz="4" w:space="0" w:color="auto"/>
              <w:right w:val="single" w:sz="4" w:space="0" w:color="auto"/>
            </w:tcBorders>
            <w:shd w:val="clear" w:color="auto" w:fill="auto"/>
            <w:noWrap/>
            <w:vAlign w:val="center"/>
            <w:hideMark/>
          </w:tcPr>
          <w:p w14:paraId="1BB3BBB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59359E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109,18</w:t>
            </w:r>
          </w:p>
        </w:tc>
        <w:tc>
          <w:tcPr>
            <w:tcW w:w="711" w:type="dxa"/>
            <w:tcBorders>
              <w:top w:val="nil"/>
              <w:left w:val="nil"/>
              <w:bottom w:val="single" w:sz="4" w:space="0" w:color="auto"/>
              <w:right w:val="single" w:sz="4" w:space="0" w:color="auto"/>
            </w:tcBorders>
            <w:shd w:val="clear" w:color="auto" w:fill="auto"/>
            <w:noWrap/>
            <w:vAlign w:val="center"/>
            <w:hideMark/>
          </w:tcPr>
          <w:p w14:paraId="790687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430F9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18426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3,4</w:t>
            </w:r>
          </w:p>
        </w:tc>
        <w:tc>
          <w:tcPr>
            <w:tcW w:w="1505" w:type="dxa"/>
            <w:tcBorders>
              <w:top w:val="nil"/>
              <w:left w:val="nil"/>
              <w:bottom w:val="single" w:sz="4" w:space="0" w:color="auto"/>
              <w:right w:val="single" w:sz="4" w:space="0" w:color="auto"/>
            </w:tcBorders>
            <w:shd w:val="clear" w:color="auto" w:fill="auto"/>
            <w:vAlign w:val="center"/>
            <w:hideMark/>
          </w:tcPr>
          <w:p w14:paraId="26B9385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2AB385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41FD5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459B6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57,5</w:t>
            </w:r>
          </w:p>
        </w:tc>
        <w:tc>
          <w:tcPr>
            <w:tcW w:w="1244" w:type="dxa"/>
            <w:tcBorders>
              <w:top w:val="nil"/>
              <w:left w:val="nil"/>
              <w:bottom w:val="single" w:sz="4" w:space="0" w:color="auto"/>
              <w:right w:val="single" w:sz="4" w:space="0" w:color="auto"/>
            </w:tcBorders>
            <w:shd w:val="clear" w:color="auto" w:fill="auto"/>
            <w:noWrap/>
            <w:vAlign w:val="center"/>
            <w:hideMark/>
          </w:tcPr>
          <w:p w14:paraId="50CB3D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201542D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57,94</w:t>
            </w:r>
          </w:p>
        </w:tc>
        <w:tc>
          <w:tcPr>
            <w:tcW w:w="711" w:type="dxa"/>
            <w:tcBorders>
              <w:top w:val="nil"/>
              <w:left w:val="nil"/>
              <w:bottom w:val="single" w:sz="4" w:space="0" w:color="auto"/>
              <w:right w:val="single" w:sz="4" w:space="0" w:color="auto"/>
            </w:tcBorders>
            <w:shd w:val="clear" w:color="auto" w:fill="auto"/>
            <w:noWrap/>
            <w:vAlign w:val="center"/>
            <w:hideMark/>
          </w:tcPr>
          <w:p w14:paraId="6AB0F8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99B1BD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BA4F7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3,5</w:t>
            </w:r>
          </w:p>
        </w:tc>
        <w:tc>
          <w:tcPr>
            <w:tcW w:w="1505" w:type="dxa"/>
            <w:tcBorders>
              <w:top w:val="nil"/>
              <w:left w:val="nil"/>
              <w:bottom w:val="single" w:sz="4" w:space="0" w:color="auto"/>
              <w:right w:val="single" w:sz="4" w:space="0" w:color="auto"/>
            </w:tcBorders>
            <w:shd w:val="clear" w:color="auto" w:fill="auto"/>
            <w:vAlign w:val="center"/>
            <w:hideMark/>
          </w:tcPr>
          <w:p w14:paraId="6387CE9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C0C62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23CDF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45E53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619,22</w:t>
            </w:r>
          </w:p>
        </w:tc>
        <w:tc>
          <w:tcPr>
            <w:tcW w:w="1244" w:type="dxa"/>
            <w:tcBorders>
              <w:top w:val="nil"/>
              <w:left w:val="nil"/>
              <w:bottom w:val="single" w:sz="4" w:space="0" w:color="auto"/>
              <w:right w:val="single" w:sz="4" w:space="0" w:color="auto"/>
            </w:tcBorders>
            <w:shd w:val="clear" w:color="auto" w:fill="auto"/>
            <w:noWrap/>
            <w:vAlign w:val="center"/>
            <w:hideMark/>
          </w:tcPr>
          <w:p w14:paraId="11C3C8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1EE1967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121,73</w:t>
            </w:r>
          </w:p>
        </w:tc>
        <w:tc>
          <w:tcPr>
            <w:tcW w:w="711" w:type="dxa"/>
            <w:tcBorders>
              <w:top w:val="nil"/>
              <w:left w:val="nil"/>
              <w:bottom w:val="single" w:sz="4" w:space="0" w:color="auto"/>
              <w:right w:val="single" w:sz="4" w:space="0" w:color="auto"/>
            </w:tcBorders>
            <w:shd w:val="clear" w:color="auto" w:fill="auto"/>
            <w:noWrap/>
            <w:vAlign w:val="center"/>
            <w:hideMark/>
          </w:tcPr>
          <w:p w14:paraId="4F5561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EC7ED9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86DC6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3,6</w:t>
            </w:r>
          </w:p>
        </w:tc>
        <w:tc>
          <w:tcPr>
            <w:tcW w:w="1505" w:type="dxa"/>
            <w:tcBorders>
              <w:top w:val="nil"/>
              <w:left w:val="nil"/>
              <w:bottom w:val="single" w:sz="4" w:space="0" w:color="auto"/>
              <w:right w:val="single" w:sz="4" w:space="0" w:color="auto"/>
            </w:tcBorders>
            <w:shd w:val="clear" w:color="auto" w:fill="auto"/>
            <w:vAlign w:val="center"/>
            <w:hideMark/>
          </w:tcPr>
          <w:p w14:paraId="46C2D74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BC89F1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A8D3F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7BD96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619,22</w:t>
            </w:r>
          </w:p>
        </w:tc>
        <w:tc>
          <w:tcPr>
            <w:tcW w:w="1244" w:type="dxa"/>
            <w:tcBorders>
              <w:top w:val="nil"/>
              <w:left w:val="nil"/>
              <w:bottom w:val="single" w:sz="4" w:space="0" w:color="auto"/>
              <w:right w:val="single" w:sz="4" w:space="0" w:color="auto"/>
            </w:tcBorders>
            <w:shd w:val="clear" w:color="auto" w:fill="auto"/>
            <w:noWrap/>
            <w:vAlign w:val="center"/>
            <w:hideMark/>
          </w:tcPr>
          <w:p w14:paraId="7F36838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69619E3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81,15</w:t>
            </w:r>
          </w:p>
        </w:tc>
        <w:tc>
          <w:tcPr>
            <w:tcW w:w="711" w:type="dxa"/>
            <w:tcBorders>
              <w:top w:val="nil"/>
              <w:left w:val="nil"/>
              <w:bottom w:val="single" w:sz="4" w:space="0" w:color="auto"/>
              <w:right w:val="single" w:sz="4" w:space="0" w:color="auto"/>
            </w:tcBorders>
            <w:shd w:val="clear" w:color="auto" w:fill="auto"/>
            <w:noWrap/>
            <w:vAlign w:val="center"/>
            <w:hideMark/>
          </w:tcPr>
          <w:p w14:paraId="60FEEC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D74DF0"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F2C0A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3,7</w:t>
            </w:r>
          </w:p>
        </w:tc>
        <w:tc>
          <w:tcPr>
            <w:tcW w:w="1505" w:type="dxa"/>
            <w:tcBorders>
              <w:top w:val="nil"/>
              <w:left w:val="nil"/>
              <w:bottom w:val="single" w:sz="4" w:space="0" w:color="auto"/>
              <w:right w:val="single" w:sz="4" w:space="0" w:color="auto"/>
            </w:tcBorders>
            <w:shd w:val="clear" w:color="auto" w:fill="auto"/>
            <w:vAlign w:val="center"/>
            <w:hideMark/>
          </w:tcPr>
          <w:p w14:paraId="69D597B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422B1C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ADF27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E0446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49,2</w:t>
            </w:r>
          </w:p>
        </w:tc>
        <w:tc>
          <w:tcPr>
            <w:tcW w:w="1244" w:type="dxa"/>
            <w:tcBorders>
              <w:top w:val="nil"/>
              <w:left w:val="nil"/>
              <w:bottom w:val="single" w:sz="4" w:space="0" w:color="auto"/>
              <w:right w:val="single" w:sz="4" w:space="0" w:color="auto"/>
            </w:tcBorders>
            <w:shd w:val="clear" w:color="auto" w:fill="auto"/>
            <w:noWrap/>
            <w:vAlign w:val="center"/>
            <w:hideMark/>
          </w:tcPr>
          <w:p w14:paraId="750E38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3DA071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337,99</w:t>
            </w:r>
          </w:p>
        </w:tc>
        <w:tc>
          <w:tcPr>
            <w:tcW w:w="711" w:type="dxa"/>
            <w:tcBorders>
              <w:top w:val="nil"/>
              <w:left w:val="nil"/>
              <w:bottom w:val="single" w:sz="4" w:space="0" w:color="auto"/>
              <w:right w:val="single" w:sz="4" w:space="0" w:color="auto"/>
            </w:tcBorders>
            <w:shd w:val="clear" w:color="auto" w:fill="auto"/>
            <w:noWrap/>
            <w:vAlign w:val="center"/>
            <w:hideMark/>
          </w:tcPr>
          <w:p w14:paraId="4F2782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DF023A2"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D5C9B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3,8</w:t>
            </w:r>
          </w:p>
        </w:tc>
        <w:tc>
          <w:tcPr>
            <w:tcW w:w="1505" w:type="dxa"/>
            <w:tcBorders>
              <w:top w:val="nil"/>
              <w:left w:val="nil"/>
              <w:bottom w:val="single" w:sz="4" w:space="0" w:color="auto"/>
              <w:right w:val="single" w:sz="4" w:space="0" w:color="auto"/>
            </w:tcBorders>
            <w:shd w:val="clear" w:color="auto" w:fill="auto"/>
            <w:vAlign w:val="center"/>
            <w:hideMark/>
          </w:tcPr>
          <w:p w14:paraId="0BA8C0B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63F6AFC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9C364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803B1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209,2</w:t>
            </w:r>
          </w:p>
        </w:tc>
        <w:tc>
          <w:tcPr>
            <w:tcW w:w="1244" w:type="dxa"/>
            <w:tcBorders>
              <w:top w:val="nil"/>
              <w:left w:val="nil"/>
              <w:bottom w:val="single" w:sz="4" w:space="0" w:color="auto"/>
              <w:right w:val="single" w:sz="4" w:space="0" w:color="auto"/>
            </w:tcBorders>
            <w:shd w:val="clear" w:color="auto" w:fill="auto"/>
            <w:noWrap/>
            <w:vAlign w:val="center"/>
            <w:hideMark/>
          </w:tcPr>
          <w:p w14:paraId="30CE15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6D2972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1129,42</w:t>
            </w:r>
          </w:p>
        </w:tc>
        <w:tc>
          <w:tcPr>
            <w:tcW w:w="711" w:type="dxa"/>
            <w:tcBorders>
              <w:top w:val="nil"/>
              <w:left w:val="nil"/>
              <w:bottom w:val="single" w:sz="4" w:space="0" w:color="auto"/>
              <w:right w:val="single" w:sz="4" w:space="0" w:color="auto"/>
            </w:tcBorders>
            <w:shd w:val="clear" w:color="auto" w:fill="auto"/>
            <w:noWrap/>
            <w:vAlign w:val="center"/>
            <w:hideMark/>
          </w:tcPr>
          <w:p w14:paraId="6A1335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083B2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93F03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3,9</w:t>
            </w:r>
          </w:p>
        </w:tc>
        <w:tc>
          <w:tcPr>
            <w:tcW w:w="1505" w:type="dxa"/>
            <w:tcBorders>
              <w:top w:val="nil"/>
              <w:left w:val="nil"/>
              <w:bottom w:val="single" w:sz="4" w:space="0" w:color="auto"/>
              <w:right w:val="single" w:sz="4" w:space="0" w:color="auto"/>
            </w:tcBorders>
            <w:shd w:val="clear" w:color="auto" w:fill="auto"/>
            <w:vAlign w:val="center"/>
            <w:hideMark/>
          </w:tcPr>
          <w:p w14:paraId="467268D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E2C95D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F7D0B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B3323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605,4</w:t>
            </w:r>
          </w:p>
        </w:tc>
        <w:tc>
          <w:tcPr>
            <w:tcW w:w="1244" w:type="dxa"/>
            <w:tcBorders>
              <w:top w:val="nil"/>
              <w:left w:val="nil"/>
              <w:bottom w:val="single" w:sz="4" w:space="0" w:color="auto"/>
              <w:right w:val="single" w:sz="4" w:space="0" w:color="auto"/>
            </w:tcBorders>
            <w:shd w:val="clear" w:color="auto" w:fill="auto"/>
            <w:noWrap/>
            <w:vAlign w:val="center"/>
            <w:hideMark/>
          </w:tcPr>
          <w:p w14:paraId="73E50E5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3564AFD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39,88</w:t>
            </w:r>
          </w:p>
        </w:tc>
        <w:tc>
          <w:tcPr>
            <w:tcW w:w="711" w:type="dxa"/>
            <w:tcBorders>
              <w:top w:val="nil"/>
              <w:left w:val="nil"/>
              <w:bottom w:val="single" w:sz="4" w:space="0" w:color="auto"/>
              <w:right w:val="single" w:sz="4" w:space="0" w:color="auto"/>
            </w:tcBorders>
            <w:shd w:val="clear" w:color="auto" w:fill="auto"/>
            <w:noWrap/>
            <w:vAlign w:val="center"/>
            <w:hideMark/>
          </w:tcPr>
          <w:p w14:paraId="72B9E1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F1361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D1224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3,10</w:t>
            </w:r>
          </w:p>
        </w:tc>
        <w:tc>
          <w:tcPr>
            <w:tcW w:w="1505" w:type="dxa"/>
            <w:tcBorders>
              <w:top w:val="nil"/>
              <w:left w:val="nil"/>
              <w:bottom w:val="single" w:sz="4" w:space="0" w:color="auto"/>
              <w:right w:val="single" w:sz="4" w:space="0" w:color="auto"/>
            </w:tcBorders>
            <w:shd w:val="clear" w:color="auto" w:fill="auto"/>
            <w:vAlign w:val="center"/>
            <w:hideMark/>
          </w:tcPr>
          <w:p w14:paraId="101BD31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167E95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12E3F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3CB0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605,4</w:t>
            </w:r>
          </w:p>
        </w:tc>
        <w:tc>
          <w:tcPr>
            <w:tcW w:w="1244" w:type="dxa"/>
            <w:tcBorders>
              <w:top w:val="nil"/>
              <w:left w:val="nil"/>
              <w:bottom w:val="single" w:sz="4" w:space="0" w:color="auto"/>
              <w:right w:val="single" w:sz="4" w:space="0" w:color="auto"/>
            </w:tcBorders>
            <w:shd w:val="clear" w:color="auto" w:fill="auto"/>
            <w:noWrap/>
            <w:vAlign w:val="center"/>
            <w:hideMark/>
          </w:tcPr>
          <w:p w14:paraId="515561F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539BD4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48,96</w:t>
            </w:r>
          </w:p>
        </w:tc>
        <w:tc>
          <w:tcPr>
            <w:tcW w:w="711" w:type="dxa"/>
            <w:tcBorders>
              <w:top w:val="nil"/>
              <w:left w:val="nil"/>
              <w:bottom w:val="single" w:sz="4" w:space="0" w:color="auto"/>
              <w:right w:val="single" w:sz="4" w:space="0" w:color="auto"/>
            </w:tcBorders>
            <w:shd w:val="clear" w:color="auto" w:fill="auto"/>
            <w:noWrap/>
            <w:vAlign w:val="center"/>
            <w:hideMark/>
          </w:tcPr>
          <w:p w14:paraId="1C2BDE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07ECD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B3F2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3,11</w:t>
            </w:r>
          </w:p>
        </w:tc>
        <w:tc>
          <w:tcPr>
            <w:tcW w:w="1505" w:type="dxa"/>
            <w:tcBorders>
              <w:top w:val="nil"/>
              <w:left w:val="nil"/>
              <w:bottom w:val="single" w:sz="4" w:space="0" w:color="auto"/>
              <w:right w:val="single" w:sz="4" w:space="0" w:color="auto"/>
            </w:tcBorders>
            <w:shd w:val="clear" w:color="auto" w:fill="auto"/>
            <w:vAlign w:val="center"/>
            <w:hideMark/>
          </w:tcPr>
          <w:p w14:paraId="33619DC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42EE9FE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577A2F9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581CF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314,6</w:t>
            </w:r>
          </w:p>
        </w:tc>
        <w:tc>
          <w:tcPr>
            <w:tcW w:w="1244" w:type="dxa"/>
            <w:tcBorders>
              <w:top w:val="nil"/>
              <w:left w:val="nil"/>
              <w:bottom w:val="single" w:sz="4" w:space="0" w:color="auto"/>
              <w:right w:val="single" w:sz="4" w:space="0" w:color="auto"/>
            </w:tcBorders>
            <w:shd w:val="clear" w:color="auto" w:fill="auto"/>
            <w:noWrap/>
            <w:vAlign w:val="center"/>
            <w:hideMark/>
          </w:tcPr>
          <w:p w14:paraId="6002AB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6188C8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29,51</w:t>
            </w:r>
          </w:p>
        </w:tc>
        <w:tc>
          <w:tcPr>
            <w:tcW w:w="711" w:type="dxa"/>
            <w:tcBorders>
              <w:top w:val="nil"/>
              <w:left w:val="nil"/>
              <w:bottom w:val="single" w:sz="4" w:space="0" w:color="auto"/>
              <w:right w:val="single" w:sz="4" w:space="0" w:color="auto"/>
            </w:tcBorders>
            <w:shd w:val="clear" w:color="auto" w:fill="auto"/>
            <w:noWrap/>
            <w:vAlign w:val="center"/>
            <w:hideMark/>
          </w:tcPr>
          <w:p w14:paraId="576EA6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69113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A165DF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71F560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833EBB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AE777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CCEC2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307A84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7D04D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2507,50</w:t>
            </w:r>
          </w:p>
        </w:tc>
        <w:tc>
          <w:tcPr>
            <w:tcW w:w="711" w:type="dxa"/>
            <w:tcBorders>
              <w:top w:val="nil"/>
              <w:left w:val="nil"/>
              <w:bottom w:val="single" w:sz="4" w:space="0" w:color="auto"/>
              <w:right w:val="single" w:sz="4" w:space="0" w:color="auto"/>
            </w:tcBorders>
            <w:shd w:val="clear" w:color="000000" w:fill="F2DCDB"/>
            <w:vAlign w:val="center"/>
            <w:hideMark/>
          </w:tcPr>
          <w:p w14:paraId="1D3E70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1,05</w:t>
            </w:r>
          </w:p>
        </w:tc>
      </w:tr>
      <w:tr w:rsidR="00286820" w:rsidRPr="00286820" w14:paraId="4122D2D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C794F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FA9F9E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6E41139"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6755B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F33B7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E1579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8DD8F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6E242A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681882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FFF25F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3,12</w:t>
            </w:r>
          </w:p>
        </w:tc>
        <w:tc>
          <w:tcPr>
            <w:tcW w:w="1505" w:type="dxa"/>
            <w:tcBorders>
              <w:top w:val="nil"/>
              <w:left w:val="nil"/>
              <w:bottom w:val="single" w:sz="4" w:space="0" w:color="auto"/>
              <w:right w:val="single" w:sz="4" w:space="0" w:color="auto"/>
            </w:tcBorders>
            <w:shd w:val="clear" w:color="auto" w:fill="auto"/>
            <w:vAlign w:val="center"/>
            <w:hideMark/>
          </w:tcPr>
          <w:p w14:paraId="2A6181B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79B996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FD945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D3BD7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678,0</w:t>
            </w:r>
          </w:p>
        </w:tc>
        <w:tc>
          <w:tcPr>
            <w:tcW w:w="1244" w:type="dxa"/>
            <w:tcBorders>
              <w:top w:val="nil"/>
              <w:left w:val="nil"/>
              <w:bottom w:val="single" w:sz="4" w:space="0" w:color="auto"/>
              <w:right w:val="single" w:sz="4" w:space="0" w:color="auto"/>
            </w:tcBorders>
            <w:shd w:val="clear" w:color="auto" w:fill="auto"/>
            <w:noWrap/>
            <w:vAlign w:val="center"/>
            <w:hideMark/>
          </w:tcPr>
          <w:p w14:paraId="6BC7FF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72A3B6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5638,64</w:t>
            </w:r>
          </w:p>
        </w:tc>
        <w:tc>
          <w:tcPr>
            <w:tcW w:w="711" w:type="dxa"/>
            <w:tcBorders>
              <w:top w:val="nil"/>
              <w:left w:val="nil"/>
              <w:bottom w:val="single" w:sz="4" w:space="0" w:color="auto"/>
              <w:right w:val="single" w:sz="4" w:space="0" w:color="auto"/>
            </w:tcBorders>
            <w:shd w:val="clear" w:color="auto" w:fill="auto"/>
            <w:noWrap/>
            <w:vAlign w:val="center"/>
            <w:hideMark/>
          </w:tcPr>
          <w:p w14:paraId="0D9133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7D059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51FCF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3,13</w:t>
            </w:r>
          </w:p>
        </w:tc>
        <w:tc>
          <w:tcPr>
            <w:tcW w:w="1505" w:type="dxa"/>
            <w:tcBorders>
              <w:top w:val="nil"/>
              <w:left w:val="nil"/>
              <w:bottom w:val="single" w:sz="4" w:space="0" w:color="auto"/>
              <w:right w:val="single" w:sz="4" w:space="0" w:color="auto"/>
            </w:tcBorders>
            <w:shd w:val="clear" w:color="auto" w:fill="auto"/>
            <w:vAlign w:val="center"/>
            <w:hideMark/>
          </w:tcPr>
          <w:p w14:paraId="1E6268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056594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BAB5A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7C811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113,0</w:t>
            </w:r>
          </w:p>
        </w:tc>
        <w:tc>
          <w:tcPr>
            <w:tcW w:w="1244" w:type="dxa"/>
            <w:tcBorders>
              <w:top w:val="nil"/>
              <w:left w:val="nil"/>
              <w:bottom w:val="single" w:sz="4" w:space="0" w:color="auto"/>
              <w:right w:val="single" w:sz="4" w:space="0" w:color="auto"/>
            </w:tcBorders>
            <w:shd w:val="clear" w:color="auto" w:fill="auto"/>
            <w:noWrap/>
            <w:vAlign w:val="center"/>
            <w:hideMark/>
          </w:tcPr>
          <w:p w14:paraId="214D20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26F3F4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80,29</w:t>
            </w:r>
          </w:p>
        </w:tc>
        <w:tc>
          <w:tcPr>
            <w:tcW w:w="711" w:type="dxa"/>
            <w:tcBorders>
              <w:top w:val="nil"/>
              <w:left w:val="nil"/>
              <w:bottom w:val="single" w:sz="4" w:space="0" w:color="auto"/>
              <w:right w:val="single" w:sz="4" w:space="0" w:color="auto"/>
            </w:tcBorders>
            <w:shd w:val="clear" w:color="auto" w:fill="auto"/>
            <w:noWrap/>
            <w:vAlign w:val="center"/>
            <w:hideMark/>
          </w:tcPr>
          <w:p w14:paraId="77F93B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98EE5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4C032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3,14</w:t>
            </w:r>
          </w:p>
        </w:tc>
        <w:tc>
          <w:tcPr>
            <w:tcW w:w="1505" w:type="dxa"/>
            <w:tcBorders>
              <w:top w:val="nil"/>
              <w:left w:val="nil"/>
              <w:bottom w:val="single" w:sz="4" w:space="0" w:color="auto"/>
              <w:right w:val="single" w:sz="4" w:space="0" w:color="auto"/>
            </w:tcBorders>
            <w:shd w:val="clear" w:color="auto" w:fill="auto"/>
            <w:vAlign w:val="center"/>
            <w:hideMark/>
          </w:tcPr>
          <w:p w14:paraId="01223A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192BFF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7F481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A2467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0,678</w:t>
            </w:r>
          </w:p>
        </w:tc>
        <w:tc>
          <w:tcPr>
            <w:tcW w:w="1244" w:type="dxa"/>
            <w:tcBorders>
              <w:top w:val="nil"/>
              <w:left w:val="nil"/>
              <w:bottom w:val="single" w:sz="4" w:space="0" w:color="auto"/>
              <w:right w:val="single" w:sz="4" w:space="0" w:color="auto"/>
            </w:tcBorders>
            <w:shd w:val="clear" w:color="auto" w:fill="auto"/>
            <w:noWrap/>
            <w:vAlign w:val="center"/>
            <w:hideMark/>
          </w:tcPr>
          <w:p w14:paraId="319CFF8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6F0465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227,99</w:t>
            </w:r>
          </w:p>
        </w:tc>
        <w:tc>
          <w:tcPr>
            <w:tcW w:w="711" w:type="dxa"/>
            <w:tcBorders>
              <w:top w:val="nil"/>
              <w:left w:val="nil"/>
              <w:bottom w:val="single" w:sz="4" w:space="0" w:color="auto"/>
              <w:right w:val="single" w:sz="4" w:space="0" w:color="auto"/>
            </w:tcBorders>
            <w:shd w:val="clear" w:color="auto" w:fill="auto"/>
            <w:noWrap/>
            <w:vAlign w:val="center"/>
            <w:hideMark/>
          </w:tcPr>
          <w:p w14:paraId="16ADBF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13952C"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FFB583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874181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8CBEEB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29282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9AE11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5CF41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B1992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5946,92</w:t>
            </w:r>
          </w:p>
        </w:tc>
        <w:tc>
          <w:tcPr>
            <w:tcW w:w="711" w:type="dxa"/>
            <w:tcBorders>
              <w:top w:val="nil"/>
              <w:left w:val="nil"/>
              <w:bottom w:val="single" w:sz="4" w:space="0" w:color="auto"/>
              <w:right w:val="single" w:sz="4" w:space="0" w:color="auto"/>
            </w:tcBorders>
            <w:shd w:val="clear" w:color="000000" w:fill="F2DCDB"/>
            <w:vAlign w:val="center"/>
            <w:hideMark/>
          </w:tcPr>
          <w:p w14:paraId="7F07C4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2,50</w:t>
            </w:r>
          </w:p>
        </w:tc>
      </w:tr>
      <w:tr w:rsidR="00286820" w:rsidRPr="00F42521" w14:paraId="32FD1130"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4EA56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E2C5A4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768F306C"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ԱԴՀ-1-3, ԳԴՀ-1-16,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=1,14-1,40</w:t>
            </w:r>
          </w:p>
        </w:tc>
        <w:tc>
          <w:tcPr>
            <w:tcW w:w="1192" w:type="dxa"/>
            <w:tcBorders>
              <w:top w:val="nil"/>
              <w:left w:val="nil"/>
              <w:bottom w:val="single" w:sz="4" w:space="0" w:color="auto"/>
              <w:right w:val="single" w:sz="4" w:space="0" w:color="auto"/>
            </w:tcBorders>
            <w:shd w:val="clear" w:color="auto" w:fill="auto"/>
            <w:vAlign w:val="center"/>
            <w:hideMark/>
          </w:tcPr>
          <w:p w14:paraId="6E41A4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73DB5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567A73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486D5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3A744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2997C1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893A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3,15</w:t>
            </w:r>
          </w:p>
        </w:tc>
        <w:tc>
          <w:tcPr>
            <w:tcW w:w="1505" w:type="dxa"/>
            <w:tcBorders>
              <w:top w:val="nil"/>
              <w:left w:val="nil"/>
              <w:bottom w:val="single" w:sz="4" w:space="0" w:color="auto"/>
              <w:right w:val="single" w:sz="4" w:space="0" w:color="auto"/>
            </w:tcBorders>
            <w:shd w:val="clear" w:color="auto" w:fill="auto"/>
            <w:vAlign w:val="center"/>
            <w:hideMark/>
          </w:tcPr>
          <w:p w14:paraId="78A848C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6AFE0B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F1314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00FA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19,6</w:t>
            </w:r>
          </w:p>
        </w:tc>
        <w:tc>
          <w:tcPr>
            <w:tcW w:w="1244" w:type="dxa"/>
            <w:tcBorders>
              <w:top w:val="nil"/>
              <w:left w:val="nil"/>
              <w:bottom w:val="single" w:sz="4" w:space="0" w:color="auto"/>
              <w:right w:val="single" w:sz="4" w:space="0" w:color="auto"/>
            </w:tcBorders>
            <w:shd w:val="clear" w:color="auto" w:fill="auto"/>
            <w:noWrap/>
            <w:vAlign w:val="center"/>
            <w:hideMark/>
          </w:tcPr>
          <w:p w14:paraId="62A5E5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1153F6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837,55</w:t>
            </w:r>
          </w:p>
        </w:tc>
        <w:tc>
          <w:tcPr>
            <w:tcW w:w="711" w:type="dxa"/>
            <w:tcBorders>
              <w:top w:val="nil"/>
              <w:left w:val="nil"/>
              <w:bottom w:val="single" w:sz="4" w:space="0" w:color="auto"/>
              <w:right w:val="single" w:sz="4" w:space="0" w:color="auto"/>
            </w:tcBorders>
            <w:shd w:val="clear" w:color="auto" w:fill="auto"/>
            <w:noWrap/>
            <w:vAlign w:val="center"/>
            <w:hideMark/>
          </w:tcPr>
          <w:p w14:paraId="5D312D0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ABF70A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39BB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3,16</w:t>
            </w:r>
          </w:p>
        </w:tc>
        <w:tc>
          <w:tcPr>
            <w:tcW w:w="1505" w:type="dxa"/>
            <w:tcBorders>
              <w:top w:val="nil"/>
              <w:left w:val="nil"/>
              <w:bottom w:val="single" w:sz="4" w:space="0" w:color="auto"/>
              <w:right w:val="single" w:sz="4" w:space="0" w:color="auto"/>
            </w:tcBorders>
            <w:shd w:val="clear" w:color="auto" w:fill="auto"/>
            <w:vAlign w:val="center"/>
            <w:hideMark/>
          </w:tcPr>
          <w:p w14:paraId="62DBB64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1EBCCC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E1AEC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F34C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5,500</w:t>
            </w:r>
          </w:p>
        </w:tc>
        <w:tc>
          <w:tcPr>
            <w:tcW w:w="1244" w:type="dxa"/>
            <w:tcBorders>
              <w:top w:val="nil"/>
              <w:left w:val="nil"/>
              <w:bottom w:val="single" w:sz="4" w:space="0" w:color="auto"/>
              <w:right w:val="single" w:sz="4" w:space="0" w:color="auto"/>
            </w:tcBorders>
            <w:shd w:val="clear" w:color="auto" w:fill="auto"/>
            <w:noWrap/>
            <w:vAlign w:val="center"/>
            <w:hideMark/>
          </w:tcPr>
          <w:p w14:paraId="25DBD5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7DAAC2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202,94</w:t>
            </w:r>
          </w:p>
        </w:tc>
        <w:tc>
          <w:tcPr>
            <w:tcW w:w="711" w:type="dxa"/>
            <w:tcBorders>
              <w:top w:val="nil"/>
              <w:left w:val="nil"/>
              <w:bottom w:val="single" w:sz="4" w:space="0" w:color="auto"/>
              <w:right w:val="single" w:sz="4" w:space="0" w:color="auto"/>
            </w:tcBorders>
            <w:shd w:val="clear" w:color="auto" w:fill="auto"/>
            <w:noWrap/>
            <w:vAlign w:val="center"/>
            <w:hideMark/>
          </w:tcPr>
          <w:p w14:paraId="1AE769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F9488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52CEE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3,17</w:t>
            </w:r>
          </w:p>
        </w:tc>
        <w:tc>
          <w:tcPr>
            <w:tcW w:w="1505" w:type="dxa"/>
            <w:tcBorders>
              <w:top w:val="nil"/>
              <w:left w:val="nil"/>
              <w:bottom w:val="single" w:sz="4" w:space="0" w:color="auto"/>
              <w:right w:val="single" w:sz="4" w:space="0" w:color="auto"/>
            </w:tcBorders>
            <w:shd w:val="clear" w:color="auto" w:fill="auto"/>
            <w:vAlign w:val="center"/>
            <w:hideMark/>
          </w:tcPr>
          <w:p w14:paraId="4CD7576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C40865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526FCB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5E635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9,680</w:t>
            </w:r>
          </w:p>
        </w:tc>
        <w:tc>
          <w:tcPr>
            <w:tcW w:w="1244" w:type="dxa"/>
            <w:tcBorders>
              <w:top w:val="nil"/>
              <w:left w:val="nil"/>
              <w:bottom w:val="single" w:sz="4" w:space="0" w:color="auto"/>
              <w:right w:val="single" w:sz="4" w:space="0" w:color="auto"/>
            </w:tcBorders>
            <w:shd w:val="clear" w:color="auto" w:fill="auto"/>
            <w:noWrap/>
            <w:vAlign w:val="center"/>
            <w:hideMark/>
          </w:tcPr>
          <w:p w14:paraId="0BA992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036D7F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407,36</w:t>
            </w:r>
          </w:p>
        </w:tc>
        <w:tc>
          <w:tcPr>
            <w:tcW w:w="711" w:type="dxa"/>
            <w:tcBorders>
              <w:top w:val="nil"/>
              <w:left w:val="nil"/>
              <w:bottom w:val="single" w:sz="4" w:space="0" w:color="auto"/>
              <w:right w:val="single" w:sz="4" w:space="0" w:color="auto"/>
            </w:tcBorders>
            <w:shd w:val="clear" w:color="auto" w:fill="auto"/>
            <w:noWrap/>
            <w:vAlign w:val="center"/>
            <w:hideMark/>
          </w:tcPr>
          <w:p w14:paraId="1AB294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DE8876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60271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3,18</w:t>
            </w:r>
          </w:p>
        </w:tc>
        <w:tc>
          <w:tcPr>
            <w:tcW w:w="1505" w:type="dxa"/>
            <w:tcBorders>
              <w:top w:val="nil"/>
              <w:left w:val="nil"/>
              <w:bottom w:val="single" w:sz="4" w:space="0" w:color="auto"/>
              <w:right w:val="single" w:sz="4" w:space="0" w:color="auto"/>
            </w:tcBorders>
            <w:shd w:val="clear" w:color="auto" w:fill="auto"/>
            <w:vAlign w:val="center"/>
            <w:hideMark/>
          </w:tcPr>
          <w:p w14:paraId="68C80168"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BEAD6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B25D1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4D020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19,0</w:t>
            </w:r>
          </w:p>
        </w:tc>
        <w:tc>
          <w:tcPr>
            <w:tcW w:w="1244" w:type="dxa"/>
            <w:tcBorders>
              <w:top w:val="nil"/>
              <w:left w:val="nil"/>
              <w:bottom w:val="single" w:sz="4" w:space="0" w:color="auto"/>
              <w:right w:val="single" w:sz="4" w:space="0" w:color="auto"/>
            </w:tcBorders>
            <w:shd w:val="clear" w:color="auto" w:fill="auto"/>
            <w:noWrap/>
            <w:vAlign w:val="center"/>
            <w:hideMark/>
          </w:tcPr>
          <w:p w14:paraId="4F883C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38842D5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562,74</w:t>
            </w:r>
          </w:p>
        </w:tc>
        <w:tc>
          <w:tcPr>
            <w:tcW w:w="711" w:type="dxa"/>
            <w:tcBorders>
              <w:top w:val="nil"/>
              <w:left w:val="nil"/>
              <w:bottom w:val="single" w:sz="4" w:space="0" w:color="auto"/>
              <w:right w:val="single" w:sz="4" w:space="0" w:color="auto"/>
            </w:tcBorders>
            <w:shd w:val="clear" w:color="auto" w:fill="auto"/>
            <w:noWrap/>
            <w:vAlign w:val="center"/>
            <w:hideMark/>
          </w:tcPr>
          <w:p w14:paraId="41CD59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E0D018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9ED0A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3,19</w:t>
            </w:r>
          </w:p>
        </w:tc>
        <w:tc>
          <w:tcPr>
            <w:tcW w:w="1505" w:type="dxa"/>
            <w:tcBorders>
              <w:top w:val="nil"/>
              <w:left w:val="nil"/>
              <w:bottom w:val="single" w:sz="4" w:space="0" w:color="auto"/>
              <w:right w:val="single" w:sz="4" w:space="0" w:color="auto"/>
            </w:tcBorders>
            <w:shd w:val="clear" w:color="auto" w:fill="auto"/>
            <w:vAlign w:val="center"/>
            <w:hideMark/>
          </w:tcPr>
          <w:p w14:paraId="53B89CD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C64F6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853B6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E95AA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19,0</w:t>
            </w:r>
          </w:p>
        </w:tc>
        <w:tc>
          <w:tcPr>
            <w:tcW w:w="1244" w:type="dxa"/>
            <w:tcBorders>
              <w:top w:val="nil"/>
              <w:left w:val="nil"/>
              <w:bottom w:val="single" w:sz="4" w:space="0" w:color="auto"/>
              <w:right w:val="single" w:sz="4" w:space="0" w:color="auto"/>
            </w:tcBorders>
            <w:shd w:val="clear" w:color="auto" w:fill="auto"/>
            <w:noWrap/>
            <w:vAlign w:val="center"/>
            <w:hideMark/>
          </w:tcPr>
          <w:p w14:paraId="0ECA35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7E7B60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500,21</w:t>
            </w:r>
          </w:p>
        </w:tc>
        <w:tc>
          <w:tcPr>
            <w:tcW w:w="711" w:type="dxa"/>
            <w:tcBorders>
              <w:top w:val="nil"/>
              <w:left w:val="nil"/>
              <w:bottom w:val="single" w:sz="4" w:space="0" w:color="auto"/>
              <w:right w:val="single" w:sz="4" w:space="0" w:color="auto"/>
            </w:tcBorders>
            <w:shd w:val="clear" w:color="auto" w:fill="auto"/>
            <w:noWrap/>
            <w:vAlign w:val="center"/>
            <w:hideMark/>
          </w:tcPr>
          <w:p w14:paraId="5E23CA1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4EFD01D"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FFF60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3,20</w:t>
            </w:r>
          </w:p>
        </w:tc>
        <w:tc>
          <w:tcPr>
            <w:tcW w:w="1505" w:type="dxa"/>
            <w:tcBorders>
              <w:top w:val="nil"/>
              <w:left w:val="nil"/>
              <w:bottom w:val="single" w:sz="4" w:space="0" w:color="auto"/>
              <w:right w:val="single" w:sz="4" w:space="0" w:color="auto"/>
            </w:tcBorders>
            <w:shd w:val="clear" w:color="auto" w:fill="auto"/>
            <w:vAlign w:val="center"/>
            <w:hideMark/>
          </w:tcPr>
          <w:p w14:paraId="3D8E32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33614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CAF05B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17AFB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19,0</w:t>
            </w:r>
          </w:p>
        </w:tc>
        <w:tc>
          <w:tcPr>
            <w:tcW w:w="1244" w:type="dxa"/>
            <w:tcBorders>
              <w:top w:val="nil"/>
              <w:left w:val="nil"/>
              <w:bottom w:val="single" w:sz="4" w:space="0" w:color="auto"/>
              <w:right w:val="single" w:sz="4" w:space="0" w:color="auto"/>
            </w:tcBorders>
            <w:shd w:val="clear" w:color="auto" w:fill="auto"/>
            <w:noWrap/>
            <w:vAlign w:val="center"/>
            <w:hideMark/>
          </w:tcPr>
          <w:p w14:paraId="6601A7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6873DF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2336,79</w:t>
            </w:r>
          </w:p>
        </w:tc>
        <w:tc>
          <w:tcPr>
            <w:tcW w:w="711" w:type="dxa"/>
            <w:tcBorders>
              <w:top w:val="nil"/>
              <w:left w:val="nil"/>
              <w:bottom w:val="single" w:sz="4" w:space="0" w:color="auto"/>
              <w:right w:val="single" w:sz="4" w:space="0" w:color="auto"/>
            </w:tcBorders>
            <w:shd w:val="clear" w:color="auto" w:fill="auto"/>
            <w:noWrap/>
            <w:vAlign w:val="center"/>
            <w:hideMark/>
          </w:tcPr>
          <w:p w14:paraId="404CFF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66CCC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0FC85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3,21</w:t>
            </w:r>
          </w:p>
        </w:tc>
        <w:tc>
          <w:tcPr>
            <w:tcW w:w="1505" w:type="dxa"/>
            <w:tcBorders>
              <w:top w:val="nil"/>
              <w:left w:val="nil"/>
              <w:bottom w:val="single" w:sz="4" w:space="0" w:color="auto"/>
              <w:right w:val="single" w:sz="4" w:space="0" w:color="auto"/>
            </w:tcBorders>
            <w:shd w:val="clear" w:color="auto" w:fill="auto"/>
            <w:vAlign w:val="center"/>
            <w:hideMark/>
          </w:tcPr>
          <w:p w14:paraId="7B86A43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756218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Սեյսմակայունության մետաղական կապող էլեմենտներ, պողպատե թիթեղ 6մմ, արժեք, մատակարարում, </w:t>
            </w:r>
            <w:r w:rsidRPr="00286820">
              <w:rPr>
                <w:rFonts w:ascii="Sylfaen" w:hAnsi="Sylfaen" w:cs="Arial"/>
                <w:sz w:val="22"/>
                <w:szCs w:val="22"/>
                <w:lang w:val="ru-RU" w:eastAsia="ru-RU"/>
              </w:rPr>
              <w:lastRenderedPageBreak/>
              <w:t>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E5017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տ</w:t>
            </w:r>
          </w:p>
        </w:tc>
        <w:tc>
          <w:tcPr>
            <w:tcW w:w="1092" w:type="dxa"/>
            <w:tcBorders>
              <w:top w:val="nil"/>
              <w:left w:val="nil"/>
              <w:bottom w:val="single" w:sz="4" w:space="0" w:color="auto"/>
              <w:right w:val="single" w:sz="4" w:space="0" w:color="auto"/>
            </w:tcBorders>
            <w:shd w:val="clear" w:color="auto" w:fill="auto"/>
            <w:vAlign w:val="center"/>
            <w:hideMark/>
          </w:tcPr>
          <w:p w14:paraId="21ACCC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0,1140</w:t>
            </w:r>
          </w:p>
        </w:tc>
        <w:tc>
          <w:tcPr>
            <w:tcW w:w="1244" w:type="dxa"/>
            <w:tcBorders>
              <w:top w:val="nil"/>
              <w:left w:val="nil"/>
              <w:bottom w:val="single" w:sz="4" w:space="0" w:color="auto"/>
              <w:right w:val="single" w:sz="4" w:space="0" w:color="auto"/>
            </w:tcBorders>
            <w:shd w:val="clear" w:color="auto" w:fill="auto"/>
            <w:noWrap/>
            <w:vAlign w:val="center"/>
            <w:hideMark/>
          </w:tcPr>
          <w:p w14:paraId="7D2F9A2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2639CA1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81,16</w:t>
            </w:r>
          </w:p>
        </w:tc>
        <w:tc>
          <w:tcPr>
            <w:tcW w:w="711" w:type="dxa"/>
            <w:tcBorders>
              <w:top w:val="nil"/>
              <w:left w:val="nil"/>
              <w:bottom w:val="single" w:sz="4" w:space="0" w:color="auto"/>
              <w:right w:val="single" w:sz="4" w:space="0" w:color="auto"/>
            </w:tcBorders>
            <w:shd w:val="clear" w:color="auto" w:fill="auto"/>
            <w:noWrap/>
            <w:vAlign w:val="center"/>
            <w:hideMark/>
          </w:tcPr>
          <w:p w14:paraId="1209F0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6FF4F4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CA908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3,22</w:t>
            </w:r>
          </w:p>
        </w:tc>
        <w:tc>
          <w:tcPr>
            <w:tcW w:w="1505" w:type="dxa"/>
            <w:tcBorders>
              <w:top w:val="nil"/>
              <w:left w:val="nil"/>
              <w:bottom w:val="single" w:sz="4" w:space="0" w:color="auto"/>
              <w:right w:val="single" w:sz="4" w:space="0" w:color="auto"/>
            </w:tcBorders>
            <w:shd w:val="clear" w:color="auto" w:fill="auto"/>
            <w:vAlign w:val="center"/>
            <w:hideMark/>
          </w:tcPr>
          <w:p w14:paraId="6217B1F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4213DE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F533D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77724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83,5</w:t>
            </w:r>
          </w:p>
        </w:tc>
        <w:tc>
          <w:tcPr>
            <w:tcW w:w="1244" w:type="dxa"/>
            <w:tcBorders>
              <w:top w:val="nil"/>
              <w:left w:val="nil"/>
              <w:bottom w:val="single" w:sz="4" w:space="0" w:color="auto"/>
              <w:right w:val="single" w:sz="4" w:space="0" w:color="auto"/>
            </w:tcBorders>
            <w:shd w:val="clear" w:color="auto" w:fill="auto"/>
            <w:noWrap/>
            <w:vAlign w:val="center"/>
            <w:hideMark/>
          </w:tcPr>
          <w:p w14:paraId="00C647E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51C140F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92,33</w:t>
            </w:r>
          </w:p>
        </w:tc>
        <w:tc>
          <w:tcPr>
            <w:tcW w:w="711" w:type="dxa"/>
            <w:tcBorders>
              <w:top w:val="nil"/>
              <w:left w:val="nil"/>
              <w:bottom w:val="single" w:sz="4" w:space="0" w:color="auto"/>
              <w:right w:val="single" w:sz="4" w:space="0" w:color="auto"/>
            </w:tcBorders>
            <w:shd w:val="clear" w:color="auto" w:fill="auto"/>
            <w:noWrap/>
            <w:vAlign w:val="center"/>
            <w:hideMark/>
          </w:tcPr>
          <w:p w14:paraId="7DE5E1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C016C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9160E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3,23</w:t>
            </w:r>
          </w:p>
        </w:tc>
        <w:tc>
          <w:tcPr>
            <w:tcW w:w="1505" w:type="dxa"/>
            <w:tcBorders>
              <w:top w:val="nil"/>
              <w:left w:val="nil"/>
              <w:bottom w:val="single" w:sz="4" w:space="0" w:color="auto"/>
              <w:right w:val="single" w:sz="4" w:space="0" w:color="auto"/>
            </w:tcBorders>
            <w:shd w:val="clear" w:color="auto" w:fill="auto"/>
            <w:vAlign w:val="center"/>
            <w:hideMark/>
          </w:tcPr>
          <w:p w14:paraId="533EB5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27BE97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5C7EB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1984A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0,114</w:t>
            </w:r>
          </w:p>
        </w:tc>
        <w:tc>
          <w:tcPr>
            <w:tcW w:w="1244" w:type="dxa"/>
            <w:tcBorders>
              <w:top w:val="nil"/>
              <w:left w:val="nil"/>
              <w:bottom w:val="single" w:sz="4" w:space="0" w:color="auto"/>
              <w:right w:val="single" w:sz="4" w:space="0" w:color="auto"/>
            </w:tcBorders>
            <w:shd w:val="clear" w:color="auto" w:fill="auto"/>
            <w:noWrap/>
            <w:vAlign w:val="center"/>
            <w:hideMark/>
          </w:tcPr>
          <w:p w14:paraId="7A7A1A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39480E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1,52</w:t>
            </w:r>
          </w:p>
        </w:tc>
        <w:tc>
          <w:tcPr>
            <w:tcW w:w="711" w:type="dxa"/>
            <w:tcBorders>
              <w:top w:val="nil"/>
              <w:left w:val="nil"/>
              <w:bottom w:val="single" w:sz="4" w:space="0" w:color="auto"/>
              <w:right w:val="single" w:sz="4" w:space="0" w:color="auto"/>
            </w:tcBorders>
            <w:shd w:val="clear" w:color="auto" w:fill="auto"/>
            <w:noWrap/>
            <w:vAlign w:val="center"/>
            <w:hideMark/>
          </w:tcPr>
          <w:p w14:paraId="1C61CB4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EB7C1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3745D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3,24</w:t>
            </w:r>
          </w:p>
        </w:tc>
        <w:tc>
          <w:tcPr>
            <w:tcW w:w="1505" w:type="dxa"/>
            <w:tcBorders>
              <w:top w:val="nil"/>
              <w:left w:val="nil"/>
              <w:bottom w:val="single" w:sz="4" w:space="0" w:color="auto"/>
              <w:right w:val="single" w:sz="4" w:space="0" w:color="auto"/>
            </w:tcBorders>
            <w:shd w:val="clear" w:color="auto" w:fill="auto"/>
            <w:vAlign w:val="center"/>
            <w:hideMark/>
          </w:tcPr>
          <w:p w14:paraId="157EDF5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F4BA4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53E88D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B8963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28,5</w:t>
            </w:r>
          </w:p>
        </w:tc>
        <w:tc>
          <w:tcPr>
            <w:tcW w:w="1244" w:type="dxa"/>
            <w:tcBorders>
              <w:top w:val="nil"/>
              <w:left w:val="nil"/>
              <w:bottom w:val="single" w:sz="4" w:space="0" w:color="auto"/>
              <w:right w:val="single" w:sz="4" w:space="0" w:color="auto"/>
            </w:tcBorders>
            <w:shd w:val="clear" w:color="auto" w:fill="auto"/>
            <w:noWrap/>
            <w:vAlign w:val="center"/>
            <w:hideMark/>
          </w:tcPr>
          <w:p w14:paraId="00B85D7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3BE549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18,84</w:t>
            </w:r>
          </w:p>
        </w:tc>
        <w:tc>
          <w:tcPr>
            <w:tcW w:w="711" w:type="dxa"/>
            <w:tcBorders>
              <w:top w:val="nil"/>
              <w:left w:val="nil"/>
              <w:bottom w:val="single" w:sz="4" w:space="0" w:color="auto"/>
              <w:right w:val="single" w:sz="4" w:space="0" w:color="auto"/>
            </w:tcBorders>
            <w:shd w:val="clear" w:color="auto" w:fill="auto"/>
            <w:noWrap/>
            <w:vAlign w:val="center"/>
            <w:hideMark/>
          </w:tcPr>
          <w:p w14:paraId="663F06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CF4B79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7040D3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17AE9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354A99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11FA69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EB24D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94995D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705546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5041,44</w:t>
            </w:r>
          </w:p>
        </w:tc>
        <w:tc>
          <w:tcPr>
            <w:tcW w:w="711" w:type="dxa"/>
            <w:tcBorders>
              <w:top w:val="nil"/>
              <w:left w:val="nil"/>
              <w:bottom w:val="single" w:sz="4" w:space="0" w:color="auto"/>
              <w:right w:val="single" w:sz="4" w:space="0" w:color="auto"/>
            </w:tcBorders>
            <w:shd w:val="clear" w:color="000000" w:fill="F2DCDB"/>
            <w:vAlign w:val="center"/>
            <w:hideMark/>
          </w:tcPr>
          <w:p w14:paraId="7283FF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2,12</w:t>
            </w:r>
          </w:p>
        </w:tc>
      </w:tr>
      <w:tr w:rsidR="00286820" w:rsidRPr="00286820" w14:paraId="73191E4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334D02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C23863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79E108C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3-րդ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491BA7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4F292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28FC87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7AF0231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13495,87</w:t>
            </w:r>
          </w:p>
        </w:tc>
        <w:tc>
          <w:tcPr>
            <w:tcW w:w="711" w:type="dxa"/>
            <w:tcBorders>
              <w:top w:val="nil"/>
              <w:left w:val="nil"/>
              <w:bottom w:val="single" w:sz="4" w:space="0" w:color="auto"/>
              <w:right w:val="single" w:sz="4" w:space="0" w:color="auto"/>
            </w:tcBorders>
            <w:shd w:val="clear" w:color="000000" w:fill="D8E4BC"/>
            <w:vAlign w:val="center"/>
            <w:hideMark/>
          </w:tcPr>
          <w:p w14:paraId="69801E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5,68</w:t>
            </w:r>
          </w:p>
        </w:tc>
      </w:tr>
      <w:tr w:rsidR="00286820" w:rsidRPr="00286820" w14:paraId="5E45E55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5AAD9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266E1DC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6978A019"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4.Կոյուղու կոլեկտոր Կ4</w:t>
            </w:r>
          </w:p>
        </w:tc>
        <w:tc>
          <w:tcPr>
            <w:tcW w:w="1192" w:type="dxa"/>
            <w:tcBorders>
              <w:top w:val="nil"/>
              <w:left w:val="nil"/>
              <w:bottom w:val="single" w:sz="4" w:space="0" w:color="auto"/>
              <w:right w:val="single" w:sz="4" w:space="0" w:color="auto"/>
            </w:tcBorders>
            <w:shd w:val="clear" w:color="000000" w:fill="FCD5B4"/>
            <w:hideMark/>
          </w:tcPr>
          <w:p w14:paraId="53A2CC4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2782A60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5A28B1F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66400C8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422D489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5900606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7C7F2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552672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F13C8B0"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7506D2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21C8DB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18EC5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D37633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hideMark/>
          </w:tcPr>
          <w:p w14:paraId="60E555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E2A80F"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803C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w:t>
            </w:r>
          </w:p>
        </w:tc>
        <w:tc>
          <w:tcPr>
            <w:tcW w:w="1505" w:type="dxa"/>
            <w:tcBorders>
              <w:top w:val="nil"/>
              <w:left w:val="nil"/>
              <w:bottom w:val="single" w:sz="4" w:space="0" w:color="auto"/>
              <w:right w:val="single" w:sz="4" w:space="0" w:color="auto"/>
            </w:tcBorders>
            <w:shd w:val="clear" w:color="auto" w:fill="auto"/>
            <w:vAlign w:val="center"/>
            <w:hideMark/>
          </w:tcPr>
          <w:p w14:paraId="18A53F40"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67831E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1C2003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31FEF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273,0</w:t>
            </w:r>
          </w:p>
        </w:tc>
        <w:tc>
          <w:tcPr>
            <w:tcW w:w="1244" w:type="dxa"/>
            <w:tcBorders>
              <w:top w:val="nil"/>
              <w:left w:val="nil"/>
              <w:bottom w:val="single" w:sz="4" w:space="0" w:color="auto"/>
              <w:right w:val="single" w:sz="4" w:space="0" w:color="auto"/>
            </w:tcBorders>
            <w:shd w:val="clear" w:color="auto" w:fill="auto"/>
            <w:noWrap/>
            <w:vAlign w:val="center"/>
            <w:hideMark/>
          </w:tcPr>
          <w:p w14:paraId="4B3EFB9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4A46963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28,62</w:t>
            </w:r>
          </w:p>
        </w:tc>
        <w:tc>
          <w:tcPr>
            <w:tcW w:w="711" w:type="dxa"/>
            <w:tcBorders>
              <w:top w:val="nil"/>
              <w:left w:val="nil"/>
              <w:bottom w:val="single" w:sz="4" w:space="0" w:color="auto"/>
              <w:right w:val="single" w:sz="4" w:space="0" w:color="auto"/>
            </w:tcBorders>
            <w:shd w:val="clear" w:color="auto" w:fill="auto"/>
            <w:noWrap/>
            <w:vAlign w:val="center"/>
            <w:hideMark/>
          </w:tcPr>
          <w:p w14:paraId="10FD84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6AD99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56275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w:t>
            </w:r>
          </w:p>
        </w:tc>
        <w:tc>
          <w:tcPr>
            <w:tcW w:w="1505" w:type="dxa"/>
            <w:tcBorders>
              <w:top w:val="nil"/>
              <w:left w:val="nil"/>
              <w:bottom w:val="single" w:sz="4" w:space="0" w:color="auto"/>
              <w:right w:val="single" w:sz="4" w:space="0" w:color="auto"/>
            </w:tcBorders>
            <w:shd w:val="clear" w:color="auto" w:fill="auto"/>
            <w:vAlign w:val="center"/>
            <w:hideMark/>
          </w:tcPr>
          <w:p w14:paraId="3630BB1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0685D31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570112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F2E67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28,8</w:t>
            </w:r>
          </w:p>
        </w:tc>
        <w:tc>
          <w:tcPr>
            <w:tcW w:w="1244" w:type="dxa"/>
            <w:tcBorders>
              <w:top w:val="nil"/>
              <w:left w:val="nil"/>
              <w:bottom w:val="single" w:sz="4" w:space="0" w:color="auto"/>
              <w:right w:val="single" w:sz="4" w:space="0" w:color="auto"/>
            </w:tcBorders>
            <w:shd w:val="clear" w:color="auto" w:fill="auto"/>
            <w:noWrap/>
            <w:vAlign w:val="center"/>
            <w:hideMark/>
          </w:tcPr>
          <w:p w14:paraId="123249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2E4B34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29,02</w:t>
            </w:r>
          </w:p>
        </w:tc>
        <w:tc>
          <w:tcPr>
            <w:tcW w:w="711" w:type="dxa"/>
            <w:tcBorders>
              <w:top w:val="nil"/>
              <w:left w:val="nil"/>
              <w:bottom w:val="single" w:sz="4" w:space="0" w:color="auto"/>
              <w:right w:val="single" w:sz="4" w:space="0" w:color="auto"/>
            </w:tcBorders>
            <w:shd w:val="clear" w:color="auto" w:fill="auto"/>
            <w:noWrap/>
            <w:vAlign w:val="center"/>
            <w:hideMark/>
          </w:tcPr>
          <w:p w14:paraId="163C75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38F027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2A385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4,3</w:t>
            </w:r>
          </w:p>
        </w:tc>
        <w:tc>
          <w:tcPr>
            <w:tcW w:w="1505" w:type="dxa"/>
            <w:tcBorders>
              <w:top w:val="nil"/>
              <w:left w:val="nil"/>
              <w:bottom w:val="single" w:sz="4" w:space="0" w:color="auto"/>
              <w:right w:val="single" w:sz="4" w:space="0" w:color="auto"/>
            </w:tcBorders>
            <w:shd w:val="clear" w:color="auto" w:fill="auto"/>
            <w:vAlign w:val="center"/>
            <w:hideMark/>
          </w:tcPr>
          <w:p w14:paraId="3CBF59B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3E07BB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5F81A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A2981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60,48</w:t>
            </w:r>
          </w:p>
        </w:tc>
        <w:tc>
          <w:tcPr>
            <w:tcW w:w="1244" w:type="dxa"/>
            <w:tcBorders>
              <w:top w:val="nil"/>
              <w:left w:val="nil"/>
              <w:bottom w:val="single" w:sz="4" w:space="0" w:color="auto"/>
              <w:right w:val="single" w:sz="4" w:space="0" w:color="auto"/>
            </w:tcBorders>
            <w:shd w:val="clear" w:color="auto" w:fill="auto"/>
            <w:noWrap/>
            <w:vAlign w:val="center"/>
            <w:hideMark/>
          </w:tcPr>
          <w:p w14:paraId="6568E9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04E540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11,89</w:t>
            </w:r>
          </w:p>
        </w:tc>
        <w:tc>
          <w:tcPr>
            <w:tcW w:w="711" w:type="dxa"/>
            <w:tcBorders>
              <w:top w:val="nil"/>
              <w:left w:val="nil"/>
              <w:bottom w:val="single" w:sz="4" w:space="0" w:color="auto"/>
              <w:right w:val="single" w:sz="4" w:space="0" w:color="auto"/>
            </w:tcBorders>
            <w:shd w:val="clear" w:color="auto" w:fill="auto"/>
            <w:noWrap/>
            <w:vAlign w:val="center"/>
            <w:hideMark/>
          </w:tcPr>
          <w:p w14:paraId="69E5E4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003C4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5DBA4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4,4</w:t>
            </w:r>
          </w:p>
        </w:tc>
        <w:tc>
          <w:tcPr>
            <w:tcW w:w="1505" w:type="dxa"/>
            <w:tcBorders>
              <w:top w:val="nil"/>
              <w:left w:val="nil"/>
              <w:bottom w:val="single" w:sz="4" w:space="0" w:color="auto"/>
              <w:right w:val="single" w:sz="4" w:space="0" w:color="auto"/>
            </w:tcBorders>
            <w:shd w:val="clear" w:color="auto" w:fill="auto"/>
            <w:vAlign w:val="center"/>
            <w:hideMark/>
          </w:tcPr>
          <w:p w14:paraId="76BF76ED"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A42531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4D7A6F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D239C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60,48</w:t>
            </w:r>
          </w:p>
        </w:tc>
        <w:tc>
          <w:tcPr>
            <w:tcW w:w="1244" w:type="dxa"/>
            <w:tcBorders>
              <w:top w:val="nil"/>
              <w:left w:val="nil"/>
              <w:bottom w:val="single" w:sz="4" w:space="0" w:color="auto"/>
              <w:right w:val="single" w:sz="4" w:space="0" w:color="auto"/>
            </w:tcBorders>
            <w:shd w:val="clear" w:color="auto" w:fill="auto"/>
            <w:noWrap/>
            <w:vAlign w:val="center"/>
            <w:hideMark/>
          </w:tcPr>
          <w:p w14:paraId="0A38B5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CA8C2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7,93</w:t>
            </w:r>
          </w:p>
        </w:tc>
        <w:tc>
          <w:tcPr>
            <w:tcW w:w="711" w:type="dxa"/>
            <w:tcBorders>
              <w:top w:val="nil"/>
              <w:left w:val="nil"/>
              <w:bottom w:val="single" w:sz="4" w:space="0" w:color="auto"/>
              <w:right w:val="single" w:sz="4" w:space="0" w:color="auto"/>
            </w:tcBorders>
            <w:shd w:val="clear" w:color="auto" w:fill="auto"/>
            <w:noWrap/>
            <w:vAlign w:val="center"/>
            <w:hideMark/>
          </w:tcPr>
          <w:p w14:paraId="314354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1E556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16318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4,5</w:t>
            </w:r>
          </w:p>
        </w:tc>
        <w:tc>
          <w:tcPr>
            <w:tcW w:w="1505" w:type="dxa"/>
            <w:tcBorders>
              <w:top w:val="nil"/>
              <w:left w:val="nil"/>
              <w:bottom w:val="single" w:sz="4" w:space="0" w:color="auto"/>
              <w:right w:val="single" w:sz="4" w:space="0" w:color="auto"/>
            </w:tcBorders>
            <w:shd w:val="clear" w:color="auto" w:fill="auto"/>
            <w:vAlign w:val="center"/>
            <w:hideMark/>
          </w:tcPr>
          <w:p w14:paraId="39772D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2C15EA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FCEB3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BA01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473,9</w:t>
            </w:r>
          </w:p>
        </w:tc>
        <w:tc>
          <w:tcPr>
            <w:tcW w:w="1244" w:type="dxa"/>
            <w:tcBorders>
              <w:top w:val="nil"/>
              <w:left w:val="nil"/>
              <w:bottom w:val="single" w:sz="4" w:space="0" w:color="auto"/>
              <w:right w:val="single" w:sz="4" w:space="0" w:color="auto"/>
            </w:tcBorders>
            <w:shd w:val="clear" w:color="auto" w:fill="auto"/>
            <w:noWrap/>
            <w:vAlign w:val="center"/>
            <w:hideMark/>
          </w:tcPr>
          <w:p w14:paraId="55D4AA2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5A907C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288,99</w:t>
            </w:r>
          </w:p>
        </w:tc>
        <w:tc>
          <w:tcPr>
            <w:tcW w:w="711" w:type="dxa"/>
            <w:tcBorders>
              <w:top w:val="nil"/>
              <w:left w:val="nil"/>
              <w:bottom w:val="single" w:sz="4" w:space="0" w:color="auto"/>
              <w:right w:val="single" w:sz="4" w:space="0" w:color="auto"/>
            </w:tcBorders>
            <w:shd w:val="clear" w:color="auto" w:fill="auto"/>
            <w:noWrap/>
            <w:vAlign w:val="center"/>
            <w:hideMark/>
          </w:tcPr>
          <w:p w14:paraId="741553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3F65D2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C057C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4,6</w:t>
            </w:r>
          </w:p>
        </w:tc>
        <w:tc>
          <w:tcPr>
            <w:tcW w:w="1505" w:type="dxa"/>
            <w:tcBorders>
              <w:top w:val="nil"/>
              <w:left w:val="nil"/>
              <w:bottom w:val="single" w:sz="4" w:space="0" w:color="auto"/>
              <w:right w:val="single" w:sz="4" w:space="0" w:color="auto"/>
            </w:tcBorders>
            <w:shd w:val="clear" w:color="auto" w:fill="auto"/>
            <w:vAlign w:val="center"/>
            <w:hideMark/>
          </w:tcPr>
          <w:p w14:paraId="74F3EF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4D30CC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425B8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631C1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226,1</w:t>
            </w:r>
          </w:p>
        </w:tc>
        <w:tc>
          <w:tcPr>
            <w:tcW w:w="1244" w:type="dxa"/>
            <w:tcBorders>
              <w:top w:val="nil"/>
              <w:left w:val="nil"/>
              <w:bottom w:val="single" w:sz="4" w:space="0" w:color="auto"/>
              <w:right w:val="single" w:sz="4" w:space="0" w:color="auto"/>
            </w:tcBorders>
            <w:shd w:val="clear" w:color="auto" w:fill="auto"/>
            <w:noWrap/>
            <w:vAlign w:val="center"/>
            <w:hideMark/>
          </w:tcPr>
          <w:p w14:paraId="0DD3E6C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154919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170,11</w:t>
            </w:r>
          </w:p>
        </w:tc>
        <w:tc>
          <w:tcPr>
            <w:tcW w:w="711" w:type="dxa"/>
            <w:tcBorders>
              <w:top w:val="nil"/>
              <w:left w:val="nil"/>
              <w:bottom w:val="single" w:sz="4" w:space="0" w:color="auto"/>
              <w:right w:val="single" w:sz="4" w:space="0" w:color="auto"/>
            </w:tcBorders>
            <w:shd w:val="clear" w:color="auto" w:fill="auto"/>
            <w:noWrap/>
            <w:vAlign w:val="center"/>
            <w:hideMark/>
          </w:tcPr>
          <w:p w14:paraId="306594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2661F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5FA60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4,7</w:t>
            </w:r>
          </w:p>
        </w:tc>
        <w:tc>
          <w:tcPr>
            <w:tcW w:w="1505" w:type="dxa"/>
            <w:tcBorders>
              <w:top w:val="nil"/>
              <w:left w:val="nil"/>
              <w:bottom w:val="single" w:sz="4" w:space="0" w:color="auto"/>
              <w:right w:val="single" w:sz="4" w:space="0" w:color="auto"/>
            </w:tcBorders>
            <w:shd w:val="clear" w:color="auto" w:fill="auto"/>
            <w:vAlign w:val="center"/>
            <w:hideMark/>
          </w:tcPr>
          <w:p w14:paraId="39727CF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78300E2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69CD2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93F9A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14,7</w:t>
            </w:r>
          </w:p>
        </w:tc>
        <w:tc>
          <w:tcPr>
            <w:tcW w:w="1244" w:type="dxa"/>
            <w:tcBorders>
              <w:top w:val="nil"/>
              <w:left w:val="nil"/>
              <w:bottom w:val="single" w:sz="4" w:space="0" w:color="auto"/>
              <w:right w:val="single" w:sz="4" w:space="0" w:color="auto"/>
            </w:tcBorders>
            <w:shd w:val="clear" w:color="auto" w:fill="auto"/>
            <w:noWrap/>
            <w:vAlign w:val="center"/>
            <w:hideMark/>
          </w:tcPr>
          <w:p w14:paraId="0822497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266A484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88,06</w:t>
            </w:r>
          </w:p>
        </w:tc>
        <w:tc>
          <w:tcPr>
            <w:tcW w:w="711" w:type="dxa"/>
            <w:tcBorders>
              <w:top w:val="nil"/>
              <w:left w:val="nil"/>
              <w:bottom w:val="single" w:sz="4" w:space="0" w:color="auto"/>
              <w:right w:val="single" w:sz="4" w:space="0" w:color="auto"/>
            </w:tcBorders>
            <w:shd w:val="clear" w:color="auto" w:fill="auto"/>
            <w:noWrap/>
            <w:vAlign w:val="center"/>
            <w:hideMark/>
          </w:tcPr>
          <w:p w14:paraId="5662CB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A8478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8A1B5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4,8</w:t>
            </w:r>
          </w:p>
        </w:tc>
        <w:tc>
          <w:tcPr>
            <w:tcW w:w="1505" w:type="dxa"/>
            <w:tcBorders>
              <w:top w:val="nil"/>
              <w:left w:val="nil"/>
              <w:bottom w:val="single" w:sz="4" w:space="0" w:color="auto"/>
              <w:right w:val="single" w:sz="4" w:space="0" w:color="auto"/>
            </w:tcBorders>
            <w:shd w:val="clear" w:color="auto" w:fill="auto"/>
            <w:vAlign w:val="center"/>
            <w:hideMark/>
          </w:tcPr>
          <w:p w14:paraId="7B4809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15A1BAD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788877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656D3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102,4</w:t>
            </w:r>
          </w:p>
        </w:tc>
        <w:tc>
          <w:tcPr>
            <w:tcW w:w="1244" w:type="dxa"/>
            <w:tcBorders>
              <w:top w:val="nil"/>
              <w:left w:val="nil"/>
              <w:bottom w:val="single" w:sz="4" w:space="0" w:color="auto"/>
              <w:right w:val="single" w:sz="4" w:space="0" w:color="auto"/>
            </w:tcBorders>
            <w:shd w:val="clear" w:color="auto" w:fill="auto"/>
            <w:noWrap/>
            <w:vAlign w:val="center"/>
            <w:hideMark/>
          </w:tcPr>
          <w:p w14:paraId="6BFA6E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0175519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103,18</w:t>
            </w:r>
          </w:p>
        </w:tc>
        <w:tc>
          <w:tcPr>
            <w:tcW w:w="711" w:type="dxa"/>
            <w:tcBorders>
              <w:top w:val="nil"/>
              <w:left w:val="nil"/>
              <w:bottom w:val="single" w:sz="4" w:space="0" w:color="auto"/>
              <w:right w:val="single" w:sz="4" w:space="0" w:color="auto"/>
            </w:tcBorders>
            <w:shd w:val="clear" w:color="auto" w:fill="auto"/>
            <w:noWrap/>
            <w:vAlign w:val="center"/>
            <w:hideMark/>
          </w:tcPr>
          <w:p w14:paraId="0CC71C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E93136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CDCD3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4,9</w:t>
            </w:r>
          </w:p>
        </w:tc>
        <w:tc>
          <w:tcPr>
            <w:tcW w:w="1505" w:type="dxa"/>
            <w:tcBorders>
              <w:top w:val="nil"/>
              <w:left w:val="nil"/>
              <w:bottom w:val="single" w:sz="4" w:space="0" w:color="auto"/>
              <w:right w:val="single" w:sz="4" w:space="0" w:color="auto"/>
            </w:tcBorders>
            <w:shd w:val="clear" w:color="auto" w:fill="auto"/>
            <w:vAlign w:val="center"/>
            <w:hideMark/>
          </w:tcPr>
          <w:p w14:paraId="3146A92C"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ED4CFE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539BA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2A9F1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650,82</w:t>
            </w:r>
          </w:p>
        </w:tc>
        <w:tc>
          <w:tcPr>
            <w:tcW w:w="1244" w:type="dxa"/>
            <w:tcBorders>
              <w:top w:val="nil"/>
              <w:left w:val="nil"/>
              <w:bottom w:val="single" w:sz="4" w:space="0" w:color="auto"/>
              <w:right w:val="single" w:sz="4" w:space="0" w:color="auto"/>
            </w:tcBorders>
            <w:shd w:val="clear" w:color="auto" w:fill="auto"/>
            <w:noWrap/>
            <w:vAlign w:val="center"/>
            <w:hideMark/>
          </w:tcPr>
          <w:p w14:paraId="5CAC32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552603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127,94</w:t>
            </w:r>
          </w:p>
        </w:tc>
        <w:tc>
          <w:tcPr>
            <w:tcW w:w="711" w:type="dxa"/>
            <w:tcBorders>
              <w:top w:val="nil"/>
              <w:left w:val="nil"/>
              <w:bottom w:val="single" w:sz="4" w:space="0" w:color="auto"/>
              <w:right w:val="single" w:sz="4" w:space="0" w:color="auto"/>
            </w:tcBorders>
            <w:shd w:val="clear" w:color="auto" w:fill="auto"/>
            <w:noWrap/>
            <w:vAlign w:val="center"/>
            <w:hideMark/>
          </w:tcPr>
          <w:p w14:paraId="2E6C5F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4F7B1F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5B4A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4,10</w:t>
            </w:r>
          </w:p>
        </w:tc>
        <w:tc>
          <w:tcPr>
            <w:tcW w:w="1505" w:type="dxa"/>
            <w:tcBorders>
              <w:top w:val="nil"/>
              <w:left w:val="nil"/>
              <w:bottom w:val="single" w:sz="4" w:space="0" w:color="auto"/>
              <w:right w:val="single" w:sz="4" w:space="0" w:color="auto"/>
            </w:tcBorders>
            <w:shd w:val="clear" w:color="auto" w:fill="auto"/>
            <w:vAlign w:val="center"/>
            <w:hideMark/>
          </w:tcPr>
          <w:p w14:paraId="3849D208"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30B5FD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6677F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B8FB8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650,82</w:t>
            </w:r>
          </w:p>
        </w:tc>
        <w:tc>
          <w:tcPr>
            <w:tcW w:w="1244" w:type="dxa"/>
            <w:tcBorders>
              <w:top w:val="nil"/>
              <w:left w:val="nil"/>
              <w:bottom w:val="single" w:sz="4" w:space="0" w:color="auto"/>
              <w:right w:val="single" w:sz="4" w:space="0" w:color="auto"/>
            </w:tcBorders>
            <w:shd w:val="clear" w:color="auto" w:fill="auto"/>
            <w:noWrap/>
            <w:vAlign w:val="center"/>
            <w:hideMark/>
          </w:tcPr>
          <w:p w14:paraId="43AA24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71553D9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85,29</w:t>
            </w:r>
          </w:p>
        </w:tc>
        <w:tc>
          <w:tcPr>
            <w:tcW w:w="711" w:type="dxa"/>
            <w:tcBorders>
              <w:top w:val="nil"/>
              <w:left w:val="nil"/>
              <w:bottom w:val="single" w:sz="4" w:space="0" w:color="auto"/>
              <w:right w:val="single" w:sz="4" w:space="0" w:color="auto"/>
            </w:tcBorders>
            <w:shd w:val="clear" w:color="auto" w:fill="auto"/>
            <w:noWrap/>
            <w:vAlign w:val="center"/>
            <w:hideMark/>
          </w:tcPr>
          <w:p w14:paraId="6E2823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A2986E"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73FDD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4,11</w:t>
            </w:r>
          </w:p>
        </w:tc>
        <w:tc>
          <w:tcPr>
            <w:tcW w:w="1505" w:type="dxa"/>
            <w:tcBorders>
              <w:top w:val="nil"/>
              <w:left w:val="nil"/>
              <w:bottom w:val="single" w:sz="4" w:space="0" w:color="auto"/>
              <w:right w:val="single" w:sz="4" w:space="0" w:color="auto"/>
            </w:tcBorders>
            <w:shd w:val="clear" w:color="auto" w:fill="auto"/>
            <w:vAlign w:val="center"/>
            <w:hideMark/>
          </w:tcPr>
          <w:p w14:paraId="65DF080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3843375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5AE5C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D0C0E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47,6</w:t>
            </w:r>
          </w:p>
        </w:tc>
        <w:tc>
          <w:tcPr>
            <w:tcW w:w="1244" w:type="dxa"/>
            <w:tcBorders>
              <w:top w:val="nil"/>
              <w:left w:val="nil"/>
              <w:bottom w:val="single" w:sz="4" w:space="0" w:color="auto"/>
              <w:right w:val="single" w:sz="4" w:space="0" w:color="auto"/>
            </w:tcBorders>
            <w:shd w:val="clear" w:color="auto" w:fill="auto"/>
            <w:noWrap/>
            <w:vAlign w:val="center"/>
            <w:hideMark/>
          </w:tcPr>
          <w:p w14:paraId="228B3A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525932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327,00</w:t>
            </w:r>
          </w:p>
        </w:tc>
        <w:tc>
          <w:tcPr>
            <w:tcW w:w="711" w:type="dxa"/>
            <w:tcBorders>
              <w:top w:val="nil"/>
              <w:left w:val="nil"/>
              <w:bottom w:val="single" w:sz="4" w:space="0" w:color="auto"/>
              <w:right w:val="single" w:sz="4" w:space="0" w:color="auto"/>
            </w:tcBorders>
            <w:shd w:val="clear" w:color="auto" w:fill="auto"/>
            <w:noWrap/>
            <w:vAlign w:val="center"/>
            <w:hideMark/>
          </w:tcPr>
          <w:p w14:paraId="42FF1A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A58758D"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BE947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4,12</w:t>
            </w:r>
          </w:p>
        </w:tc>
        <w:tc>
          <w:tcPr>
            <w:tcW w:w="1505" w:type="dxa"/>
            <w:tcBorders>
              <w:top w:val="nil"/>
              <w:left w:val="nil"/>
              <w:bottom w:val="single" w:sz="4" w:space="0" w:color="auto"/>
              <w:right w:val="single" w:sz="4" w:space="0" w:color="auto"/>
            </w:tcBorders>
            <w:shd w:val="clear" w:color="auto" w:fill="auto"/>
            <w:vAlign w:val="center"/>
            <w:hideMark/>
          </w:tcPr>
          <w:p w14:paraId="495297A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00900C1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312D0A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7FE6D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202,8</w:t>
            </w:r>
          </w:p>
        </w:tc>
        <w:tc>
          <w:tcPr>
            <w:tcW w:w="1244" w:type="dxa"/>
            <w:tcBorders>
              <w:top w:val="nil"/>
              <w:left w:val="nil"/>
              <w:bottom w:val="single" w:sz="4" w:space="0" w:color="auto"/>
              <w:right w:val="single" w:sz="4" w:space="0" w:color="auto"/>
            </w:tcBorders>
            <w:shd w:val="clear" w:color="auto" w:fill="auto"/>
            <w:noWrap/>
            <w:vAlign w:val="center"/>
            <w:hideMark/>
          </w:tcPr>
          <w:p w14:paraId="66CB15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18167B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1094,87</w:t>
            </w:r>
          </w:p>
        </w:tc>
        <w:tc>
          <w:tcPr>
            <w:tcW w:w="711" w:type="dxa"/>
            <w:tcBorders>
              <w:top w:val="nil"/>
              <w:left w:val="nil"/>
              <w:bottom w:val="single" w:sz="4" w:space="0" w:color="auto"/>
              <w:right w:val="single" w:sz="4" w:space="0" w:color="auto"/>
            </w:tcBorders>
            <w:shd w:val="clear" w:color="auto" w:fill="auto"/>
            <w:noWrap/>
            <w:vAlign w:val="center"/>
            <w:hideMark/>
          </w:tcPr>
          <w:p w14:paraId="317FAE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D4942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A24E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4,13</w:t>
            </w:r>
          </w:p>
        </w:tc>
        <w:tc>
          <w:tcPr>
            <w:tcW w:w="1505" w:type="dxa"/>
            <w:tcBorders>
              <w:top w:val="nil"/>
              <w:left w:val="nil"/>
              <w:bottom w:val="single" w:sz="4" w:space="0" w:color="auto"/>
              <w:right w:val="single" w:sz="4" w:space="0" w:color="auto"/>
            </w:tcBorders>
            <w:shd w:val="clear" w:color="auto" w:fill="auto"/>
            <w:vAlign w:val="center"/>
            <w:hideMark/>
          </w:tcPr>
          <w:p w14:paraId="33A1F28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66E10A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2559B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94A6B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488,6</w:t>
            </w:r>
          </w:p>
        </w:tc>
        <w:tc>
          <w:tcPr>
            <w:tcW w:w="1244" w:type="dxa"/>
            <w:tcBorders>
              <w:top w:val="nil"/>
              <w:left w:val="nil"/>
              <w:bottom w:val="single" w:sz="4" w:space="0" w:color="auto"/>
              <w:right w:val="single" w:sz="4" w:space="0" w:color="auto"/>
            </w:tcBorders>
            <w:shd w:val="clear" w:color="auto" w:fill="auto"/>
            <w:noWrap/>
            <w:vAlign w:val="center"/>
            <w:hideMark/>
          </w:tcPr>
          <w:p w14:paraId="06FF30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06E85E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32,18</w:t>
            </w:r>
          </w:p>
        </w:tc>
        <w:tc>
          <w:tcPr>
            <w:tcW w:w="711" w:type="dxa"/>
            <w:tcBorders>
              <w:top w:val="nil"/>
              <w:left w:val="nil"/>
              <w:bottom w:val="single" w:sz="4" w:space="0" w:color="auto"/>
              <w:right w:val="single" w:sz="4" w:space="0" w:color="auto"/>
            </w:tcBorders>
            <w:shd w:val="clear" w:color="auto" w:fill="auto"/>
            <w:noWrap/>
            <w:vAlign w:val="center"/>
            <w:hideMark/>
          </w:tcPr>
          <w:p w14:paraId="1B89D5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100C52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450EF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4,14</w:t>
            </w:r>
          </w:p>
        </w:tc>
        <w:tc>
          <w:tcPr>
            <w:tcW w:w="1505" w:type="dxa"/>
            <w:tcBorders>
              <w:top w:val="nil"/>
              <w:left w:val="nil"/>
              <w:bottom w:val="single" w:sz="4" w:space="0" w:color="auto"/>
              <w:right w:val="single" w:sz="4" w:space="0" w:color="auto"/>
            </w:tcBorders>
            <w:shd w:val="clear" w:color="auto" w:fill="auto"/>
            <w:vAlign w:val="center"/>
            <w:hideMark/>
          </w:tcPr>
          <w:p w14:paraId="2B5AD47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5694E94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29C6877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04884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488,6</w:t>
            </w:r>
          </w:p>
        </w:tc>
        <w:tc>
          <w:tcPr>
            <w:tcW w:w="1244" w:type="dxa"/>
            <w:tcBorders>
              <w:top w:val="nil"/>
              <w:left w:val="nil"/>
              <w:bottom w:val="single" w:sz="4" w:space="0" w:color="auto"/>
              <w:right w:val="single" w:sz="4" w:space="0" w:color="auto"/>
            </w:tcBorders>
            <w:shd w:val="clear" w:color="auto" w:fill="auto"/>
            <w:noWrap/>
            <w:vAlign w:val="center"/>
            <w:hideMark/>
          </w:tcPr>
          <w:p w14:paraId="390E18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6CDE29A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39,52</w:t>
            </w:r>
          </w:p>
        </w:tc>
        <w:tc>
          <w:tcPr>
            <w:tcW w:w="711" w:type="dxa"/>
            <w:tcBorders>
              <w:top w:val="nil"/>
              <w:left w:val="nil"/>
              <w:bottom w:val="single" w:sz="4" w:space="0" w:color="auto"/>
              <w:right w:val="single" w:sz="4" w:space="0" w:color="auto"/>
            </w:tcBorders>
            <w:shd w:val="clear" w:color="auto" w:fill="auto"/>
            <w:noWrap/>
            <w:vAlign w:val="center"/>
            <w:hideMark/>
          </w:tcPr>
          <w:p w14:paraId="21F221A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3E0925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9739D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4,15</w:t>
            </w:r>
          </w:p>
        </w:tc>
        <w:tc>
          <w:tcPr>
            <w:tcW w:w="1505" w:type="dxa"/>
            <w:tcBorders>
              <w:top w:val="nil"/>
              <w:left w:val="nil"/>
              <w:bottom w:val="single" w:sz="4" w:space="0" w:color="auto"/>
              <w:right w:val="single" w:sz="4" w:space="0" w:color="auto"/>
            </w:tcBorders>
            <w:shd w:val="clear" w:color="auto" w:fill="auto"/>
            <w:vAlign w:val="center"/>
            <w:hideMark/>
          </w:tcPr>
          <w:p w14:paraId="45929F1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24EDC8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51303C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29DEC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328,5</w:t>
            </w:r>
          </w:p>
        </w:tc>
        <w:tc>
          <w:tcPr>
            <w:tcW w:w="1244" w:type="dxa"/>
            <w:tcBorders>
              <w:top w:val="nil"/>
              <w:left w:val="nil"/>
              <w:bottom w:val="single" w:sz="4" w:space="0" w:color="auto"/>
              <w:right w:val="single" w:sz="4" w:space="0" w:color="auto"/>
            </w:tcBorders>
            <w:shd w:val="clear" w:color="auto" w:fill="auto"/>
            <w:noWrap/>
            <w:vAlign w:val="center"/>
            <w:hideMark/>
          </w:tcPr>
          <w:p w14:paraId="3F80D8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4CF1A8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30,81</w:t>
            </w:r>
          </w:p>
        </w:tc>
        <w:tc>
          <w:tcPr>
            <w:tcW w:w="711" w:type="dxa"/>
            <w:tcBorders>
              <w:top w:val="nil"/>
              <w:left w:val="nil"/>
              <w:bottom w:val="single" w:sz="4" w:space="0" w:color="auto"/>
              <w:right w:val="single" w:sz="4" w:space="0" w:color="auto"/>
            </w:tcBorders>
            <w:shd w:val="clear" w:color="auto" w:fill="auto"/>
            <w:noWrap/>
            <w:vAlign w:val="center"/>
            <w:hideMark/>
          </w:tcPr>
          <w:p w14:paraId="6DCE06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566A7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5A332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4,16</w:t>
            </w:r>
          </w:p>
        </w:tc>
        <w:tc>
          <w:tcPr>
            <w:tcW w:w="1505" w:type="dxa"/>
            <w:tcBorders>
              <w:top w:val="nil"/>
              <w:left w:val="nil"/>
              <w:bottom w:val="single" w:sz="4" w:space="0" w:color="auto"/>
              <w:right w:val="single" w:sz="4" w:space="0" w:color="auto"/>
            </w:tcBorders>
            <w:shd w:val="clear" w:color="auto" w:fill="auto"/>
            <w:vAlign w:val="center"/>
            <w:hideMark/>
          </w:tcPr>
          <w:p w14:paraId="046A01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71CBD9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45816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26D97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184,8</w:t>
            </w:r>
          </w:p>
        </w:tc>
        <w:tc>
          <w:tcPr>
            <w:tcW w:w="1244" w:type="dxa"/>
            <w:tcBorders>
              <w:top w:val="nil"/>
              <w:left w:val="nil"/>
              <w:bottom w:val="single" w:sz="4" w:space="0" w:color="auto"/>
              <w:right w:val="single" w:sz="4" w:space="0" w:color="auto"/>
            </w:tcBorders>
            <w:shd w:val="clear" w:color="auto" w:fill="auto"/>
            <w:noWrap/>
            <w:vAlign w:val="center"/>
            <w:hideMark/>
          </w:tcPr>
          <w:p w14:paraId="315D85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6BE5AC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311,97</w:t>
            </w:r>
          </w:p>
        </w:tc>
        <w:tc>
          <w:tcPr>
            <w:tcW w:w="711" w:type="dxa"/>
            <w:tcBorders>
              <w:top w:val="nil"/>
              <w:left w:val="nil"/>
              <w:bottom w:val="single" w:sz="4" w:space="0" w:color="auto"/>
              <w:right w:val="single" w:sz="4" w:space="0" w:color="auto"/>
            </w:tcBorders>
            <w:shd w:val="clear" w:color="auto" w:fill="auto"/>
            <w:noWrap/>
            <w:vAlign w:val="center"/>
            <w:hideMark/>
          </w:tcPr>
          <w:p w14:paraId="650B37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6098C4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3ED5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4,17</w:t>
            </w:r>
          </w:p>
        </w:tc>
        <w:tc>
          <w:tcPr>
            <w:tcW w:w="1505" w:type="dxa"/>
            <w:tcBorders>
              <w:top w:val="nil"/>
              <w:left w:val="nil"/>
              <w:bottom w:val="single" w:sz="4" w:space="0" w:color="auto"/>
              <w:right w:val="single" w:sz="4" w:space="0" w:color="auto"/>
            </w:tcBorders>
            <w:shd w:val="clear" w:color="auto" w:fill="auto"/>
            <w:vAlign w:val="center"/>
            <w:hideMark/>
          </w:tcPr>
          <w:p w14:paraId="65890FC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562F69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3F64C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ADBA9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184,8</w:t>
            </w:r>
          </w:p>
        </w:tc>
        <w:tc>
          <w:tcPr>
            <w:tcW w:w="1244" w:type="dxa"/>
            <w:tcBorders>
              <w:top w:val="nil"/>
              <w:left w:val="nil"/>
              <w:bottom w:val="single" w:sz="4" w:space="0" w:color="auto"/>
              <w:right w:val="single" w:sz="4" w:space="0" w:color="auto"/>
            </w:tcBorders>
            <w:shd w:val="clear" w:color="auto" w:fill="auto"/>
            <w:noWrap/>
            <w:vAlign w:val="center"/>
            <w:hideMark/>
          </w:tcPr>
          <w:p w14:paraId="680D210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5AB87B9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1051,12</w:t>
            </w:r>
          </w:p>
        </w:tc>
        <w:tc>
          <w:tcPr>
            <w:tcW w:w="711" w:type="dxa"/>
            <w:tcBorders>
              <w:top w:val="nil"/>
              <w:left w:val="nil"/>
              <w:bottom w:val="single" w:sz="4" w:space="0" w:color="auto"/>
              <w:right w:val="single" w:sz="4" w:space="0" w:color="auto"/>
            </w:tcBorders>
            <w:shd w:val="clear" w:color="auto" w:fill="auto"/>
            <w:noWrap/>
            <w:vAlign w:val="center"/>
            <w:hideMark/>
          </w:tcPr>
          <w:p w14:paraId="726ACB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24AA61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5653A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4,18</w:t>
            </w:r>
          </w:p>
        </w:tc>
        <w:tc>
          <w:tcPr>
            <w:tcW w:w="1505" w:type="dxa"/>
            <w:tcBorders>
              <w:top w:val="nil"/>
              <w:left w:val="nil"/>
              <w:bottom w:val="single" w:sz="4" w:space="0" w:color="auto"/>
              <w:right w:val="single" w:sz="4" w:space="0" w:color="auto"/>
            </w:tcBorders>
            <w:shd w:val="clear" w:color="auto" w:fill="auto"/>
            <w:vAlign w:val="center"/>
            <w:hideMark/>
          </w:tcPr>
          <w:p w14:paraId="05D531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5EDE754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74746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47787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184,8</w:t>
            </w:r>
          </w:p>
        </w:tc>
        <w:tc>
          <w:tcPr>
            <w:tcW w:w="1244" w:type="dxa"/>
            <w:tcBorders>
              <w:top w:val="nil"/>
              <w:left w:val="nil"/>
              <w:bottom w:val="single" w:sz="4" w:space="0" w:color="auto"/>
              <w:right w:val="single" w:sz="4" w:space="0" w:color="auto"/>
            </w:tcBorders>
            <w:shd w:val="clear" w:color="auto" w:fill="auto"/>
            <w:noWrap/>
            <w:vAlign w:val="center"/>
            <w:hideMark/>
          </w:tcPr>
          <w:p w14:paraId="18A7371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61F84D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749,26</w:t>
            </w:r>
          </w:p>
        </w:tc>
        <w:tc>
          <w:tcPr>
            <w:tcW w:w="711" w:type="dxa"/>
            <w:tcBorders>
              <w:top w:val="nil"/>
              <w:left w:val="nil"/>
              <w:bottom w:val="single" w:sz="4" w:space="0" w:color="auto"/>
              <w:right w:val="single" w:sz="4" w:space="0" w:color="auto"/>
            </w:tcBorders>
            <w:shd w:val="clear" w:color="auto" w:fill="auto"/>
            <w:noWrap/>
            <w:vAlign w:val="center"/>
            <w:hideMark/>
          </w:tcPr>
          <w:p w14:paraId="0DB20A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F95E58" w14:textId="77777777" w:rsidTr="00286820">
        <w:trPr>
          <w:trHeight w:val="589"/>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4D2EAB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A8456D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3203479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42DE34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19F3C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4DBD3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03FE2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4577,75</w:t>
            </w:r>
          </w:p>
        </w:tc>
        <w:tc>
          <w:tcPr>
            <w:tcW w:w="711" w:type="dxa"/>
            <w:tcBorders>
              <w:top w:val="nil"/>
              <w:left w:val="nil"/>
              <w:bottom w:val="single" w:sz="4" w:space="0" w:color="auto"/>
              <w:right w:val="single" w:sz="4" w:space="0" w:color="auto"/>
            </w:tcBorders>
            <w:shd w:val="clear" w:color="000000" w:fill="F2DCDB"/>
            <w:vAlign w:val="center"/>
            <w:hideMark/>
          </w:tcPr>
          <w:p w14:paraId="5DE5BF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1,93</w:t>
            </w:r>
          </w:p>
        </w:tc>
      </w:tr>
      <w:tr w:rsidR="00286820" w:rsidRPr="00286820" w14:paraId="49716E6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A5480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DC86019"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B1B8416"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9A71423"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9BC5BE2"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A1DA6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E8655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28528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BC305F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A4722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4,19</w:t>
            </w:r>
          </w:p>
        </w:tc>
        <w:tc>
          <w:tcPr>
            <w:tcW w:w="1505" w:type="dxa"/>
            <w:tcBorders>
              <w:top w:val="nil"/>
              <w:left w:val="nil"/>
              <w:bottom w:val="single" w:sz="4" w:space="0" w:color="auto"/>
              <w:right w:val="single" w:sz="4" w:space="0" w:color="auto"/>
            </w:tcBorders>
            <w:shd w:val="clear" w:color="auto" w:fill="auto"/>
            <w:vAlign w:val="center"/>
            <w:hideMark/>
          </w:tcPr>
          <w:p w14:paraId="02BD319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2F254B3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44C489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2D62D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657,0</w:t>
            </w:r>
          </w:p>
        </w:tc>
        <w:tc>
          <w:tcPr>
            <w:tcW w:w="1244" w:type="dxa"/>
            <w:tcBorders>
              <w:top w:val="nil"/>
              <w:left w:val="nil"/>
              <w:bottom w:val="single" w:sz="4" w:space="0" w:color="auto"/>
              <w:right w:val="single" w:sz="4" w:space="0" w:color="auto"/>
            </w:tcBorders>
            <w:shd w:val="clear" w:color="auto" w:fill="auto"/>
            <w:noWrap/>
            <w:vAlign w:val="center"/>
            <w:hideMark/>
          </w:tcPr>
          <w:p w14:paraId="2DAB68C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23DEA7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5464,00</w:t>
            </w:r>
          </w:p>
        </w:tc>
        <w:tc>
          <w:tcPr>
            <w:tcW w:w="711" w:type="dxa"/>
            <w:tcBorders>
              <w:top w:val="nil"/>
              <w:left w:val="nil"/>
              <w:bottom w:val="single" w:sz="4" w:space="0" w:color="auto"/>
              <w:right w:val="single" w:sz="4" w:space="0" w:color="auto"/>
            </w:tcBorders>
            <w:shd w:val="clear" w:color="auto" w:fill="auto"/>
            <w:noWrap/>
            <w:vAlign w:val="center"/>
            <w:hideMark/>
          </w:tcPr>
          <w:p w14:paraId="2FD28E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DC01B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C816E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4,20</w:t>
            </w:r>
          </w:p>
        </w:tc>
        <w:tc>
          <w:tcPr>
            <w:tcW w:w="1505" w:type="dxa"/>
            <w:tcBorders>
              <w:top w:val="nil"/>
              <w:left w:val="nil"/>
              <w:bottom w:val="single" w:sz="4" w:space="0" w:color="auto"/>
              <w:right w:val="single" w:sz="4" w:space="0" w:color="auto"/>
            </w:tcBorders>
            <w:shd w:val="clear" w:color="auto" w:fill="auto"/>
            <w:vAlign w:val="center"/>
            <w:hideMark/>
          </w:tcPr>
          <w:p w14:paraId="6E23EE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38034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8769A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903AE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110,0</w:t>
            </w:r>
          </w:p>
        </w:tc>
        <w:tc>
          <w:tcPr>
            <w:tcW w:w="1244" w:type="dxa"/>
            <w:tcBorders>
              <w:top w:val="nil"/>
              <w:left w:val="nil"/>
              <w:bottom w:val="single" w:sz="4" w:space="0" w:color="auto"/>
              <w:right w:val="single" w:sz="4" w:space="0" w:color="auto"/>
            </w:tcBorders>
            <w:shd w:val="clear" w:color="auto" w:fill="auto"/>
            <w:noWrap/>
            <w:vAlign w:val="center"/>
            <w:hideMark/>
          </w:tcPr>
          <w:p w14:paraId="3D5D19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37A035F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78,16</w:t>
            </w:r>
          </w:p>
        </w:tc>
        <w:tc>
          <w:tcPr>
            <w:tcW w:w="711" w:type="dxa"/>
            <w:tcBorders>
              <w:top w:val="nil"/>
              <w:left w:val="nil"/>
              <w:bottom w:val="single" w:sz="4" w:space="0" w:color="auto"/>
              <w:right w:val="single" w:sz="4" w:space="0" w:color="auto"/>
            </w:tcBorders>
            <w:shd w:val="clear" w:color="auto" w:fill="auto"/>
            <w:noWrap/>
            <w:vAlign w:val="center"/>
            <w:hideMark/>
          </w:tcPr>
          <w:p w14:paraId="184388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B0626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3AA2C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4,21</w:t>
            </w:r>
          </w:p>
        </w:tc>
        <w:tc>
          <w:tcPr>
            <w:tcW w:w="1505" w:type="dxa"/>
            <w:tcBorders>
              <w:top w:val="nil"/>
              <w:left w:val="nil"/>
              <w:bottom w:val="single" w:sz="4" w:space="0" w:color="auto"/>
              <w:right w:val="single" w:sz="4" w:space="0" w:color="auto"/>
            </w:tcBorders>
            <w:shd w:val="clear" w:color="auto" w:fill="auto"/>
            <w:vAlign w:val="center"/>
            <w:hideMark/>
          </w:tcPr>
          <w:p w14:paraId="048433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EB36D0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46A4A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CC3BF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0,657</w:t>
            </w:r>
          </w:p>
        </w:tc>
        <w:tc>
          <w:tcPr>
            <w:tcW w:w="1244" w:type="dxa"/>
            <w:tcBorders>
              <w:top w:val="nil"/>
              <w:left w:val="nil"/>
              <w:bottom w:val="single" w:sz="4" w:space="0" w:color="auto"/>
              <w:right w:val="single" w:sz="4" w:space="0" w:color="auto"/>
            </w:tcBorders>
            <w:shd w:val="clear" w:color="auto" w:fill="auto"/>
            <w:noWrap/>
            <w:vAlign w:val="center"/>
            <w:hideMark/>
          </w:tcPr>
          <w:p w14:paraId="1C858B9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4A485A2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220,92</w:t>
            </w:r>
          </w:p>
        </w:tc>
        <w:tc>
          <w:tcPr>
            <w:tcW w:w="711" w:type="dxa"/>
            <w:tcBorders>
              <w:top w:val="nil"/>
              <w:left w:val="nil"/>
              <w:bottom w:val="single" w:sz="4" w:space="0" w:color="auto"/>
              <w:right w:val="single" w:sz="4" w:space="0" w:color="auto"/>
            </w:tcBorders>
            <w:shd w:val="clear" w:color="auto" w:fill="auto"/>
            <w:noWrap/>
            <w:vAlign w:val="center"/>
            <w:hideMark/>
          </w:tcPr>
          <w:p w14:paraId="54B826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2155B7C"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4BC2C6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1FFAE6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8D36AF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1BC01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49D7D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8ECE5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33870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5763,08</w:t>
            </w:r>
          </w:p>
        </w:tc>
        <w:tc>
          <w:tcPr>
            <w:tcW w:w="711" w:type="dxa"/>
            <w:tcBorders>
              <w:top w:val="nil"/>
              <w:left w:val="nil"/>
              <w:bottom w:val="single" w:sz="4" w:space="0" w:color="auto"/>
              <w:right w:val="single" w:sz="4" w:space="0" w:color="auto"/>
            </w:tcBorders>
            <w:shd w:val="clear" w:color="000000" w:fill="F2DCDB"/>
            <w:vAlign w:val="center"/>
            <w:hideMark/>
          </w:tcPr>
          <w:p w14:paraId="173E74D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2,42</w:t>
            </w:r>
          </w:p>
        </w:tc>
      </w:tr>
      <w:tr w:rsidR="00286820" w:rsidRPr="00F42521" w14:paraId="308E8606"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6375C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AAACD1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58B4EEA"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 ԳԴՀ-1-17,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=1,14-1,31</w:t>
            </w:r>
          </w:p>
        </w:tc>
        <w:tc>
          <w:tcPr>
            <w:tcW w:w="1192" w:type="dxa"/>
            <w:tcBorders>
              <w:top w:val="nil"/>
              <w:left w:val="nil"/>
              <w:bottom w:val="single" w:sz="4" w:space="0" w:color="auto"/>
              <w:right w:val="single" w:sz="4" w:space="0" w:color="auto"/>
            </w:tcBorders>
            <w:shd w:val="clear" w:color="auto" w:fill="auto"/>
            <w:vAlign w:val="center"/>
            <w:hideMark/>
          </w:tcPr>
          <w:p w14:paraId="0C5F332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B398E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A0FFA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200B2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FD59A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11408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B8512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4,16</w:t>
            </w:r>
          </w:p>
        </w:tc>
        <w:tc>
          <w:tcPr>
            <w:tcW w:w="1505" w:type="dxa"/>
            <w:tcBorders>
              <w:top w:val="nil"/>
              <w:left w:val="nil"/>
              <w:bottom w:val="single" w:sz="4" w:space="0" w:color="auto"/>
              <w:right w:val="single" w:sz="4" w:space="0" w:color="auto"/>
            </w:tcBorders>
            <w:shd w:val="clear" w:color="auto" w:fill="auto"/>
            <w:vAlign w:val="center"/>
            <w:hideMark/>
          </w:tcPr>
          <w:p w14:paraId="480ED94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7CB25FE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215AB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663E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18,3</w:t>
            </w:r>
          </w:p>
        </w:tc>
        <w:tc>
          <w:tcPr>
            <w:tcW w:w="1244" w:type="dxa"/>
            <w:tcBorders>
              <w:top w:val="nil"/>
              <w:left w:val="nil"/>
              <w:bottom w:val="single" w:sz="4" w:space="0" w:color="auto"/>
              <w:right w:val="single" w:sz="4" w:space="0" w:color="auto"/>
            </w:tcBorders>
            <w:shd w:val="clear" w:color="auto" w:fill="auto"/>
            <w:noWrap/>
            <w:vAlign w:val="center"/>
            <w:hideMark/>
          </w:tcPr>
          <w:p w14:paraId="1183BC8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05E4455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782,00</w:t>
            </w:r>
          </w:p>
        </w:tc>
        <w:tc>
          <w:tcPr>
            <w:tcW w:w="711" w:type="dxa"/>
            <w:tcBorders>
              <w:top w:val="nil"/>
              <w:left w:val="nil"/>
              <w:bottom w:val="single" w:sz="4" w:space="0" w:color="auto"/>
              <w:right w:val="single" w:sz="4" w:space="0" w:color="auto"/>
            </w:tcBorders>
            <w:shd w:val="clear" w:color="auto" w:fill="auto"/>
            <w:noWrap/>
            <w:vAlign w:val="center"/>
            <w:hideMark/>
          </w:tcPr>
          <w:p w14:paraId="2143BF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42954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E6656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4,17</w:t>
            </w:r>
          </w:p>
        </w:tc>
        <w:tc>
          <w:tcPr>
            <w:tcW w:w="1505" w:type="dxa"/>
            <w:tcBorders>
              <w:top w:val="nil"/>
              <w:left w:val="nil"/>
              <w:bottom w:val="single" w:sz="4" w:space="0" w:color="auto"/>
              <w:right w:val="single" w:sz="4" w:space="0" w:color="auto"/>
            </w:tcBorders>
            <w:shd w:val="clear" w:color="auto" w:fill="auto"/>
            <w:vAlign w:val="center"/>
            <w:hideMark/>
          </w:tcPr>
          <w:p w14:paraId="08CCBD6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18B70A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D6DE5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C094A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5,200</w:t>
            </w:r>
          </w:p>
        </w:tc>
        <w:tc>
          <w:tcPr>
            <w:tcW w:w="1244" w:type="dxa"/>
            <w:tcBorders>
              <w:top w:val="nil"/>
              <w:left w:val="nil"/>
              <w:bottom w:val="single" w:sz="4" w:space="0" w:color="auto"/>
              <w:right w:val="single" w:sz="4" w:space="0" w:color="auto"/>
            </w:tcBorders>
            <w:shd w:val="clear" w:color="auto" w:fill="auto"/>
            <w:noWrap/>
            <w:vAlign w:val="center"/>
            <w:hideMark/>
          </w:tcPr>
          <w:p w14:paraId="5B720C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4167E4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191,87</w:t>
            </w:r>
          </w:p>
        </w:tc>
        <w:tc>
          <w:tcPr>
            <w:tcW w:w="711" w:type="dxa"/>
            <w:tcBorders>
              <w:top w:val="nil"/>
              <w:left w:val="nil"/>
              <w:bottom w:val="single" w:sz="4" w:space="0" w:color="auto"/>
              <w:right w:val="single" w:sz="4" w:space="0" w:color="auto"/>
            </w:tcBorders>
            <w:shd w:val="clear" w:color="auto" w:fill="auto"/>
            <w:noWrap/>
            <w:vAlign w:val="center"/>
            <w:hideMark/>
          </w:tcPr>
          <w:p w14:paraId="49A59B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56290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64F41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4,18</w:t>
            </w:r>
          </w:p>
        </w:tc>
        <w:tc>
          <w:tcPr>
            <w:tcW w:w="1505" w:type="dxa"/>
            <w:tcBorders>
              <w:top w:val="nil"/>
              <w:left w:val="nil"/>
              <w:bottom w:val="single" w:sz="4" w:space="0" w:color="auto"/>
              <w:right w:val="single" w:sz="4" w:space="0" w:color="auto"/>
            </w:tcBorders>
            <w:shd w:val="clear" w:color="auto" w:fill="auto"/>
            <w:vAlign w:val="center"/>
            <w:hideMark/>
          </w:tcPr>
          <w:p w14:paraId="15F524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89724C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596B41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2AF8B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8,90</w:t>
            </w:r>
          </w:p>
        </w:tc>
        <w:tc>
          <w:tcPr>
            <w:tcW w:w="1244" w:type="dxa"/>
            <w:tcBorders>
              <w:top w:val="nil"/>
              <w:left w:val="nil"/>
              <w:bottom w:val="single" w:sz="4" w:space="0" w:color="auto"/>
              <w:right w:val="single" w:sz="4" w:space="0" w:color="auto"/>
            </w:tcBorders>
            <w:shd w:val="clear" w:color="auto" w:fill="auto"/>
            <w:noWrap/>
            <w:vAlign w:val="center"/>
            <w:hideMark/>
          </w:tcPr>
          <w:p w14:paraId="2383A9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0CFD73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374,54</w:t>
            </w:r>
          </w:p>
        </w:tc>
        <w:tc>
          <w:tcPr>
            <w:tcW w:w="711" w:type="dxa"/>
            <w:tcBorders>
              <w:top w:val="nil"/>
              <w:left w:val="nil"/>
              <w:bottom w:val="single" w:sz="4" w:space="0" w:color="auto"/>
              <w:right w:val="single" w:sz="4" w:space="0" w:color="auto"/>
            </w:tcBorders>
            <w:shd w:val="clear" w:color="auto" w:fill="auto"/>
            <w:noWrap/>
            <w:vAlign w:val="center"/>
            <w:hideMark/>
          </w:tcPr>
          <w:p w14:paraId="723DF1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27039D"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7134E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4,19</w:t>
            </w:r>
          </w:p>
        </w:tc>
        <w:tc>
          <w:tcPr>
            <w:tcW w:w="1505" w:type="dxa"/>
            <w:tcBorders>
              <w:top w:val="nil"/>
              <w:left w:val="nil"/>
              <w:bottom w:val="single" w:sz="4" w:space="0" w:color="auto"/>
              <w:right w:val="single" w:sz="4" w:space="0" w:color="auto"/>
            </w:tcBorders>
            <w:shd w:val="clear" w:color="auto" w:fill="auto"/>
            <w:vAlign w:val="center"/>
            <w:hideMark/>
          </w:tcPr>
          <w:p w14:paraId="7B068A2E"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4EFFD0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5CAA1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9AF02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1A0F3D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55AF5D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533,12</w:t>
            </w:r>
          </w:p>
        </w:tc>
        <w:tc>
          <w:tcPr>
            <w:tcW w:w="711" w:type="dxa"/>
            <w:tcBorders>
              <w:top w:val="nil"/>
              <w:left w:val="nil"/>
              <w:bottom w:val="single" w:sz="4" w:space="0" w:color="auto"/>
              <w:right w:val="single" w:sz="4" w:space="0" w:color="auto"/>
            </w:tcBorders>
            <w:shd w:val="clear" w:color="auto" w:fill="auto"/>
            <w:noWrap/>
            <w:vAlign w:val="center"/>
            <w:hideMark/>
          </w:tcPr>
          <w:p w14:paraId="43988B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F8928F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C28AE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4,20</w:t>
            </w:r>
          </w:p>
        </w:tc>
        <w:tc>
          <w:tcPr>
            <w:tcW w:w="1505" w:type="dxa"/>
            <w:tcBorders>
              <w:top w:val="nil"/>
              <w:left w:val="nil"/>
              <w:bottom w:val="single" w:sz="4" w:space="0" w:color="auto"/>
              <w:right w:val="single" w:sz="4" w:space="0" w:color="auto"/>
            </w:tcBorders>
            <w:shd w:val="clear" w:color="auto" w:fill="auto"/>
            <w:vAlign w:val="center"/>
            <w:hideMark/>
          </w:tcPr>
          <w:p w14:paraId="4757BD3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C021BF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7F826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5E8FC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2623D1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472D64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473,89</w:t>
            </w:r>
          </w:p>
        </w:tc>
        <w:tc>
          <w:tcPr>
            <w:tcW w:w="711" w:type="dxa"/>
            <w:tcBorders>
              <w:top w:val="nil"/>
              <w:left w:val="nil"/>
              <w:bottom w:val="single" w:sz="4" w:space="0" w:color="auto"/>
              <w:right w:val="single" w:sz="4" w:space="0" w:color="auto"/>
            </w:tcBorders>
            <w:shd w:val="clear" w:color="auto" w:fill="auto"/>
            <w:noWrap/>
            <w:vAlign w:val="center"/>
            <w:hideMark/>
          </w:tcPr>
          <w:p w14:paraId="336FB5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9D69F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F4BDC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4,21</w:t>
            </w:r>
          </w:p>
        </w:tc>
        <w:tc>
          <w:tcPr>
            <w:tcW w:w="1505" w:type="dxa"/>
            <w:tcBorders>
              <w:top w:val="nil"/>
              <w:left w:val="nil"/>
              <w:bottom w:val="single" w:sz="4" w:space="0" w:color="auto"/>
              <w:right w:val="single" w:sz="4" w:space="0" w:color="auto"/>
            </w:tcBorders>
            <w:shd w:val="clear" w:color="auto" w:fill="auto"/>
            <w:vAlign w:val="center"/>
            <w:hideMark/>
          </w:tcPr>
          <w:p w14:paraId="672265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D93F5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036D1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20E55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c>
          <w:tcPr>
            <w:tcW w:w="1244" w:type="dxa"/>
            <w:tcBorders>
              <w:top w:val="nil"/>
              <w:left w:val="nil"/>
              <w:bottom w:val="single" w:sz="4" w:space="0" w:color="auto"/>
              <w:right w:val="single" w:sz="4" w:space="0" w:color="auto"/>
            </w:tcBorders>
            <w:shd w:val="clear" w:color="auto" w:fill="auto"/>
            <w:noWrap/>
            <w:vAlign w:val="center"/>
            <w:hideMark/>
          </w:tcPr>
          <w:p w14:paraId="2AFB09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7BADF9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2213,80</w:t>
            </w:r>
          </w:p>
        </w:tc>
        <w:tc>
          <w:tcPr>
            <w:tcW w:w="711" w:type="dxa"/>
            <w:tcBorders>
              <w:top w:val="nil"/>
              <w:left w:val="nil"/>
              <w:bottom w:val="single" w:sz="4" w:space="0" w:color="auto"/>
              <w:right w:val="single" w:sz="4" w:space="0" w:color="auto"/>
            </w:tcBorders>
            <w:shd w:val="clear" w:color="auto" w:fill="auto"/>
            <w:noWrap/>
            <w:vAlign w:val="center"/>
            <w:hideMark/>
          </w:tcPr>
          <w:p w14:paraId="5C5309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DE36A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F6507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4,22</w:t>
            </w:r>
          </w:p>
        </w:tc>
        <w:tc>
          <w:tcPr>
            <w:tcW w:w="1505" w:type="dxa"/>
            <w:tcBorders>
              <w:top w:val="nil"/>
              <w:left w:val="nil"/>
              <w:bottom w:val="single" w:sz="4" w:space="0" w:color="auto"/>
              <w:right w:val="single" w:sz="4" w:space="0" w:color="auto"/>
            </w:tcBorders>
            <w:shd w:val="clear" w:color="auto" w:fill="auto"/>
            <w:vAlign w:val="center"/>
            <w:hideMark/>
          </w:tcPr>
          <w:p w14:paraId="0979C0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1ED1E5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75507A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B6F0A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0,1080</w:t>
            </w:r>
          </w:p>
        </w:tc>
        <w:tc>
          <w:tcPr>
            <w:tcW w:w="1244" w:type="dxa"/>
            <w:tcBorders>
              <w:top w:val="nil"/>
              <w:left w:val="nil"/>
              <w:bottom w:val="single" w:sz="4" w:space="0" w:color="auto"/>
              <w:right w:val="single" w:sz="4" w:space="0" w:color="auto"/>
            </w:tcBorders>
            <w:shd w:val="clear" w:color="auto" w:fill="auto"/>
            <w:noWrap/>
            <w:vAlign w:val="center"/>
            <w:hideMark/>
          </w:tcPr>
          <w:p w14:paraId="5DE700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02033F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76,89</w:t>
            </w:r>
          </w:p>
        </w:tc>
        <w:tc>
          <w:tcPr>
            <w:tcW w:w="711" w:type="dxa"/>
            <w:tcBorders>
              <w:top w:val="nil"/>
              <w:left w:val="nil"/>
              <w:bottom w:val="single" w:sz="4" w:space="0" w:color="auto"/>
              <w:right w:val="single" w:sz="4" w:space="0" w:color="auto"/>
            </w:tcBorders>
            <w:shd w:val="clear" w:color="auto" w:fill="auto"/>
            <w:noWrap/>
            <w:vAlign w:val="center"/>
            <w:hideMark/>
          </w:tcPr>
          <w:p w14:paraId="519B53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F0B03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E3928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4,23</w:t>
            </w:r>
          </w:p>
        </w:tc>
        <w:tc>
          <w:tcPr>
            <w:tcW w:w="1505" w:type="dxa"/>
            <w:tcBorders>
              <w:top w:val="nil"/>
              <w:left w:val="nil"/>
              <w:bottom w:val="single" w:sz="4" w:space="0" w:color="auto"/>
              <w:right w:val="single" w:sz="4" w:space="0" w:color="auto"/>
            </w:tcBorders>
            <w:shd w:val="clear" w:color="auto" w:fill="auto"/>
            <w:vAlign w:val="center"/>
            <w:hideMark/>
          </w:tcPr>
          <w:p w14:paraId="5E78905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52474B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431EA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9F584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78,3</w:t>
            </w:r>
          </w:p>
        </w:tc>
        <w:tc>
          <w:tcPr>
            <w:tcW w:w="1244" w:type="dxa"/>
            <w:tcBorders>
              <w:top w:val="nil"/>
              <w:left w:val="nil"/>
              <w:bottom w:val="single" w:sz="4" w:space="0" w:color="auto"/>
              <w:right w:val="single" w:sz="4" w:space="0" w:color="auto"/>
            </w:tcBorders>
            <w:shd w:val="clear" w:color="auto" w:fill="auto"/>
            <w:noWrap/>
            <w:vAlign w:val="center"/>
            <w:hideMark/>
          </w:tcPr>
          <w:p w14:paraId="3AE353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3E026C2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86,58</w:t>
            </w:r>
          </w:p>
        </w:tc>
        <w:tc>
          <w:tcPr>
            <w:tcW w:w="711" w:type="dxa"/>
            <w:tcBorders>
              <w:top w:val="nil"/>
              <w:left w:val="nil"/>
              <w:bottom w:val="single" w:sz="4" w:space="0" w:color="auto"/>
              <w:right w:val="single" w:sz="4" w:space="0" w:color="auto"/>
            </w:tcBorders>
            <w:shd w:val="clear" w:color="auto" w:fill="auto"/>
            <w:noWrap/>
            <w:vAlign w:val="center"/>
            <w:hideMark/>
          </w:tcPr>
          <w:p w14:paraId="7DFD06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5D2FF2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A48D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4,24</w:t>
            </w:r>
          </w:p>
        </w:tc>
        <w:tc>
          <w:tcPr>
            <w:tcW w:w="1505" w:type="dxa"/>
            <w:tcBorders>
              <w:top w:val="nil"/>
              <w:left w:val="nil"/>
              <w:bottom w:val="single" w:sz="4" w:space="0" w:color="auto"/>
              <w:right w:val="single" w:sz="4" w:space="0" w:color="auto"/>
            </w:tcBorders>
            <w:shd w:val="clear" w:color="auto" w:fill="auto"/>
            <w:vAlign w:val="center"/>
            <w:hideMark/>
          </w:tcPr>
          <w:p w14:paraId="1DCB289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15E1E58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62E50D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09E127A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0,108</w:t>
            </w:r>
          </w:p>
        </w:tc>
        <w:tc>
          <w:tcPr>
            <w:tcW w:w="1244" w:type="dxa"/>
            <w:tcBorders>
              <w:top w:val="nil"/>
              <w:left w:val="nil"/>
              <w:bottom w:val="single" w:sz="4" w:space="0" w:color="auto"/>
              <w:right w:val="single" w:sz="4" w:space="0" w:color="auto"/>
            </w:tcBorders>
            <w:shd w:val="clear" w:color="auto" w:fill="auto"/>
            <w:noWrap/>
            <w:vAlign w:val="center"/>
            <w:hideMark/>
          </w:tcPr>
          <w:p w14:paraId="1DBBAE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442FB1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1,44</w:t>
            </w:r>
          </w:p>
        </w:tc>
        <w:tc>
          <w:tcPr>
            <w:tcW w:w="711" w:type="dxa"/>
            <w:tcBorders>
              <w:top w:val="nil"/>
              <w:left w:val="nil"/>
              <w:bottom w:val="single" w:sz="4" w:space="0" w:color="auto"/>
              <w:right w:val="single" w:sz="4" w:space="0" w:color="auto"/>
            </w:tcBorders>
            <w:shd w:val="clear" w:color="auto" w:fill="auto"/>
            <w:noWrap/>
            <w:vAlign w:val="center"/>
            <w:hideMark/>
          </w:tcPr>
          <w:p w14:paraId="74CB49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D43C79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9402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4,25</w:t>
            </w:r>
          </w:p>
        </w:tc>
        <w:tc>
          <w:tcPr>
            <w:tcW w:w="1505" w:type="dxa"/>
            <w:tcBorders>
              <w:top w:val="nil"/>
              <w:left w:val="nil"/>
              <w:bottom w:val="single" w:sz="4" w:space="0" w:color="auto"/>
              <w:right w:val="single" w:sz="4" w:space="0" w:color="auto"/>
            </w:tcBorders>
            <w:shd w:val="clear" w:color="auto" w:fill="auto"/>
            <w:vAlign w:val="center"/>
            <w:hideMark/>
          </w:tcPr>
          <w:p w14:paraId="1B26D46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BAF18C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757892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43664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w:t>
            </w:r>
          </w:p>
        </w:tc>
        <w:tc>
          <w:tcPr>
            <w:tcW w:w="1244" w:type="dxa"/>
            <w:tcBorders>
              <w:top w:val="nil"/>
              <w:left w:val="nil"/>
              <w:bottom w:val="single" w:sz="4" w:space="0" w:color="auto"/>
              <w:right w:val="single" w:sz="4" w:space="0" w:color="auto"/>
            </w:tcBorders>
            <w:shd w:val="clear" w:color="auto" w:fill="auto"/>
            <w:noWrap/>
            <w:vAlign w:val="center"/>
            <w:hideMark/>
          </w:tcPr>
          <w:p w14:paraId="35AFFF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3BFB09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17,85</w:t>
            </w:r>
          </w:p>
        </w:tc>
        <w:tc>
          <w:tcPr>
            <w:tcW w:w="711" w:type="dxa"/>
            <w:tcBorders>
              <w:top w:val="nil"/>
              <w:left w:val="nil"/>
              <w:bottom w:val="single" w:sz="4" w:space="0" w:color="auto"/>
              <w:right w:val="single" w:sz="4" w:space="0" w:color="auto"/>
            </w:tcBorders>
            <w:shd w:val="clear" w:color="auto" w:fill="auto"/>
            <w:noWrap/>
            <w:vAlign w:val="center"/>
            <w:hideMark/>
          </w:tcPr>
          <w:p w14:paraId="28A000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FA6D5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C4C0BA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C67B07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0E9211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1AA840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3C369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ABEC21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32937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4751,97</w:t>
            </w:r>
          </w:p>
        </w:tc>
        <w:tc>
          <w:tcPr>
            <w:tcW w:w="711" w:type="dxa"/>
            <w:tcBorders>
              <w:top w:val="nil"/>
              <w:left w:val="nil"/>
              <w:bottom w:val="single" w:sz="4" w:space="0" w:color="auto"/>
              <w:right w:val="single" w:sz="4" w:space="0" w:color="auto"/>
            </w:tcBorders>
            <w:shd w:val="clear" w:color="000000" w:fill="F2DCDB"/>
            <w:vAlign w:val="center"/>
            <w:hideMark/>
          </w:tcPr>
          <w:p w14:paraId="1F341A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2,00</w:t>
            </w:r>
          </w:p>
        </w:tc>
      </w:tr>
      <w:tr w:rsidR="00286820" w:rsidRPr="00286820" w14:paraId="5E2AC29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E424C2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0700C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15A0054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4-րդ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36F82B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69BBB0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06EC5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148BCB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15092,80</w:t>
            </w:r>
          </w:p>
        </w:tc>
        <w:tc>
          <w:tcPr>
            <w:tcW w:w="711" w:type="dxa"/>
            <w:tcBorders>
              <w:top w:val="nil"/>
              <w:left w:val="nil"/>
              <w:bottom w:val="single" w:sz="4" w:space="0" w:color="auto"/>
              <w:right w:val="single" w:sz="4" w:space="0" w:color="auto"/>
            </w:tcBorders>
            <w:shd w:val="clear" w:color="000000" w:fill="D8E4BC"/>
            <w:vAlign w:val="center"/>
            <w:hideMark/>
          </w:tcPr>
          <w:p w14:paraId="5213D6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6,35</w:t>
            </w:r>
          </w:p>
        </w:tc>
      </w:tr>
      <w:tr w:rsidR="00286820" w:rsidRPr="00286820" w14:paraId="2AF0F27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9789E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35EFD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3E318F18"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5.Կոյուղու կոլեկտոր Կ5</w:t>
            </w:r>
          </w:p>
        </w:tc>
        <w:tc>
          <w:tcPr>
            <w:tcW w:w="1192" w:type="dxa"/>
            <w:tcBorders>
              <w:top w:val="nil"/>
              <w:left w:val="nil"/>
              <w:bottom w:val="single" w:sz="4" w:space="0" w:color="auto"/>
              <w:right w:val="single" w:sz="4" w:space="0" w:color="auto"/>
            </w:tcBorders>
            <w:shd w:val="clear" w:color="000000" w:fill="FCD5B4"/>
            <w:hideMark/>
          </w:tcPr>
          <w:p w14:paraId="0E4B5E25"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C675D6C"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477E9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2757EB7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2F137A7"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67A24568" w14:textId="77777777" w:rsidTr="00286820">
        <w:trPr>
          <w:trHeight w:val="40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91746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7F2B52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C035D14"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681691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44C654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7B674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D8D0F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hideMark/>
          </w:tcPr>
          <w:p w14:paraId="27A7B3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F24D8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4D898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w:t>
            </w:r>
          </w:p>
        </w:tc>
        <w:tc>
          <w:tcPr>
            <w:tcW w:w="1505" w:type="dxa"/>
            <w:tcBorders>
              <w:top w:val="nil"/>
              <w:left w:val="nil"/>
              <w:bottom w:val="single" w:sz="4" w:space="0" w:color="auto"/>
              <w:right w:val="single" w:sz="4" w:space="0" w:color="auto"/>
            </w:tcBorders>
            <w:shd w:val="clear" w:color="auto" w:fill="auto"/>
            <w:vAlign w:val="center"/>
            <w:hideMark/>
          </w:tcPr>
          <w:p w14:paraId="54A2360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E0025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6B33E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57E667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507,2</w:t>
            </w:r>
          </w:p>
        </w:tc>
        <w:tc>
          <w:tcPr>
            <w:tcW w:w="1244" w:type="dxa"/>
            <w:tcBorders>
              <w:top w:val="nil"/>
              <w:left w:val="nil"/>
              <w:bottom w:val="single" w:sz="4" w:space="0" w:color="auto"/>
              <w:right w:val="single" w:sz="4" w:space="0" w:color="auto"/>
            </w:tcBorders>
            <w:shd w:val="clear" w:color="auto" w:fill="auto"/>
            <w:noWrap/>
            <w:vAlign w:val="center"/>
            <w:hideMark/>
          </w:tcPr>
          <w:p w14:paraId="0D2EC5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566C84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309,28</w:t>
            </w:r>
          </w:p>
        </w:tc>
        <w:tc>
          <w:tcPr>
            <w:tcW w:w="711" w:type="dxa"/>
            <w:tcBorders>
              <w:top w:val="nil"/>
              <w:left w:val="nil"/>
              <w:bottom w:val="single" w:sz="4" w:space="0" w:color="auto"/>
              <w:right w:val="single" w:sz="4" w:space="0" w:color="auto"/>
            </w:tcBorders>
            <w:shd w:val="clear" w:color="auto" w:fill="auto"/>
            <w:noWrap/>
            <w:vAlign w:val="center"/>
            <w:hideMark/>
          </w:tcPr>
          <w:p w14:paraId="1C183D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FD3EC0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947A3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w:t>
            </w:r>
          </w:p>
        </w:tc>
        <w:tc>
          <w:tcPr>
            <w:tcW w:w="1505" w:type="dxa"/>
            <w:tcBorders>
              <w:top w:val="nil"/>
              <w:left w:val="nil"/>
              <w:bottom w:val="single" w:sz="4" w:space="0" w:color="auto"/>
              <w:right w:val="single" w:sz="4" w:space="0" w:color="auto"/>
            </w:tcBorders>
            <w:shd w:val="clear" w:color="auto" w:fill="auto"/>
            <w:vAlign w:val="center"/>
            <w:hideMark/>
          </w:tcPr>
          <w:p w14:paraId="0520C7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559906D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AA791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98065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188,6</w:t>
            </w:r>
          </w:p>
        </w:tc>
        <w:tc>
          <w:tcPr>
            <w:tcW w:w="1244" w:type="dxa"/>
            <w:tcBorders>
              <w:top w:val="nil"/>
              <w:left w:val="nil"/>
              <w:bottom w:val="single" w:sz="4" w:space="0" w:color="auto"/>
              <w:right w:val="single" w:sz="4" w:space="0" w:color="auto"/>
            </w:tcBorders>
            <w:shd w:val="clear" w:color="auto" w:fill="auto"/>
            <w:noWrap/>
            <w:vAlign w:val="center"/>
            <w:hideMark/>
          </w:tcPr>
          <w:p w14:paraId="0DD2A6A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654F92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141,90</w:t>
            </w:r>
          </w:p>
        </w:tc>
        <w:tc>
          <w:tcPr>
            <w:tcW w:w="711" w:type="dxa"/>
            <w:tcBorders>
              <w:top w:val="nil"/>
              <w:left w:val="nil"/>
              <w:bottom w:val="single" w:sz="4" w:space="0" w:color="auto"/>
              <w:right w:val="single" w:sz="4" w:space="0" w:color="auto"/>
            </w:tcBorders>
            <w:shd w:val="clear" w:color="auto" w:fill="auto"/>
            <w:noWrap/>
            <w:vAlign w:val="center"/>
            <w:hideMark/>
          </w:tcPr>
          <w:p w14:paraId="38C2AF8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1E9E5F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12FEF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5,3</w:t>
            </w:r>
          </w:p>
        </w:tc>
        <w:tc>
          <w:tcPr>
            <w:tcW w:w="1505" w:type="dxa"/>
            <w:tcBorders>
              <w:top w:val="nil"/>
              <w:left w:val="nil"/>
              <w:bottom w:val="single" w:sz="4" w:space="0" w:color="auto"/>
              <w:right w:val="single" w:sz="4" w:space="0" w:color="auto"/>
            </w:tcBorders>
            <w:shd w:val="clear" w:color="auto" w:fill="auto"/>
            <w:vAlign w:val="center"/>
            <w:hideMark/>
          </w:tcPr>
          <w:p w14:paraId="13CD3B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436DA6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0A032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CB022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13,8</w:t>
            </w:r>
          </w:p>
        </w:tc>
        <w:tc>
          <w:tcPr>
            <w:tcW w:w="1244" w:type="dxa"/>
            <w:tcBorders>
              <w:top w:val="nil"/>
              <w:left w:val="nil"/>
              <w:bottom w:val="single" w:sz="4" w:space="0" w:color="auto"/>
              <w:right w:val="single" w:sz="4" w:space="0" w:color="auto"/>
            </w:tcBorders>
            <w:shd w:val="clear" w:color="auto" w:fill="auto"/>
            <w:noWrap/>
            <w:vAlign w:val="center"/>
            <w:hideMark/>
          </w:tcPr>
          <w:p w14:paraId="0C334A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26AE42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82,83</w:t>
            </w:r>
          </w:p>
        </w:tc>
        <w:tc>
          <w:tcPr>
            <w:tcW w:w="711" w:type="dxa"/>
            <w:tcBorders>
              <w:top w:val="nil"/>
              <w:left w:val="nil"/>
              <w:bottom w:val="single" w:sz="4" w:space="0" w:color="auto"/>
              <w:right w:val="single" w:sz="4" w:space="0" w:color="auto"/>
            </w:tcBorders>
            <w:shd w:val="clear" w:color="auto" w:fill="auto"/>
            <w:noWrap/>
            <w:vAlign w:val="center"/>
            <w:hideMark/>
          </w:tcPr>
          <w:p w14:paraId="064862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17245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27AA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5,4</w:t>
            </w:r>
          </w:p>
        </w:tc>
        <w:tc>
          <w:tcPr>
            <w:tcW w:w="1505" w:type="dxa"/>
            <w:tcBorders>
              <w:top w:val="nil"/>
              <w:left w:val="nil"/>
              <w:bottom w:val="single" w:sz="4" w:space="0" w:color="auto"/>
              <w:right w:val="single" w:sz="4" w:space="0" w:color="auto"/>
            </w:tcBorders>
            <w:shd w:val="clear" w:color="auto" w:fill="auto"/>
            <w:vAlign w:val="center"/>
            <w:hideMark/>
          </w:tcPr>
          <w:p w14:paraId="7DC6555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3CC593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2B755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6794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82,8</w:t>
            </w:r>
          </w:p>
        </w:tc>
        <w:tc>
          <w:tcPr>
            <w:tcW w:w="1244" w:type="dxa"/>
            <w:tcBorders>
              <w:top w:val="nil"/>
              <w:left w:val="nil"/>
              <w:bottom w:val="single" w:sz="4" w:space="0" w:color="auto"/>
              <w:right w:val="single" w:sz="4" w:space="0" w:color="auto"/>
            </w:tcBorders>
            <w:shd w:val="clear" w:color="auto" w:fill="auto"/>
            <w:noWrap/>
            <w:vAlign w:val="center"/>
            <w:hideMark/>
          </w:tcPr>
          <w:p w14:paraId="76A695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6FCFBD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83,43</w:t>
            </w:r>
          </w:p>
        </w:tc>
        <w:tc>
          <w:tcPr>
            <w:tcW w:w="711" w:type="dxa"/>
            <w:tcBorders>
              <w:top w:val="nil"/>
              <w:left w:val="nil"/>
              <w:bottom w:val="single" w:sz="4" w:space="0" w:color="auto"/>
              <w:right w:val="single" w:sz="4" w:space="0" w:color="auto"/>
            </w:tcBorders>
            <w:shd w:val="clear" w:color="auto" w:fill="auto"/>
            <w:noWrap/>
            <w:vAlign w:val="center"/>
            <w:hideMark/>
          </w:tcPr>
          <w:p w14:paraId="0FADD0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1F7DB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D9CB9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5,5</w:t>
            </w:r>
          </w:p>
        </w:tc>
        <w:tc>
          <w:tcPr>
            <w:tcW w:w="1505" w:type="dxa"/>
            <w:tcBorders>
              <w:top w:val="nil"/>
              <w:left w:val="nil"/>
              <w:bottom w:val="single" w:sz="4" w:space="0" w:color="auto"/>
              <w:right w:val="single" w:sz="4" w:space="0" w:color="auto"/>
            </w:tcBorders>
            <w:shd w:val="clear" w:color="auto" w:fill="auto"/>
            <w:vAlign w:val="center"/>
            <w:hideMark/>
          </w:tcPr>
          <w:p w14:paraId="32650DBE"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9CD055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952DA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A8A09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528,93</w:t>
            </w:r>
          </w:p>
        </w:tc>
        <w:tc>
          <w:tcPr>
            <w:tcW w:w="1244" w:type="dxa"/>
            <w:tcBorders>
              <w:top w:val="nil"/>
              <w:left w:val="nil"/>
              <w:bottom w:val="single" w:sz="4" w:space="0" w:color="auto"/>
              <w:right w:val="single" w:sz="4" w:space="0" w:color="auto"/>
            </w:tcBorders>
            <w:shd w:val="clear" w:color="auto" w:fill="auto"/>
            <w:noWrap/>
            <w:vAlign w:val="center"/>
            <w:hideMark/>
          </w:tcPr>
          <w:p w14:paraId="1CAADD6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61FD77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103,98</w:t>
            </w:r>
          </w:p>
        </w:tc>
        <w:tc>
          <w:tcPr>
            <w:tcW w:w="711" w:type="dxa"/>
            <w:tcBorders>
              <w:top w:val="nil"/>
              <w:left w:val="nil"/>
              <w:bottom w:val="single" w:sz="4" w:space="0" w:color="auto"/>
              <w:right w:val="single" w:sz="4" w:space="0" w:color="auto"/>
            </w:tcBorders>
            <w:shd w:val="clear" w:color="auto" w:fill="auto"/>
            <w:noWrap/>
            <w:vAlign w:val="center"/>
            <w:hideMark/>
          </w:tcPr>
          <w:p w14:paraId="53EB33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BBA46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25942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5,6</w:t>
            </w:r>
          </w:p>
        </w:tc>
        <w:tc>
          <w:tcPr>
            <w:tcW w:w="1505" w:type="dxa"/>
            <w:tcBorders>
              <w:top w:val="nil"/>
              <w:left w:val="nil"/>
              <w:bottom w:val="single" w:sz="4" w:space="0" w:color="auto"/>
              <w:right w:val="single" w:sz="4" w:space="0" w:color="auto"/>
            </w:tcBorders>
            <w:shd w:val="clear" w:color="auto" w:fill="auto"/>
            <w:vAlign w:val="center"/>
            <w:hideMark/>
          </w:tcPr>
          <w:p w14:paraId="2CB1F73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264A8F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AB2061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AA0B5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528,93</w:t>
            </w:r>
          </w:p>
        </w:tc>
        <w:tc>
          <w:tcPr>
            <w:tcW w:w="1244" w:type="dxa"/>
            <w:tcBorders>
              <w:top w:val="nil"/>
              <w:left w:val="nil"/>
              <w:bottom w:val="single" w:sz="4" w:space="0" w:color="auto"/>
              <w:right w:val="single" w:sz="4" w:space="0" w:color="auto"/>
            </w:tcBorders>
            <w:shd w:val="clear" w:color="auto" w:fill="auto"/>
            <w:noWrap/>
            <w:vAlign w:val="center"/>
            <w:hideMark/>
          </w:tcPr>
          <w:p w14:paraId="525E5B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08EA97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69,32</w:t>
            </w:r>
          </w:p>
        </w:tc>
        <w:tc>
          <w:tcPr>
            <w:tcW w:w="711" w:type="dxa"/>
            <w:tcBorders>
              <w:top w:val="nil"/>
              <w:left w:val="nil"/>
              <w:bottom w:val="single" w:sz="4" w:space="0" w:color="auto"/>
              <w:right w:val="single" w:sz="4" w:space="0" w:color="auto"/>
            </w:tcBorders>
            <w:shd w:val="clear" w:color="auto" w:fill="auto"/>
            <w:noWrap/>
            <w:vAlign w:val="center"/>
            <w:hideMark/>
          </w:tcPr>
          <w:p w14:paraId="2AC87E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7812C6"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9E884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5,7</w:t>
            </w:r>
          </w:p>
        </w:tc>
        <w:tc>
          <w:tcPr>
            <w:tcW w:w="1505" w:type="dxa"/>
            <w:tcBorders>
              <w:top w:val="nil"/>
              <w:left w:val="nil"/>
              <w:bottom w:val="single" w:sz="4" w:space="0" w:color="auto"/>
              <w:right w:val="single" w:sz="4" w:space="0" w:color="auto"/>
            </w:tcBorders>
            <w:shd w:val="clear" w:color="auto" w:fill="auto"/>
            <w:vAlign w:val="center"/>
            <w:hideMark/>
          </w:tcPr>
          <w:p w14:paraId="39DF514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473EEF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47DE3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C8A47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42,5</w:t>
            </w:r>
          </w:p>
        </w:tc>
        <w:tc>
          <w:tcPr>
            <w:tcW w:w="1244" w:type="dxa"/>
            <w:tcBorders>
              <w:top w:val="nil"/>
              <w:left w:val="nil"/>
              <w:bottom w:val="single" w:sz="4" w:space="0" w:color="auto"/>
              <w:right w:val="single" w:sz="4" w:space="0" w:color="auto"/>
            </w:tcBorders>
            <w:shd w:val="clear" w:color="auto" w:fill="auto"/>
            <w:noWrap/>
            <w:vAlign w:val="center"/>
            <w:hideMark/>
          </w:tcPr>
          <w:p w14:paraId="5FE02C7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361703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291,96</w:t>
            </w:r>
          </w:p>
        </w:tc>
        <w:tc>
          <w:tcPr>
            <w:tcW w:w="711" w:type="dxa"/>
            <w:tcBorders>
              <w:top w:val="nil"/>
              <w:left w:val="nil"/>
              <w:bottom w:val="single" w:sz="4" w:space="0" w:color="auto"/>
              <w:right w:val="single" w:sz="4" w:space="0" w:color="auto"/>
            </w:tcBorders>
            <w:shd w:val="clear" w:color="auto" w:fill="auto"/>
            <w:noWrap/>
            <w:vAlign w:val="center"/>
            <w:hideMark/>
          </w:tcPr>
          <w:p w14:paraId="2BF34A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4BB7F6"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74F2A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5,8</w:t>
            </w:r>
          </w:p>
        </w:tc>
        <w:tc>
          <w:tcPr>
            <w:tcW w:w="1505" w:type="dxa"/>
            <w:tcBorders>
              <w:top w:val="nil"/>
              <w:left w:val="nil"/>
              <w:bottom w:val="single" w:sz="4" w:space="0" w:color="auto"/>
              <w:right w:val="single" w:sz="4" w:space="0" w:color="auto"/>
            </w:tcBorders>
            <w:shd w:val="clear" w:color="auto" w:fill="auto"/>
            <w:vAlign w:val="center"/>
            <w:hideMark/>
          </w:tcPr>
          <w:p w14:paraId="1D8C9C8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365E781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613193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5F72E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180,8</w:t>
            </w:r>
          </w:p>
        </w:tc>
        <w:tc>
          <w:tcPr>
            <w:tcW w:w="1244" w:type="dxa"/>
            <w:tcBorders>
              <w:top w:val="nil"/>
              <w:left w:val="nil"/>
              <w:bottom w:val="single" w:sz="4" w:space="0" w:color="auto"/>
              <w:right w:val="single" w:sz="4" w:space="0" w:color="auto"/>
            </w:tcBorders>
            <w:shd w:val="clear" w:color="auto" w:fill="auto"/>
            <w:noWrap/>
            <w:vAlign w:val="center"/>
            <w:hideMark/>
          </w:tcPr>
          <w:p w14:paraId="36D28FC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46E2A6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976,09</w:t>
            </w:r>
          </w:p>
        </w:tc>
        <w:tc>
          <w:tcPr>
            <w:tcW w:w="711" w:type="dxa"/>
            <w:tcBorders>
              <w:top w:val="nil"/>
              <w:left w:val="nil"/>
              <w:bottom w:val="single" w:sz="4" w:space="0" w:color="auto"/>
              <w:right w:val="single" w:sz="4" w:space="0" w:color="auto"/>
            </w:tcBorders>
            <w:shd w:val="clear" w:color="auto" w:fill="auto"/>
            <w:noWrap/>
            <w:vAlign w:val="center"/>
            <w:hideMark/>
          </w:tcPr>
          <w:p w14:paraId="001680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FE5E60A" w14:textId="77777777" w:rsidTr="00286820">
        <w:trPr>
          <w:trHeight w:val="1369"/>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DD4AE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5,9</w:t>
            </w:r>
          </w:p>
        </w:tc>
        <w:tc>
          <w:tcPr>
            <w:tcW w:w="1505" w:type="dxa"/>
            <w:tcBorders>
              <w:top w:val="nil"/>
              <w:left w:val="nil"/>
              <w:bottom w:val="single" w:sz="4" w:space="0" w:color="auto"/>
              <w:right w:val="single" w:sz="4" w:space="0" w:color="auto"/>
            </w:tcBorders>
            <w:shd w:val="clear" w:color="auto" w:fill="auto"/>
            <w:vAlign w:val="center"/>
            <w:hideMark/>
          </w:tcPr>
          <w:p w14:paraId="55908FF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5EFA1B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51CB3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92093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522,9</w:t>
            </w:r>
          </w:p>
        </w:tc>
        <w:tc>
          <w:tcPr>
            <w:tcW w:w="1244" w:type="dxa"/>
            <w:tcBorders>
              <w:top w:val="nil"/>
              <w:left w:val="nil"/>
              <w:bottom w:val="single" w:sz="4" w:space="0" w:color="auto"/>
              <w:right w:val="single" w:sz="4" w:space="0" w:color="auto"/>
            </w:tcBorders>
            <w:shd w:val="clear" w:color="auto" w:fill="auto"/>
            <w:noWrap/>
            <w:vAlign w:val="center"/>
            <w:hideMark/>
          </w:tcPr>
          <w:p w14:paraId="21D48FB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729A86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34,44</w:t>
            </w:r>
          </w:p>
        </w:tc>
        <w:tc>
          <w:tcPr>
            <w:tcW w:w="711" w:type="dxa"/>
            <w:tcBorders>
              <w:top w:val="nil"/>
              <w:left w:val="nil"/>
              <w:bottom w:val="single" w:sz="4" w:space="0" w:color="auto"/>
              <w:right w:val="single" w:sz="4" w:space="0" w:color="auto"/>
            </w:tcBorders>
            <w:shd w:val="clear" w:color="auto" w:fill="auto"/>
            <w:noWrap/>
            <w:vAlign w:val="center"/>
            <w:hideMark/>
          </w:tcPr>
          <w:p w14:paraId="2D1DEB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CCFAF0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B70A5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5,10</w:t>
            </w:r>
          </w:p>
        </w:tc>
        <w:tc>
          <w:tcPr>
            <w:tcW w:w="1505" w:type="dxa"/>
            <w:tcBorders>
              <w:top w:val="nil"/>
              <w:left w:val="nil"/>
              <w:bottom w:val="single" w:sz="4" w:space="0" w:color="auto"/>
              <w:right w:val="single" w:sz="4" w:space="0" w:color="auto"/>
            </w:tcBorders>
            <w:shd w:val="clear" w:color="auto" w:fill="auto"/>
            <w:vAlign w:val="center"/>
            <w:hideMark/>
          </w:tcPr>
          <w:p w14:paraId="4613827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7581F7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5EEF7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902A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522,9</w:t>
            </w:r>
          </w:p>
        </w:tc>
        <w:tc>
          <w:tcPr>
            <w:tcW w:w="1244" w:type="dxa"/>
            <w:tcBorders>
              <w:top w:val="nil"/>
              <w:left w:val="nil"/>
              <w:bottom w:val="single" w:sz="4" w:space="0" w:color="auto"/>
              <w:right w:val="single" w:sz="4" w:space="0" w:color="auto"/>
            </w:tcBorders>
            <w:shd w:val="clear" w:color="auto" w:fill="auto"/>
            <w:noWrap/>
            <w:vAlign w:val="center"/>
            <w:hideMark/>
          </w:tcPr>
          <w:p w14:paraId="34AD83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7F9664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42,29</w:t>
            </w:r>
          </w:p>
        </w:tc>
        <w:tc>
          <w:tcPr>
            <w:tcW w:w="711" w:type="dxa"/>
            <w:tcBorders>
              <w:top w:val="nil"/>
              <w:left w:val="nil"/>
              <w:bottom w:val="single" w:sz="4" w:space="0" w:color="auto"/>
              <w:right w:val="single" w:sz="4" w:space="0" w:color="auto"/>
            </w:tcBorders>
            <w:shd w:val="clear" w:color="auto" w:fill="auto"/>
            <w:noWrap/>
            <w:vAlign w:val="center"/>
            <w:hideMark/>
          </w:tcPr>
          <w:p w14:paraId="47A4EA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75BCC2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7A9E7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5,11</w:t>
            </w:r>
          </w:p>
        </w:tc>
        <w:tc>
          <w:tcPr>
            <w:tcW w:w="1505" w:type="dxa"/>
            <w:tcBorders>
              <w:top w:val="nil"/>
              <w:left w:val="nil"/>
              <w:bottom w:val="single" w:sz="4" w:space="0" w:color="auto"/>
              <w:right w:val="single" w:sz="4" w:space="0" w:color="auto"/>
            </w:tcBorders>
            <w:shd w:val="clear" w:color="auto" w:fill="auto"/>
            <w:vAlign w:val="center"/>
            <w:hideMark/>
          </w:tcPr>
          <w:p w14:paraId="091E564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6BDFF4B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09BB3E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F6845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271,4</w:t>
            </w:r>
          </w:p>
        </w:tc>
        <w:tc>
          <w:tcPr>
            <w:tcW w:w="1244" w:type="dxa"/>
            <w:tcBorders>
              <w:top w:val="nil"/>
              <w:left w:val="nil"/>
              <w:bottom w:val="single" w:sz="4" w:space="0" w:color="auto"/>
              <w:right w:val="single" w:sz="4" w:space="0" w:color="auto"/>
            </w:tcBorders>
            <w:shd w:val="clear" w:color="auto" w:fill="auto"/>
            <w:noWrap/>
            <w:vAlign w:val="center"/>
            <w:hideMark/>
          </w:tcPr>
          <w:p w14:paraId="0E3C8B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43B8795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25,46</w:t>
            </w:r>
          </w:p>
        </w:tc>
        <w:tc>
          <w:tcPr>
            <w:tcW w:w="711" w:type="dxa"/>
            <w:tcBorders>
              <w:top w:val="nil"/>
              <w:left w:val="nil"/>
              <w:bottom w:val="single" w:sz="4" w:space="0" w:color="auto"/>
              <w:right w:val="single" w:sz="4" w:space="0" w:color="auto"/>
            </w:tcBorders>
            <w:shd w:val="clear" w:color="auto" w:fill="auto"/>
            <w:noWrap/>
            <w:vAlign w:val="center"/>
            <w:hideMark/>
          </w:tcPr>
          <w:p w14:paraId="1712CD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5DCCCC6"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7B30C2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AE6A2F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D06B34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51955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7E1E4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01105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81BF6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2160,98</w:t>
            </w:r>
          </w:p>
        </w:tc>
        <w:tc>
          <w:tcPr>
            <w:tcW w:w="711" w:type="dxa"/>
            <w:tcBorders>
              <w:top w:val="nil"/>
              <w:left w:val="nil"/>
              <w:bottom w:val="single" w:sz="4" w:space="0" w:color="auto"/>
              <w:right w:val="single" w:sz="4" w:space="0" w:color="auto"/>
            </w:tcBorders>
            <w:shd w:val="clear" w:color="000000" w:fill="F2DCDB"/>
            <w:vAlign w:val="center"/>
            <w:hideMark/>
          </w:tcPr>
          <w:p w14:paraId="63DA39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0,91</w:t>
            </w:r>
          </w:p>
        </w:tc>
      </w:tr>
      <w:tr w:rsidR="00286820" w:rsidRPr="00286820" w14:paraId="3FCED17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A8A9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B80A6A8"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71867011"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4D8631BD"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02EF95A"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520B5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2DD1E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7EB7A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E34E1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466AB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5,13</w:t>
            </w:r>
          </w:p>
        </w:tc>
        <w:tc>
          <w:tcPr>
            <w:tcW w:w="1505" w:type="dxa"/>
            <w:tcBorders>
              <w:top w:val="nil"/>
              <w:left w:val="nil"/>
              <w:bottom w:val="single" w:sz="4" w:space="0" w:color="auto"/>
              <w:right w:val="single" w:sz="4" w:space="0" w:color="auto"/>
            </w:tcBorders>
            <w:shd w:val="clear" w:color="auto" w:fill="auto"/>
            <w:vAlign w:val="center"/>
            <w:hideMark/>
          </w:tcPr>
          <w:p w14:paraId="3477E5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76A9CB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6AE2C23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840F9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586,0</w:t>
            </w:r>
          </w:p>
        </w:tc>
        <w:tc>
          <w:tcPr>
            <w:tcW w:w="1244" w:type="dxa"/>
            <w:tcBorders>
              <w:top w:val="nil"/>
              <w:left w:val="nil"/>
              <w:bottom w:val="single" w:sz="4" w:space="0" w:color="auto"/>
              <w:right w:val="single" w:sz="4" w:space="0" w:color="auto"/>
            </w:tcBorders>
            <w:shd w:val="clear" w:color="auto" w:fill="auto"/>
            <w:noWrap/>
            <w:vAlign w:val="center"/>
            <w:hideMark/>
          </w:tcPr>
          <w:p w14:paraId="0FA77E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27A6CB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4873,52</w:t>
            </w:r>
          </w:p>
        </w:tc>
        <w:tc>
          <w:tcPr>
            <w:tcW w:w="711" w:type="dxa"/>
            <w:tcBorders>
              <w:top w:val="nil"/>
              <w:left w:val="nil"/>
              <w:bottom w:val="single" w:sz="4" w:space="0" w:color="auto"/>
              <w:right w:val="single" w:sz="4" w:space="0" w:color="auto"/>
            </w:tcBorders>
            <w:shd w:val="clear" w:color="auto" w:fill="auto"/>
            <w:noWrap/>
            <w:vAlign w:val="center"/>
            <w:hideMark/>
          </w:tcPr>
          <w:p w14:paraId="44CFB1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3855D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36E6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5,14</w:t>
            </w:r>
          </w:p>
        </w:tc>
        <w:tc>
          <w:tcPr>
            <w:tcW w:w="1505" w:type="dxa"/>
            <w:tcBorders>
              <w:top w:val="nil"/>
              <w:left w:val="nil"/>
              <w:bottom w:val="single" w:sz="4" w:space="0" w:color="auto"/>
              <w:right w:val="single" w:sz="4" w:space="0" w:color="auto"/>
            </w:tcBorders>
            <w:shd w:val="clear" w:color="auto" w:fill="auto"/>
            <w:vAlign w:val="center"/>
            <w:hideMark/>
          </w:tcPr>
          <w:p w14:paraId="522CEE4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0BD4A3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8D523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3D036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98,0</w:t>
            </w:r>
          </w:p>
        </w:tc>
        <w:tc>
          <w:tcPr>
            <w:tcW w:w="1244" w:type="dxa"/>
            <w:tcBorders>
              <w:top w:val="nil"/>
              <w:left w:val="nil"/>
              <w:bottom w:val="single" w:sz="4" w:space="0" w:color="auto"/>
              <w:right w:val="single" w:sz="4" w:space="0" w:color="auto"/>
            </w:tcBorders>
            <w:shd w:val="clear" w:color="auto" w:fill="auto"/>
            <w:noWrap/>
            <w:vAlign w:val="center"/>
            <w:hideMark/>
          </w:tcPr>
          <w:p w14:paraId="25BF335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33203E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69,63</w:t>
            </w:r>
          </w:p>
        </w:tc>
        <w:tc>
          <w:tcPr>
            <w:tcW w:w="711" w:type="dxa"/>
            <w:tcBorders>
              <w:top w:val="nil"/>
              <w:left w:val="nil"/>
              <w:bottom w:val="single" w:sz="4" w:space="0" w:color="auto"/>
              <w:right w:val="single" w:sz="4" w:space="0" w:color="auto"/>
            </w:tcBorders>
            <w:shd w:val="clear" w:color="auto" w:fill="auto"/>
            <w:noWrap/>
            <w:vAlign w:val="center"/>
            <w:hideMark/>
          </w:tcPr>
          <w:p w14:paraId="77108E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70A570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41E48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5,15</w:t>
            </w:r>
          </w:p>
        </w:tc>
        <w:tc>
          <w:tcPr>
            <w:tcW w:w="1505" w:type="dxa"/>
            <w:tcBorders>
              <w:top w:val="nil"/>
              <w:left w:val="nil"/>
              <w:bottom w:val="single" w:sz="4" w:space="0" w:color="auto"/>
              <w:right w:val="single" w:sz="4" w:space="0" w:color="auto"/>
            </w:tcBorders>
            <w:shd w:val="clear" w:color="auto" w:fill="auto"/>
            <w:vAlign w:val="center"/>
            <w:hideMark/>
          </w:tcPr>
          <w:p w14:paraId="6FEA18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02B78C0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683A3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31931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0,586</w:t>
            </w:r>
          </w:p>
        </w:tc>
        <w:tc>
          <w:tcPr>
            <w:tcW w:w="1244" w:type="dxa"/>
            <w:tcBorders>
              <w:top w:val="nil"/>
              <w:left w:val="nil"/>
              <w:bottom w:val="single" w:sz="4" w:space="0" w:color="auto"/>
              <w:right w:val="single" w:sz="4" w:space="0" w:color="auto"/>
            </w:tcBorders>
            <w:shd w:val="clear" w:color="auto" w:fill="auto"/>
            <w:noWrap/>
            <w:vAlign w:val="center"/>
            <w:hideMark/>
          </w:tcPr>
          <w:p w14:paraId="487C8A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6CD2BB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197,05</w:t>
            </w:r>
          </w:p>
        </w:tc>
        <w:tc>
          <w:tcPr>
            <w:tcW w:w="711" w:type="dxa"/>
            <w:tcBorders>
              <w:top w:val="nil"/>
              <w:left w:val="nil"/>
              <w:bottom w:val="single" w:sz="4" w:space="0" w:color="auto"/>
              <w:right w:val="single" w:sz="4" w:space="0" w:color="auto"/>
            </w:tcBorders>
            <w:shd w:val="clear" w:color="auto" w:fill="auto"/>
            <w:noWrap/>
            <w:vAlign w:val="center"/>
            <w:hideMark/>
          </w:tcPr>
          <w:p w14:paraId="6B6E71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973426C"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2BA69A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000000" w:fill="F2DCDB"/>
            <w:vAlign w:val="center"/>
            <w:hideMark/>
          </w:tcPr>
          <w:p w14:paraId="34744D5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6CC8C1DF"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CC287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DC559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70AE6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84409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5140,20</w:t>
            </w:r>
          </w:p>
        </w:tc>
        <w:tc>
          <w:tcPr>
            <w:tcW w:w="711" w:type="dxa"/>
            <w:tcBorders>
              <w:top w:val="nil"/>
              <w:left w:val="nil"/>
              <w:bottom w:val="single" w:sz="4" w:space="0" w:color="auto"/>
              <w:right w:val="single" w:sz="4" w:space="0" w:color="auto"/>
            </w:tcBorders>
            <w:shd w:val="clear" w:color="000000" w:fill="F2DCDB"/>
            <w:vAlign w:val="center"/>
            <w:hideMark/>
          </w:tcPr>
          <w:p w14:paraId="05304F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2,16</w:t>
            </w:r>
          </w:p>
        </w:tc>
      </w:tr>
      <w:tr w:rsidR="00286820" w:rsidRPr="00F42521" w14:paraId="34D1CAC0"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C7EAD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18A4B5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179631B"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 ԳԴՀ-1-15,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=1,13-1,41</w:t>
            </w:r>
          </w:p>
        </w:tc>
        <w:tc>
          <w:tcPr>
            <w:tcW w:w="1192" w:type="dxa"/>
            <w:tcBorders>
              <w:top w:val="nil"/>
              <w:left w:val="nil"/>
              <w:bottom w:val="single" w:sz="4" w:space="0" w:color="auto"/>
              <w:right w:val="single" w:sz="4" w:space="0" w:color="auto"/>
            </w:tcBorders>
            <w:shd w:val="clear" w:color="auto" w:fill="auto"/>
            <w:vAlign w:val="center"/>
            <w:hideMark/>
          </w:tcPr>
          <w:p w14:paraId="38DBF1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8CBBA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AAC56D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08B53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C041C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3D4C78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F5BFF4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5,16</w:t>
            </w:r>
          </w:p>
        </w:tc>
        <w:tc>
          <w:tcPr>
            <w:tcW w:w="1505" w:type="dxa"/>
            <w:tcBorders>
              <w:top w:val="nil"/>
              <w:left w:val="nil"/>
              <w:bottom w:val="single" w:sz="4" w:space="0" w:color="auto"/>
              <w:right w:val="single" w:sz="4" w:space="0" w:color="auto"/>
            </w:tcBorders>
            <w:shd w:val="clear" w:color="auto" w:fill="auto"/>
            <w:vAlign w:val="center"/>
            <w:hideMark/>
          </w:tcPr>
          <w:p w14:paraId="375CB3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7A6074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17165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41B1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16,6</w:t>
            </w:r>
          </w:p>
        </w:tc>
        <w:tc>
          <w:tcPr>
            <w:tcW w:w="1244" w:type="dxa"/>
            <w:tcBorders>
              <w:top w:val="nil"/>
              <w:left w:val="nil"/>
              <w:bottom w:val="single" w:sz="4" w:space="0" w:color="auto"/>
              <w:right w:val="single" w:sz="4" w:space="0" w:color="auto"/>
            </w:tcBorders>
            <w:shd w:val="clear" w:color="auto" w:fill="auto"/>
            <w:noWrap/>
            <w:vAlign w:val="center"/>
            <w:hideMark/>
          </w:tcPr>
          <w:p w14:paraId="314647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703746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709,35</w:t>
            </w:r>
          </w:p>
        </w:tc>
        <w:tc>
          <w:tcPr>
            <w:tcW w:w="711" w:type="dxa"/>
            <w:tcBorders>
              <w:top w:val="nil"/>
              <w:left w:val="nil"/>
              <w:bottom w:val="single" w:sz="4" w:space="0" w:color="auto"/>
              <w:right w:val="single" w:sz="4" w:space="0" w:color="auto"/>
            </w:tcBorders>
            <w:shd w:val="clear" w:color="auto" w:fill="auto"/>
            <w:noWrap/>
            <w:vAlign w:val="center"/>
            <w:hideMark/>
          </w:tcPr>
          <w:p w14:paraId="1392DA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B4624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F8336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5,17</w:t>
            </w:r>
          </w:p>
        </w:tc>
        <w:tc>
          <w:tcPr>
            <w:tcW w:w="1505" w:type="dxa"/>
            <w:tcBorders>
              <w:top w:val="nil"/>
              <w:left w:val="nil"/>
              <w:bottom w:val="single" w:sz="4" w:space="0" w:color="auto"/>
              <w:right w:val="single" w:sz="4" w:space="0" w:color="auto"/>
            </w:tcBorders>
            <w:shd w:val="clear" w:color="auto" w:fill="auto"/>
            <w:vAlign w:val="center"/>
            <w:hideMark/>
          </w:tcPr>
          <w:p w14:paraId="10D8E5B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BF060A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7FB917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AC476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4,600</w:t>
            </w:r>
          </w:p>
        </w:tc>
        <w:tc>
          <w:tcPr>
            <w:tcW w:w="1244" w:type="dxa"/>
            <w:tcBorders>
              <w:top w:val="nil"/>
              <w:left w:val="nil"/>
              <w:bottom w:val="single" w:sz="4" w:space="0" w:color="auto"/>
              <w:right w:val="single" w:sz="4" w:space="0" w:color="auto"/>
            </w:tcBorders>
            <w:shd w:val="clear" w:color="auto" w:fill="auto"/>
            <w:noWrap/>
            <w:vAlign w:val="center"/>
            <w:hideMark/>
          </w:tcPr>
          <w:p w14:paraId="5E145E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4E6943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169,73</w:t>
            </w:r>
          </w:p>
        </w:tc>
        <w:tc>
          <w:tcPr>
            <w:tcW w:w="711" w:type="dxa"/>
            <w:tcBorders>
              <w:top w:val="nil"/>
              <w:left w:val="nil"/>
              <w:bottom w:val="single" w:sz="4" w:space="0" w:color="auto"/>
              <w:right w:val="single" w:sz="4" w:space="0" w:color="auto"/>
            </w:tcBorders>
            <w:shd w:val="clear" w:color="auto" w:fill="auto"/>
            <w:noWrap/>
            <w:vAlign w:val="center"/>
            <w:hideMark/>
          </w:tcPr>
          <w:p w14:paraId="374344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9F07A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52B92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5,18</w:t>
            </w:r>
          </w:p>
        </w:tc>
        <w:tc>
          <w:tcPr>
            <w:tcW w:w="1505" w:type="dxa"/>
            <w:tcBorders>
              <w:top w:val="nil"/>
              <w:left w:val="nil"/>
              <w:bottom w:val="single" w:sz="4" w:space="0" w:color="auto"/>
              <w:right w:val="single" w:sz="4" w:space="0" w:color="auto"/>
            </w:tcBorders>
            <w:shd w:val="clear" w:color="auto" w:fill="auto"/>
            <w:vAlign w:val="center"/>
            <w:hideMark/>
          </w:tcPr>
          <w:p w14:paraId="53A37F4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2577BA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12F5E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14954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8,26</w:t>
            </w:r>
          </w:p>
        </w:tc>
        <w:tc>
          <w:tcPr>
            <w:tcW w:w="1244" w:type="dxa"/>
            <w:tcBorders>
              <w:top w:val="nil"/>
              <w:left w:val="nil"/>
              <w:bottom w:val="single" w:sz="4" w:space="0" w:color="auto"/>
              <w:right w:val="single" w:sz="4" w:space="0" w:color="auto"/>
            </w:tcBorders>
            <w:shd w:val="clear" w:color="auto" w:fill="auto"/>
            <w:noWrap/>
            <w:vAlign w:val="center"/>
            <w:hideMark/>
          </w:tcPr>
          <w:p w14:paraId="753AAF7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6769B48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347,60</w:t>
            </w:r>
          </w:p>
        </w:tc>
        <w:tc>
          <w:tcPr>
            <w:tcW w:w="711" w:type="dxa"/>
            <w:tcBorders>
              <w:top w:val="nil"/>
              <w:left w:val="nil"/>
              <w:bottom w:val="single" w:sz="4" w:space="0" w:color="auto"/>
              <w:right w:val="single" w:sz="4" w:space="0" w:color="auto"/>
            </w:tcBorders>
            <w:shd w:val="clear" w:color="auto" w:fill="auto"/>
            <w:noWrap/>
            <w:vAlign w:val="center"/>
            <w:hideMark/>
          </w:tcPr>
          <w:p w14:paraId="5D3F9E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268580"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F47A1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5,19</w:t>
            </w:r>
          </w:p>
        </w:tc>
        <w:tc>
          <w:tcPr>
            <w:tcW w:w="1505" w:type="dxa"/>
            <w:tcBorders>
              <w:top w:val="nil"/>
              <w:left w:val="nil"/>
              <w:bottom w:val="single" w:sz="4" w:space="0" w:color="auto"/>
              <w:right w:val="single" w:sz="4" w:space="0" w:color="auto"/>
            </w:tcBorders>
            <w:shd w:val="clear" w:color="auto" w:fill="auto"/>
            <w:vAlign w:val="center"/>
            <w:hideMark/>
          </w:tcPr>
          <w:p w14:paraId="5CFC8CA9"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FAD141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DE8E1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A2813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w:t>
            </w:r>
          </w:p>
        </w:tc>
        <w:tc>
          <w:tcPr>
            <w:tcW w:w="1244" w:type="dxa"/>
            <w:tcBorders>
              <w:top w:val="nil"/>
              <w:left w:val="nil"/>
              <w:bottom w:val="single" w:sz="4" w:space="0" w:color="auto"/>
              <w:right w:val="single" w:sz="4" w:space="0" w:color="auto"/>
            </w:tcBorders>
            <w:shd w:val="clear" w:color="auto" w:fill="auto"/>
            <w:noWrap/>
            <w:vAlign w:val="center"/>
            <w:hideMark/>
          </w:tcPr>
          <w:p w14:paraId="2E72B7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01E9F9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473,89</w:t>
            </w:r>
          </w:p>
        </w:tc>
        <w:tc>
          <w:tcPr>
            <w:tcW w:w="711" w:type="dxa"/>
            <w:tcBorders>
              <w:top w:val="nil"/>
              <w:left w:val="nil"/>
              <w:bottom w:val="single" w:sz="4" w:space="0" w:color="auto"/>
              <w:right w:val="single" w:sz="4" w:space="0" w:color="auto"/>
            </w:tcBorders>
            <w:shd w:val="clear" w:color="auto" w:fill="auto"/>
            <w:noWrap/>
            <w:vAlign w:val="center"/>
            <w:hideMark/>
          </w:tcPr>
          <w:p w14:paraId="080976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8310A4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DC7C2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5,20</w:t>
            </w:r>
          </w:p>
        </w:tc>
        <w:tc>
          <w:tcPr>
            <w:tcW w:w="1505" w:type="dxa"/>
            <w:tcBorders>
              <w:top w:val="nil"/>
              <w:left w:val="nil"/>
              <w:bottom w:val="single" w:sz="4" w:space="0" w:color="auto"/>
              <w:right w:val="single" w:sz="4" w:space="0" w:color="auto"/>
            </w:tcBorders>
            <w:shd w:val="clear" w:color="auto" w:fill="auto"/>
            <w:vAlign w:val="center"/>
            <w:hideMark/>
          </w:tcPr>
          <w:p w14:paraId="6394784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1D722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56282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F3A59B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w:t>
            </w:r>
          </w:p>
        </w:tc>
        <w:tc>
          <w:tcPr>
            <w:tcW w:w="1244" w:type="dxa"/>
            <w:tcBorders>
              <w:top w:val="nil"/>
              <w:left w:val="nil"/>
              <w:bottom w:val="single" w:sz="4" w:space="0" w:color="auto"/>
              <w:right w:val="single" w:sz="4" w:space="0" w:color="auto"/>
            </w:tcBorders>
            <w:shd w:val="clear" w:color="auto" w:fill="auto"/>
            <w:noWrap/>
            <w:vAlign w:val="center"/>
            <w:hideMark/>
          </w:tcPr>
          <w:p w14:paraId="2C90AB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45160E5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421,23</w:t>
            </w:r>
          </w:p>
        </w:tc>
        <w:tc>
          <w:tcPr>
            <w:tcW w:w="711" w:type="dxa"/>
            <w:tcBorders>
              <w:top w:val="nil"/>
              <w:left w:val="nil"/>
              <w:bottom w:val="single" w:sz="4" w:space="0" w:color="auto"/>
              <w:right w:val="single" w:sz="4" w:space="0" w:color="auto"/>
            </w:tcBorders>
            <w:shd w:val="clear" w:color="auto" w:fill="auto"/>
            <w:noWrap/>
            <w:vAlign w:val="center"/>
            <w:hideMark/>
          </w:tcPr>
          <w:p w14:paraId="7A3116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53658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64D15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5,21</w:t>
            </w:r>
          </w:p>
        </w:tc>
        <w:tc>
          <w:tcPr>
            <w:tcW w:w="1505" w:type="dxa"/>
            <w:tcBorders>
              <w:top w:val="nil"/>
              <w:left w:val="nil"/>
              <w:bottom w:val="single" w:sz="4" w:space="0" w:color="auto"/>
              <w:right w:val="single" w:sz="4" w:space="0" w:color="auto"/>
            </w:tcBorders>
            <w:shd w:val="clear" w:color="auto" w:fill="auto"/>
            <w:vAlign w:val="center"/>
            <w:hideMark/>
          </w:tcPr>
          <w:p w14:paraId="62C0A8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41721B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6758AB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657D7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w:t>
            </w:r>
          </w:p>
        </w:tc>
        <w:tc>
          <w:tcPr>
            <w:tcW w:w="1244" w:type="dxa"/>
            <w:tcBorders>
              <w:top w:val="nil"/>
              <w:left w:val="nil"/>
              <w:bottom w:val="single" w:sz="4" w:space="0" w:color="auto"/>
              <w:right w:val="single" w:sz="4" w:space="0" w:color="auto"/>
            </w:tcBorders>
            <w:shd w:val="clear" w:color="auto" w:fill="auto"/>
            <w:noWrap/>
            <w:vAlign w:val="center"/>
            <w:hideMark/>
          </w:tcPr>
          <w:p w14:paraId="22E824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3EBC2D9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1967,82</w:t>
            </w:r>
          </w:p>
        </w:tc>
        <w:tc>
          <w:tcPr>
            <w:tcW w:w="711" w:type="dxa"/>
            <w:tcBorders>
              <w:top w:val="nil"/>
              <w:left w:val="nil"/>
              <w:bottom w:val="single" w:sz="4" w:space="0" w:color="auto"/>
              <w:right w:val="single" w:sz="4" w:space="0" w:color="auto"/>
            </w:tcBorders>
            <w:shd w:val="clear" w:color="auto" w:fill="auto"/>
            <w:noWrap/>
            <w:vAlign w:val="center"/>
            <w:hideMark/>
          </w:tcPr>
          <w:p w14:paraId="542DC1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D34427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6B2ED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5,22</w:t>
            </w:r>
          </w:p>
        </w:tc>
        <w:tc>
          <w:tcPr>
            <w:tcW w:w="1505" w:type="dxa"/>
            <w:tcBorders>
              <w:top w:val="nil"/>
              <w:left w:val="nil"/>
              <w:bottom w:val="single" w:sz="4" w:space="0" w:color="auto"/>
              <w:right w:val="single" w:sz="4" w:space="0" w:color="auto"/>
            </w:tcBorders>
            <w:shd w:val="clear" w:color="auto" w:fill="auto"/>
            <w:vAlign w:val="center"/>
            <w:hideMark/>
          </w:tcPr>
          <w:p w14:paraId="66F16B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56B946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1CC774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ADED8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0,0960</w:t>
            </w:r>
          </w:p>
        </w:tc>
        <w:tc>
          <w:tcPr>
            <w:tcW w:w="1244" w:type="dxa"/>
            <w:tcBorders>
              <w:top w:val="nil"/>
              <w:left w:val="nil"/>
              <w:bottom w:val="single" w:sz="4" w:space="0" w:color="auto"/>
              <w:right w:val="single" w:sz="4" w:space="0" w:color="auto"/>
            </w:tcBorders>
            <w:shd w:val="clear" w:color="auto" w:fill="auto"/>
            <w:noWrap/>
            <w:vAlign w:val="center"/>
            <w:hideMark/>
          </w:tcPr>
          <w:p w14:paraId="421397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04A26B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68,35</w:t>
            </w:r>
          </w:p>
        </w:tc>
        <w:tc>
          <w:tcPr>
            <w:tcW w:w="711" w:type="dxa"/>
            <w:tcBorders>
              <w:top w:val="nil"/>
              <w:left w:val="nil"/>
              <w:bottom w:val="single" w:sz="4" w:space="0" w:color="auto"/>
              <w:right w:val="single" w:sz="4" w:space="0" w:color="auto"/>
            </w:tcBorders>
            <w:shd w:val="clear" w:color="auto" w:fill="auto"/>
            <w:noWrap/>
            <w:vAlign w:val="center"/>
            <w:hideMark/>
          </w:tcPr>
          <w:p w14:paraId="65F2C31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817622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E6D70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5,23</w:t>
            </w:r>
          </w:p>
        </w:tc>
        <w:tc>
          <w:tcPr>
            <w:tcW w:w="1505" w:type="dxa"/>
            <w:tcBorders>
              <w:top w:val="nil"/>
              <w:left w:val="nil"/>
              <w:bottom w:val="single" w:sz="4" w:space="0" w:color="auto"/>
              <w:right w:val="single" w:sz="4" w:space="0" w:color="auto"/>
            </w:tcBorders>
            <w:shd w:val="clear" w:color="auto" w:fill="auto"/>
            <w:vAlign w:val="center"/>
            <w:hideMark/>
          </w:tcPr>
          <w:p w14:paraId="5AD2F9E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6ACB24F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E56A5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D0E49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w:t>
            </w:r>
          </w:p>
        </w:tc>
        <w:tc>
          <w:tcPr>
            <w:tcW w:w="1244" w:type="dxa"/>
            <w:tcBorders>
              <w:top w:val="nil"/>
              <w:left w:val="nil"/>
              <w:bottom w:val="single" w:sz="4" w:space="0" w:color="auto"/>
              <w:right w:val="single" w:sz="4" w:space="0" w:color="auto"/>
            </w:tcBorders>
            <w:shd w:val="clear" w:color="auto" w:fill="auto"/>
            <w:noWrap/>
            <w:vAlign w:val="center"/>
            <w:hideMark/>
          </w:tcPr>
          <w:p w14:paraId="182CC8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0908B39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78,51</w:t>
            </w:r>
          </w:p>
        </w:tc>
        <w:tc>
          <w:tcPr>
            <w:tcW w:w="711" w:type="dxa"/>
            <w:tcBorders>
              <w:top w:val="nil"/>
              <w:left w:val="nil"/>
              <w:bottom w:val="single" w:sz="4" w:space="0" w:color="auto"/>
              <w:right w:val="single" w:sz="4" w:space="0" w:color="auto"/>
            </w:tcBorders>
            <w:shd w:val="clear" w:color="auto" w:fill="auto"/>
            <w:noWrap/>
            <w:vAlign w:val="center"/>
            <w:hideMark/>
          </w:tcPr>
          <w:p w14:paraId="2DDDFB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7BF970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1E74C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5,24</w:t>
            </w:r>
          </w:p>
        </w:tc>
        <w:tc>
          <w:tcPr>
            <w:tcW w:w="1505" w:type="dxa"/>
            <w:tcBorders>
              <w:top w:val="nil"/>
              <w:left w:val="nil"/>
              <w:bottom w:val="single" w:sz="4" w:space="0" w:color="auto"/>
              <w:right w:val="single" w:sz="4" w:space="0" w:color="auto"/>
            </w:tcBorders>
            <w:shd w:val="clear" w:color="auto" w:fill="auto"/>
            <w:vAlign w:val="center"/>
            <w:hideMark/>
          </w:tcPr>
          <w:p w14:paraId="4F739A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20ED1D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38F1A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63FEE8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0,096</w:t>
            </w:r>
          </w:p>
        </w:tc>
        <w:tc>
          <w:tcPr>
            <w:tcW w:w="1244" w:type="dxa"/>
            <w:tcBorders>
              <w:top w:val="nil"/>
              <w:left w:val="nil"/>
              <w:bottom w:val="single" w:sz="4" w:space="0" w:color="auto"/>
              <w:right w:val="single" w:sz="4" w:space="0" w:color="auto"/>
            </w:tcBorders>
            <w:shd w:val="clear" w:color="auto" w:fill="auto"/>
            <w:noWrap/>
            <w:vAlign w:val="center"/>
            <w:hideMark/>
          </w:tcPr>
          <w:p w14:paraId="4536537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502D0F9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w:t>
            </w:r>
          </w:p>
        </w:tc>
        <w:tc>
          <w:tcPr>
            <w:tcW w:w="711" w:type="dxa"/>
            <w:tcBorders>
              <w:top w:val="nil"/>
              <w:left w:val="nil"/>
              <w:bottom w:val="single" w:sz="4" w:space="0" w:color="auto"/>
              <w:right w:val="single" w:sz="4" w:space="0" w:color="auto"/>
            </w:tcBorders>
            <w:shd w:val="clear" w:color="auto" w:fill="auto"/>
            <w:noWrap/>
            <w:vAlign w:val="center"/>
            <w:hideMark/>
          </w:tcPr>
          <w:p w14:paraId="6BBCDE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73165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1215C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5,25</w:t>
            </w:r>
          </w:p>
        </w:tc>
        <w:tc>
          <w:tcPr>
            <w:tcW w:w="1505" w:type="dxa"/>
            <w:tcBorders>
              <w:top w:val="nil"/>
              <w:left w:val="nil"/>
              <w:bottom w:val="single" w:sz="4" w:space="0" w:color="auto"/>
              <w:right w:val="single" w:sz="4" w:space="0" w:color="auto"/>
            </w:tcBorders>
            <w:shd w:val="clear" w:color="auto" w:fill="auto"/>
            <w:vAlign w:val="center"/>
            <w:hideMark/>
          </w:tcPr>
          <w:p w14:paraId="7CD94CA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75E7DB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3F0956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457C7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w:t>
            </w:r>
          </w:p>
        </w:tc>
        <w:tc>
          <w:tcPr>
            <w:tcW w:w="1244" w:type="dxa"/>
            <w:tcBorders>
              <w:top w:val="nil"/>
              <w:left w:val="nil"/>
              <w:bottom w:val="single" w:sz="4" w:space="0" w:color="auto"/>
              <w:right w:val="single" w:sz="4" w:space="0" w:color="auto"/>
            </w:tcBorders>
            <w:shd w:val="clear" w:color="auto" w:fill="auto"/>
            <w:noWrap/>
            <w:vAlign w:val="center"/>
            <w:hideMark/>
          </w:tcPr>
          <w:p w14:paraId="167CA74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472A08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15,87</w:t>
            </w:r>
          </w:p>
        </w:tc>
        <w:tc>
          <w:tcPr>
            <w:tcW w:w="711" w:type="dxa"/>
            <w:tcBorders>
              <w:top w:val="nil"/>
              <w:left w:val="nil"/>
              <w:bottom w:val="single" w:sz="4" w:space="0" w:color="auto"/>
              <w:right w:val="single" w:sz="4" w:space="0" w:color="auto"/>
            </w:tcBorders>
            <w:shd w:val="clear" w:color="auto" w:fill="auto"/>
            <w:noWrap/>
            <w:vAlign w:val="center"/>
            <w:hideMark/>
          </w:tcPr>
          <w:p w14:paraId="32A5B7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1957B9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C2C10F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194CB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45DFD8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4D51E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F08C6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EA94D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01B7EA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4253,63</w:t>
            </w:r>
          </w:p>
        </w:tc>
        <w:tc>
          <w:tcPr>
            <w:tcW w:w="711" w:type="dxa"/>
            <w:tcBorders>
              <w:top w:val="nil"/>
              <w:left w:val="nil"/>
              <w:bottom w:val="single" w:sz="4" w:space="0" w:color="auto"/>
              <w:right w:val="single" w:sz="4" w:space="0" w:color="auto"/>
            </w:tcBorders>
            <w:shd w:val="clear" w:color="000000" w:fill="F2DCDB"/>
            <w:vAlign w:val="center"/>
            <w:hideMark/>
          </w:tcPr>
          <w:p w14:paraId="39D7A9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1,79</w:t>
            </w:r>
          </w:p>
        </w:tc>
      </w:tr>
      <w:tr w:rsidR="00286820" w:rsidRPr="00286820" w14:paraId="0FC405F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EB2152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0E1A0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3ADDF945"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5-րդ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0B09F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2E531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6DB9EF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1121F7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11554,81</w:t>
            </w:r>
          </w:p>
        </w:tc>
        <w:tc>
          <w:tcPr>
            <w:tcW w:w="711" w:type="dxa"/>
            <w:tcBorders>
              <w:top w:val="nil"/>
              <w:left w:val="nil"/>
              <w:bottom w:val="single" w:sz="4" w:space="0" w:color="auto"/>
              <w:right w:val="single" w:sz="4" w:space="0" w:color="auto"/>
            </w:tcBorders>
            <w:shd w:val="clear" w:color="000000" w:fill="D8E4BC"/>
            <w:vAlign w:val="center"/>
            <w:hideMark/>
          </w:tcPr>
          <w:p w14:paraId="5F2B00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4,86</w:t>
            </w:r>
          </w:p>
        </w:tc>
      </w:tr>
      <w:tr w:rsidR="00286820" w:rsidRPr="00286820" w14:paraId="1CAC2B6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6E24C6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3D239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03034EAC"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6.Կոյուղու կոլեկտոր Կ6</w:t>
            </w:r>
          </w:p>
        </w:tc>
        <w:tc>
          <w:tcPr>
            <w:tcW w:w="1192" w:type="dxa"/>
            <w:tcBorders>
              <w:top w:val="nil"/>
              <w:left w:val="nil"/>
              <w:bottom w:val="single" w:sz="4" w:space="0" w:color="auto"/>
              <w:right w:val="single" w:sz="4" w:space="0" w:color="auto"/>
            </w:tcBorders>
            <w:shd w:val="clear" w:color="000000" w:fill="FCD5B4"/>
            <w:hideMark/>
          </w:tcPr>
          <w:p w14:paraId="30EDDF7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30A2E746"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48F296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3333CDA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6566327F"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2F3A48F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08B14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2C86D6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BDA0C7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071C2B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EBA25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633D4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D6755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04F59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1B299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0D300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w:t>
            </w:r>
          </w:p>
        </w:tc>
        <w:tc>
          <w:tcPr>
            <w:tcW w:w="1505" w:type="dxa"/>
            <w:tcBorders>
              <w:top w:val="nil"/>
              <w:left w:val="nil"/>
              <w:bottom w:val="single" w:sz="4" w:space="0" w:color="auto"/>
              <w:right w:val="single" w:sz="4" w:space="0" w:color="auto"/>
            </w:tcBorders>
            <w:shd w:val="clear" w:color="auto" w:fill="auto"/>
            <w:vAlign w:val="center"/>
            <w:hideMark/>
          </w:tcPr>
          <w:p w14:paraId="16F8344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AFADA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Քայքայված 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148E85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AA6EF4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32,7</w:t>
            </w:r>
          </w:p>
        </w:tc>
        <w:tc>
          <w:tcPr>
            <w:tcW w:w="1244" w:type="dxa"/>
            <w:tcBorders>
              <w:top w:val="nil"/>
              <w:left w:val="nil"/>
              <w:bottom w:val="single" w:sz="4" w:space="0" w:color="auto"/>
              <w:right w:val="single" w:sz="4" w:space="0" w:color="auto"/>
            </w:tcBorders>
            <w:shd w:val="clear" w:color="auto" w:fill="auto"/>
            <w:noWrap/>
            <w:vAlign w:val="center"/>
            <w:hideMark/>
          </w:tcPr>
          <w:p w14:paraId="313579D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6B8EFB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32,95</w:t>
            </w:r>
          </w:p>
        </w:tc>
        <w:tc>
          <w:tcPr>
            <w:tcW w:w="711" w:type="dxa"/>
            <w:tcBorders>
              <w:top w:val="nil"/>
              <w:left w:val="nil"/>
              <w:bottom w:val="single" w:sz="4" w:space="0" w:color="auto"/>
              <w:right w:val="single" w:sz="4" w:space="0" w:color="auto"/>
            </w:tcBorders>
            <w:shd w:val="clear" w:color="auto" w:fill="auto"/>
            <w:noWrap/>
            <w:vAlign w:val="center"/>
            <w:hideMark/>
          </w:tcPr>
          <w:p w14:paraId="674B91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26EDE4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1719C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w:t>
            </w:r>
          </w:p>
        </w:tc>
        <w:tc>
          <w:tcPr>
            <w:tcW w:w="1505" w:type="dxa"/>
            <w:tcBorders>
              <w:top w:val="nil"/>
              <w:left w:val="nil"/>
              <w:bottom w:val="single" w:sz="4" w:space="0" w:color="auto"/>
              <w:right w:val="single" w:sz="4" w:space="0" w:color="auto"/>
            </w:tcBorders>
            <w:shd w:val="clear" w:color="auto" w:fill="auto"/>
            <w:vAlign w:val="center"/>
            <w:hideMark/>
          </w:tcPr>
          <w:p w14:paraId="4B4519F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5032D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5FAF3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76B9A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68,67</w:t>
            </w:r>
          </w:p>
        </w:tc>
        <w:tc>
          <w:tcPr>
            <w:tcW w:w="1244" w:type="dxa"/>
            <w:tcBorders>
              <w:top w:val="nil"/>
              <w:left w:val="nil"/>
              <w:bottom w:val="single" w:sz="4" w:space="0" w:color="auto"/>
              <w:right w:val="single" w:sz="4" w:space="0" w:color="auto"/>
            </w:tcBorders>
            <w:shd w:val="clear" w:color="auto" w:fill="auto"/>
            <w:noWrap/>
            <w:vAlign w:val="center"/>
            <w:hideMark/>
          </w:tcPr>
          <w:p w14:paraId="160169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F39DE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13,50</w:t>
            </w:r>
          </w:p>
        </w:tc>
        <w:tc>
          <w:tcPr>
            <w:tcW w:w="711" w:type="dxa"/>
            <w:tcBorders>
              <w:top w:val="nil"/>
              <w:left w:val="nil"/>
              <w:bottom w:val="single" w:sz="4" w:space="0" w:color="auto"/>
              <w:right w:val="single" w:sz="4" w:space="0" w:color="auto"/>
            </w:tcBorders>
            <w:shd w:val="clear" w:color="auto" w:fill="auto"/>
            <w:noWrap/>
            <w:vAlign w:val="center"/>
            <w:hideMark/>
          </w:tcPr>
          <w:p w14:paraId="7A24020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98A212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51F68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6,3</w:t>
            </w:r>
          </w:p>
        </w:tc>
        <w:tc>
          <w:tcPr>
            <w:tcW w:w="1505" w:type="dxa"/>
            <w:tcBorders>
              <w:top w:val="nil"/>
              <w:left w:val="nil"/>
              <w:bottom w:val="single" w:sz="4" w:space="0" w:color="auto"/>
              <w:right w:val="single" w:sz="4" w:space="0" w:color="auto"/>
            </w:tcBorders>
            <w:shd w:val="clear" w:color="auto" w:fill="auto"/>
            <w:vAlign w:val="center"/>
            <w:hideMark/>
          </w:tcPr>
          <w:p w14:paraId="1D6B5D6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AEA1E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42AFFA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43198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68,67</w:t>
            </w:r>
          </w:p>
        </w:tc>
        <w:tc>
          <w:tcPr>
            <w:tcW w:w="1244" w:type="dxa"/>
            <w:tcBorders>
              <w:top w:val="nil"/>
              <w:left w:val="nil"/>
              <w:bottom w:val="single" w:sz="4" w:space="0" w:color="auto"/>
              <w:right w:val="single" w:sz="4" w:space="0" w:color="auto"/>
            </w:tcBorders>
            <w:shd w:val="clear" w:color="auto" w:fill="auto"/>
            <w:noWrap/>
            <w:vAlign w:val="center"/>
            <w:hideMark/>
          </w:tcPr>
          <w:p w14:paraId="2DA590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43AE74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9,00</w:t>
            </w:r>
          </w:p>
        </w:tc>
        <w:tc>
          <w:tcPr>
            <w:tcW w:w="711" w:type="dxa"/>
            <w:tcBorders>
              <w:top w:val="nil"/>
              <w:left w:val="nil"/>
              <w:bottom w:val="single" w:sz="4" w:space="0" w:color="auto"/>
              <w:right w:val="single" w:sz="4" w:space="0" w:color="auto"/>
            </w:tcBorders>
            <w:shd w:val="clear" w:color="auto" w:fill="auto"/>
            <w:noWrap/>
            <w:vAlign w:val="center"/>
            <w:hideMark/>
          </w:tcPr>
          <w:p w14:paraId="16B49A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AF03A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27D43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6,4</w:t>
            </w:r>
          </w:p>
        </w:tc>
        <w:tc>
          <w:tcPr>
            <w:tcW w:w="1505" w:type="dxa"/>
            <w:tcBorders>
              <w:top w:val="nil"/>
              <w:left w:val="nil"/>
              <w:bottom w:val="single" w:sz="4" w:space="0" w:color="auto"/>
              <w:right w:val="single" w:sz="4" w:space="0" w:color="auto"/>
            </w:tcBorders>
            <w:shd w:val="clear" w:color="auto" w:fill="auto"/>
            <w:vAlign w:val="center"/>
            <w:hideMark/>
          </w:tcPr>
          <w:p w14:paraId="1A04975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3D2EFD9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EC420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50EF0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383,2</w:t>
            </w:r>
          </w:p>
        </w:tc>
        <w:tc>
          <w:tcPr>
            <w:tcW w:w="1244" w:type="dxa"/>
            <w:tcBorders>
              <w:top w:val="nil"/>
              <w:left w:val="nil"/>
              <w:bottom w:val="single" w:sz="4" w:space="0" w:color="auto"/>
              <w:right w:val="single" w:sz="4" w:space="0" w:color="auto"/>
            </w:tcBorders>
            <w:shd w:val="clear" w:color="auto" w:fill="auto"/>
            <w:noWrap/>
            <w:vAlign w:val="center"/>
            <w:hideMark/>
          </w:tcPr>
          <w:p w14:paraId="39221EC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6D02DB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233,63</w:t>
            </w:r>
          </w:p>
        </w:tc>
        <w:tc>
          <w:tcPr>
            <w:tcW w:w="711" w:type="dxa"/>
            <w:tcBorders>
              <w:top w:val="nil"/>
              <w:left w:val="nil"/>
              <w:bottom w:val="single" w:sz="4" w:space="0" w:color="auto"/>
              <w:right w:val="single" w:sz="4" w:space="0" w:color="auto"/>
            </w:tcBorders>
            <w:shd w:val="clear" w:color="auto" w:fill="auto"/>
            <w:noWrap/>
            <w:vAlign w:val="center"/>
            <w:hideMark/>
          </w:tcPr>
          <w:p w14:paraId="21B84E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AF8CC6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2C48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6,5</w:t>
            </w:r>
          </w:p>
        </w:tc>
        <w:tc>
          <w:tcPr>
            <w:tcW w:w="1505" w:type="dxa"/>
            <w:tcBorders>
              <w:top w:val="nil"/>
              <w:left w:val="nil"/>
              <w:bottom w:val="single" w:sz="4" w:space="0" w:color="auto"/>
              <w:right w:val="single" w:sz="4" w:space="0" w:color="auto"/>
            </w:tcBorders>
            <w:shd w:val="clear" w:color="auto" w:fill="auto"/>
            <w:vAlign w:val="center"/>
            <w:hideMark/>
          </w:tcPr>
          <w:p w14:paraId="04F1DB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4D81A76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1FF6D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F05E3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34,5</w:t>
            </w:r>
          </w:p>
        </w:tc>
        <w:tc>
          <w:tcPr>
            <w:tcW w:w="1244" w:type="dxa"/>
            <w:tcBorders>
              <w:top w:val="nil"/>
              <w:left w:val="nil"/>
              <w:bottom w:val="single" w:sz="4" w:space="0" w:color="auto"/>
              <w:right w:val="single" w:sz="4" w:space="0" w:color="auto"/>
            </w:tcBorders>
            <w:shd w:val="clear" w:color="auto" w:fill="auto"/>
            <w:noWrap/>
            <w:vAlign w:val="center"/>
            <w:hideMark/>
          </w:tcPr>
          <w:p w14:paraId="5FE572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005529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25,96</w:t>
            </w:r>
          </w:p>
        </w:tc>
        <w:tc>
          <w:tcPr>
            <w:tcW w:w="711" w:type="dxa"/>
            <w:tcBorders>
              <w:top w:val="nil"/>
              <w:left w:val="nil"/>
              <w:bottom w:val="single" w:sz="4" w:space="0" w:color="auto"/>
              <w:right w:val="single" w:sz="4" w:space="0" w:color="auto"/>
            </w:tcBorders>
            <w:shd w:val="clear" w:color="auto" w:fill="auto"/>
            <w:noWrap/>
            <w:vAlign w:val="center"/>
            <w:hideMark/>
          </w:tcPr>
          <w:p w14:paraId="5E3539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86940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C6E88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6,6</w:t>
            </w:r>
          </w:p>
        </w:tc>
        <w:tc>
          <w:tcPr>
            <w:tcW w:w="1505" w:type="dxa"/>
            <w:tcBorders>
              <w:top w:val="nil"/>
              <w:left w:val="nil"/>
              <w:bottom w:val="single" w:sz="4" w:space="0" w:color="auto"/>
              <w:right w:val="single" w:sz="4" w:space="0" w:color="auto"/>
            </w:tcBorders>
            <w:shd w:val="clear" w:color="auto" w:fill="auto"/>
            <w:vAlign w:val="center"/>
            <w:hideMark/>
          </w:tcPr>
          <w:p w14:paraId="6AD384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4F7E784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1D968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C9C29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11,9</w:t>
            </w:r>
          </w:p>
        </w:tc>
        <w:tc>
          <w:tcPr>
            <w:tcW w:w="1244" w:type="dxa"/>
            <w:tcBorders>
              <w:top w:val="nil"/>
              <w:left w:val="nil"/>
              <w:bottom w:val="single" w:sz="4" w:space="0" w:color="auto"/>
              <w:right w:val="single" w:sz="4" w:space="0" w:color="auto"/>
            </w:tcBorders>
            <w:shd w:val="clear" w:color="auto" w:fill="auto"/>
            <w:noWrap/>
            <w:vAlign w:val="center"/>
            <w:hideMark/>
          </w:tcPr>
          <w:p w14:paraId="1DF919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785399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w:t>
            </w:r>
          </w:p>
        </w:tc>
        <w:tc>
          <w:tcPr>
            <w:tcW w:w="711" w:type="dxa"/>
            <w:tcBorders>
              <w:top w:val="nil"/>
              <w:left w:val="nil"/>
              <w:bottom w:val="single" w:sz="4" w:space="0" w:color="auto"/>
              <w:right w:val="single" w:sz="4" w:space="0" w:color="auto"/>
            </w:tcBorders>
            <w:shd w:val="clear" w:color="auto" w:fill="auto"/>
            <w:noWrap/>
            <w:vAlign w:val="center"/>
            <w:hideMark/>
          </w:tcPr>
          <w:p w14:paraId="3A2AA8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93DA5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E950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6,7</w:t>
            </w:r>
          </w:p>
        </w:tc>
        <w:tc>
          <w:tcPr>
            <w:tcW w:w="1505" w:type="dxa"/>
            <w:tcBorders>
              <w:top w:val="nil"/>
              <w:left w:val="nil"/>
              <w:bottom w:val="single" w:sz="4" w:space="0" w:color="auto"/>
              <w:right w:val="single" w:sz="4" w:space="0" w:color="auto"/>
            </w:tcBorders>
            <w:shd w:val="clear" w:color="auto" w:fill="auto"/>
            <w:vAlign w:val="center"/>
            <w:hideMark/>
          </w:tcPr>
          <w:p w14:paraId="7BC97E1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7BF68EC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CCFFC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2201B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115,7</w:t>
            </w:r>
          </w:p>
        </w:tc>
        <w:tc>
          <w:tcPr>
            <w:tcW w:w="1244" w:type="dxa"/>
            <w:tcBorders>
              <w:top w:val="nil"/>
              <w:left w:val="nil"/>
              <w:bottom w:val="single" w:sz="4" w:space="0" w:color="auto"/>
              <w:right w:val="single" w:sz="4" w:space="0" w:color="auto"/>
            </w:tcBorders>
            <w:shd w:val="clear" w:color="auto" w:fill="auto"/>
            <w:noWrap/>
            <w:vAlign w:val="center"/>
            <w:hideMark/>
          </w:tcPr>
          <w:p w14:paraId="74D96CA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542B64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116,58</w:t>
            </w:r>
          </w:p>
        </w:tc>
        <w:tc>
          <w:tcPr>
            <w:tcW w:w="711" w:type="dxa"/>
            <w:tcBorders>
              <w:top w:val="nil"/>
              <w:left w:val="nil"/>
              <w:bottom w:val="single" w:sz="4" w:space="0" w:color="auto"/>
              <w:right w:val="single" w:sz="4" w:space="0" w:color="auto"/>
            </w:tcBorders>
            <w:shd w:val="clear" w:color="auto" w:fill="auto"/>
            <w:noWrap/>
            <w:vAlign w:val="center"/>
            <w:hideMark/>
          </w:tcPr>
          <w:p w14:paraId="1FB743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E9D58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2CBB5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6,8</w:t>
            </w:r>
          </w:p>
        </w:tc>
        <w:tc>
          <w:tcPr>
            <w:tcW w:w="1505" w:type="dxa"/>
            <w:tcBorders>
              <w:top w:val="nil"/>
              <w:left w:val="nil"/>
              <w:bottom w:val="single" w:sz="4" w:space="0" w:color="auto"/>
              <w:right w:val="single" w:sz="4" w:space="0" w:color="auto"/>
            </w:tcBorders>
            <w:shd w:val="clear" w:color="auto" w:fill="auto"/>
            <w:vAlign w:val="center"/>
            <w:hideMark/>
          </w:tcPr>
          <w:p w14:paraId="1A1BA9C3"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24C57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5BE57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23949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281,32</w:t>
            </w:r>
          </w:p>
        </w:tc>
        <w:tc>
          <w:tcPr>
            <w:tcW w:w="1244" w:type="dxa"/>
            <w:tcBorders>
              <w:top w:val="nil"/>
              <w:left w:val="nil"/>
              <w:bottom w:val="single" w:sz="4" w:space="0" w:color="auto"/>
              <w:right w:val="single" w:sz="4" w:space="0" w:color="auto"/>
            </w:tcBorders>
            <w:shd w:val="clear" w:color="auto" w:fill="auto"/>
            <w:noWrap/>
            <w:vAlign w:val="center"/>
            <w:hideMark/>
          </w:tcPr>
          <w:p w14:paraId="4ACE2A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623D965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55,30</w:t>
            </w:r>
          </w:p>
        </w:tc>
        <w:tc>
          <w:tcPr>
            <w:tcW w:w="711" w:type="dxa"/>
            <w:tcBorders>
              <w:top w:val="nil"/>
              <w:left w:val="nil"/>
              <w:bottom w:val="single" w:sz="4" w:space="0" w:color="auto"/>
              <w:right w:val="single" w:sz="4" w:space="0" w:color="auto"/>
            </w:tcBorders>
            <w:shd w:val="clear" w:color="auto" w:fill="auto"/>
            <w:noWrap/>
            <w:vAlign w:val="center"/>
            <w:hideMark/>
          </w:tcPr>
          <w:p w14:paraId="6FBDA1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35AA2A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B0E1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6,9</w:t>
            </w:r>
          </w:p>
        </w:tc>
        <w:tc>
          <w:tcPr>
            <w:tcW w:w="1505" w:type="dxa"/>
            <w:tcBorders>
              <w:top w:val="nil"/>
              <w:left w:val="nil"/>
              <w:bottom w:val="single" w:sz="4" w:space="0" w:color="auto"/>
              <w:right w:val="single" w:sz="4" w:space="0" w:color="auto"/>
            </w:tcBorders>
            <w:shd w:val="clear" w:color="auto" w:fill="auto"/>
            <w:vAlign w:val="center"/>
            <w:hideMark/>
          </w:tcPr>
          <w:p w14:paraId="25D9F01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4DB712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190A8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5A6C7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281,32</w:t>
            </w:r>
          </w:p>
        </w:tc>
        <w:tc>
          <w:tcPr>
            <w:tcW w:w="1244" w:type="dxa"/>
            <w:tcBorders>
              <w:top w:val="nil"/>
              <w:left w:val="nil"/>
              <w:bottom w:val="single" w:sz="4" w:space="0" w:color="auto"/>
              <w:right w:val="single" w:sz="4" w:space="0" w:color="auto"/>
            </w:tcBorders>
            <w:shd w:val="clear" w:color="auto" w:fill="auto"/>
            <w:noWrap/>
            <w:vAlign w:val="center"/>
            <w:hideMark/>
          </w:tcPr>
          <w:p w14:paraId="6A4C25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06577A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36,87</w:t>
            </w:r>
          </w:p>
        </w:tc>
        <w:tc>
          <w:tcPr>
            <w:tcW w:w="711" w:type="dxa"/>
            <w:tcBorders>
              <w:top w:val="nil"/>
              <w:left w:val="nil"/>
              <w:bottom w:val="single" w:sz="4" w:space="0" w:color="auto"/>
              <w:right w:val="single" w:sz="4" w:space="0" w:color="auto"/>
            </w:tcBorders>
            <w:shd w:val="clear" w:color="auto" w:fill="auto"/>
            <w:noWrap/>
            <w:vAlign w:val="center"/>
            <w:hideMark/>
          </w:tcPr>
          <w:p w14:paraId="650030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303E3C"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1E619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6,10</w:t>
            </w:r>
          </w:p>
        </w:tc>
        <w:tc>
          <w:tcPr>
            <w:tcW w:w="1505" w:type="dxa"/>
            <w:tcBorders>
              <w:top w:val="nil"/>
              <w:left w:val="nil"/>
              <w:bottom w:val="single" w:sz="4" w:space="0" w:color="auto"/>
              <w:right w:val="single" w:sz="4" w:space="0" w:color="auto"/>
            </w:tcBorders>
            <w:shd w:val="clear" w:color="auto" w:fill="auto"/>
            <w:vAlign w:val="center"/>
            <w:hideMark/>
          </w:tcPr>
          <w:p w14:paraId="4391D86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4D27FAB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1CA8F7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EE45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26,2</w:t>
            </w:r>
          </w:p>
        </w:tc>
        <w:tc>
          <w:tcPr>
            <w:tcW w:w="1244" w:type="dxa"/>
            <w:tcBorders>
              <w:top w:val="nil"/>
              <w:left w:val="nil"/>
              <w:bottom w:val="single" w:sz="4" w:space="0" w:color="auto"/>
              <w:right w:val="single" w:sz="4" w:space="0" w:color="auto"/>
            </w:tcBorders>
            <w:shd w:val="clear" w:color="auto" w:fill="auto"/>
            <w:noWrap/>
            <w:vAlign w:val="center"/>
            <w:hideMark/>
          </w:tcPr>
          <w:p w14:paraId="29F9DD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71AFE79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179,99</w:t>
            </w:r>
          </w:p>
        </w:tc>
        <w:tc>
          <w:tcPr>
            <w:tcW w:w="711" w:type="dxa"/>
            <w:tcBorders>
              <w:top w:val="nil"/>
              <w:left w:val="nil"/>
              <w:bottom w:val="single" w:sz="4" w:space="0" w:color="auto"/>
              <w:right w:val="single" w:sz="4" w:space="0" w:color="auto"/>
            </w:tcBorders>
            <w:shd w:val="clear" w:color="auto" w:fill="auto"/>
            <w:noWrap/>
            <w:vAlign w:val="center"/>
            <w:hideMark/>
          </w:tcPr>
          <w:p w14:paraId="0454CC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C1F15CF"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D05DB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6,11</w:t>
            </w:r>
          </w:p>
        </w:tc>
        <w:tc>
          <w:tcPr>
            <w:tcW w:w="1505" w:type="dxa"/>
            <w:tcBorders>
              <w:top w:val="nil"/>
              <w:left w:val="nil"/>
              <w:bottom w:val="single" w:sz="4" w:space="0" w:color="auto"/>
              <w:right w:val="single" w:sz="4" w:space="0" w:color="auto"/>
            </w:tcBorders>
            <w:shd w:val="clear" w:color="auto" w:fill="auto"/>
            <w:vAlign w:val="center"/>
            <w:hideMark/>
          </w:tcPr>
          <w:p w14:paraId="19A7E7C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5972D2B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50BB7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9E2D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111,4</w:t>
            </w:r>
          </w:p>
        </w:tc>
        <w:tc>
          <w:tcPr>
            <w:tcW w:w="1244" w:type="dxa"/>
            <w:tcBorders>
              <w:top w:val="nil"/>
              <w:left w:val="nil"/>
              <w:bottom w:val="single" w:sz="4" w:space="0" w:color="auto"/>
              <w:right w:val="single" w:sz="4" w:space="0" w:color="auto"/>
            </w:tcBorders>
            <w:shd w:val="clear" w:color="auto" w:fill="auto"/>
            <w:noWrap/>
            <w:vAlign w:val="center"/>
            <w:hideMark/>
          </w:tcPr>
          <w:p w14:paraId="48369BD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72045D5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601,42</w:t>
            </w:r>
          </w:p>
        </w:tc>
        <w:tc>
          <w:tcPr>
            <w:tcW w:w="711" w:type="dxa"/>
            <w:tcBorders>
              <w:top w:val="nil"/>
              <w:left w:val="nil"/>
              <w:bottom w:val="single" w:sz="4" w:space="0" w:color="auto"/>
              <w:right w:val="single" w:sz="4" w:space="0" w:color="auto"/>
            </w:tcBorders>
            <w:shd w:val="clear" w:color="auto" w:fill="auto"/>
            <w:noWrap/>
            <w:vAlign w:val="center"/>
            <w:hideMark/>
          </w:tcPr>
          <w:p w14:paraId="2C7CD5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F90947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94819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6,12</w:t>
            </w:r>
          </w:p>
        </w:tc>
        <w:tc>
          <w:tcPr>
            <w:tcW w:w="1505" w:type="dxa"/>
            <w:tcBorders>
              <w:top w:val="nil"/>
              <w:left w:val="nil"/>
              <w:bottom w:val="single" w:sz="4" w:space="0" w:color="auto"/>
              <w:right w:val="single" w:sz="4" w:space="0" w:color="auto"/>
            </w:tcBorders>
            <w:shd w:val="clear" w:color="auto" w:fill="auto"/>
            <w:vAlign w:val="center"/>
            <w:hideMark/>
          </w:tcPr>
          <w:p w14:paraId="5F3D2E9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493126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D9C20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98687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395,0</w:t>
            </w:r>
          </w:p>
        </w:tc>
        <w:tc>
          <w:tcPr>
            <w:tcW w:w="1244" w:type="dxa"/>
            <w:tcBorders>
              <w:top w:val="nil"/>
              <w:left w:val="nil"/>
              <w:bottom w:val="single" w:sz="4" w:space="0" w:color="auto"/>
              <w:right w:val="single" w:sz="4" w:space="0" w:color="auto"/>
            </w:tcBorders>
            <w:shd w:val="clear" w:color="auto" w:fill="auto"/>
            <w:noWrap/>
            <w:vAlign w:val="center"/>
            <w:hideMark/>
          </w:tcPr>
          <w:p w14:paraId="690D53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3F416C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26,02</w:t>
            </w:r>
          </w:p>
        </w:tc>
        <w:tc>
          <w:tcPr>
            <w:tcW w:w="711" w:type="dxa"/>
            <w:tcBorders>
              <w:top w:val="nil"/>
              <w:left w:val="nil"/>
              <w:bottom w:val="single" w:sz="4" w:space="0" w:color="auto"/>
              <w:right w:val="single" w:sz="4" w:space="0" w:color="auto"/>
            </w:tcBorders>
            <w:shd w:val="clear" w:color="auto" w:fill="auto"/>
            <w:noWrap/>
            <w:vAlign w:val="center"/>
            <w:hideMark/>
          </w:tcPr>
          <w:p w14:paraId="4BEAF3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AD6DE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9C8F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6,13</w:t>
            </w:r>
          </w:p>
        </w:tc>
        <w:tc>
          <w:tcPr>
            <w:tcW w:w="1505" w:type="dxa"/>
            <w:tcBorders>
              <w:top w:val="nil"/>
              <w:left w:val="nil"/>
              <w:bottom w:val="single" w:sz="4" w:space="0" w:color="auto"/>
              <w:right w:val="single" w:sz="4" w:space="0" w:color="auto"/>
            </w:tcBorders>
            <w:shd w:val="clear" w:color="auto" w:fill="auto"/>
            <w:vAlign w:val="center"/>
            <w:hideMark/>
          </w:tcPr>
          <w:p w14:paraId="693B9A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2E925E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03E98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5A2E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395,0</w:t>
            </w:r>
          </w:p>
        </w:tc>
        <w:tc>
          <w:tcPr>
            <w:tcW w:w="1244" w:type="dxa"/>
            <w:tcBorders>
              <w:top w:val="nil"/>
              <w:left w:val="nil"/>
              <w:bottom w:val="single" w:sz="4" w:space="0" w:color="auto"/>
              <w:right w:val="single" w:sz="4" w:space="0" w:color="auto"/>
            </w:tcBorders>
            <w:shd w:val="clear" w:color="auto" w:fill="auto"/>
            <w:noWrap/>
            <w:vAlign w:val="center"/>
            <w:hideMark/>
          </w:tcPr>
          <w:p w14:paraId="6ABB05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23C01FB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31,95</w:t>
            </w:r>
          </w:p>
        </w:tc>
        <w:tc>
          <w:tcPr>
            <w:tcW w:w="711" w:type="dxa"/>
            <w:tcBorders>
              <w:top w:val="nil"/>
              <w:left w:val="nil"/>
              <w:bottom w:val="single" w:sz="4" w:space="0" w:color="auto"/>
              <w:right w:val="single" w:sz="4" w:space="0" w:color="auto"/>
            </w:tcBorders>
            <w:shd w:val="clear" w:color="auto" w:fill="auto"/>
            <w:noWrap/>
            <w:vAlign w:val="center"/>
            <w:hideMark/>
          </w:tcPr>
          <w:p w14:paraId="1C8CDA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0746C0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5EB91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6,14</w:t>
            </w:r>
          </w:p>
        </w:tc>
        <w:tc>
          <w:tcPr>
            <w:tcW w:w="1505" w:type="dxa"/>
            <w:tcBorders>
              <w:top w:val="nil"/>
              <w:left w:val="nil"/>
              <w:bottom w:val="single" w:sz="4" w:space="0" w:color="auto"/>
              <w:right w:val="single" w:sz="4" w:space="0" w:color="auto"/>
            </w:tcBorders>
            <w:shd w:val="clear" w:color="auto" w:fill="auto"/>
            <w:vAlign w:val="center"/>
            <w:hideMark/>
          </w:tcPr>
          <w:p w14:paraId="76F0B18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0AD85F8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9D517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EE069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150,2</w:t>
            </w:r>
          </w:p>
        </w:tc>
        <w:tc>
          <w:tcPr>
            <w:tcW w:w="1244" w:type="dxa"/>
            <w:tcBorders>
              <w:top w:val="nil"/>
              <w:left w:val="nil"/>
              <w:bottom w:val="single" w:sz="4" w:space="0" w:color="auto"/>
              <w:right w:val="single" w:sz="4" w:space="0" w:color="auto"/>
            </w:tcBorders>
            <w:shd w:val="clear" w:color="auto" w:fill="auto"/>
            <w:noWrap/>
            <w:vAlign w:val="center"/>
            <w:hideMark/>
          </w:tcPr>
          <w:p w14:paraId="323133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248CE6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14,09</w:t>
            </w:r>
          </w:p>
        </w:tc>
        <w:tc>
          <w:tcPr>
            <w:tcW w:w="711" w:type="dxa"/>
            <w:tcBorders>
              <w:top w:val="nil"/>
              <w:left w:val="nil"/>
              <w:bottom w:val="single" w:sz="4" w:space="0" w:color="auto"/>
              <w:right w:val="single" w:sz="4" w:space="0" w:color="auto"/>
            </w:tcBorders>
            <w:shd w:val="clear" w:color="auto" w:fill="auto"/>
            <w:noWrap/>
            <w:vAlign w:val="center"/>
            <w:hideMark/>
          </w:tcPr>
          <w:p w14:paraId="4C6D19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38826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D61C3D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AA3649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3956483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E1C9C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AABC6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AF9F9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2D690A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1448,44</w:t>
            </w:r>
          </w:p>
        </w:tc>
        <w:tc>
          <w:tcPr>
            <w:tcW w:w="711" w:type="dxa"/>
            <w:tcBorders>
              <w:top w:val="nil"/>
              <w:left w:val="nil"/>
              <w:bottom w:val="single" w:sz="4" w:space="0" w:color="auto"/>
              <w:right w:val="single" w:sz="4" w:space="0" w:color="auto"/>
            </w:tcBorders>
            <w:shd w:val="clear" w:color="000000" w:fill="F2DCDB"/>
            <w:vAlign w:val="center"/>
            <w:hideMark/>
          </w:tcPr>
          <w:p w14:paraId="3C78E6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0,61</w:t>
            </w:r>
          </w:p>
        </w:tc>
      </w:tr>
      <w:tr w:rsidR="00286820" w:rsidRPr="00286820" w14:paraId="62F8253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EE930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28BAB44"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336383A"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6217F1D1"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BA4DC95"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EAF0B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6C480A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2C7B8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B2FB0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B99F7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6,15</w:t>
            </w:r>
          </w:p>
        </w:tc>
        <w:tc>
          <w:tcPr>
            <w:tcW w:w="1505" w:type="dxa"/>
            <w:tcBorders>
              <w:top w:val="nil"/>
              <w:left w:val="nil"/>
              <w:bottom w:val="single" w:sz="4" w:space="0" w:color="auto"/>
              <w:right w:val="single" w:sz="4" w:space="0" w:color="auto"/>
            </w:tcBorders>
            <w:shd w:val="clear" w:color="auto" w:fill="auto"/>
            <w:vAlign w:val="center"/>
            <w:hideMark/>
          </w:tcPr>
          <w:p w14:paraId="4027F10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575553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F6319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7E13D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361,0</w:t>
            </w:r>
          </w:p>
        </w:tc>
        <w:tc>
          <w:tcPr>
            <w:tcW w:w="1244" w:type="dxa"/>
            <w:tcBorders>
              <w:top w:val="nil"/>
              <w:left w:val="nil"/>
              <w:bottom w:val="single" w:sz="4" w:space="0" w:color="auto"/>
              <w:right w:val="single" w:sz="4" w:space="0" w:color="auto"/>
            </w:tcBorders>
            <w:shd w:val="clear" w:color="auto" w:fill="auto"/>
            <w:noWrap/>
            <w:vAlign w:val="center"/>
            <w:hideMark/>
          </w:tcPr>
          <w:p w14:paraId="36FED09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689642E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3002,29</w:t>
            </w:r>
          </w:p>
        </w:tc>
        <w:tc>
          <w:tcPr>
            <w:tcW w:w="711" w:type="dxa"/>
            <w:tcBorders>
              <w:top w:val="nil"/>
              <w:left w:val="nil"/>
              <w:bottom w:val="single" w:sz="4" w:space="0" w:color="auto"/>
              <w:right w:val="single" w:sz="4" w:space="0" w:color="auto"/>
            </w:tcBorders>
            <w:shd w:val="clear" w:color="auto" w:fill="auto"/>
            <w:noWrap/>
            <w:vAlign w:val="center"/>
            <w:hideMark/>
          </w:tcPr>
          <w:p w14:paraId="679225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D81830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54FE0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6,16</w:t>
            </w:r>
          </w:p>
        </w:tc>
        <w:tc>
          <w:tcPr>
            <w:tcW w:w="1505" w:type="dxa"/>
            <w:tcBorders>
              <w:top w:val="nil"/>
              <w:left w:val="nil"/>
              <w:bottom w:val="single" w:sz="4" w:space="0" w:color="auto"/>
              <w:right w:val="single" w:sz="4" w:space="0" w:color="auto"/>
            </w:tcBorders>
            <w:shd w:val="clear" w:color="auto" w:fill="auto"/>
            <w:vAlign w:val="center"/>
            <w:hideMark/>
          </w:tcPr>
          <w:p w14:paraId="3CA14A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2BB82C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E95E1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6EB06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61,0</w:t>
            </w:r>
          </w:p>
        </w:tc>
        <w:tc>
          <w:tcPr>
            <w:tcW w:w="1244" w:type="dxa"/>
            <w:tcBorders>
              <w:top w:val="nil"/>
              <w:left w:val="nil"/>
              <w:bottom w:val="single" w:sz="4" w:space="0" w:color="auto"/>
              <w:right w:val="single" w:sz="4" w:space="0" w:color="auto"/>
            </w:tcBorders>
            <w:shd w:val="clear" w:color="auto" w:fill="auto"/>
            <w:noWrap/>
            <w:vAlign w:val="center"/>
            <w:hideMark/>
          </w:tcPr>
          <w:p w14:paraId="517005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5187D18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43,34</w:t>
            </w:r>
          </w:p>
        </w:tc>
        <w:tc>
          <w:tcPr>
            <w:tcW w:w="711" w:type="dxa"/>
            <w:tcBorders>
              <w:top w:val="nil"/>
              <w:left w:val="nil"/>
              <w:bottom w:val="single" w:sz="4" w:space="0" w:color="auto"/>
              <w:right w:val="single" w:sz="4" w:space="0" w:color="auto"/>
            </w:tcBorders>
            <w:shd w:val="clear" w:color="auto" w:fill="auto"/>
            <w:noWrap/>
            <w:vAlign w:val="center"/>
            <w:hideMark/>
          </w:tcPr>
          <w:p w14:paraId="627E2C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5EC144F"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8DA70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6,17</w:t>
            </w:r>
          </w:p>
        </w:tc>
        <w:tc>
          <w:tcPr>
            <w:tcW w:w="1505" w:type="dxa"/>
            <w:tcBorders>
              <w:top w:val="nil"/>
              <w:left w:val="nil"/>
              <w:bottom w:val="single" w:sz="4" w:space="0" w:color="auto"/>
              <w:right w:val="single" w:sz="4" w:space="0" w:color="auto"/>
            </w:tcBorders>
            <w:shd w:val="clear" w:color="auto" w:fill="auto"/>
            <w:vAlign w:val="center"/>
            <w:hideMark/>
          </w:tcPr>
          <w:p w14:paraId="314C68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B554E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2B2A3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4A46AF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0,361</w:t>
            </w:r>
          </w:p>
        </w:tc>
        <w:tc>
          <w:tcPr>
            <w:tcW w:w="1244" w:type="dxa"/>
            <w:tcBorders>
              <w:top w:val="nil"/>
              <w:left w:val="nil"/>
              <w:bottom w:val="single" w:sz="4" w:space="0" w:color="auto"/>
              <w:right w:val="single" w:sz="4" w:space="0" w:color="auto"/>
            </w:tcBorders>
            <w:shd w:val="clear" w:color="auto" w:fill="auto"/>
            <w:noWrap/>
            <w:vAlign w:val="center"/>
            <w:hideMark/>
          </w:tcPr>
          <w:p w14:paraId="14C219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754D2C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121,39</w:t>
            </w:r>
          </w:p>
        </w:tc>
        <w:tc>
          <w:tcPr>
            <w:tcW w:w="711" w:type="dxa"/>
            <w:tcBorders>
              <w:top w:val="nil"/>
              <w:left w:val="nil"/>
              <w:bottom w:val="single" w:sz="4" w:space="0" w:color="auto"/>
              <w:right w:val="single" w:sz="4" w:space="0" w:color="auto"/>
            </w:tcBorders>
            <w:shd w:val="clear" w:color="auto" w:fill="auto"/>
            <w:noWrap/>
            <w:vAlign w:val="center"/>
            <w:hideMark/>
          </w:tcPr>
          <w:p w14:paraId="2CA520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D86088"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CD4051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CD4673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B88D911"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BFC0F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FDC65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53E73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7D1EB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3167,02</w:t>
            </w:r>
          </w:p>
        </w:tc>
        <w:tc>
          <w:tcPr>
            <w:tcW w:w="711" w:type="dxa"/>
            <w:tcBorders>
              <w:top w:val="nil"/>
              <w:left w:val="nil"/>
              <w:bottom w:val="single" w:sz="4" w:space="0" w:color="auto"/>
              <w:right w:val="single" w:sz="4" w:space="0" w:color="auto"/>
            </w:tcBorders>
            <w:shd w:val="clear" w:color="000000" w:fill="F2DCDB"/>
            <w:vAlign w:val="center"/>
            <w:hideMark/>
          </w:tcPr>
          <w:p w14:paraId="0B521A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1,33</w:t>
            </w:r>
          </w:p>
        </w:tc>
      </w:tr>
      <w:tr w:rsidR="00286820" w:rsidRPr="00F42521" w14:paraId="4F9BAC52"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FC311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auto" w:fill="auto"/>
            <w:vAlign w:val="center"/>
            <w:hideMark/>
          </w:tcPr>
          <w:p w14:paraId="4FF56BC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5353C9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ԱԴՀ-1-5, ԳԴՀ-1-8,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=1,15-1,67</w:t>
            </w:r>
          </w:p>
        </w:tc>
        <w:tc>
          <w:tcPr>
            <w:tcW w:w="1192" w:type="dxa"/>
            <w:tcBorders>
              <w:top w:val="nil"/>
              <w:left w:val="nil"/>
              <w:bottom w:val="single" w:sz="4" w:space="0" w:color="auto"/>
              <w:right w:val="single" w:sz="4" w:space="0" w:color="auto"/>
            </w:tcBorders>
            <w:shd w:val="clear" w:color="auto" w:fill="auto"/>
            <w:vAlign w:val="center"/>
            <w:hideMark/>
          </w:tcPr>
          <w:p w14:paraId="366136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A7F61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3D2636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093CBD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A349D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D1DEB1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2E9F2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6,18</w:t>
            </w:r>
          </w:p>
        </w:tc>
        <w:tc>
          <w:tcPr>
            <w:tcW w:w="1505" w:type="dxa"/>
            <w:tcBorders>
              <w:top w:val="nil"/>
              <w:left w:val="nil"/>
              <w:bottom w:val="single" w:sz="4" w:space="0" w:color="auto"/>
              <w:right w:val="single" w:sz="4" w:space="0" w:color="auto"/>
            </w:tcBorders>
            <w:shd w:val="clear" w:color="auto" w:fill="auto"/>
            <w:vAlign w:val="center"/>
            <w:hideMark/>
          </w:tcPr>
          <w:p w14:paraId="719D75E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40C243F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77B540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F7C3B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5C0ED1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3F8DFE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598,25</w:t>
            </w:r>
          </w:p>
        </w:tc>
        <w:tc>
          <w:tcPr>
            <w:tcW w:w="711" w:type="dxa"/>
            <w:tcBorders>
              <w:top w:val="nil"/>
              <w:left w:val="nil"/>
              <w:bottom w:val="single" w:sz="4" w:space="0" w:color="auto"/>
              <w:right w:val="single" w:sz="4" w:space="0" w:color="auto"/>
            </w:tcBorders>
            <w:shd w:val="clear" w:color="auto" w:fill="auto"/>
            <w:noWrap/>
            <w:vAlign w:val="center"/>
            <w:hideMark/>
          </w:tcPr>
          <w:p w14:paraId="455872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7FB1D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FD0D2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6,19</w:t>
            </w:r>
          </w:p>
        </w:tc>
        <w:tc>
          <w:tcPr>
            <w:tcW w:w="1505" w:type="dxa"/>
            <w:tcBorders>
              <w:top w:val="nil"/>
              <w:left w:val="nil"/>
              <w:bottom w:val="single" w:sz="4" w:space="0" w:color="auto"/>
              <w:right w:val="single" w:sz="4" w:space="0" w:color="auto"/>
            </w:tcBorders>
            <w:shd w:val="clear" w:color="auto" w:fill="auto"/>
            <w:vAlign w:val="center"/>
            <w:hideMark/>
          </w:tcPr>
          <w:p w14:paraId="79298AF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9C409B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00B61E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5B09C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3,800</w:t>
            </w:r>
          </w:p>
        </w:tc>
        <w:tc>
          <w:tcPr>
            <w:tcW w:w="1244" w:type="dxa"/>
            <w:tcBorders>
              <w:top w:val="nil"/>
              <w:left w:val="nil"/>
              <w:bottom w:val="single" w:sz="4" w:space="0" w:color="auto"/>
              <w:right w:val="single" w:sz="4" w:space="0" w:color="auto"/>
            </w:tcBorders>
            <w:shd w:val="clear" w:color="auto" w:fill="auto"/>
            <w:noWrap/>
            <w:vAlign w:val="center"/>
            <w:hideMark/>
          </w:tcPr>
          <w:p w14:paraId="438333F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1B6D1D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140,21</w:t>
            </w:r>
          </w:p>
        </w:tc>
        <w:tc>
          <w:tcPr>
            <w:tcW w:w="711" w:type="dxa"/>
            <w:tcBorders>
              <w:top w:val="nil"/>
              <w:left w:val="nil"/>
              <w:bottom w:val="single" w:sz="4" w:space="0" w:color="auto"/>
              <w:right w:val="single" w:sz="4" w:space="0" w:color="auto"/>
            </w:tcBorders>
            <w:shd w:val="clear" w:color="auto" w:fill="auto"/>
            <w:noWrap/>
            <w:vAlign w:val="center"/>
            <w:hideMark/>
          </w:tcPr>
          <w:p w14:paraId="4401C2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4C89C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D5610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6,20</w:t>
            </w:r>
          </w:p>
        </w:tc>
        <w:tc>
          <w:tcPr>
            <w:tcW w:w="1505" w:type="dxa"/>
            <w:tcBorders>
              <w:top w:val="nil"/>
              <w:left w:val="nil"/>
              <w:bottom w:val="single" w:sz="4" w:space="0" w:color="auto"/>
              <w:right w:val="single" w:sz="4" w:space="0" w:color="auto"/>
            </w:tcBorders>
            <w:shd w:val="clear" w:color="auto" w:fill="auto"/>
            <w:vAlign w:val="center"/>
            <w:hideMark/>
          </w:tcPr>
          <w:p w14:paraId="5FF791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7A3F36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27BE67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8812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6,96</w:t>
            </w:r>
          </w:p>
        </w:tc>
        <w:tc>
          <w:tcPr>
            <w:tcW w:w="1244" w:type="dxa"/>
            <w:tcBorders>
              <w:top w:val="nil"/>
              <w:left w:val="nil"/>
              <w:bottom w:val="single" w:sz="4" w:space="0" w:color="auto"/>
              <w:right w:val="single" w:sz="4" w:space="0" w:color="auto"/>
            </w:tcBorders>
            <w:shd w:val="clear" w:color="auto" w:fill="auto"/>
            <w:noWrap/>
            <w:vAlign w:val="center"/>
            <w:hideMark/>
          </w:tcPr>
          <w:p w14:paraId="5543D9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26ED22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292,90</w:t>
            </w:r>
          </w:p>
        </w:tc>
        <w:tc>
          <w:tcPr>
            <w:tcW w:w="711" w:type="dxa"/>
            <w:tcBorders>
              <w:top w:val="nil"/>
              <w:left w:val="nil"/>
              <w:bottom w:val="single" w:sz="4" w:space="0" w:color="auto"/>
              <w:right w:val="single" w:sz="4" w:space="0" w:color="auto"/>
            </w:tcBorders>
            <w:shd w:val="clear" w:color="auto" w:fill="auto"/>
            <w:noWrap/>
            <w:vAlign w:val="center"/>
            <w:hideMark/>
          </w:tcPr>
          <w:p w14:paraId="724E70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1E277C8"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4E79D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6,21</w:t>
            </w:r>
          </w:p>
        </w:tc>
        <w:tc>
          <w:tcPr>
            <w:tcW w:w="1505" w:type="dxa"/>
            <w:tcBorders>
              <w:top w:val="nil"/>
              <w:left w:val="nil"/>
              <w:bottom w:val="single" w:sz="4" w:space="0" w:color="auto"/>
              <w:right w:val="single" w:sz="4" w:space="0" w:color="auto"/>
            </w:tcBorders>
            <w:shd w:val="clear" w:color="auto" w:fill="auto"/>
            <w:vAlign w:val="center"/>
            <w:hideMark/>
          </w:tcPr>
          <w:p w14:paraId="3AA46806"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03775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AB264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8BCBC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6B9743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2514B5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385,03</w:t>
            </w:r>
          </w:p>
        </w:tc>
        <w:tc>
          <w:tcPr>
            <w:tcW w:w="711" w:type="dxa"/>
            <w:tcBorders>
              <w:top w:val="nil"/>
              <w:left w:val="nil"/>
              <w:bottom w:val="single" w:sz="4" w:space="0" w:color="auto"/>
              <w:right w:val="single" w:sz="4" w:space="0" w:color="auto"/>
            </w:tcBorders>
            <w:shd w:val="clear" w:color="auto" w:fill="auto"/>
            <w:noWrap/>
            <w:vAlign w:val="center"/>
            <w:hideMark/>
          </w:tcPr>
          <w:p w14:paraId="268405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71D2A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81A14D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6,22</w:t>
            </w:r>
          </w:p>
        </w:tc>
        <w:tc>
          <w:tcPr>
            <w:tcW w:w="1505" w:type="dxa"/>
            <w:tcBorders>
              <w:top w:val="nil"/>
              <w:left w:val="nil"/>
              <w:bottom w:val="single" w:sz="4" w:space="0" w:color="auto"/>
              <w:right w:val="single" w:sz="4" w:space="0" w:color="auto"/>
            </w:tcBorders>
            <w:shd w:val="clear" w:color="auto" w:fill="auto"/>
            <w:vAlign w:val="center"/>
            <w:hideMark/>
          </w:tcPr>
          <w:p w14:paraId="7B9E462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1F571E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01E6B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9FCBE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w:t>
            </w:r>
          </w:p>
        </w:tc>
        <w:tc>
          <w:tcPr>
            <w:tcW w:w="1244" w:type="dxa"/>
            <w:tcBorders>
              <w:top w:val="nil"/>
              <w:left w:val="nil"/>
              <w:bottom w:val="single" w:sz="4" w:space="0" w:color="auto"/>
              <w:right w:val="single" w:sz="4" w:space="0" w:color="auto"/>
            </w:tcBorders>
            <w:shd w:val="clear" w:color="auto" w:fill="auto"/>
            <w:noWrap/>
            <w:vAlign w:val="center"/>
            <w:hideMark/>
          </w:tcPr>
          <w:p w14:paraId="2021D5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4D00E1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711" w:type="dxa"/>
            <w:tcBorders>
              <w:top w:val="nil"/>
              <w:left w:val="nil"/>
              <w:bottom w:val="single" w:sz="4" w:space="0" w:color="auto"/>
              <w:right w:val="single" w:sz="4" w:space="0" w:color="auto"/>
            </w:tcBorders>
            <w:shd w:val="clear" w:color="auto" w:fill="auto"/>
            <w:noWrap/>
            <w:vAlign w:val="center"/>
            <w:hideMark/>
          </w:tcPr>
          <w:p w14:paraId="35CF801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46969F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AAA0B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6,23</w:t>
            </w:r>
          </w:p>
        </w:tc>
        <w:tc>
          <w:tcPr>
            <w:tcW w:w="1505" w:type="dxa"/>
            <w:tcBorders>
              <w:top w:val="nil"/>
              <w:left w:val="nil"/>
              <w:bottom w:val="single" w:sz="4" w:space="0" w:color="auto"/>
              <w:right w:val="single" w:sz="4" w:space="0" w:color="auto"/>
            </w:tcBorders>
            <w:shd w:val="clear" w:color="auto" w:fill="auto"/>
            <w:vAlign w:val="center"/>
            <w:hideMark/>
          </w:tcPr>
          <w:p w14:paraId="25E45CB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4C63A0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3AC7B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B01314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47CB266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578D72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118,47</w:t>
            </w:r>
          </w:p>
        </w:tc>
        <w:tc>
          <w:tcPr>
            <w:tcW w:w="711" w:type="dxa"/>
            <w:tcBorders>
              <w:top w:val="nil"/>
              <w:left w:val="nil"/>
              <w:bottom w:val="single" w:sz="4" w:space="0" w:color="auto"/>
              <w:right w:val="single" w:sz="4" w:space="0" w:color="auto"/>
            </w:tcBorders>
            <w:shd w:val="clear" w:color="auto" w:fill="auto"/>
            <w:noWrap/>
            <w:vAlign w:val="center"/>
            <w:hideMark/>
          </w:tcPr>
          <w:p w14:paraId="687D92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8A3C6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1367D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6,24</w:t>
            </w:r>
          </w:p>
        </w:tc>
        <w:tc>
          <w:tcPr>
            <w:tcW w:w="1505" w:type="dxa"/>
            <w:tcBorders>
              <w:top w:val="nil"/>
              <w:left w:val="nil"/>
              <w:bottom w:val="single" w:sz="4" w:space="0" w:color="auto"/>
              <w:right w:val="single" w:sz="4" w:space="0" w:color="auto"/>
            </w:tcBorders>
            <w:shd w:val="clear" w:color="auto" w:fill="auto"/>
            <w:vAlign w:val="center"/>
            <w:hideMark/>
          </w:tcPr>
          <w:p w14:paraId="4284BD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97497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8EBEA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D9390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0125E7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2635B9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1598,86</w:t>
            </w:r>
          </w:p>
        </w:tc>
        <w:tc>
          <w:tcPr>
            <w:tcW w:w="711" w:type="dxa"/>
            <w:tcBorders>
              <w:top w:val="nil"/>
              <w:left w:val="nil"/>
              <w:bottom w:val="single" w:sz="4" w:space="0" w:color="auto"/>
              <w:right w:val="single" w:sz="4" w:space="0" w:color="auto"/>
            </w:tcBorders>
            <w:shd w:val="clear" w:color="auto" w:fill="auto"/>
            <w:noWrap/>
            <w:vAlign w:val="center"/>
            <w:hideMark/>
          </w:tcPr>
          <w:p w14:paraId="7613B1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2702A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E3C64F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6,25</w:t>
            </w:r>
          </w:p>
        </w:tc>
        <w:tc>
          <w:tcPr>
            <w:tcW w:w="1505" w:type="dxa"/>
            <w:tcBorders>
              <w:top w:val="nil"/>
              <w:left w:val="nil"/>
              <w:bottom w:val="single" w:sz="4" w:space="0" w:color="auto"/>
              <w:right w:val="single" w:sz="4" w:space="0" w:color="auto"/>
            </w:tcBorders>
            <w:shd w:val="clear" w:color="auto" w:fill="auto"/>
            <w:vAlign w:val="center"/>
            <w:hideMark/>
          </w:tcPr>
          <w:p w14:paraId="3DFACD1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599BF33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4ECEF7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4FAA86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0,0780</w:t>
            </w:r>
          </w:p>
        </w:tc>
        <w:tc>
          <w:tcPr>
            <w:tcW w:w="1244" w:type="dxa"/>
            <w:tcBorders>
              <w:top w:val="nil"/>
              <w:left w:val="nil"/>
              <w:bottom w:val="single" w:sz="4" w:space="0" w:color="auto"/>
              <w:right w:val="single" w:sz="4" w:space="0" w:color="auto"/>
            </w:tcBorders>
            <w:shd w:val="clear" w:color="auto" w:fill="auto"/>
            <w:noWrap/>
            <w:vAlign w:val="center"/>
            <w:hideMark/>
          </w:tcPr>
          <w:p w14:paraId="4F1B06E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5AE5A30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55,53</w:t>
            </w:r>
          </w:p>
        </w:tc>
        <w:tc>
          <w:tcPr>
            <w:tcW w:w="711" w:type="dxa"/>
            <w:tcBorders>
              <w:top w:val="nil"/>
              <w:left w:val="nil"/>
              <w:bottom w:val="single" w:sz="4" w:space="0" w:color="auto"/>
              <w:right w:val="single" w:sz="4" w:space="0" w:color="auto"/>
            </w:tcBorders>
            <w:shd w:val="clear" w:color="auto" w:fill="auto"/>
            <w:noWrap/>
            <w:vAlign w:val="center"/>
            <w:hideMark/>
          </w:tcPr>
          <w:p w14:paraId="36ABA0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65FC5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9CF5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6,26</w:t>
            </w:r>
          </w:p>
        </w:tc>
        <w:tc>
          <w:tcPr>
            <w:tcW w:w="1505" w:type="dxa"/>
            <w:tcBorders>
              <w:top w:val="nil"/>
              <w:left w:val="nil"/>
              <w:bottom w:val="single" w:sz="4" w:space="0" w:color="auto"/>
              <w:right w:val="single" w:sz="4" w:space="0" w:color="auto"/>
            </w:tcBorders>
            <w:shd w:val="clear" w:color="auto" w:fill="auto"/>
            <w:vAlign w:val="center"/>
            <w:hideMark/>
          </w:tcPr>
          <w:p w14:paraId="208C3B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3ECB41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697ED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D8900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62,3</w:t>
            </w:r>
          </w:p>
        </w:tc>
        <w:tc>
          <w:tcPr>
            <w:tcW w:w="1244" w:type="dxa"/>
            <w:tcBorders>
              <w:top w:val="nil"/>
              <w:left w:val="nil"/>
              <w:bottom w:val="single" w:sz="4" w:space="0" w:color="auto"/>
              <w:right w:val="single" w:sz="4" w:space="0" w:color="auto"/>
            </w:tcBorders>
            <w:shd w:val="clear" w:color="auto" w:fill="auto"/>
            <w:noWrap/>
            <w:vAlign w:val="center"/>
            <w:hideMark/>
          </w:tcPr>
          <w:p w14:paraId="6BE8AE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587177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68,89</w:t>
            </w:r>
          </w:p>
        </w:tc>
        <w:tc>
          <w:tcPr>
            <w:tcW w:w="711" w:type="dxa"/>
            <w:tcBorders>
              <w:top w:val="nil"/>
              <w:left w:val="nil"/>
              <w:bottom w:val="single" w:sz="4" w:space="0" w:color="auto"/>
              <w:right w:val="single" w:sz="4" w:space="0" w:color="auto"/>
            </w:tcBorders>
            <w:shd w:val="clear" w:color="auto" w:fill="auto"/>
            <w:noWrap/>
            <w:vAlign w:val="center"/>
            <w:hideMark/>
          </w:tcPr>
          <w:p w14:paraId="13FCE1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EF59B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8DB9A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6,27</w:t>
            </w:r>
          </w:p>
        </w:tc>
        <w:tc>
          <w:tcPr>
            <w:tcW w:w="1505" w:type="dxa"/>
            <w:tcBorders>
              <w:top w:val="nil"/>
              <w:left w:val="nil"/>
              <w:bottom w:val="single" w:sz="4" w:space="0" w:color="auto"/>
              <w:right w:val="single" w:sz="4" w:space="0" w:color="auto"/>
            </w:tcBorders>
            <w:shd w:val="clear" w:color="auto" w:fill="auto"/>
            <w:vAlign w:val="center"/>
            <w:hideMark/>
          </w:tcPr>
          <w:p w14:paraId="2E18B3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04B7BCA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7CC6C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187B33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0,078</w:t>
            </w:r>
          </w:p>
        </w:tc>
        <w:tc>
          <w:tcPr>
            <w:tcW w:w="1244" w:type="dxa"/>
            <w:tcBorders>
              <w:top w:val="nil"/>
              <w:left w:val="nil"/>
              <w:bottom w:val="single" w:sz="4" w:space="0" w:color="auto"/>
              <w:right w:val="single" w:sz="4" w:space="0" w:color="auto"/>
            </w:tcBorders>
            <w:shd w:val="clear" w:color="auto" w:fill="auto"/>
            <w:noWrap/>
            <w:vAlign w:val="center"/>
            <w:hideMark/>
          </w:tcPr>
          <w:p w14:paraId="4976CE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6DDD93A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1,04</w:t>
            </w:r>
          </w:p>
        </w:tc>
        <w:tc>
          <w:tcPr>
            <w:tcW w:w="711" w:type="dxa"/>
            <w:tcBorders>
              <w:top w:val="nil"/>
              <w:left w:val="nil"/>
              <w:bottom w:val="single" w:sz="4" w:space="0" w:color="auto"/>
              <w:right w:val="single" w:sz="4" w:space="0" w:color="auto"/>
            </w:tcBorders>
            <w:shd w:val="clear" w:color="auto" w:fill="auto"/>
            <w:noWrap/>
            <w:vAlign w:val="center"/>
            <w:hideMark/>
          </w:tcPr>
          <w:p w14:paraId="6876C8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FB947A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5275B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6,28</w:t>
            </w:r>
          </w:p>
        </w:tc>
        <w:tc>
          <w:tcPr>
            <w:tcW w:w="1505" w:type="dxa"/>
            <w:tcBorders>
              <w:top w:val="nil"/>
              <w:left w:val="nil"/>
              <w:bottom w:val="single" w:sz="4" w:space="0" w:color="auto"/>
              <w:right w:val="single" w:sz="4" w:space="0" w:color="auto"/>
            </w:tcBorders>
            <w:shd w:val="clear" w:color="auto" w:fill="auto"/>
            <w:vAlign w:val="center"/>
            <w:hideMark/>
          </w:tcPr>
          <w:p w14:paraId="527B917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6988C9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3FA893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12673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19,5</w:t>
            </w:r>
          </w:p>
        </w:tc>
        <w:tc>
          <w:tcPr>
            <w:tcW w:w="1244" w:type="dxa"/>
            <w:tcBorders>
              <w:top w:val="nil"/>
              <w:left w:val="nil"/>
              <w:bottom w:val="single" w:sz="4" w:space="0" w:color="auto"/>
              <w:right w:val="single" w:sz="4" w:space="0" w:color="auto"/>
            </w:tcBorders>
            <w:shd w:val="clear" w:color="auto" w:fill="auto"/>
            <w:noWrap/>
            <w:vAlign w:val="center"/>
            <w:hideMark/>
          </w:tcPr>
          <w:p w14:paraId="7B20D0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34DFD57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12,89</w:t>
            </w:r>
          </w:p>
        </w:tc>
        <w:tc>
          <w:tcPr>
            <w:tcW w:w="711" w:type="dxa"/>
            <w:tcBorders>
              <w:top w:val="nil"/>
              <w:left w:val="nil"/>
              <w:bottom w:val="single" w:sz="4" w:space="0" w:color="auto"/>
              <w:right w:val="single" w:sz="4" w:space="0" w:color="auto"/>
            </w:tcBorders>
            <w:shd w:val="clear" w:color="auto" w:fill="auto"/>
            <w:noWrap/>
            <w:vAlign w:val="center"/>
            <w:hideMark/>
          </w:tcPr>
          <w:p w14:paraId="0A0E3F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7A292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1FF298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4E9526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609EC0A"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55B11A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646AC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053CCF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9EBEB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3535,34</w:t>
            </w:r>
          </w:p>
        </w:tc>
        <w:tc>
          <w:tcPr>
            <w:tcW w:w="711" w:type="dxa"/>
            <w:tcBorders>
              <w:top w:val="nil"/>
              <w:left w:val="nil"/>
              <w:bottom w:val="single" w:sz="4" w:space="0" w:color="auto"/>
              <w:right w:val="single" w:sz="4" w:space="0" w:color="auto"/>
            </w:tcBorders>
            <w:shd w:val="clear" w:color="000000" w:fill="F2DCDB"/>
            <w:vAlign w:val="center"/>
            <w:hideMark/>
          </w:tcPr>
          <w:p w14:paraId="3ABF85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1,49</w:t>
            </w:r>
          </w:p>
        </w:tc>
      </w:tr>
      <w:tr w:rsidR="00286820" w:rsidRPr="00286820" w14:paraId="3E7586A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4988BAC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D72D57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5974EAC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6-րդ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55FFA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7E21DBD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3FC1B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9C461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8150,80</w:t>
            </w:r>
          </w:p>
        </w:tc>
        <w:tc>
          <w:tcPr>
            <w:tcW w:w="711" w:type="dxa"/>
            <w:tcBorders>
              <w:top w:val="nil"/>
              <w:left w:val="nil"/>
              <w:bottom w:val="single" w:sz="4" w:space="0" w:color="auto"/>
              <w:right w:val="single" w:sz="4" w:space="0" w:color="auto"/>
            </w:tcBorders>
            <w:shd w:val="clear" w:color="000000" w:fill="D8E4BC"/>
            <w:vAlign w:val="center"/>
            <w:hideMark/>
          </w:tcPr>
          <w:p w14:paraId="6DDFD1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3,43</w:t>
            </w:r>
          </w:p>
        </w:tc>
      </w:tr>
      <w:tr w:rsidR="00286820" w:rsidRPr="00286820" w14:paraId="546A519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DBA81A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370D32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10674B3F"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7.Կոյուղու կոլեկտոր Կ-9</w:t>
            </w:r>
          </w:p>
        </w:tc>
        <w:tc>
          <w:tcPr>
            <w:tcW w:w="1192" w:type="dxa"/>
            <w:tcBorders>
              <w:top w:val="nil"/>
              <w:left w:val="nil"/>
              <w:bottom w:val="single" w:sz="4" w:space="0" w:color="auto"/>
              <w:right w:val="single" w:sz="4" w:space="0" w:color="auto"/>
            </w:tcBorders>
            <w:shd w:val="clear" w:color="000000" w:fill="FCD5B4"/>
            <w:hideMark/>
          </w:tcPr>
          <w:p w14:paraId="65BE7C9C"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7BF6CE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65C09F0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29A268C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56995BF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3C151030"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C8406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565AAA1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6F3D3BC7"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1B2B3D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4DB7E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38272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E7299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D7C13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34D2F2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1AD7E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w:t>
            </w:r>
          </w:p>
        </w:tc>
        <w:tc>
          <w:tcPr>
            <w:tcW w:w="1505" w:type="dxa"/>
            <w:tcBorders>
              <w:top w:val="nil"/>
              <w:left w:val="nil"/>
              <w:bottom w:val="single" w:sz="4" w:space="0" w:color="auto"/>
              <w:right w:val="single" w:sz="4" w:space="0" w:color="auto"/>
            </w:tcBorders>
            <w:shd w:val="clear" w:color="auto" w:fill="auto"/>
            <w:vAlign w:val="center"/>
            <w:hideMark/>
          </w:tcPr>
          <w:p w14:paraId="13D9AA4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066858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181DE2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D9509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1018,0</w:t>
            </w:r>
          </w:p>
        </w:tc>
        <w:tc>
          <w:tcPr>
            <w:tcW w:w="1244" w:type="dxa"/>
            <w:tcBorders>
              <w:top w:val="nil"/>
              <w:left w:val="nil"/>
              <w:bottom w:val="single" w:sz="4" w:space="0" w:color="auto"/>
              <w:right w:val="single" w:sz="4" w:space="0" w:color="auto"/>
            </w:tcBorders>
            <w:shd w:val="clear" w:color="auto" w:fill="auto"/>
            <w:noWrap/>
            <w:vAlign w:val="center"/>
            <w:hideMark/>
          </w:tcPr>
          <w:p w14:paraId="698956F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54D95B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106,73</w:t>
            </w:r>
          </w:p>
        </w:tc>
        <w:tc>
          <w:tcPr>
            <w:tcW w:w="711" w:type="dxa"/>
            <w:tcBorders>
              <w:top w:val="nil"/>
              <w:left w:val="nil"/>
              <w:bottom w:val="single" w:sz="4" w:space="0" w:color="auto"/>
              <w:right w:val="single" w:sz="4" w:space="0" w:color="auto"/>
            </w:tcBorders>
            <w:shd w:val="clear" w:color="auto" w:fill="auto"/>
            <w:noWrap/>
            <w:vAlign w:val="center"/>
            <w:hideMark/>
          </w:tcPr>
          <w:p w14:paraId="318DAD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5D0EC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179CF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w:t>
            </w:r>
          </w:p>
        </w:tc>
        <w:tc>
          <w:tcPr>
            <w:tcW w:w="1505" w:type="dxa"/>
            <w:tcBorders>
              <w:top w:val="nil"/>
              <w:left w:val="nil"/>
              <w:bottom w:val="single" w:sz="4" w:space="0" w:color="auto"/>
              <w:right w:val="single" w:sz="4" w:space="0" w:color="auto"/>
            </w:tcBorders>
            <w:shd w:val="clear" w:color="auto" w:fill="auto"/>
            <w:vAlign w:val="center"/>
            <w:hideMark/>
          </w:tcPr>
          <w:p w14:paraId="1BECFA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6D59CE5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294D8D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F2788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75,1</w:t>
            </w:r>
          </w:p>
        </w:tc>
        <w:tc>
          <w:tcPr>
            <w:tcW w:w="1244" w:type="dxa"/>
            <w:tcBorders>
              <w:top w:val="nil"/>
              <w:left w:val="nil"/>
              <w:bottom w:val="single" w:sz="4" w:space="0" w:color="auto"/>
              <w:right w:val="single" w:sz="4" w:space="0" w:color="auto"/>
            </w:tcBorders>
            <w:shd w:val="clear" w:color="auto" w:fill="auto"/>
            <w:noWrap/>
            <w:vAlign w:val="center"/>
            <w:hideMark/>
          </w:tcPr>
          <w:p w14:paraId="4ABCC7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474FF6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75,67</w:t>
            </w:r>
          </w:p>
        </w:tc>
        <w:tc>
          <w:tcPr>
            <w:tcW w:w="711" w:type="dxa"/>
            <w:tcBorders>
              <w:top w:val="nil"/>
              <w:left w:val="nil"/>
              <w:bottom w:val="single" w:sz="4" w:space="0" w:color="auto"/>
              <w:right w:val="single" w:sz="4" w:space="0" w:color="auto"/>
            </w:tcBorders>
            <w:shd w:val="clear" w:color="auto" w:fill="auto"/>
            <w:noWrap/>
            <w:vAlign w:val="center"/>
            <w:hideMark/>
          </w:tcPr>
          <w:p w14:paraId="61AB51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4A109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0C2E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7,3</w:t>
            </w:r>
          </w:p>
        </w:tc>
        <w:tc>
          <w:tcPr>
            <w:tcW w:w="1505" w:type="dxa"/>
            <w:tcBorders>
              <w:top w:val="nil"/>
              <w:left w:val="nil"/>
              <w:bottom w:val="single" w:sz="4" w:space="0" w:color="auto"/>
              <w:right w:val="single" w:sz="4" w:space="0" w:color="auto"/>
            </w:tcBorders>
            <w:shd w:val="clear" w:color="auto" w:fill="auto"/>
            <w:vAlign w:val="center"/>
            <w:hideMark/>
          </w:tcPr>
          <w:p w14:paraId="4B6482AA"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9F5A0D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F28C2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9B9C91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157,71</w:t>
            </w:r>
          </w:p>
        </w:tc>
        <w:tc>
          <w:tcPr>
            <w:tcW w:w="1244" w:type="dxa"/>
            <w:tcBorders>
              <w:top w:val="nil"/>
              <w:left w:val="nil"/>
              <w:bottom w:val="single" w:sz="4" w:space="0" w:color="auto"/>
              <w:right w:val="single" w:sz="4" w:space="0" w:color="auto"/>
            </w:tcBorders>
            <w:shd w:val="clear" w:color="auto" w:fill="auto"/>
            <w:noWrap/>
            <w:vAlign w:val="center"/>
            <w:hideMark/>
          </w:tcPr>
          <w:p w14:paraId="576554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65799C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31,00</w:t>
            </w:r>
          </w:p>
        </w:tc>
        <w:tc>
          <w:tcPr>
            <w:tcW w:w="711" w:type="dxa"/>
            <w:tcBorders>
              <w:top w:val="nil"/>
              <w:left w:val="nil"/>
              <w:bottom w:val="single" w:sz="4" w:space="0" w:color="auto"/>
              <w:right w:val="single" w:sz="4" w:space="0" w:color="auto"/>
            </w:tcBorders>
            <w:shd w:val="clear" w:color="auto" w:fill="auto"/>
            <w:noWrap/>
            <w:vAlign w:val="center"/>
            <w:hideMark/>
          </w:tcPr>
          <w:p w14:paraId="05744A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F6CED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6A72D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7,4</w:t>
            </w:r>
          </w:p>
        </w:tc>
        <w:tc>
          <w:tcPr>
            <w:tcW w:w="1505" w:type="dxa"/>
            <w:tcBorders>
              <w:top w:val="nil"/>
              <w:left w:val="nil"/>
              <w:bottom w:val="single" w:sz="4" w:space="0" w:color="auto"/>
              <w:right w:val="single" w:sz="4" w:space="0" w:color="auto"/>
            </w:tcBorders>
            <w:shd w:val="clear" w:color="auto" w:fill="auto"/>
            <w:vAlign w:val="center"/>
            <w:hideMark/>
          </w:tcPr>
          <w:p w14:paraId="53C3F4EC"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F97EDA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28428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32229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157,71</w:t>
            </w:r>
          </w:p>
        </w:tc>
        <w:tc>
          <w:tcPr>
            <w:tcW w:w="1244" w:type="dxa"/>
            <w:tcBorders>
              <w:top w:val="nil"/>
              <w:left w:val="nil"/>
              <w:bottom w:val="single" w:sz="4" w:space="0" w:color="auto"/>
              <w:right w:val="single" w:sz="4" w:space="0" w:color="auto"/>
            </w:tcBorders>
            <w:shd w:val="clear" w:color="auto" w:fill="auto"/>
            <w:noWrap/>
            <w:vAlign w:val="center"/>
            <w:hideMark/>
          </w:tcPr>
          <w:p w14:paraId="10AFDE5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45F176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20,67</w:t>
            </w:r>
          </w:p>
        </w:tc>
        <w:tc>
          <w:tcPr>
            <w:tcW w:w="711" w:type="dxa"/>
            <w:tcBorders>
              <w:top w:val="nil"/>
              <w:left w:val="nil"/>
              <w:bottom w:val="single" w:sz="4" w:space="0" w:color="auto"/>
              <w:right w:val="single" w:sz="4" w:space="0" w:color="auto"/>
            </w:tcBorders>
            <w:shd w:val="clear" w:color="auto" w:fill="auto"/>
            <w:noWrap/>
            <w:vAlign w:val="center"/>
            <w:hideMark/>
          </w:tcPr>
          <w:p w14:paraId="5B612C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1A8B5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6957E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7,5</w:t>
            </w:r>
          </w:p>
        </w:tc>
        <w:tc>
          <w:tcPr>
            <w:tcW w:w="1505" w:type="dxa"/>
            <w:tcBorders>
              <w:top w:val="nil"/>
              <w:left w:val="nil"/>
              <w:bottom w:val="single" w:sz="4" w:space="0" w:color="auto"/>
              <w:right w:val="single" w:sz="4" w:space="0" w:color="auto"/>
            </w:tcBorders>
            <w:shd w:val="clear" w:color="auto" w:fill="auto"/>
            <w:vAlign w:val="center"/>
            <w:hideMark/>
          </w:tcPr>
          <w:p w14:paraId="005F392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020520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2F7AD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2CC24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245,6</w:t>
            </w:r>
          </w:p>
        </w:tc>
        <w:tc>
          <w:tcPr>
            <w:tcW w:w="1244" w:type="dxa"/>
            <w:tcBorders>
              <w:top w:val="nil"/>
              <w:left w:val="nil"/>
              <w:bottom w:val="single" w:sz="4" w:space="0" w:color="auto"/>
              <w:right w:val="single" w:sz="4" w:space="0" w:color="auto"/>
            </w:tcBorders>
            <w:shd w:val="clear" w:color="auto" w:fill="auto"/>
            <w:noWrap/>
            <w:vAlign w:val="center"/>
            <w:hideMark/>
          </w:tcPr>
          <w:p w14:paraId="6C9EFD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2A5E11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149,76</w:t>
            </w:r>
          </w:p>
        </w:tc>
        <w:tc>
          <w:tcPr>
            <w:tcW w:w="711" w:type="dxa"/>
            <w:tcBorders>
              <w:top w:val="nil"/>
              <w:left w:val="nil"/>
              <w:bottom w:val="single" w:sz="4" w:space="0" w:color="auto"/>
              <w:right w:val="single" w:sz="4" w:space="0" w:color="auto"/>
            </w:tcBorders>
            <w:shd w:val="clear" w:color="auto" w:fill="auto"/>
            <w:noWrap/>
            <w:vAlign w:val="center"/>
            <w:hideMark/>
          </w:tcPr>
          <w:p w14:paraId="75BFD9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901FC2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60469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7,6</w:t>
            </w:r>
          </w:p>
        </w:tc>
        <w:tc>
          <w:tcPr>
            <w:tcW w:w="1505" w:type="dxa"/>
            <w:tcBorders>
              <w:top w:val="nil"/>
              <w:left w:val="nil"/>
              <w:bottom w:val="single" w:sz="4" w:space="0" w:color="auto"/>
              <w:right w:val="single" w:sz="4" w:space="0" w:color="auto"/>
            </w:tcBorders>
            <w:shd w:val="clear" w:color="auto" w:fill="auto"/>
            <w:vAlign w:val="center"/>
            <w:hideMark/>
          </w:tcPr>
          <w:p w14:paraId="658031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01EC230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B09B7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EDF62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308,1</w:t>
            </w:r>
          </w:p>
        </w:tc>
        <w:tc>
          <w:tcPr>
            <w:tcW w:w="1244" w:type="dxa"/>
            <w:tcBorders>
              <w:top w:val="nil"/>
              <w:left w:val="nil"/>
              <w:bottom w:val="single" w:sz="4" w:space="0" w:color="auto"/>
              <w:right w:val="single" w:sz="4" w:space="0" w:color="auto"/>
            </w:tcBorders>
            <w:shd w:val="clear" w:color="auto" w:fill="auto"/>
            <w:noWrap/>
            <w:vAlign w:val="center"/>
            <w:hideMark/>
          </w:tcPr>
          <w:p w14:paraId="7ADAF7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3D5A73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231,80</w:t>
            </w:r>
          </w:p>
        </w:tc>
        <w:tc>
          <w:tcPr>
            <w:tcW w:w="711" w:type="dxa"/>
            <w:tcBorders>
              <w:top w:val="nil"/>
              <w:left w:val="nil"/>
              <w:bottom w:val="single" w:sz="4" w:space="0" w:color="auto"/>
              <w:right w:val="single" w:sz="4" w:space="0" w:color="auto"/>
            </w:tcBorders>
            <w:shd w:val="clear" w:color="auto" w:fill="auto"/>
            <w:noWrap/>
            <w:vAlign w:val="center"/>
            <w:hideMark/>
          </w:tcPr>
          <w:p w14:paraId="5203DB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A437F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327D4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7,7</w:t>
            </w:r>
          </w:p>
        </w:tc>
        <w:tc>
          <w:tcPr>
            <w:tcW w:w="1505" w:type="dxa"/>
            <w:tcBorders>
              <w:top w:val="nil"/>
              <w:left w:val="nil"/>
              <w:bottom w:val="single" w:sz="4" w:space="0" w:color="auto"/>
              <w:right w:val="single" w:sz="4" w:space="0" w:color="auto"/>
            </w:tcBorders>
            <w:shd w:val="clear" w:color="auto" w:fill="auto"/>
            <w:vAlign w:val="center"/>
            <w:hideMark/>
          </w:tcPr>
          <w:p w14:paraId="17FD711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70E8B7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AD5A2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0B543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7,6</w:t>
            </w:r>
          </w:p>
        </w:tc>
        <w:tc>
          <w:tcPr>
            <w:tcW w:w="1244" w:type="dxa"/>
            <w:tcBorders>
              <w:top w:val="nil"/>
              <w:left w:val="nil"/>
              <w:bottom w:val="single" w:sz="4" w:space="0" w:color="auto"/>
              <w:right w:val="single" w:sz="4" w:space="0" w:color="auto"/>
            </w:tcBorders>
            <w:shd w:val="clear" w:color="auto" w:fill="auto"/>
            <w:noWrap/>
            <w:vAlign w:val="center"/>
            <w:hideMark/>
          </w:tcPr>
          <w:p w14:paraId="24ED58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4071D5F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45,63</w:t>
            </w:r>
          </w:p>
        </w:tc>
        <w:tc>
          <w:tcPr>
            <w:tcW w:w="711" w:type="dxa"/>
            <w:tcBorders>
              <w:top w:val="nil"/>
              <w:left w:val="nil"/>
              <w:bottom w:val="single" w:sz="4" w:space="0" w:color="auto"/>
              <w:right w:val="single" w:sz="4" w:space="0" w:color="auto"/>
            </w:tcBorders>
            <w:shd w:val="clear" w:color="auto" w:fill="auto"/>
            <w:noWrap/>
            <w:vAlign w:val="center"/>
            <w:hideMark/>
          </w:tcPr>
          <w:p w14:paraId="6A2A9B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5CB55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039D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7,8</w:t>
            </w:r>
          </w:p>
        </w:tc>
        <w:tc>
          <w:tcPr>
            <w:tcW w:w="1505" w:type="dxa"/>
            <w:tcBorders>
              <w:top w:val="nil"/>
              <w:left w:val="nil"/>
              <w:bottom w:val="single" w:sz="4" w:space="0" w:color="auto"/>
              <w:right w:val="single" w:sz="4" w:space="0" w:color="auto"/>
            </w:tcBorders>
            <w:shd w:val="clear" w:color="auto" w:fill="auto"/>
            <w:vAlign w:val="center"/>
            <w:hideMark/>
          </w:tcPr>
          <w:p w14:paraId="57C1F07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633D98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E2DF6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464C4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38,7</w:t>
            </w:r>
          </w:p>
        </w:tc>
        <w:tc>
          <w:tcPr>
            <w:tcW w:w="1244" w:type="dxa"/>
            <w:tcBorders>
              <w:top w:val="nil"/>
              <w:left w:val="nil"/>
              <w:bottom w:val="single" w:sz="4" w:space="0" w:color="auto"/>
              <w:right w:val="single" w:sz="4" w:space="0" w:color="auto"/>
            </w:tcBorders>
            <w:shd w:val="clear" w:color="auto" w:fill="auto"/>
            <w:noWrap/>
            <w:vAlign w:val="center"/>
            <w:hideMark/>
          </w:tcPr>
          <w:p w14:paraId="38D2FC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113914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38,99</w:t>
            </w:r>
          </w:p>
        </w:tc>
        <w:tc>
          <w:tcPr>
            <w:tcW w:w="711" w:type="dxa"/>
            <w:tcBorders>
              <w:top w:val="nil"/>
              <w:left w:val="nil"/>
              <w:bottom w:val="single" w:sz="4" w:space="0" w:color="auto"/>
              <w:right w:val="single" w:sz="4" w:space="0" w:color="auto"/>
            </w:tcBorders>
            <w:shd w:val="clear" w:color="auto" w:fill="auto"/>
            <w:noWrap/>
            <w:vAlign w:val="center"/>
            <w:hideMark/>
          </w:tcPr>
          <w:p w14:paraId="55E564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B0B090"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A629D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7,9</w:t>
            </w:r>
          </w:p>
        </w:tc>
        <w:tc>
          <w:tcPr>
            <w:tcW w:w="1505" w:type="dxa"/>
            <w:tcBorders>
              <w:top w:val="nil"/>
              <w:left w:val="nil"/>
              <w:bottom w:val="single" w:sz="4" w:space="0" w:color="auto"/>
              <w:right w:val="single" w:sz="4" w:space="0" w:color="auto"/>
            </w:tcBorders>
            <w:shd w:val="clear" w:color="auto" w:fill="auto"/>
            <w:vAlign w:val="center"/>
            <w:hideMark/>
          </w:tcPr>
          <w:p w14:paraId="609F14E2"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1F119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97BEA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1DFBE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680,13</w:t>
            </w:r>
          </w:p>
        </w:tc>
        <w:tc>
          <w:tcPr>
            <w:tcW w:w="1244" w:type="dxa"/>
            <w:tcBorders>
              <w:top w:val="nil"/>
              <w:left w:val="nil"/>
              <w:bottom w:val="single" w:sz="4" w:space="0" w:color="auto"/>
              <w:right w:val="single" w:sz="4" w:space="0" w:color="auto"/>
            </w:tcBorders>
            <w:shd w:val="clear" w:color="auto" w:fill="auto"/>
            <w:noWrap/>
            <w:vAlign w:val="center"/>
            <w:hideMark/>
          </w:tcPr>
          <w:p w14:paraId="4F96C0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656079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133,70</w:t>
            </w:r>
          </w:p>
        </w:tc>
        <w:tc>
          <w:tcPr>
            <w:tcW w:w="711" w:type="dxa"/>
            <w:tcBorders>
              <w:top w:val="nil"/>
              <w:left w:val="nil"/>
              <w:bottom w:val="single" w:sz="4" w:space="0" w:color="auto"/>
              <w:right w:val="single" w:sz="4" w:space="0" w:color="auto"/>
            </w:tcBorders>
            <w:shd w:val="clear" w:color="auto" w:fill="auto"/>
            <w:noWrap/>
            <w:vAlign w:val="center"/>
            <w:hideMark/>
          </w:tcPr>
          <w:p w14:paraId="4110B9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BF54725"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72686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7,10</w:t>
            </w:r>
          </w:p>
        </w:tc>
        <w:tc>
          <w:tcPr>
            <w:tcW w:w="1505" w:type="dxa"/>
            <w:tcBorders>
              <w:top w:val="nil"/>
              <w:left w:val="nil"/>
              <w:bottom w:val="single" w:sz="4" w:space="0" w:color="auto"/>
              <w:right w:val="single" w:sz="4" w:space="0" w:color="auto"/>
            </w:tcBorders>
            <w:shd w:val="clear" w:color="auto" w:fill="auto"/>
            <w:vAlign w:val="center"/>
            <w:hideMark/>
          </w:tcPr>
          <w:p w14:paraId="221C9E2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EEAEF8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55F376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8081F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680,13</w:t>
            </w:r>
          </w:p>
        </w:tc>
        <w:tc>
          <w:tcPr>
            <w:tcW w:w="1244" w:type="dxa"/>
            <w:tcBorders>
              <w:top w:val="nil"/>
              <w:left w:val="nil"/>
              <w:bottom w:val="single" w:sz="4" w:space="0" w:color="auto"/>
              <w:right w:val="single" w:sz="4" w:space="0" w:color="auto"/>
            </w:tcBorders>
            <w:shd w:val="clear" w:color="auto" w:fill="auto"/>
            <w:noWrap/>
            <w:vAlign w:val="center"/>
            <w:hideMark/>
          </w:tcPr>
          <w:p w14:paraId="6A9D91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9DBBF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89,13</w:t>
            </w:r>
          </w:p>
        </w:tc>
        <w:tc>
          <w:tcPr>
            <w:tcW w:w="711" w:type="dxa"/>
            <w:tcBorders>
              <w:top w:val="nil"/>
              <w:left w:val="nil"/>
              <w:bottom w:val="single" w:sz="4" w:space="0" w:color="auto"/>
              <w:right w:val="single" w:sz="4" w:space="0" w:color="auto"/>
            </w:tcBorders>
            <w:shd w:val="clear" w:color="auto" w:fill="auto"/>
            <w:noWrap/>
            <w:vAlign w:val="center"/>
            <w:hideMark/>
          </w:tcPr>
          <w:p w14:paraId="3E4659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86E3D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B7330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7,11</w:t>
            </w:r>
          </w:p>
        </w:tc>
        <w:tc>
          <w:tcPr>
            <w:tcW w:w="1505" w:type="dxa"/>
            <w:tcBorders>
              <w:top w:val="nil"/>
              <w:left w:val="nil"/>
              <w:bottom w:val="single" w:sz="4" w:space="0" w:color="auto"/>
              <w:right w:val="single" w:sz="4" w:space="0" w:color="auto"/>
            </w:tcBorders>
            <w:shd w:val="clear" w:color="auto" w:fill="auto"/>
            <w:vAlign w:val="center"/>
            <w:hideMark/>
          </w:tcPr>
          <w:p w14:paraId="3E2E670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1533EB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3DBE4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5D53C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35,4</w:t>
            </w:r>
          </w:p>
        </w:tc>
        <w:tc>
          <w:tcPr>
            <w:tcW w:w="1244" w:type="dxa"/>
            <w:tcBorders>
              <w:top w:val="nil"/>
              <w:left w:val="nil"/>
              <w:bottom w:val="single" w:sz="4" w:space="0" w:color="auto"/>
              <w:right w:val="single" w:sz="4" w:space="0" w:color="auto"/>
            </w:tcBorders>
            <w:shd w:val="clear" w:color="auto" w:fill="auto"/>
            <w:noWrap/>
            <w:vAlign w:val="center"/>
            <w:hideMark/>
          </w:tcPr>
          <w:p w14:paraId="006C83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5DF9DC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243,19</w:t>
            </w:r>
          </w:p>
        </w:tc>
        <w:tc>
          <w:tcPr>
            <w:tcW w:w="711" w:type="dxa"/>
            <w:tcBorders>
              <w:top w:val="nil"/>
              <w:left w:val="nil"/>
              <w:bottom w:val="single" w:sz="4" w:space="0" w:color="auto"/>
              <w:right w:val="single" w:sz="4" w:space="0" w:color="auto"/>
            </w:tcBorders>
            <w:shd w:val="clear" w:color="auto" w:fill="auto"/>
            <w:noWrap/>
            <w:vAlign w:val="center"/>
            <w:hideMark/>
          </w:tcPr>
          <w:p w14:paraId="55879C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0C50355"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DFAE8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7,12</w:t>
            </w:r>
          </w:p>
        </w:tc>
        <w:tc>
          <w:tcPr>
            <w:tcW w:w="1505" w:type="dxa"/>
            <w:tcBorders>
              <w:top w:val="nil"/>
              <w:left w:val="nil"/>
              <w:bottom w:val="single" w:sz="4" w:space="0" w:color="auto"/>
              <w:right w:val="single" w:sz="4" w:space="0" w:color="auto"/>
            </w:tcBorders>
            <w:shd w:val="clear" w:color="auto" w:fill="auto"/>
            <w:vAlign w:val="center"/>
            <w:hideMark/>
          </w:tcPr>
          <w:p w14:paraId="4B387CA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511361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6FA33E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92CD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150,6</w:t>
            </w:r>
          </w:p>
        </w:tc>
        <w:tc>
          <w:tcPr>
            <w:tcW w:w="1244" w:type="dxa"/>
            <w:tcBorders>
              <w:top w:val="nil"/>
              <w:left w:val="nil"/>
              <w:bottom w:val="single" w:sz="4" w:space="0" w:color="auto"/>
              <w:right w:val="single" w:sz="4" w:space="0" w:color="auto"/>
            </w:tcBorders>
            <w:shd w:val="clear" w:color="auto" w:fill="auto"/>
            <w:noWrap/>
            <w:vAlign w:val="center"/>
            <w:hideMark/>
          </w:tcPr>
          <w:p w14:paraId="6EE2A8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0859B5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813,05</w:t>
            </w:r>
          </w:p>
        </w:tc>
        <w:tc>
          <w:tcPr>
            <w:tcW w:w="711" w:type="dxa"/>
            <w:tcBorders>
              <w:top w:val="nil"/>
              <w:left w:val="nil"/>
              <w:bottom w:val="single" w:sz="4" w:space="0" w:color="auto"/>
              <w:right w:val="single" w:sz="4" w:space="0" w:color="auto"/>
            </w:tcBorders>
            <w:shd w:val="clear" w:color="auto" w:fill="auto"/>
            <w:noWrap/>
            <w:vAlign w:val="center"/>
            <w:hideMark/>
          </w:tcPr>
          <w:p w14:paraId="748C98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37C440" w14:textId="77777777" w:rsidTr="00286820">
        <w:trPr>
          <w:trHeight w:val="135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1DB10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7,13</w:t>
            </w:r>
          </w:p>
        </w:tc>
        <w:tc>
          <w:tcPr>
            <w:tcW w:w="1505" w:type="dxa"/>
            <w:tcBorders>
              <w:top w:val="nil"/>
              <w:left w:val="nil"/>
              <w:bottom w:val="single" w:sz="4" w:space="0" w:color="auto"/>
              <w:right w:val="single" w:sz="4" w:space="0" w:color="auto"/>
            </w:tcBorders>
            <w:shd w:val="clear" w:color="auto" w:fill="auto"/>
            <w:vAlign w:val="center"/>
            <w:hideMark/>
          </w:tcPr>
          <w:p w14:paraId="5B1CB7D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77C4FD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5B3F29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1192E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253,2</w:t>
            </w:r>
          </w:p>
        </w:tc>
        <w:tc>
          <w:tcPr>
            <w:tcW w:w="1244" w:type="dxa"/>
            <w:tcBorders>
              <w:top w:val="nil"/>
              <w:left w:val="nil"/>
              <w:bottom w:val="single" w:sz="4" w:space="0" w:color="auto"/>
              <w:right w:val="single" w:sz="4" w:space="0" w:color="auto"/>
            </w:tcBorders>
            <w:shd w:val="clear" w:color="auto" w:fill="auto"/>
            <w:noWrap/>
            <w:vAlign w:val="center"/>
            <w:hideMark/>
          </w:tcPr>
          <w:p w14:paraId="5E0C68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1D07860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16,68</w:t>
            </w:r>
          </w:p>
        </w:tc>
        <w:tc>
          <w:tcPr>
            <w:tcW w:w="711" w:type="dxa"/>
            <w:tcBorders>
              <w:top w:val="nil"/>
              <w:left w:val="nil"/>
              <w:bottom w:val="single" w:sz="4" w:space="0" w:color="auto"/>
              <w:right w:val="single" w:sz="4" w:space="0" w:color="auto"/>
            </w:tcBorders>
            <w:shd w:val="clear" w:color="auto" w:fill="auto"/>
            <w:noWrap/>
            <w:vAlign w:val="center"/>
            <w:hideMark/>
          </w:tcPr>
          <w:p w14:paraId="44ACEE1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E4DDAA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708C7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7,14</w:t>
            </w:r>
          </w:p>
        </w:tc>
        <w:tc>
          <w:tcPr>
            <w:tcW w:w="1505" w:type="dxa"/>
            <w:tcBorders>
              <w:top w:val="nil"/>
              <w:left w:val="nil"/>
              <w:bottom w:val="single" w:sz="4" w:space="0" w:color="auto"/>
              <w:right w:val="single" w:sz="4" w:space="0" w:color="auto"/>
            </w:tcBorders>
            <w:shd w:val="clear" w:color="auto" w:fill="auto"/>
            <w:vAlign w:val="center"/>
            <w:hideMark/>
          </w:tcPr>
          <w:p w14:paraId="17C87F9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01D310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93C5A5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B628F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253,2</w:t>
            </w:r>
          </w:p>
        </w:tc>
        <w:tc>
          <w:tcPr>
            <w:tcW w:w="1244" w:type="dxa"/>
            <w:tcBorders>
              <w:top w:val="nil"/>
              <w:left w:val="nil"/>
              <w:bottom w:val="single" w:sz="4" w:space="0" w:color="auto"/>
              <w:right w:val="single" w:sz="4" w:space="0" w:color="auto"/>
            </w:tcBorders>
            <w:shd w:val="clear" w:color="auto" w:fill="auto"/>
            <w:noWrap/>
            <w:vAlign w:val="center"/>
            <w:hideMark/>
          </w:tcPr>
          <w:p w14:paraId="4F17CA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5EB05C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20,48</w:t>
            </w:r>
          </w:p>
        </w:tc>
        <w:tc>
          <w:tcPr>
            <w:tcW w:w="711" w:type="dxa"/>
            <w:tcBorders>
              <w:top w:val="nil"/>
              <w:left w:val="nil"/>
              <w:bottom w:val="single" w:sz="4" w:space="0" w:color="auto"/>
              <w:right w:val="single" w:sz="4" w:space="0" w:color="auto"/>
            </w:tcBorders>
            <w:shd w:val="clear" w:color="auto" w:fill="auto"/>
            <w:noWrap/>
            <w:vAlign w:val="center"/>
            <w:hideMark/>
          </w:tcPr>
          <w:p w14:paraId="2EEB92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8188F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CA16C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7,15</w:t>
            </w:r>
          </w:p>
        </w:tc>
        <w:tc>
          <w:tcPr>
            <w:tcW w:w="1505" w:type="dxa"/>
            <w:tcBorders>
              <w:top w:val="nil"/>
              <w:left w:val="nil"/>
              <w:bottom w:val="single" w:sz="4" w:space="0" w:color="auto"/>
              <w:right w:val="single" w:sz="4" w:space="0" w:color="auto"/>
            </w:tcBorders>
            <w:shd w:val="clear" w:color="auto" w:fill="auto"/>
            <w:vAlign w:val="center"/>
            <w:hideMark/>
          </w:tcPr>
          <w:p w14:paraId="02D8AF88"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4DD2A2B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4B903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8CFC3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346,8</w:t>
            </w:r>
          </w:p>
        </w:tc>
        <w:tc>
          <w:tcPr>
            <w:tcW w:w="1244" w:type="dxa"/>
            <w:tcBorders>
              <w:top w:val="nil"/>
              <w:left w:val="nil"/>
              <w:bottom w:val="single" w:sz="4" w:space="0" w:color="auto"/>
              <w:right w:val="single" w:sz="4" w:space="0" w:color="auto"/>
            </w:tcBorders>
            <w:shd w:val="clear" w:color="auto" w:fill="auto"/>
            <w:noWrap/>
            <w:vAlign w:val="center"/>
            <w:hideMark/>
          </w:tcPr>
          <w:p w14:paraId="0599ED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7D323C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32,53</w:t>
            </w:r>
          </w:p>
        </w:tc>
        <w:tc>
          <w:tcPr>
            <w:tcW w:w="711" w:type="dxa"/>
            <w:tcBorders>
              <w:top w:val="nil"/>
              <w:left w:val="nil"/>
              <w:bottom w:val="single" w:sz="4" w:space="0" w:color="auto"/>
              <w:right w:val="single" w:sz="4" w:space="0" w:color="auto"/>
            </w:tcBorders>
            <w:shd w:val="clear" w:color="auto" w:fill="auto"/>
            <w:noWrap/>
            <w:vAlign w:val="center"/>
            <w:hideMark/>
          </w:tcPr>
          <w:p w14:paraId="0B3B7E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A48D1D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6F51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7,16</w:t>
            </w:r>
          </w:p>
        </w:tc>
        <w:tc>
          <w:tcPr>
            <w:tcW w:w="1505" w:type="dxa"/>
            <w:tcBorders>
              <w:top w:val="nil"/>
              <w:left w:val="nil"/>
              <w:bottom w:val="single" w:sz="4" w:space="0" w:color="auto"/>
              <w:right w:val="single" w:sz="4" w:space="0" w:color="auto"/>
            </w:tcBorders>
            <w:shd w:val="clear" w:color="auto" w:fill="auto"/>
            <w:vAlign w:val="center"/>
            <w:hideMark/>
          </w:tcPr>
          <w:p w14:paraId="619788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0D6CC0B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02922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52D31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683,2</w:t>
            </w:r>
          </w:p>
        </w:tc>
        <w:tc>
          <w:tcPr>
            <w:tcW w:w="1244" w:type="dxa"/>
            <w:tcBorders>
              <w:top w:val="nil"/>
              <w:left w:val="nil"/>
              <w:bottom w:val="single" w:sz="4" w:space="0" w:color="auto"/>
              <w:right w:val="single" w:sz="4" w:space="0" w:color="auto"/>
            </w:tcBorders>
            <w:shd w:val="clear" w:color="auto" w:fill="auto"/>
            <w:noWrap/>
            <w:vAlign w:val="center"/>
            <w:hideMark/>
          </w:tcPr>
          <w:p w14:paraId="11E2AB1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3FCA93C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1153,33</w:t>
            </w:r>
          </w:p>
        </w:tc>
        <w:tc>
          <w:tcPr>
            <w:tcW w:w="711" w:type="dxa"/>
            <w:tcBorders>
              <w:top w:val="nil"/>
              <w:left w:val="nil"/>
              <w:bottom w:val="single" w:sz="4" w:space="0" w:color="auto"/>
              <w:right w:val="single" w:sz="4" w:space="0" w:color="auto"/>
            </w:tcBorders>
            <w:shd w:val="clear" w:color="auto" w:fill="auto"/>
            <w:noWrap/>
            <w:vAlign w:val="center"/>
            <w:hideMark/>
          </w:tcPr>
          <w:p w14:paraId="599528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7431F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A8317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7,17</w:t>
            </w:r>
          </w:p>
        </w:tc>
        <w:tc>
          <w:tcPr>
            <w:tcW w:w="1505" w:type="dxa"/>
            <w:tcBorders>
              <w:top w:val="nil"/>
              <w:left w:val="nil"/>
              <w:bottom w:val="single" w:sz="4" w:space="0" w:color="auto"/>
              <w:right w:val="single" w:sz="4" w:space="0" w:color="auto"/>
            </w:tcBorders>
            <w:shd w:val="clear" w:color="auto" w:fill="auto"/>
            <w:vAlign w:val="center"/>
            <w:hideMark/>
          </w:tcPr>
          <w:p w14:paraId="5D7EEA8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68F791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C98F3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2CF82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683,2</w:t>
            </w:r>
          </w:p>
        </w:tc>
        <w:tc>
          <w:tcPr>
            <w:tcW w:w="1244" w:type="dxa"/>
            <w:tcBorders>
              <w:top w:val="nil"/>
              <w:left w:val="nil"/>
              <w:bottom w:val="single" w:sz="4" w:space="0" w:color="auto"/>
              <w:right w:val="single" w:sz="4" w:space="0" w:color="auto"/>
            </w:tcBorders>
            <w:shd w:val="clear" w:color="auto" w:fill="auto"/>
            <w:noWrap/>
            <w:vAlign w:val="center"/>
            <w:hideMark/>
          </w:tcPr>
          <w:p w14:paraId="3DDAE5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11A105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3885,94</w:t>
            </w:r>
          </w:p>
        </w:tc>
        <w:tc>
          <w:tcPr>
            <w:tcW w:w="711" w:type="dxa"/>
            <w:tcBorders>
              <w:top w:val="nil"/>
              <w:left w:val="nil"/>
              <w:bottom w:val="single" w:sz="4" w:space="0" w:color="auto"/>
              <w:right w:val="single" w:sz="4" w:space="0" w:color="auto"/>
            </w:tcBorders>
            <w:shd w:val="clear" w:color="auto" w:fill="auto"/>
            <w:noWrap/>
            <w:vAlign w:val="center"/>
            <w:hideMark/>
          </w:tcPr>
          <w:p w14:paraId="695CFD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5B997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7ACCC7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7,18</w:t>
            </w:r>
          </w:p>
        </w:tc>
        <w:tc>
          <w:tcPr>
            <w:tcW w:w="1505" w:type="dxa"/>
            <w:tcBorders>
              <w:top w:val="nil"/>
              <w:left w:val="nil"/>
              <w:bottom w:val="single" w:sz="4" w:space="0" w:color="auto"/>
              <w:right w:val="single" w:sz="4" w:space="0" w:color="auto"/>
            </w:tcBorders>
            <w:shd w:val="clear" w:color="auto" w:fill="auto"/>
            <w:vAlign w:val="center"/>
            <w:hideMark/>
          </w:tcPr>
          <w:p w14:paraId="5B2D74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79C93F9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89907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1BFBC3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683,2</w:t>
            </w:r>
          </w:p>
        </w:tc>
        <w:tc>
          <w:tcPr>
            <w:tcW w:w="1244" w:type="dxa"/>
            <w:tcBorders>
              <w:top w:val="nil"/>
              <w:left w:val="nil"/>
              <w:bottom w:val="single" w:sz="4" w:space="0" w:color="auto"/>
              <w:right w:val="single" w:sz="4" w:space="0" w:color="auto"/>
            </w:tcBorders>
            <w:shd w:val="clear" w:color="auto" w:fill="auto"/>
            <w:noWrap/>
            <w:vAlign w:val="center"/>
            <w:hideMark/>
          </w:tcPr>
          <w:p w14:paraId="13A36F7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7FF886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2770,01</w:t>
            </w:r>
          </w:p>
        </w:tc>
        <w:tc>
          <w:tcPr>
            <w:tcW w:w="711" w:type="dxa"/>
            <w:tcBorders>
              <w:top w:val="nil"/>
              <w:left w:val="nil"/>
              <w:bottom w:val="single" w:sz="4" w:space="0" w:color="auto"/>
              <w:right w:val="single" w:sz="4" w:space="0" w:color="auto"/>
            </w:tcBorders>
            <w:shd w:val="clear" w:color="auto" w:fill="auto"/>
            <w:noWrap/>
            <w:vAlign w:val="center"/>
            <w:hideMark/>
          </w:tcPr>
          <w:p w14:paraId="7C5419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94265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21BDCE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1F7306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3081A1B"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8DE7D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A7B2C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256BA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44F0B9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9858,31</w:t>
            </w:r>
          </w:p>
        </w:tc>
        <w:tc>
          <w:tcPr>
            <w:tcW w:w="711" w:type="dxa"/>
            <w:tcBorders>
              <w:top w:val="nil"/>
              <w:left w:val="nil"/>
              <w:bottom w:val="single" w:sz="4" w:space="0" w:color="auto"/>
              <w:right w:val="single" w:sz="4" w:space="0" w:color="auto"/>
            </w:tcBorders>
            <w:shd w:val="clear" w:color="000000" w:fill="F2DCDB"/>
            <w:vAlign w:val="center"/>
            <w:hideMark/>
          </w:tcPr>
          <w:p w14:paraId="477D72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4,15</w:t>
            </w:r>
          </w:p>
        </w:tc>
      </w:tr>
      <w:tr w:rsidR="00286820" w:rsidRPr="00286820" w14:paraId="40967CA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908AF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C2FDCA7"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330D20E"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2F71F53"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D79B4DB"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11BF9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934B4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5EA82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A116C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38C5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7,19</w:t>
            </w:r>
          </w:p>
        </w:tc>
        <w:tc>
          <w:tcPr>
            <w:tcW w:w="1505" w:type="dxa"/>
            <w:tcBorders>
              <w:top w:val="nil"/>
              <w:left w:val="nil"/>
              <w:bottom w:val="single" w:sz="4" w:space="0" w:color="auto"/>
              <w:right w:val="single" w:sz="4" w:space="0" w:color="auto"/>
            </w:tcBorders>
            <w:shd w:val="clear" w:color="auto" w:fill="auto"/>
            <w:vAlign w:val="center"/>
            <w:hideMark/>
          </w:tcPr>
          <w:p w14:paraId="65050B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0DA5F5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2CB21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5C1E9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488,0</w:t>
            </w:r>
          </w:p>
        </w:tc>
        <w:tc>
          <w:tcPr>
            <w:tcW w:w="1244" w:type="dxa"/>
            <w:tcBorders>
              <w:top w:val="nil"/>
              <w:left w:val="nil"/>
              <w:bottom w:val="single" w:sz="4" w:space="0" w:color="auto"/>
              <w:right w:val="single" w:sz="4" w:space="0" w:color="auto"/>
            </w:tcBorders>
            <w:shd w:val="clear" w:color="auto" w:fill="auto"/>
            <w:noWrap/>
            <w:vAlign w:val="center"/>
            <w:hideMark/>
          </w:tcPr>
          <w:p w14:paraId="6B2EFFD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0518F0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4058,49</w:t>
            </w:r>
          </w:p>
        </w:tc>
        <w:tc>
          <w:tcPr>
            <w:tcW w:w="711" w:type="dxa"/>
            <w:tcBorders>
              <w:top w:val="nil"/>
              <w:left w:val="nil"/>
              <w:bottom w:val="single" w:sz="4" w:space="0" w:color="auto"/>
              <w:right w:val="single" w:sz="4" w:space="0" w:color="auto"/>
            </w:tcBorders>
            <w:shd w:val="clear" w:color="auto" w:fill="auto"/>
            <w:noWrap/>
            <w:vAlign w:val="center"/>
            <w:hideMark/>
          </w:tcPr>
          <w:p w14:paraId="28DFCB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7EF83A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F3ABC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7,20</w:t>
            </w:r>
          </w:p>
        </w:tc>
        <w:tc>
          <w:tcPr>
            <w:tcW w:w="1505" w:type="dxa"/>
            <w:tcBorders>
              <w:top w:val="nil"/>
              <w:left w:val="nil"/>
              <w:bottom w:val="single" w:sz="4" w:space="0" w:color="auto"/>
              <w:right w:val="single" w:sz="4" w:space="0" w:color="auto"/>
            </w:tcBorders>
            <w:shd w:val="clear" w:color="auto" w:fill="auto"/>
            <w:vAlign w:val="center"/>
            <w:hideMark/>
          </w:tcPr>
          <w:p w14:paraId="3111E92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72B552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46F02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1C864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82,0</w:t>
            </w:r>
          </w:p>
        </w:tc>
        <w:tc>
          <w:tcPr>
            <w:tcW w:w="1244" w:type="dxa"/>
            <w:tcBorders>
              <w:top w:val="nil"/>
              <w:left w:val="nil"/>
              <w:bottom w:val="single" w:sz="4" w:space="0" w:color="auto"/>
              <w:right w:val="single" w:sz="4" w:space="0" w:color="auto"/>
            </w:tcBorders>
            <w:shd w:val="clear" w:color="auto" w:fill="auto"/>
            <w:noWrap/>
            <w:vAlign w:val="center"/>
            <w:hideMark/>
          </w:tcPr>
          <w:p w14:paraId="5FC72E7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774FA8D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58,26</w:t>
            </w:r>
          </w:p>
        </w:tc>
        <w:tc>
          <w:tcPr>
            <w:tcW w:w="711" w:type="dxa"/>
            <w:tcBorders>
              <w:top w:val="nil"/>
              <w:left w:val="nil"/>
              <w:bottom w:val="single" w:sz="4" w:space="0" w:color="auto"/>
              <w:right w:val="single" w:sz="4" w:space="0" w:color="auto"/>
            </w:tcBorders>
            <w:shd w:val="clear" w:color="auto" w:fill="auto"/>
            <w:noWrap/>
            <w:vAlign w:val="center"/>
            <w:hideMark/>
          </w:tcPr>
          <w:p w14:paraId="460CE6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0C20F7D"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99E0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7,21</w:t>
            </w:r>
          </w:p>
        </w:tc>
        <w:tc>
          <w:tcPr>
            <w:tcW w:w="1505" w:type="dxa"/>
            <w:tcBorders>
              <w:top w:val="nil"/>
              <w:left w:val="nil"/>
              <w:bottom w:val="single" w:sz="4" w:space="0" w:color="auto"/>
              <w:right w:val="single" w:sz="4" w:space="0" w:color="auto"/>
            </w:tcBorders>
            <w:shd w:val="clear" w:color="auto" w:fill="auto"/>
            <w:vAlign w:val="center"/>
            <w:hideMark/>
          </w:tcPr>
          <w:p w14:paraId="3C58AB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30C61D5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B608D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223A9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0,488</w:t>
            </w:r>
          </w:p>
        </w:tc>
        <w:tc>
          <w:tcPr>
            <w:tcW w:w="1244" w:type="dxa"/>
            <w:tcBorders>
              <w:top w:val="nil"/>
              <w:left w:val="nil"/>
              <w:bottom w:val="single" w:sz="4" w:space="0" w:color="auto"/>
              <w:right w:val="single" w:sz="4" w:space="0" w:color="auto"/>
            </w:tcBorders>
            <w:shd w:val="clear" w:color="auto" w:fill="auto"/>
            <w:noWrap/>
            <w:vAlign w:val="center"/>
            <w:hideMark/>
          </w:tcPr>
          <w:p w14:paraId="2D3AB0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3F80E3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164,10</w:t>
            </w:r>
          </w:p>
        </w:tc>
        <w:tc>
          <w:tcPr>
            <w:tcW w:w="711" w:type="dxa"/>
            <w:tcBorders>
              <w:top w:val="nil"/>
              <w:left w:val="nil"/>
              <w:bottom w:val="single" w:sz="4" w:space="0" w:color="auto"/>
              <w:right w:val="single" w:sz="4" w:space="0" w:color="auto"/>
            </w:tcBorders>
            <w:shd w:val="clear" w:color="auto" w:fill="auto"/>
            <w:noWrap/>
            <w:vAlign w:val="center"/>
            <w:hideMark/>
          </w:tcPr>
          <w:p w14:paraId="4EA2A5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61362FE"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FD9001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2E4FF0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618310B"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091E3E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85A2EB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6BF93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E9402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4280,85</w:t>
            </w:r>
          </w:p>
        </w:tc>
        <w:tc>
          <w:tcPr>
            <w:tcW w:w="711" w:type="dxa"/>
            <w:tcBorders>
              <w:top w:val="nil"/>
              <w:left w:val="nil"/>
              <w:bottom w:val="single" w:sz="4" w:space="0" w:color="auto"/>
              <w:right w:val="single" w:sz="4" w:space="0" w:color="auto"/>
            </w:tcBorders>
            <w:shd w:val="clear" w:color="000000" w:fill="F2DCDB"/>
            <w:vAlign w:val="center"/>
            <w:hideMark/>
          </w:tcPr>
          <w:p w14:paraId="6F2128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1,80</w:t>
            </w:r>
          </w:p>
        </w:tc>
      </w:tr>
      <w:tr w:rsidR="00286820" w:rsidRPr="00F42521" w14:paraId="7A6342CE"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C9887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E84D6B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692DAE4D"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ԱԴՀ-1-2, ԳԴՀ-1-12,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=1,20-1,32</w:t>
            </w:r>
          </w:p>
        </w:tc>
        <w:tc>
          <w:tcPr>
            <w:tcW w:w="1192" w:type="dxa"/>
            <w:tcBorders>
              <w:top w:val="nil"/>
              <w:left w:val="nil"/>
              <w:bottom w:val="single" w:sz="4" w:space="0" w:color="auto"/>
              <w:right w:val="single" w:sz="4" w:space="0" w:color="auto"/>
            </w:tcBorders>
            <w:shd w:val="clear" w:color="auto" w:fill="auto"/>
            <w:vAlign w:val="center"/>
            <w:hideMark/>
          </w:tcPr>
          <w:p w14:paraId="1884A3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391A0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4D1B8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C9D08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F4A24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9930E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06CC4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7,17</w:t>
            </w:r>
          </w:p>
        </w:tc>
        <w:tc>
          <w:tcPr>
            <w:tcW w:w="1505" w:type="dxa"/>
            <w:tcBorders>
              <w:top w:val="nil"/>
              <w:left w:val="nil"/>
              <w:bottom w:val="single" w:sz="4" w:space="0" w:color="auto"/>
              <w:right w:val="single" w:sz="4" w:space="0" w:color="auto"/>
            </w:tcBorders>
            <w:shd w:val="clear" w:color="auto" w:fill="auto"/>
            <w:vAlign w:val="center"/>
            <w:hideMark/>
          </w:tcPr>
          <w:p w14:paraId="18D87C5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4427E62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9B670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6FBD1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14,7</w:t>
            </w:r>
          </w:p>
        </w:tc>
        <w:tc>
          <w:tcPr>
            <w:tcW w:w="1244" w:type="dxa"/>
            <w:tcBorders>
              <w:top w:val="nil"/>
              <w:left w:val="nil"/>
              <w:bottom w:val="single" w:sz="4" w:space="0" w:color="auto"/>
              <w:right w:val="single" w:sz="4" w:space="0" w:color="auto"/>
            </w:tcBorders>
            <w:shd w:val="clear" w:color="auto" w:fill="auto"/>
            <w:noWrap/>
            <w:vAlign w:val="center"/>
            <w:hideMark/>
          </w:tcPr>
          <w:p w14:paraId="359AA4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08A702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628,16</w:t>
            </w:r>
          </w:p>
        </w:tc>
        <w:tc>
          <w:tcPr>
            <w:tcW w:w="711" w:type="dxa"/>
            <w:tcBorders>
              <w:top w:val="nil"/>
              <w:left w:val="nil"/>
              <w:bottom w:val="single" w:sz="4" w:space="0" w:color="auto"/>
              <w:right w:val="single" w:sz="4" w:space="0" w:color="auto"/>
            </w:tcBorders>
            <w:shd w:val="clear" w:color="auto" w:fill="auto"/>
            <w:noWrap/>
            <w:vAlign w:val="center"/>
            <w:hideMark/>
          </w:tcPr>
          <w:p w14:paraId="0A28DC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A8A54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F5ABB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7,18</w:t>
            </w:r>
          </w:p>
        </w:tc>
        <w:tc>
          <w:tcPr>
            <w:tcW w:w="1505" w:type="dxa"/>
            <w:tcBorders>
              <w:top w:val="nil"/>
              <w:left w:val="nil"/>
              <w:bottom w:val="single" w:sz="4" w:space="0" w:color="auto"/>
              <w:right w:val="single" w:sz="4" w:space="0" w:color="auto"/>
            </w:tcBorders>
            <w:shd w:val="clear" w:color="auto" w:fill="auto"/>
            <w:vAlign w:val="center"/>
            <w:hideMark/>
          </w:tcPr>
          <w:p w14:paraId="1ACA56B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F6E6BD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A2C3F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E9A1D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4,100</w:t>
            </w:r>
          </w:p>
        </w:tc>
        <w:tc>
          <w:tcPr>
            <w:tcW w:w="1244" w:type="dxa"/>
            <w:tcBorders>
              <w:top w:val="nil"/>
              <w:left w:val="nil"/>
              <w:bottom w:val="single" w:sz="4" w:space="0" w:color="auto"/>
              <w:right w:val="single" w:sz="4" w:space="0" w:color="auto"/>
            </w:tcBorders>
            <w:shd w:val="clear" w:color="auto" w:fill="auto"/>
            <w:noWrap/>
            <w:vAlign w:val="center"/>
            <w:hideMark/>
          </w:tcPr>
          <w:p w14:paraId="7966F3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7DA1E5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151,28</w:t>
            </w:r>
          </w:p>
        </w:tc>
        <w:tc>
          <w:tcPr>
            <w:tcW w:w="711" w:type="dxa"/>
            <w:tcBorders>
              <w:top w:val="nil"/>
              <w:left w:val="nil"/>
              <w:bottom w:val="single" w:sz="4" w:space="0" w:color="auto"/>
              <w:right w:val="single" w:sz="4" w:space="0" w:color="auto"/>
            </w:tcBorders>
            <w:shd w:val="clear" w:color="auto" w:fill="auto"/>
            <w:noWrap/>
            <w:vAlign w:val="center"/>
            <w:hideMark/>
          </w:tcPr>
          <w:p w14:paraId="470101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B59E1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D87CB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7,19</w:t>
            </w:r>
          </w:p>
        </w:tc>
        <w:tc>
          <w:tcPr>
            <w:tcW w:w="1505" w:type="dxa"/>
            <w:tcBorders>
              <w:top w:val="nil"/>
              <w:left w:val="nil"/>
              <w:bottom w:val="single" w:sz="4" w:space="0" w:color="auto"/>
              <w:right w:val="single" w:sz="4" w:space="0" w:color="auto"/>
            </w:tcBorders>
            <w:shd w:val="clear" w:color="auto" w:fill="auto"/>
            <w:vAlign w:val="center"/>
            <w:hideMark/>
          </w:tcPr>
          <w:p w14:paraId="583450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9F263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2D156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3DE4C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7,40</w:t>
            </w:r>
          </w:p>
        </w:tc>
        <w:tc>
          <w:tcPr>
            <w:tcW w:w="1244" w:type="dxa"/>
            <w:tcBorders>
              <w:top w:val="nil"/>
              <w:left w:val="nil"/>
              <w:bottom w:val="single" w:sz="4" w:space="0" w:color="auto"/>
              <w:right w:val="single" w:sz="4" w:space="0" w:color="auto"/>
            </w:tcBorders>
            <w:shd w:val="clear" w:color="auto" w:fill="auto"/>
            <w:noWrap/>
            <w:vAlign w:val="center"/>
            <w:hideMark/>
          </w:tcPr>
          <w:p w14:paraId="022870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6460C35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311,41</w:t>
            </w:r>
          </w:p>
        </w:tc>
        <w:tc>
          <w:tcPr>
            <w:tcW w:w="711" w:type="dxa"/>
            <w:tcBorders>
              <w:top w:val="nil"/>
              <w:left w:val="nil"/>
              <w:bottom w:val="single" w:sz="4" w:space="0" w:color="auto"/>
              <w:right w:val="single" w:sz="4" w:space="0" w:color="auto"/>
            </w:tcBorders>
            <w:shd w:val="clear" w:color="auto" w:fill="auto"/>
            <w:noWrap/>
            <w:vAlign w:val="center"/>
            <w:hideMark/>
          </w:tcPr>
          <w:p w14:paraId="6F321D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3A2966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7FE70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7,20</w:t>
            </w:r>
          </w:p>
        </w:tc>
        <w:tc>
          <w:tcPr>
            <w:tcW w:w="1505" w:type="dxa"/>
            <w:tcBorders>
              <w:top w:val="nil"/>
              <w:left w:val="nil"/>
              <w:bottom w:val="single" w:sz="4" w:space="0" w:color="auto"/>
              <w:right w:val="single" w:sz="4" w:space="0" w:color="auto"/>
            </w:tcBorders>
            <w:shd w:val="clear" w:color="auto" w:fill="auto"/>
            <w:vAlign w:val="center"/>
            <w:hideMark/>
          </w:tcPr>
          <w:p w14:paraId="7FCFA4D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BF3415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E1DAB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34356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79692F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5349CD3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414,65</w:t>
            </w:r>
          </w:p>
        </w:tc>
        <w:tc>
          <w:tcPr>
            <w:tcW w:w="711" w:type="dxa"/>
            <w:tcBorders>
              <w:top w:val="nil"/>
              <w:left w:val="nil"/>
              <w:bottom w:val="single" w:sz="4" w:space="0" w:color="auto"/>
              <w:right w:val="single" w:sz="4" w:space="0" w:color="auto"/>
            </w:tcBorders>
            <w:shd w:val="clear" w:color="auto" w:fill="auto"/>
            <w:noWrap/>
            <w:vAlign w:val="center"/>
            <w:hideMark/>
          </w:tcPr>
          <w:p w14:paraId="51534C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7FEC5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70363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7,21</w:t>
            </w:r>
          </w:p>
        </w:tc>
        <w:tc>
          <w:tcPr>
            <w:tcW w:w="1505" w:type="dxa"/>
            <w:tcBorders>
              <w:top w:val="nil"/>
              <w:left w:val="nil"/>
              <w:bottom w:val="single" w:sz="4" w:space="0" w:color="auto"/>
              <w:right w:val="single" w:sz="4" w:space="0" w:color="auto"/>
            </w:tcBorders>
            <w:shd w:val="clear" w:color="auto" w:fill="auto"/>
            <w:vAlign w:val="center"/>
            <w:hideMark/>
          </w:tcPr>
          <w:p w14:paraId="5EDBFB06"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839ED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15427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475CF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269AEA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2018F2A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368,58</w:t>
            </w:r>
          </w:p>
        </w:tc>
        <w:tc>
          <w:tcPr>
            <w:tcW w:w="711" w:type="dxa"/>
            <w:tcBorders>
              <w:top w:val="nil"/>
              <w:left w:val="nil"/>
              <w:bottom w:val="single" w:sz="4" w:space="0" w:color="auto"/>
              <w:right w:val="single" w:sz="4" w:space="0" w:color="auto"/>
            </w:tcBorders>
            <w:shd w:val="clear" w:color="auto" w:fill="auto"/>
            <w:noWrap/>
            <w:vAlign w:val="center"/>
            <w:hideMark/>
          </w:tcPr>
          <w:p w14:paraId="782228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65AEAC"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9A779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7,22</w:t>
            </w:r>
          </w:p>
        </w:tc>
        <w:tc>
          <w:tcPr>
            <w:tcW w:w="1505" w:type="dxa"/>
            <w:tcBorders>
              <w:top w:val="nil"/>
              <w:left w:val="nil"/>
              <w:bottom w:val="single" w:sz="4" w:space="0" w:color="auto"/>
              <w:right w:val="single" w:sz="4" w:space="0" w:color="auto"/>
            </w:tcBorders>
            <w:shd w:val="clear" w:color="auto" w:fill="auto"/>
            <w:vAlign w:val="center"/>
            <w:hideMark/>
          </w:tcPr>
          <w:p w14:paraId="47EA6E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7ACD9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D22BC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B7C8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0D923F5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3E93E8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1721,85</w:t>
            </w:r>
          </w:p>
        </w:tc>
        <w:tc>
          <w:tcPr>
            <w:tcW w:w="711" w:type="dxa"/>
            <w:tcBorders>
              <w:top w:val="nil"/>
              <w:left w:val="nil"/>
              <w:bottom w:val="single" w:sz="4" w:space="0" w:color="auto"/>
              <w:right w:val="single" w:sz="4" w:space="0" w:color="auto"/>
            </w:tcBorders>
            <w:shd w:val="clear" w:color="auto" w:fill="auto"/>
            <w:noWrap/>
            <w:vAlign w:val="center"/>
            <w:hideMark/>
          </w:tcPr>
          <w:p w14:paraId="4B4014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1B4323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EAF26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7,23</w:t>
            </w:r>
          </w:p>
        </w:tc>
        <w:tc>
          <w:tcPr>
            <w:tcW w:w="1505" w:type="dxa"/>
            <w:tcBorders>
              <w:top w:val="nil"/>
              <w:left w:val="nil"/>
              <w:bottom w:val="single" w:sz="4" w:space="0" w:color="auto"/>
              <w:right w:val="single" w:sz="4" w:space="0" w:color="auto"/>
            </w:tcBorders>
            <w:shd w:val="clear" w:color="auto" w:fill="auto"/>
            <w:vAlign w:val="center"/>
            <w:hideMark/>
          </w:tcPr>
          <w:p w14:paraId="7F62EF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1189F7D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Սեյսմակայունության մետաղական կապող էլեմենտներ, պողպատե թիթեղ 6մմ, արժեք, մատակարարում, </w:t>
            </w:r>
            <w:r w:rsidRPr="00286820">
              <w:rPr>
                <w:rFonts w:ascii="Sylfaen" w:hAnsi="Sylfaen" w:cs="Arial"/>
                <w:sz w:val="22"/>
                <w:szCs w:val="22"/>
                <w:lang w:val="ru-RU" w:eastAsia="ru-RU"/>
              </w:rPr>
              <w:lastRenderedPageBreak/>
              <w:t>տեղադրում</w:t>
            </w:r>
          </w:p>
        </w:tc>
        <w:tc>
          <w:tcPr>
            <w:tcW w:w="1192" w:type="dxa"/>
            <w:tcBorders>
              <w:top w:val="nil"/>
              <w:left w:val="nil"/>
              <w:bottom w:val="single" w:sz="4" w:space="0" w:color="auto"/>
              <w:right w:val="single" w:sz="4" w:space="0" w:color="auto"/>
            </w:tcBorders>
            <w:shd w:val="clear" w:color="auto" w:fill="auto"/>
            <w:vAlign w:val="center"/>
            <w:hideMark/>
          </w:tcPr>
          <w:p w14:paraId="74F672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տ</w:t>
            </w:r>
          </w:p>
        </w:tc>
        <w:tc>
          <w:tcPr>
            <w:tcW w:w="1092" w:type="dxa"/>
            <w:tcBorders>
              <w:top w:val="nil"/>
              <w:left w:val="nil"/>
              <w:bottom w:val="single" w:sz="4" w:space="0" w:color="auto"/>
              <w:right w:val="single" w:sz="4" w:space="0" w:color="auto"/>
            </w:tcBorders>
            <w:shd w:val="clear" w:color="auto" w:fill="auto"/>
            <w:vAlign w:val="center"/>
            <w:hideMark/>
          </w:tcPr>
          <w:p w14:paraId="2DA613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0,0840</w:t>
            </w:r>
          </w:p>
        </w:tc>
        <w:tc>
          <w:tcPr>
            <w:tcW w:w="1244" w:type="dxa"/>
            <w:tcBorders>
              <w:top w:val="nil"/>
              <w:left w:val="nil"/>
              <w:bottom w:val="single" w:sz="4" w:space="0" w:color="auto"/>
              <w:right w:val="single" w:sz="4" w:space="0" w:color="auto"/>
            </w:tcBorders>
            <w:shd w:val="clear" w:color="auto" w:fill="auto"/>
            <w:noWrap/>
            <w:vAlign w:val="center"/>
            <w:hideMark/>
          </w:tcPr>
          <w:p w14:paraId="5733BE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77294D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59,80</w:t>
            </w:r>
          </w:p>
        </w:tc>
        <w:tc>
          <w:tcPr>
            <w:tcW w:w="711" w:type="dxa"/>
            <w:tcBorders>
              <w:top w:val="nil"/>
              <w:left w:val="nil"/>
              <w:bottom w:val="single" w:sz="4" w:space="0" w:color="auto"/>
              <w:right w:val="single" w:sz="4" w:space="0" w:color="auto"/>
            </w:tcBorders>
            <w:shd w:val="clear" w:color="auto" w:fill="auto"/>
            <w:noWrap/>
            <w:vAlign w:val="center"/>
            <w:hideMark/>
          </w:tcPr>
          <w:p w14:paraId="068B1B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99354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F690C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7,24</w:t>
            </w:r>
          </w:p>
        </w:tc>
        <w:tc>
          <w:tcPr>
            <w:tcW w:w="1505" w:type="dxa"/>
            <w:tcBorders>
              <w:top w:val="nil"/>
              <w:left w:val="nil"/>
              <w:bottom w:val="single" w:sz="4" w:space="0" w:color="auto"/>
              <w:right w:val="single" w:sz="4" w:space="0" w:color="auto"/>
            </w:tcBorders>
            <w:shd w:val="clear" w:color="auto" w:fill="auto"/>
            <w:vAlign w:val="center"/>
            <w:hideMark/>
          </w:tcPr>
          <w:p w14:paraId="461C78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4D49D9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251B45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24894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62,8</w:t>
            </w:r>
          </w:p>
        </w:tc>
        <w:tc>
          <w:tcPr>
            <w:tcW w:w="1244" w:type="dxa"/>
            <w:tcBorders>
              <w:top w:val="nil"/>
              <w:left w:val="nil"/>
              <w:bottom w:val="single" w:sz="4" w:space="0" w:color="auto"/>
              <w:right w:val="single" w:sz="4" w:space="0" w:color="auto"/>
            </w:tcBorders>
            <w:shd w:val="clear" w:color="auto" w:fill="auto"/>
            <w:noWrap/>
            <w:vAlign w:val="center"/>
            <w:hideMark/>
          </w:tcPr>
          <w:p w14:paraId="556A88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730368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69,44</w:t>
            </w:r>
          </w:p>
        </w:tc>
        <w:tc>
          <w:tcPr>
            <w:tcW w:w="711" w:type="dxa"/>
            <w:tcBorders>
              <w:top w:val="nil"/>
              <w:left w:val="nil"/>
              <w:bottom w:val="single" w:sz="4" w:space="0" w:color="auto"/>
              <w:right w:val="single" w:sz="4" w:space="0" w:color="auto"/>
            </w:tcBorders>
            <w:shd w:val="clear" w:color="auto" w:fill="auto"/>
            <w:noWrap/>
            <w:vAlign w:val="center"/>
            <w:hideMark/>
          </w:tcPr>
          <w:p w14:paraId="64D738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3A8C6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9EA0B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7,25</w:t>
            </w:r>
          </w:p>
        </w:tc>
        <w:tc>
          <w:tcPr>
            <w:tcW w:w="1505" w:type="dxa"/>
            <w:tcBorders>
              <w:top w:val="nil"/>
              <w:left w:val="nil"/>
              <w:bottom w:val="single" w:sz="4" w:space="0" w:color="auto"/>
              <w:right w:val="single" w:sz="4" w:space="0" w:color="auto"/>
            </w:tcBorders>
            <w:shd w:val="clear" w:color="auto" w:fill="auto"/>
            <w:vAlign w:val="center"/>
            <w:hideMark/>
          </w:tcPr>
          <w:p w14:paraId="1787785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4320C43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B13B88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1E9A47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0,084</w:t>
            </w:r>
          </w:p>
        </w:tc>
        <w:tc>
          <w:tcPr>
            <w:tcW w:w="1244" w:type="dxa"/>
            <w:tcBorders>
              <w:top w:val="nil"/>
              <w:left w:val="nil"/>
              <w:bottom w:val="single" w:sz="4" w:space="0" w:color="auto"/>
              <w:right w:val="single" w:sz="4" w:space="0" w:color="auto"/>
            </w:tcBorders>
            <w:shd w:val="clear" w:color="auto" w:fill="auto"/>
            <w:noWrap/>
            <w:vAlign w:val="center"/>
            <w:hideMark/>
          </w:tcPr>
          <w:p w14:paraId="1FAAE9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7AD4D8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14:paraId="5271BB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73B62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2A3F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7,26</w:t>
            </w:r>
          </w:p>
        </w:tc>
        <w:tc>
          <w:tcPr>
            <w:tcW w:w="1505" w:type="dxa"/>
            <w:tcBorders>
              <w:top w:val="nil"/>
              <w:left w:val="nil"/>
              <w:bottom w:val="single" w:sz="4" w:space="0" w:color="auto"/>
              <w:right w:val="single" w:sz="4" w:space="0" w:color="auto"/>
            </w:tcBorders>
            <w:shd w:val="clear" w:color="auto" w:fill="auto"/>
            <w:vAlign w:val="center"/>
            <w:hideMark/>
          </w:tcPr>
          <w:p w14:paraId="1CE49EB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09A92D2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3A3692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AAF72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w:t>
            </w:r>
          </w:p>
        </w:tc>
        <w:tc>
          <w:tcPr>
            <w:tcW w:w="1244" w:type="dxa"/>
            <w:tcBorders>
              <w:top w:val="nil"/>
              <w:left w:val="nil"/>
              <w:bottom w:val="single" w:sz="4" w:space="0" w:color="auto"/>
              <w:right w:val="single" w:sz="4" w:space="0" w:color="auto"/>
            </w:tcBorders>
            <w:shd w:val="clear" w:color="auto" w:fill="auto"/>
            <w:noWrap/>
            <w:vAlign w:val="center"/>
            <w:hideMark/>
          </w:tcPr>
          <w:p w14:paraId="17D401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3B3B52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13,89</w:t>
            </w:r>
          </w:p>
        </w:tc>
        <w:tc>
          <w:tcPr>
            <w:tcW w:w="711" w:type="dxa"/>
            <w:tcBorders>
              <w:top w:val="nil"/>
              <w:left w:val="nil"/>
              <w:bottom w:val="single" w:sz="4" w:space="0" w:color="auto"/>
              <w:right w:val="single" w:sz="4" w:space="0" w:color="auto"/>
            </w:tcBorders>
            <w:shd w:val="clear" w:color="auto" w:fill="auto"/>
            <w:noWrap/>
            <w:vAlign w:val="center"/>
            <w:hideMark/>
          </w:tcPr>
          <w:p w14:paraId="6DD730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D0207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91F53A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1D8052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74A95D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36234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995CD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2E675D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E43376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3740,18</w:t>
            </w:r>
          </w:p>
        </w:tc>
        <w:tc>
          <w:tcPr>
            <w:tcW w:w="711" w:type="dxa"/>
            <w:tcBorders>
              <w:top w:val="nil"/>
              <w:left w:val="nil"/>
              <w:bottom w:val="single" w:sz="4" w:space="0" w:color="auto"/>
              <w:right w:val="single" w:sz="4" w:space="0" w:color="auto"/>
            </w:tcBorders>
            <w:shd w:val="clear" w:color="000000" w:fill="F2DCDB"/>
            <w:vAlign w:val="center"/>
            <w:hideMark/>
          </w:tcPr>
          <w:p w14:paraId="63B07D9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1,57</w:t>
            </w:r>
          </w:p>
        </w:tc>
      </w:tr>
      <w:tr w:rsidR="00286820" w:rsidRPr="00286820" w14:paraId="36DEA68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F7B528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91A975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0C2D576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7-րդ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427DC5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6E0079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233771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110B7F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17879,34</w:t>
            </w:r>
          </w:p>
        </w:tc>
        <w:tc>
          <w:tcPr>
            <w:tcW w:w="711" w:type="dxa"/>
            <w:tcBorders>
              <w:top w:val="nil"/>
              <w:left w:val="nil"/>
              <w:bottom w:val="single" w:sz="4" w:space="0" w:color="auto"/>
              <w:right w:val="single" w:sz="4" w:space="0" w:color="auto"/>
            </w:tcBorders>
            <w:shd w:val="clear" w:color="000000" w:fill="D8E4BC"/>
            <w:vAlign w:val="center"/>
            <w:hideMark/>
          </w:tcPr>
          <w:p w14:paraId="196E48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7,52</w:t>
            </w:r>
          </w:p>
        </w:tc>
      </w:tr>
      <w:tr w:rsidR="00286820" w:rsidRPr="00286820" w14:paraId="1188746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6A6F30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DC5AA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43387B8F"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8.Կոյուղու կոլեկտոր Կ-10</w:t>
            </w:r>
          </w:p>
        </w:tc>
        <w:tc>
          <w:tcPr>
            <w:tcW w:w="1192" w:type="dxa"/>
            <w:tcBorders>
              <w:top w:val="nil"/>
              <w:left w:val="nil"/>
              <w:bottom w:val="single" w:sz="4" w:space="0" w:color="auto"/>
              <w:right w:val="single" w:sz="4" w:space="0" w:color="auto"/>
            </w:tcBorders>
            <w:shd w:val="clear" w:color="000000" w:fill="FCD5B4"/>
            <w:hideMark/>
          </w:tcPr>
          <w:p w14:paraId="68E8FB48"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CFCED4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E2844E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09E8A9B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3DC389C1"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3799517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AE64B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2FE149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70C84555"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4E18B1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246B1E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C72AB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62361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65A77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2813B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D6C3E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w:t>
            </w:r>
          </w:p>
        </w:tc>
        <w:tc>
          <w:tcPr>
            <w:tcW w:w="1505" w:type="dxa"/>
            <w:tcBorders>
              <w:top w:val="nil"/>
              <w:left w:val="nil"/>
              <w:bottom w:val="single" w:sz="4" w:space="0" w:color="auto"/>
              <w:right w:val="single" w:sz="4" w:space="0" w:color="auto"/>
            </w:tcBorders>
            <w:shd w:val="clear" w:color="auto" w:fill="auto"/>
            <w:vAlign w:val="center"/>
            <w:hideMark/>
          </w:tcPr>
          <w:p w14:paraId="3D25686E"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F2407B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044819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CFF46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1076,0</w:t>
            </w:r>
          </w:p>
        </w:tc>
        <w:tc>
          <w:tcPr>
            <w:tcW w:w="1244" w:type="dxa"/>
            <w:tcBorders>
              <w:top w:val="nil"/>
              <w:left w:val="nil"/>
              <w:bottom w:val="single" w:sz="4" w:space="0" w:color="auto"/>
              <w:right w:val="single" w:sz="4" w:space="0" w:color="auto"/>
            </w:tcBorders>
            <w:shd w:val="clear" w:color="auto" w:fill="auto"/>
            <w:noWrap/>
            <w:vAlign w:val="center"/>
            <w:hideMark/>
          </w:tcPr>
          <w:p w14:paraId="48308C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0995F03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112,81</w:t>
            </w:r>
          </w:p>
        </w:tc>
        <w:tc>
          <w:tcPr>
            <w:tcW w:w="711" w:type="dxa"/>
            <w:tcBorders>
              <w:top w:val="nil"/>
              <w:left w:val="nil"/>
              <w:bottom w:val="single" w:sz="4" w:space="0" w:color="auto"/>
              <w:right w:val="single" w:sz="4" w:space="0" w:color="auto"/>
            </w:tcBorders>
            <w:shd w:val="clear" w:color="auto" w:fill="auto"/>
            <w:noWrap/>
            <w:vAlign w:val="center"/>
            <w:hideMark/>
          </w:tcPr>
          <w:p w14:paraId="582CFE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4815BF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889DE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w:t>
            </w:r>
          </w:p>
        </w:tc>
        <w:tc>
          <w:tcPr>
            <w:tcW w:w="1505" w:type="dxa"/>
            <w:tcBorders>
              <w:top w:val="nil"/>
              <w:left w:val="nil"/>
              <w:bottom w:val="single" w:sz="4" w:space="0" w:color="auto"/>
              <w:right w:val="single" w:sz="4" w:space="0" w:color="auto"/>
            </w:tcBorders>
            <w:shd w:val="clear" w:color="auto" w:fill="auto"/>
            <w:vAlign w:val="center"/>
            <w:hideMark/>
          </w:tcPr>
          <w:p w14:paraId="591EAB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08B8F9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3B498A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44146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87,4</w:t>
            </w:r>
          </w:p>
        </w:tc>
        <w:tc>
          <w:tcPr>
            <w:tcW w:w="1244" w:type="dxa"/>
            <w:tcBorders>
              <w:top w:val="nil"/>
              <w:left w:val="nil"/>
              <w:bottom w:val="single" w:sz="4" w:space="0" w:color="auto"/>
              <w:right w:val="single" w:sz="4" w:space="0" w:color="auto"/>
            </w:tcBorders>
            <w:shd w:val="clear" w:color="auto" w:fill="auto"/>
            <w:noWrap/>
            <w:vAlign w:val="center"/>
            <w:hideMark/>
          </w:tcPr>
          <w:p w14:paraId="41CEE6F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9806DA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88,07</w:t>
            </w:r>
          </w:p>
        </w:tc>
        <w:tc>
          <w:tcPr>
            <w:tcW w:w="711" w:type="dxa"/>
            <w:tcBorders>
              <w:top w:val="nil"/>
              <w:left w:val="nil"/>
              <w:bottom w:val="single" w:sz="4" w:space="0" w:color="auto"/>
              <w:right w:val="single" w:sz="4" w:space="0" w:color="auto"/>
            </w:tcBorders>
            <w:shd w:val="clear" w:color="auto" w:fill="auto"/>
            <w:noWrap/>
            <w:vAlign w:val="center"/>
            <w:hideMark/>
          </w:tcPr>
          <w:p w14:paraId="0EFA54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3F93F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B15FC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8,3</w:t>
            </w:r>
          </w:p>
        </w:tc>
        <w:tc>
          <w:tcPr>
            <w:tcW w:w="1505" w:type="dxa"/>
            <w:tcBorders>
              <w:top w:val="nil"/>
              <w:left w:val="nil"/>
              <w:bottom w:val="single" w:sz="4" w:space="0" w:color="auto"/>
              <w:right w:val="single" w:sz="4" w:space="0" w:color="auto"/>
            </w:tcBorders>
            <w:shd w:val="clear" w:color="auto" w:fill="auto"/>
            <w:vAlign w:val="center"/>
            <w:hideMark/>
          </w:tcPr>
          <w:p w14:paraId="6CB441B6"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A49DCF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EAE3D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D7E29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183,54</w:t>
            </w:r>
          </w:p>
        </w:tc>
        <w:tc>
          <w:tcPr>
            <w:tcW w:w="1244" w:type="dxa"/>
            <w:tcBorders>
              <w:top w:val="nil"/>
              <w:left w:val="nil"/>
              <w:bottom w:val="single" w:sz="4" w:space="0" w:color="auto"/>
              <w:right w:val="single" w:sz="4" w:space="0" w:color="auto"/>
            </w:tcBorders>
            <w:shd w:val="clear" w:color="auto" w:fill="auto"/>
            <w:noWrap/>
            <w:vAlign w:val="center"/>
            <w:hideMark/>
          </w:tcPr>
          <w:p w14:paraId="4C02EE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278E00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36,08</w:t>
            </w:r>
          </w:p>
        </w:tc>
        <w:tc>
          <w:tcPr>
            <w:tcW w:w="711" w:type="dxa"/>
            <w:tcBorders>
              <w:top w:val="nil"/>
              <w:left w:val="nil"/>
              <w:bottom w:val="single" w:sz="4" w:space="0" w:color="auto"/>
              <w:right w:val="single" w:sz="4" w:space="0" w:color="auto"/>
            </w:tcBorders>
            <w:shd w:val="clear" w:color="auto" w:fill="auto"/>
            <w:noWrap/>
            <w:vAlign w:val="center"/>
            <w:hideMark/>
          </w:tcPr>
          <w:p w14:paraId="0DBD17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24F552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1B36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8,4</w:t>
            </w:r>
          </w:p>
        </w:tc>
        <w:tc>
          <w:tcPr>
            <w:tcW w:w="1505" w:type="dxa"/>
            <w:tcBorders>
              <w:top w:val="nil"/>
              <w:left w:val="nil"/>
              <w:bottom w:val="single" w:sz="4" w:space="0" w:color="auto"/>
              <w:right w:val="single" w:sz="4" w:space="0" w:color="auto"/>
            </w:tcBorders>
            <w:shd w:val="clear" w:color="auto" w:fill="auto"/>
            <w:vAlign w:val="center"/>
            <w:hideMark/>
          </w:tcPr>
          <w:p w14:paraId="0318F808"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FEFEAE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21368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DAC2D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183,54</w:t>
            </w:r>
          </w:p>
        </w:tc>
        <w:tc>
          <w:tcPr>
            <w:tcW w:w="1244" w:type="dxa"/>
            <w:tcBorders>
              <w:top w:val="nil"/>
              <w:left w:val="nil"/>
              <w:bottom w:val="single" w:sz="4" w:space="0" w:color="auto"/>
              <w:right w:val="single" w:sz="4" w:space="0" w:color="auto"/>
            </w:tcBorders>
            <w:shd w:val="clear" w:color="auto" w:fill="auto"/>
            <w:noWrap/>
            <w:vAlign w:val="center"/>
            <w:hideMark/>
          </w:tcPr>
          <w:p w14:paraId="7153A6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13915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24,05</w:t>
            </w:r>
          </w:p>
        </w:tc>
        <w:tc>
          <w:tcPr>
            <w:tcW w:w="711" w:type="dxa"/>
            <w:tcBorders>
              <w:top w:val="nil"/>
              <w:left w:val="nil"/>
              <w:bottom w:val="single" w:sz="4" w:space="0" w:color="auto"/>
              <w:right w:val="single" w:sz="4" w:space="0" w:color="auto"/>
            </w:tcBorders>
            <w:shd w:val="clear" w:color="auto" w:fill="auto"/>
            <w:noWrap/>
            <w:vAlign w:val="center"/>
            <w:hideMark/>
          </w:tcPr>
          <w:p w14:paraId="75EAF8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71F1C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8392A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8,5</w:t>
            </w:r>
          </w:p>
        </w:tc>
        <w:tc>
          <w:tcPr>
            <w:tcW w:w="1505" w:type="dxa"/>
            <w:tcBorders>
              <w:top w:val="nil"/>
              <w:left w:val="nil"/>
              <w:bottom w:val="single" w:sz="4" w:space="0" w:color="auto"/>
              <w:right w:val="single" w:sz="4" w:space="0" w:color="auto"/>
            </w:tcBorders>
            <w:shd w:val="clear" w:color="auto" w:fill="auto"/>
            <w:vAlign w:val="center"/>
            <w:hideMark/>
          </w:tcPr>
          <w:p w14:paraId="7A9E4C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25DBC66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B569E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50D78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432,4</w:t>
            </w:r>
          </w:p>
        </w:tc>
        <w:tc>
          <w:tcPr>
            <w:tcW w:w="1244" w:type="dxa"/>
            <w:tcBorders>
              <w:top w:val="nil"/>
              <w:left w:val="nil"/>
              <w:bottom w:val="single" w:sz="4" w:space="0" w:color="auto"/>
              <w:right w:val="single" w:sz="4" w:space="0" w:color="auto"/>
            </w:tcBorders>
            <w:shd w:val="clear" w:color="auto" w:fill="auto"/>
            <w:noWrap/>
            <w:vAlign w:val="center"/>
            <w:hideMark/>
          </w:tcPr>
          <w:p w14:paraId="30C9AC8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43EC62A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263,68</w:t>
            </w:r>
          </w:p>
        </w:tc>
        <w:tc>
          <w:tcPr>
            <w:tcW w:w="711" w:type="dxa"/>
            <w:tcBorders>
              <w:top w:val="nil"/>
              <w:left w:val="nil"/>
              <w:bottom w:val="single" w:sz="4" w:space="0" w:color="auto"/>
              <w:right w:val="single" w:sz="4" w:space="0" w:color="auto"/>
            </w:tcBorders>
            <w:shd w:val="clear" w:color="auto" w:fill="auto"/>
            <w:noWrap/>
            <w:vAlign w:val="center"/>
            <w:hideMark/>
          </w:tcPr>
          <w:p w14:paraId="5E916F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D7F2D4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5552E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8,6</w:t>
            </w:r>
          </w:p>
        </w:tc>
        <w:tc>
          <w:tcPr>
            <w:tcW w:w="1505" w:type="dxa"/>
            <w:tcBorders>
              <w:top w:val="nil"/>
              <w:left w:val="nil"/>
              <w:bottom w:val="single" w:sz="4" w:space="0" w:color="auto"/>
              <w:right w:val="single" w:sz="4" w:space="0" w:color="auto"/>
            </w:tcBorders>
            <w:shd w:val="clear" w:color="auto" w:fill="auto"/>
            <w:vAlign w:val="center"/>
            <w:hideMark/>
          </w:tcPr>
          <w:p w14:paraId="065A72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56E8CC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3C0BAF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746086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191,4</w:t>
            </w:r>
          </w:p>
        </w:tc>
        <w:tc>
          <w:tcPr>
            <w:tcW w:w="1244" w:type="dxa"/>
            <w:tcBorders>
              <w:top w:val="nil"/>
              <w:left w:val="nil"/>
              <w:bottom w:val="single" w:sz="4" w:space="0" w:color="auto"/>
              <w:right w:val="single" w:sz="4" w:space="0" w:color="auto"/>
            </w:tcBorders>
            <w:shd w:val="clear" w:color="auto" w:fill="auto"/>
            <w:noWrap/>
            <w:vAlign w:val="center"/>
            <w:hideMark/>
          </w:tcPr>
          <w:p w14:paraId="44BCB9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171D71B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144,00</w:t>
            </w:r>
          </w:p>
        </w:tc>
        <w:tc>
          <w:tcPr>
            <w:tcW w:w="711" w:type="dxa"/>
            <w:tcBorders>
              <w:top w:val="nil"/>
              <w:left w:val="nil"/>
              <w:bottom w:val="single" w:sz="4" w:space="0" w:color="auto"/>
              <w:right w:val="single" w:sz="4" w:space="0" w:color="auto"/>
            </w:tcBorders>
            <w:shd w:val="clear" w:color="auto" w:fill="auto"/>
            <w:noWrap/>
            <w:vAlign w:val="center"/>
            <w:hideMark/>
          </w:tcPr>
          <w:p w14:paraId="5F9FB8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6209C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F82DD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8,7</w:t>
            </w:r>
          </w:p>
        </w:tc>
        <w:tc>
          <w:tcPr>
            <w:tcW w:w="1505" w:type="dxa"/>
            <w:tcBorders>
              <w:top w:val="nil"/>
              <w:left w:val="nil"/>
              <w:bottom w:val="single" w:sz="4" w:space="0" w:color="auto"/>
              <w:right w:val="single" w:sz="4" w:space="0" w:color="auto"/>
            </w:tcBorders>
            <w:shd w:val="clear" w:color="auto" w:fill="auto"/>
            <w:vAlign w:val="center"/>
            <w:hideMark/>
          </w:tcPr>
          <w:p w14:paraId="660299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0CD6C0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5A023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8F4C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13,4</w:t>
            </w:r>
          </w:p>
        </w:tc>
        <w:tc>
          <w:tcPr>
            <w:tcW w:w="1244" w:type="dxa"/>
            <w:tcBorders>
              <w:top w:val="nil"/>
              <w:left w:val="nil"/>
              <w:bottom w:val="single" w:sz="4" w:space="0" w:color="auto"/>
              <w:right w:val="single" w:sz="4" w:space="0" w:color="auto"/>
            </w:tcBorders>
            <w:shd w:val="clear" w:color="auto" w:fill="auto"/>
            <w:noWrap/>
            <w:vAlign w:val="center"/>
            <w:hideMark/>
          </w:tcPr>
          <w:p w14:paraId="137ACC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690E821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80,35</w:t>
            </w:r>
          </w:p>
        </w:tc>
        <w:tc>
          <w:tcPr>
            <w:tcW w:w="711" w:type="dxa"/>
            <w:tcBorders>
              <w:top w:val="nil"/>
              <w:left w:val="nil"/>
              <w:bottom w:val="single" w:sz="4" w:space="0" w:color="auto"/>
              <w:right w:val="single" w:sz="4" w:space="0" w:color="auto"/>
            </w:tcBorders>
            <w:shd w:val="clear" w:color="auto" w:fill="auto"/>
            <w:noWrap/>
            <w:vAlign w:val="center"/>
            <w:hideMark/>
          </w:tcPr>
          <w:p w14:paraId="6CA0EA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86EF7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1EC6D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8,8</w:t>
            </w:r>
          </w:p>
        </w:tc>
        <w:tc>
          <w:tcPr>
            <w:tcW w:w="1505" w:type="dxa"/>
            <w:tcBorders>
              <w:top w:val="nil"/>
              <w:left w:val="nil"/>
              <w:bottom w:val="single" w:sz="4" w:space="0" w:color="auto"/>
              <w:right w:val="single" w:sz="4" w:space="0" w:color="auto"/>
            </w:tcBorders>
            <w:shd w:val="clear" w:color="auto" w:fill="auto"/>
            <w:vAlign w:val="center"/>
            <w:hideMark/>
          </w:tcPr>
          <w:p w14:paraId="67BE864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13318AB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EA24D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37CEB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178,4</w:t>
            </w:r>
          </w:p>
        </w:tc>
        <w:tc>
          <w:tcPr>
            <w:tcW w:w="1244" w:type="dxa"/>
            <w:tcBorders>
              <w:top w:val="nil"/>
              <w:left w:val="nil"/>
              <w:bottom w:val="single" w:sz="4" w:space="0" w:color="auto"/>
              <w:right w:val="single" w:sz="4" w:space="0" w:color="auto"/>
            </w:tcBorders>
            <w:shd w:val="clear" w:color="auto" w:fill="auto"/>
            <w:noWrap/>
            <w:vAlign w:val="center"/>
            <w:hideMark/>
          </w:tcPr>
          <w:p w14:paraId="4A73B2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538BE7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179,76</w:t>
            </w:r>
          </w:p>
        </w:tc>
        <w:tc>
          <w:tcPr>
            <w:tcW w:w="711" w:type="dxa"/>
            <w:tcBorders>
              <w:top w:val="nil"/>
              <w:left w:val="nil"/>
              <w:bottom w:val="single" w:sz="4" w:space="0" w:color="auto"/>
              <w:right w:val="single" w:sz="4" w:space="0" w:color="auto"/>
            </w:tcBorders>
            <w:shd w:val="clear" w:color="auto" w:fill="auto"/>
            <w:noWrap/>
            <w:vAlign w:val="center"/>
            <w:hideMark/>
          </w:tcPr>
          <w:p w14:paraId="393258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EC5CF5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9EA83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8,9</w:t>
            </w:r>
          </w:p>
        </w:tc>
        <w:tc>
          <w:tcPr>
            <w:tcW w:w="1505" w:type="dxa"/>
            <w:tcBorders>
              <w:top w:val="nil"/>
              <w:left w:val="nil"/>
              <w:bottom w:val="single" w:sz="4" w:space="0" w:color="auto"/>
              <w:right w:val="single" w:sz="4" w:space="0" w:color="auto"/>
            </w:tcBorders>
            <w:shd w:val="clear" w:color="auto" w:fill="auto"/>
            <w:vAlign w:val="center"/>
            <w:hideMark/>
          </w:tcPr>
          <w:p w14:paraId="7BA9027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DD0E5C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20AD2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42A7F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738,95</w:t>
            </w:r>
          </w:p>
        </w:tc>
        <w:tc>
          <w:tcPr>
            <w:tcW w:w="1244" w:type="dxa"/>
            <w:tcBorders>
              <w:top w:val="nil"/>
              <w:left w:val="nil"/>
              <w:bottom w:val="single" w:sz="4" w:space="0" w:color="auto"/>
              <w:right w:val="single" w:sz="4" w:space="0" w:color="auto"/>
            </w:tcBorders>
            <w:shd w:val="clear" w:color="auto" w:fill="auto"/>
            <w:noWrap/>
            <w:vAlign w:val="center"/>
            <w:hideMark/>
          </w:tcPr>
          <w:p w14:paraId="0D7B14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5CA4A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145,26</w:t>
            </w:r>
          </w:p>
        </w:tc>
        <w:tc>
          <w:tcPr>
            <w:tcW w:w="711" w:type="dxa"/>
            <w:tcBorders>
              <w:top w:val="nil"/>
              <w:left w:val="nil"/>
              <w:bottom w:val="single" w:sz="4" w:space="0" w:color="auto"/>
              <w:right w:val="single" w:sz="4" w:space="0" w:color="auto"/>
            </w:tcBorders>
            <w:shd w:val="clear" w:color="auto" w:fill="auto"/>
            <w:noWrap/>
            <w:vAlign w:val="center"/>
            <w:hideMark/>
          </w:tcPr>
          <w:p w14:paraId="7C9302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99B62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AFC8D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8,10</w:t>
            </w:r>
          </w:p>
        </w:tc>
        <w:tc>
          <w:tcPr>
            <w:tcW w:w="1505" w:type="dxa"/>
            <w:tcBorders>
              <w:top w:val="nil"/>
              <w:left w:val="nil"/>
              <w:bottom w:val="single" w:sz="4" w:space="0" w:color="auto"/>
              <w:right w:val="single" w:sz="4" w:space="0" w:color="auto"/>
            </w:tcBorders>
            <w:shd w:val="clear" w:color="auto" w:fill="auto"/>
            <w:vAlign w:val="center"/>
            <w:hideMark/>
          </w:tcPr>
          <w:p w14:paraId="73B7EB1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1C1CF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34DE9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F06A1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738,95</w:t>
            </w:r>
          </w:p>
        </w:tc>
        <w:tc>
          <w:tcPr>
            <w:tcW w:w="1244" w:type="dxa"/>
            <w:tcBorders>
              <w:top w:val="nil"/>
              <w:left w:val="nil"/>
              <w:bottom w:val="single" w:sz="4" w:space="0" w:color="auto"/>
              <w:right w:val="single" w:sz="4" w:space="0" w:color="auto"/>
            </w:tcBorders>
            <w:shd w:val="clear" w:color="auto" w:fill="auto"/>
            <w:noWrap/>
            <w:vAlign w:val="center"/>
            <w:hideMark/>
          </w:tcPr>
          <w:p w14:paraId="4C639B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2456A23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96,84</w:t>
            </w:r>
          </w:p>
        </w:tc>
        <w:tc>
          <w:tcPr>
            <w:tcW w:w="711" w:type="dxa"/>
            <w:tcBorders>
              <w:top w:val="nil"/>
              <w:left w:val="nil"/>
              <w:bottom w:val="single" w:sz="4" w:space="0" w:color="auto"/>
              <w:right w:val="single" w:sz="4" w:space="0" w:color="auto"/>
            </w:tcBorders>
            <w:shd w:val="clear" w:color="auto" w:fill="auto"/>
            <w:noWrap/>
            <w:vAlign w:val="center"/>
            <w:hideMark/>
          </w:tcPr>
          <w:p w14:paraId="2A9913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537A23"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EDDAB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8,11</w:t>
            </w:r>
          </w:p>
        </w:tc>
        <w:tc>
          <w:tcPr>
            <w:tcW w:w="1505" w:type="dxa"/>
            <w:tcBorders>
              <w:top w:val="nil"/>
              <w:left w:val="nil"/>
              <w:bottom w:val="single" w:sz="4" w:space="0" w:color="auto"/>
              <w:right w:val="single" w:sz="4" w:space="0" w:color="auto"/>
            </w:tcBorders>
            <w:shd w:val="clear" w:color="auto" w:fill="auto"/>
            <w:vAlign w:val="center"/>
            <w:hideMark/>
          </w:tcPr>
          <w:p w14:paraId="6BECBBE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73F17EC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29AA8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2443C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35,4</w:t>
            </w:r>
          </w:p>
        </w:tc>
        <w:tc>
          <w:tcPr>
            <w:tcW w:w="1244" w:type="dxa"/>
            <w:tcBorders>
              <w:top w:val="nil"/>
              <w:left w:val="nil"/>
              <w:bottom w:val="single" w:sz="4" w:space="0" w:color="auto"/>
              <w:right w:val="single" w:sz="4" w:space="0" w:color="auto"/>
            </w:tcBorders>
            <w:shd w:val="clear" w:color="auto" w:fill="auto"/>
            <w:noWrap/>
            <w:vAlign w:val="center"/>
            <w:hideMark/>
          </w:tcPr>
          <w:p w14:paraId="1EC53E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0FF5B8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243,19</w:t>
            </w:r>
          </w:p>
        </w:tc>
        <w:tc>
          <w:tcPr>
            <w:tcW w:w="711" w:type="dxa"/>
            <w:tcBorders>
              <w:top w:val="nil"/>
              <w:left w:val="nil"/>
              <w:bottom w:val="single" w:sz="4" w:space="0" w:color="auto"/>
              <w:right w:val="single" w:sz="4" w:space="0" w:color="auto"/>
            </w:tcBorders>
            <w:shd w:val="clear" w:color="auto" w:fill="auto"/>
            <w:noWrap/>
            <w:vAlign w:val="center"/>
            <w:hideMark/>
          </w:tcPr>
          <w:p w14:paraId="60B0C3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81576F7"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8190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8,12</w:t>
            </w:r>
          </w:p>
        </w:tc>
        <w:tc>
          <w:tcPr>
            <w:tcW w:w="1505" w:type="dxa"/>
            <w:tcBorders>
              <w:top w:val="nil"/>
              <w:left w:val="nil"/>
              <w:bottom w:val="single" w:sz="4" w:space="0" w:color="auto"/>
              <w:right w:val="single" w:sz="4" w:space="0" w:color="auto"/>
            </w:tcBorders>
            <w:shd w:val="clear" w:color="auto" w:fill="auto"/>
            <w:vAlign w:val="center"/>
            <w:hideMark/>
          </w:tcPr>
          <w:p w14:paraId="4692F9D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0F8782A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CACEA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0BE97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150,6</w:t>
            </w:r>
          </w:p>
        </w:tc>
        <w:tc>
          <w:tcPr>
            <w:tcW w:w="1244" w:type="dxa"/>
            <w:tcBorders>
              <w:top w:val="nil"/>
              <w:left w:val="nil"/>
              <w:bottom w:val="single" w:sz="4" w:space="0" w:color="auto"/>
              <w:right w:val="single" w:sz="4" w:space="0" w:color="auto"/>
            </w:tcBorders>
            <w:shd w:val="clear" w:color="auto" w:fill="auto"/>
            <w:noWrap/>
            <w:vAlign w:val="center"/>
            <w:hideMark/>
          </w:tcPr>
          <w:p w14:paraId="5AB812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62B4E4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813,05</w:t>
            </w:r>
          </w:p>
        </w:tc>
        <w:tc>
          <w:tcPr>
            <w:tcW w:w="711" w:type="dxa"/>
            <w:tcBorders>
              <w:top w:val="nil"/>
              <w:left w:val="nil"/>
              <w:bottom w:val="single" w:sz="4" w:space="0" w:color="auto"/>
              <w:right w:val="single" w:sz="4" w:space="0" w:color="auto"/>
            </w:tcBorders>
            <w:shd w:val="clear" w:color="auto" w:fill="auto"/>
            <w:noWrap/>
            <w:vAlign w:val="center"/>
            <w:hideMark/>
          </w:tcPr>
          <w:p w14:paraId="50A795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2B7C9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81BCD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8,13</w:t>
            </w:r>
          </w:p>
        </w:tc>
        <w:tc>
          <w:tcPr>
            <w:tcW w:w="1505" w:type="dxa"/>
            <w:tcBorders>
              <w:top w:val="nil"/>
              <w:left w:val="nil"/>
              <w:bottom w:val="single" w:sz="4" w:space="0" w:color="auto"/>
              <w:right w:val="single" w:sz="4" w:space="0" w:color="auto"/>
            </w:tcBorders>
            <w:shd w:val="clear" w:color="auto" w:fill="auto"/>
            <w:vAlign w:val="center"/>
            <w:hideMark/>
          </w:tcPr>
          <w:p w14:paraId="5E367F8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6BC6A4B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3EAA28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0EAE6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445,8</w:t>
            </w:r>
          </w:p>
        </w:tc>
        <w:tc>
          <w:tcPr>
            <w:tcW w:w="1244" w:type="dxa"/>
            <w:tcBorders>
              <w:top w:val="nil"/>
              <w:left w:val="nil"/>
              <w:bottom w:val="single" w:sz="4" w:space="0" w:color="auto"/>
              <w:right w:val="single" w:sz="4" w:space="0" w:color="auto"/>
            </w:tcBorders>
            <w:shd w:val="clear" w:color="auto" w:fill="auto"/>
            <w:noWrap/>
            <w:vAlign w:val="center"/>
            <w:hideMark/>
          </w:tcPr>
          <w:p w14:paraId="6E8E54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654D674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29,37</w:t>
            </w:r>
          </w:p>
        </w:tc>
        <w:tc>
          <w:tcPr>
            <w:tcW w:w="711" w:type="dxa"/>
            <w:tcBorders>
              <w:top w:val="nil"/>
              <w:left w:val="nil"/>
              <w:bottom w:val="single" w:sz="4" w:space="0" w:color="auto"/>
              <w:right w:val="single" w:sz="4" w:space="0" w:color="auto"/>
            </w:tcBorders>
            <w:shd w:val="clear" w:color="auto" w:fill="auto"/>
            <w:noWrap/>
            <w:vAlign w:val="center"/>
            <w:hideMark/>
          </w:tcPr>
          <w:p w14:paraId="657FFD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E05700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56CBA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8,14</w:t>
            </w:r>
          </w:p>
        </w:tc>
        <w:tc>
          <w:tcPr>
            <w:tcW w:w="1505" w:type="dxa"/>
            <w:tcBorders>
              <w:top w:val="nil"/>
              <w:left w:val="nil"/>
              <w:bottom w:val="single" w:sz="4" w:space="0" w:color="auto"/>
              <w:right w:val="single" w:sz="4" w:space="0" w:color="auto"/>
            </w:tcBorders>
            <w:shd w:val="clear" w:color="auto" w:fill="auto"/>
            <w:vAlign w:val="center"/>
            <w:hideMark/>
          </w:tcPr>
          <w:p w14:paraId="29D06F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3C4729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10F3C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099C5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445,8</w:t>
            </w:r>
          </w:p>
        </w:tc>
        <w:tc>
          <w:tcPr>
            <w:tcW w:w="1244" w:type="dxa"/>
            <w:tcBorders>
              <w:top w:val="nil"/>
              <w:left w:val="nil"/>
              <w:bottom w:val="single" w:sz="4" w:space="0" w:color="auto"/>
              <w:right w:val="single" w:sz="4" w:space="0" w:color="auto"/>
            </w:tcBorders>
            <w:shd w:val="clear" w:color="auto" w:fill="auto"/>
            <w:noWrap/>
            <w:vAlign w:val="center"/>
            <w:hideMark/>
          </w:tcPr>
          <w:p w14:paraId="762B30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71FF68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36,06</w:t>
            </w:r>
          </w:p>
        </w:tc>
        <w:tc>
          <w:tcPr>
            <w:tcW w:w="711" w:type="dxa"/>
            <w:tcBorders>
              <w:top w:val="nil"/>
              <w:left w:val="nil"/>
              <w:bottom w:val="single" w:sz="4" w:space="0" w:color="auto"/>
              <w:right w:val="single" w:sz="4" w:space="0" w:color="auto"/>
            </w:tcBorders>
            <w:shd w:val="clear" w:color="auto" w:fill="auto"/>
            <w:noWrap/>
            <w:vAlign w:val="center"/>
            <w:hideMark/>
          </w:tcPr>
          <w:p w14:paraId="6E542B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B2781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A703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8,15</w:t>
            </w:r>
          </w:p>
        </w:tc>
        <w:tc>
          <w:tcPr>
            <w:tcW w:w="1505" w:type="dxa"/>
            <w:tcBorders>
              <w:top w:val="nil"/>
              <w:left w:val="nil"/>
              <w:bottom w:val="single" w:sz="4" w:space="0" w:color="auto"/>
              <w:right w:val="single" w:sz="4" w:space="0" w:color="auto"/>
            </w:tcBorders>
            <w:shd w:val="clear" w:color="auto" w:fill="auto"/>
            <w:vAlign w:val="center"/>
            <w:hideMark/>
          </w:tcPr>
          <w:p w14:paraId="1F3EFCC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4E73401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66FAE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57697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369,8</w:t>
            </w:r>
          </w:p>
        </w:tc>
        <w:tc>
          <w:tcPr>
            <w:tcW w:w="1244" w:type="dxa"/>
            <w:tcBorders>
              <w:top w:val="nil"/>
              <w:left w:val="nil"/>
              <w:bottom w:val="single" w:sz="4" w:space="0" w:color="auto"/>
              <w:right w:val="single" w:sz="4" w:space="0" w:color="auto"/>
            </w:tcBorders>
            <w:shd w:val="clear" w:color="auto" w:fill="auto"/>
            <w:noWrap/>
            <w:vAlign w:val="center"/>
            <w:hideMark/>
          </w:tcPr>
          <w:p w14:paraId="619DE5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016B293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34,69</w:t>
            </w:r>
          </w:p>
        </w:tc>
        <w:tc>
          <w:tcPr>
            <w:tcW w:w="711" w:type="dxa"/>
            <w:tcBorders>
              <w:top w:val="nil"/>
              <w:left w:val="nil"/>
              <w:bottom w:val="single" w:sz="4" w:space="0" w:color="auto"/>
              <w:right w:val="single" w:sz="4" w:space="0" w:color="auto"/>
            </w:tcBorders>
            <w:shd w:val="clear" w:color="auto" w:fill="auto"/>
            <w:noWrap/>
            <w:vAlign w:val="center"/>
            <w:hideMark/>
          </w:tcPr>
          <w:p w14:paraId="07198F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085727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B61AA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8,16</w:t>
            </w:r>
          </w:p>
        </w:tc>
        <w:tc>
          <w:tcPr>
            <w:tcW w:w="1505" w:type="dxa"/>
            <w:tcBorders>
              <w:top w:val="nil"/>
              <w:left w:val="nil"/>
              <w:bottom w:val="single" w:sz="4" w:space="0" w:color="auto"/>
              <w:right w:val="single" w:sz="4" w:space="0" w:color="auto"/>
            </w:tcBorders>
            <w:shd w:val="clear" w:color="auto" w:fill="auto"/>
            <w:vAlign w:val="center"/>
            <w:hideMark/>
          </w:tcPr>
          <w:p w14:paraId="042875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1F4093A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B6C90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EFD13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719,6</w:t>
            </w:r>
          </w:p>
        </w:tc>
        <w:tc>
          <w:tcPr>
            <w:tcW w:w="1244" w:type="dxa"/>
            <w:tcBorders>
              <w:top w:val="nil"/>
              <w:left w:val="nil"/>
              <w:bottom w:val="single" w:sz="4" w:space="0" w:color="auto"/>
              <w:right w:val="single" w:sz="4" w:space="0" w:color="auto"/>
            </w:tcBorders>
            <w:shd w:val="clear" w:color="auto" w:fill="auto"/>
            <w:noWrap/>
            <w:vAlign w:val="center"/>
            <w:hideMark/>
          </w:tcPr>
          <w:p w14:paraId="2DD63A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0E8F62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1214,78</w:t>
            </w:r>
          </w:p>
        </w:tc>
        <w:tc>
          <w:tcPr>
            <w:tcW w:w="711" w:type="dxa"/>
            <w:tcBorders>
              <w:top w:val="nil"/>
              <w:left w:val="nil"/>
              <w:bottom w:val="single" w:sz="4" w:space="0" w:color="auto"/>
              <w:right w:val="single" w:sz="4" w:space="0" w:color="auto"/>
            </w:tcBorders>
            <w:shd w:val="clear" w:color="auto" w:fill="auto"/>
            <w:noWrap/>
            <w:vAlign w:val="center"/>
            <w:hideMark/>
          </w:tcPr>
          <w:p w14:paraId="2DCDF0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AE690B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84AB6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8,17</w:t>
            </w:r>
          </w:p>
        </w:tc>
        <w:tc>
          <w:tcPr>
            <w:tcW w:w="1505" w:type="dxa"/>
            <w:tcBorders>
              <w:top w:val="nil"/>
              <w:left w:val="nil"/>
              <w:bottom w:val="single" w:sz="4" w:space="0" w:color="auto"/>
              <w:right w:val="single" w:sz="4" w:space="0" w:color="auto"/>
            </w:tcBorders>
            <w:shd w:val="clear" w:color="auto" w:fill="auto"/>
            <w:vAlign w:val="center"/>
            <w:hideMark/>
          </w:tcPr>
          <w:p w14:paraId="3EAF568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6797F61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BC820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78460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719,6</w:t>
            </w:r>
          </w:p>
        </w:tc>
        <w:tc>
          <w:tcPr>
            <w:tcW w:w="1244" w:type="dxa"/>
            <w:tcBorders>
              <w:top w:val="nil"/>
              <w:left w:val="nil"/>
              <w:bottom w:val="single" w:sz="4" w:space="0" w:color="auto"/>
              <w:right w:val="single" w:sz="4" w:space="0" w:color="auto"/>
            </w:tcBorders>
            <w:shd w:val="clear" w:color="auto" w:fill="auto"/>
            <w:noWrap/>
            <w:vAlign w:val="center"/>
            <w:hideMark/>
          </w:tcPr>
          <w:p w14:paraId="0C6AC3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76E038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4092,98</w:t>
            </w:r>
          </w:p>
        </w:tc>
        <w:tc>
          <w:tcPr>
            <w:tcW w:w="711" w:type="dxa"/>
            <w:tcBorders>
              <w:top w:val="nil"/>
              <w:left w:val="nil"/>
              <w:bottom w:val="single" w:sz="4" w:space="0" w:color="auto"/>
              <w:right w:val="single" w:sz="4" w:space="0" w:color="auto"/>
            </w:tcBorders>
            <w:shd w:val="clear" w:color="auto" w:fill="auto"/>
            <w:noWrap/>
            <w:vAlign w:val="center"/>
            <w:hideMark/>
          </w:tcPr>
          <w:p w14:paraId="12F2E2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87B22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A4AEA7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8,18</w:t>
            </w:r>
          </w:p>
        </w:tc>
        <w:tc>
          <w:tcPr>
            <w:tcW w:w="1505" w:type="dxa"/>
            <w:tcBorders>
              <w:top w:val="nil"/>
              <w:left w:val="nil"/>
              <w:bottom w:val="single" w:sz="4" w:space="0" w:color="auto"/>
              <w:right w:val="single" w:sz="4" w:space="0" w:color="auto"/>
            </w:tcBorders>
            <w:shd w:val="clear" w:color="auto" w:fill="auto"/>
            <w:vAlign w:val="center"/>
            <w:hideMark/>
          </w:tcPr>
          <w:p w14:paraId="3711A83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3B6FA0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46C0E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084C90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719,6</w:t>
            </w:r>
          </w:p>
        </w:tc>
        <w:tc>
          <w:tcPr>
            <w:tcW w:w="1244" w:type="dxa"/>
            <w:tcBorders>
              <w:top w:val="nil"/>
              <w:left w:val="nil"/>
              <w:bottom w:val="single" w:sz="4" w:space="0" w:color="auto"/>
              <w:right w:val="single" w:sz="4" w:space="0" w:color="auto"/>
            </w:tcBorders>
            <w:shd w:val="clear" w:color="auto" w:fill="auto"/>
            <w:noWrap/>
            <w:vAlign w:val="center"/>
            <w:hideMark/>
          </w:tcPr>
          <w:p w14:paraId="0120D6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63DF43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2917,59</w:t>
            </w:r>
          </w:p>
        </w:tc>
        <w:tc>
          <w:tcPr>
            <w:tcW w:w="711" w:type="dxa"/>
            <w:tcBorders>
              <w:top w:val="nil"/>
              <w:left w:val="nil"/>
              <w:bottom w:val="single" w:sz="4" w:space="0" w:color="auto"/>
              <w:right w:val="single" w:sz="4" w:space="0" w:color="auto"/>
            </w:tcBorders>
            <w:shd w:val="clear" w:color="auto" w:fill="auto"/>
            <w:noWrap/>
            <w:vAlign w:val="center"/>
            <w:hideMark/>
          </w:tcPr>
          <w:p w14:paraId="07356C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D7209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BC9DA7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9CE8A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391177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03EE9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87FA5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3F999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982434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10552,60</w:t>
            </w:r>
          </w:p>
        </w:tc>
        <w:tc>
          <w:tcPr>
            <w:tcW w:w="711" w:type="dxa"/>
            <w:tcBorders>
              <w:top w:val="nil"/>
              <w:left w:val="nil"/>
              <w:bottom w:val="single" w:sz="4" w:space="0" w:color="auto"/>
              <w:right w:val="single" w:sz="4" w:space="0" w:color="auto"/>
            </w:tcBorders>
            <w:shd w:val="clear" w:color="000000" w:fill="F2DCDB"/>
            <w:vAlign w:val="center"/>
            <w:hideMark/>
          </w:tcPr>
          <w:p w14:paraId="755BBF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4,44</w:t>
            </w:r>
          </w:p>
        </w:tc>
      </w:tr>
      <w:tr w:rsidR="00286820" w:rsidRPr="00286820" w14:paraId="17BA2C5E"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0AB2A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0746A11"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D15C6E6"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377C2C4A"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1BBD858"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E676A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05C7C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72F2C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BEAC3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44E1B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8,19</w:t>
            </w:r>
          </w:p>
        </w:tc>
        <w:tc>
          <w:tcPr>
            <w:tcW w:w="1505" w:type="dxa"/>
            <w:tcBorders>
              <w:top w:val="nil"/>
              <w:left w:val="nil"/>
              <w:bottom w:val="single" w:sz="4" w:space="0" w:color="auto"/>
              <w:right w:val="single" w:sz="4" w:space="0" w:color="auto"/>
            </w:tcBorders>
            <w:shd w:val="clear" w:color="auto" w:fill="auto"/>
            <w:vAlign w:val="center"/>
            <w:hideMark/>
          </w:tcPr>
          <w:p w14:paraId="59944C4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293FF48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159393C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599881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514,0</w:t>
            </w:r>
          </w:p>
        </w:tc>
        <w:tc>
          <w:tcPr>
            <w:tcW w:w="1244" w:type="dxa"/>
            <w:tcBorders>
              <w:top w:val="nil"/>
              <w:left w:val="nil"/>
              <w:bottom w:val="single" w:sz="4" w:space="0" w:color="auto"/>
              <w:right w:val="single" w:sz="4" w:space="0" w:color="auto"/>
            </w:tcBorders>
            <w:shd w:val="clear" w:color="auto" w:fill="auto"/>
            <w:noWrap/>
            <w:vAlign w:val="center"/>
            <w:hideMark/>
          </w:tcPr>
          <w:p w14:paraId="4AB46C0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06A1CE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4274,72</w:t>
            </w:r>
          </w:p>
        </w:tc>
        <w:tc>
          <w:tcPr>
            <w:tcW w:w="711" w:type="dxa"/>
            <w:tcBorders>
              <w:top w:val="nil"/>
              <w:left w:val="nil"/>
              <w:bottom w:val="single" w:sz="4" w:space="0" w:color="auto"/>
              <w:right w:val="single" w:sz="4" w:space="0" w:color="auto"/>
            </w:tcBorders>
            <w:shd w:val="clear" w:color="auto" w:fill="auto"/>
            <w:noWrap/>
            <w:vAlign w:val="center"/>
            <w:hideMark/>
          </w:tcPr>
          <w:p w14:paraId="088711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31F68D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E25A1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8,20</w:t>
            </w:r>
          </w:p>
        </w:tc>
        <w:tc>
          <w:tcPr>
            <w:tcW w:w="1505" w:type="dxa"/>
            <w:tcBorders>
              <w:top w:val="nil"/>
              <w:left w:val="nil"/>
              <w:bottom w:val="single" w:sz="4" w:space="0" w:color="auto"/>
              <w:right w:val="single" w:sz="4" w:space="0" w:color="auto"/>
            </w:tcBorders>
            <w:shd w:val="clear" w:color="auto" w:fill="auto"/>
            <w:vAlign w:val="center"/>
            <w:hideMark/>
          </w:tcPr>
          <w:p w14:paraId="1FA69AC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58C21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BEC27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DA9858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86,0</w:t>
            </w:r>
          </w:p>
        </w:tc>
        <w:tc>
          <w:tcPr>
            <w:tcW w:w="1244" w:type="dxa"/>
            <w:tcBorders>
              <w:top w:val="nil"/>
              <w:left w:val="nil"/>
              <w:bottom w:val="single" w:sz="4" w:space="0" w:color="auto"/>
              <w:right w:val="single" w:sz="4" w:space="0" w:color="auto"/>
            </w:tcBorders>
            <w:shd w:val="clear" w:color="auto" w:fill="auto"/>
            <w:noWrap/>
            <w:vAlign w:val="center"/>
            <w:hideMark/>
          </w:tcPr>
          <w:p w14:paraId="5B7390E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7B8C105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61,11</w:t>
            </w:r>
          </w:p>
        </w:tc>
        <w:tc>
          <w:tcPr>
            <w:tcW w:w="711" w:type="dxa"/>
            <w:tcBorders>
              <w:top w:val="nil"/>
              <w:left w:val="nil"/>
              <w:bottom w:val="single" w:sz="4" w:space="0" w:color="auto"/>
              <w:right w:val="single" w:sz="4" w:space="0" w:color="auto"/>
            </w:tcBorders>
            <w:shd w:val="clear" w:color="auto" w:fill="auto"/>
            <w:noWrap/>
            <w:vAlign w:val="center"/>
            <w:hideMark/>
          </w:tcPr>
          <w:p w14:paraId="475AD8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7120CC"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055B6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8,21</w:t>
            </w:r>
          </w:p>
        </w:tc>
        <w:tc>
          <w:tcPr>
            <w:tcW w:w="1505" w:type="dxa"/>
            <w:tcBorders>
              <w:top w:val="nil"/>
              <w:left w:val="nil"/>
              <w:bottom w:val="single" w:sz="4" w:space="0" w:color="auto"/>
              <w:right w:val="single" w:sz="4" w:space="0" w:color="auto"/>
            </w:tcBorders>
            <w:shd w:val="clear" w:color="auto" w:fill="auto"/>
            <w:vAlign w:val="center"/>
            <w:hideMark/>
          </w:tcPr>
          <w:p w14:paraId="538FE50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251CB8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6FADF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14FA9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0,514</w:t>
            </w:r>
          </w:p>
        </w:tc>
        <w:tc>
          <w:tcPr>
            <w:tcW w:w="1244" w:type="dxa"/>
            <w:tcBorders>
              <w:top w:val="nil"/>
              <w:left w:val="nil"/>
              <w:bottom w:val="single" w:sz="4" w:space="0" w:color="auto"/>
              <w:right w:val="single" w:sz="4" w:space="0" w:color="auto"/>
            </w:tcBorders>
            <w:shd w:val="clear" w:color="auto" w:fill="auto"/>
            <w:noWrap/>
            <w:vAlign w:val="center"/>
            <w:hideMark/>
          </w:tcPr>
          <w:p w14:paraId="6825335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762E72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172,84</w:t>
            </w:r>
          </w:p>
        </w:tc>
        <w:tc>
          <w:tcPr>
            <w:tcW w:w="711" w:type="dxa"/>
            <w:tcBorders>
              <w:top w:val="nil"/>
              <w:left w:val="nil"/>
              <w:bottom w:val="single" w:sz="4" w:space="0" w:color="auto"/>
              <w:right w:val="single" w:sz="4" w:space="0" w:color="auto"/>
            </w:tcBorders>
            <w:shd w:val="clear" w:color="auto" w:fill="auto"/>
            <w:noWrap/>
            <w:vAlign w:val="center"/>
            <w:hideMark/>
          </w:tcPr>
          <w:p w14:paraId="6EE320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30ABA2"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103E97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E20F6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19B0FF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4C03D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E0713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083BE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926E2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4508,67</w:t>
            </w:r>
          </w:p>
        </w:tc>
        <w:tc>
          <w:tcPr>
            <w:tcW w:w="711" w:type="dxa"/>
            <w:tcBorders>
              <w:top w:val="nil"/>
              <w:left w:val="nil"/>
              <w:bottom w:val="single" w:sz="4" w:space="0" w:color="auto"/>
              <w:right w:val="single" w:sz="4" w:space="0" w:color="auto"/>
            </w:tcBorders>
            <w:shd w:val="clear" w:color="000000" w:fill="F2DCDB"/>
            <w:vAlign w:val="center"/>
            <w:hideMark/>
          </w:tcPr>
          <w:p w14:paraId="63DEC4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1,90</w:t>
            </w:r>
          </w:p>
        </w:tc>
      </w:tr>
      <w:tr w:rsidR="00286820" w:rsidRPr="00F42521" w14:paraId="2995AA57"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356AC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E4E10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3E5D2B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ԱԴՀ-1-5 ԳԴՀ-1-11,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=1,15-2.24</w:t>
            </w:r>
          </w:p>
        </w:tc>
        <w:tc>
          <w:tcPr>
            <w:tcW w:w="1192" w:type="dxa"/>
            <w:tcBorders>
              <w:top w:val="nil"/>
              <w:left w:val="nil"/>
              <w:bottom w:val="single" w:sz="4" w:space="0" w:color="auto"/>
              <w:right w:val="single" w:sz="4" w:space="0" w:color="auto"/>
            </w:tcBorders>
            <w:shd w:val="clear" w:color="auto" w:fill="auto"/>
            <w:vAlign w:val="center"/>
            <w:hideMark/>
          </w:tcPr>
          <w:p w14:paraId="32D1BA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2E9E2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1ADDD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6232F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ED4ED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5E283E"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B4970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8,22</w:t>
            </w:r>
          </w:p>
        </w:tc>
        <w:tc>
          <w:tcPr>
            <w:tcW w:w="1505" w:type="dxa"/>
            <w:tcBorders>
              <w:top w:val="nil"/>
              <w:left w:val="nil"/>
              <w:bottom w:val="single" w:sz="4" w:space="0" w:color="auto"/>
              <w:right w:val="single" w:sz="4" w:space="0" w:color="auto"/>
            </w:tcBorders>
            <w:shd w:val="clear" w:color="auto" w:fill="auto"/>
            <w:vAlign w:val="center"/>
            <w:hideMark/>
          </w:tcPr>
          <w:p w14:paraId="4413F0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4C0E32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57B51F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A8B8B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18,4</w:t>
            </w:r>
          </w:p>
        </w:tc>
        <w:tc>
          <w:tcPr>
            <w:tcW w:w="1244" w:type="dxa"/>
            <w:tcBorders>
              <w:top w:val="nil"/>
              <w:left w:val="nil"/>
              <w:bottom w:val="single" w:sz="4" w:space="0" w:color="auto"/>
              <w:right w:val="single" w:sz="4" w:space="0" w:color="auto"/>
            </w:tcBorders>
            <w:shd w:val="clear" w:color="auto" w:fill="auto"/>
            <w:noWrap/>
            <w:vAlign w:val="center"/>
            <w:hideMark/>
          </w:tcPr>
          <w:p w14:paraId="367B49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32CF61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786,27</w:t>
            </w:r>
          </w:p>
        </w:tc>
        <w:tc>
          <w:tcPr>
            <w:tcW w:w="711" w:type="dxa"/>
            <w:tcBorders>
              <w:top w:val="nil"/>
              <w:left w:val="nil"/>
              <w:bottom w:val="single" w:sz="4" w:space="0" w:color="auto"/>
              <w:right w:val="single" w:sz="4" w:space="0" w:color="auto"/>
            </w:tcBorders>
            <w:shd w:val="clear" w:color="auto" w:fill="auto"/>
            <w:noWrap/>
            <w:vAlign w:val="center"/>
            <w:hideMark/>
          </w:tcPr>
          <w:p w14:paraId="58DAC2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7A8BC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3ACBE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8,23</w:t>
            </w:r>
          </w:p>
        </w:tc>
        <w:tc>
          <w:tcPr>
            <w:tcW w:w="1505" w:type="dxa"/>
            <w:tcBorders>
              <w:top w:val="nil"/>
              <w:left w:val="nil"/>
              <w:bottom w:val="single" w:sz="4" w:space="0" w:color="auto"/>
              <w:right w:val="single" w:sz="4" w:space="0" w:color="auto"/>
            </w:tcBorders>
            <w:shd w:val="clear" w:color="auto" w:fill="auto"/>
            <w:vAlign w:val="center"/>
            <w:hideMark/>
          </w:tcPr>
          <w:p w14:paraId="58AD670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F55AED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52226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A369F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4,600</w:t>
            </w:r>
          </w:p>
        </w:tc>
        <w:tc>
          <w:tcPr>
            <w:tcW w:w="1244" w:type="dxa"/>
            <w:tcBorders>
              <w:top w:val="nil"/>
              <w:left w:val="nil"/>
              <w:bottom w:val="single" w:sz="4" w:space="0" w:color="auto"/>
              <w:right w:val="single" w:sz="4" w:space="0" w:color="auto"/>
            </w:tcBorders>
            <w:shd w:val="clear" w:color="auto" w:fill="auto"/>
            <w:noWrap/>
            <w:vAlign w:val="center"/>
            <w:hideMark/>
          </w:tcPr>
          <w:p w14:paraId="4CA3DA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450A6E5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169,73</w:t>
            </w:r>
          </w:p>
        </w:tc>
        <w:tc>
          <w:tcPr>
            <w:tcW w:w="711" w:type="dxa"/>
            <w:tcBorders>
              <w:top w:val="nil"/>
              <w:left w:val="nil"/>
              <w:bottom w:val="single" w:sz="4" w:space="0" w:color="auto"/>
              <w:right w:val="single" w:sz="4" w:space="0" w:color="auto"/>
            </w:tcBorders>
            <w:shd w:val="clear" w:color="auto" w:fill="auto"/>
            <w:noWrap/>
            <w:vAlign w:val="center"/>
            <w:hideMark/>
          </w:tcPr>
          <w:p w14:paraId="3C3864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4EAE0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51FA3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8,24</w:t>
            </w:r>
          </w:p>
        </w:tc>
        <w:tc>
          <w:tcPr>
            <w:tcW w:w="1505" w:type="dxa"/>
            <w:tcBorders>
              <w:top w:val="nil"/>
              <w:left w:val="nil"/>
              <w:bottom w:val="single" w:sz="4" w:space="0" w:color="auto"/>
              <w:right w:val="single" w:sz="4" w:space="0" w:color="auto"/>
            </w:tcBorders>
            <w:shd w:val="clear" w:color="auto" w:fill="auto"/>
            <w:vAlign w:val="center"/>
            <w:hideMark/>
          </w:tcPr>
          <w:p w14:paraId="25F9A39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504CE5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546D93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C883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9,10</w:t>
            </w:r>
          </w:p>
        </w:tc>
        <w:tc>
          <w:tcPr>
            <w:tcW w:w="1244" w:type="dxa"/>
            <w:tcBorders>
              <w:top w:val="nil"/>
              <w:left w:val="nil"/>
              <w:bottom w:val="single" w:sz="4" w:space="0" w:color="auto"/>
              <w:right w:val="single" w:sz="4" w:space="0" w:color="auto"/>
            </w:tcBorders>
            <w:shd w:val="clear" w:color="auto" w:fill="auto"/>
            <w:noWrap/>
            <w:vAlign w:val="center"/>
            <w:hideMark/>
          </w:tcPr>
          <w:p w14:paraId="49643CE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258089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382,95</w:t>
            </w:r>
          </w:p>
        </w:tc>
        <w:tc>
          <w:tcPr>
            <w:tcW w:w="711" w:type="dxa"/>
            <w:tcBorders>
              <w:top w:val="nil"/>
              <w:left w:val="nil"/>
              <w:bottom w:val="single" w:sz="4" w:space="0" w:color="auto"/>
              <w:right w:val="single" w:sz="4" w:space="0" w:color="auto"/>
            </w:tcBorders>
            <w:shd w:val="clear" w:color="auto" w:fill="auto"/>
            <w:noWrap/>
            <w:vAlign w:val="center"/>
            <w:hideMark/>
          </w:tcPr>
          <w:p w14:paraId="4F273C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B87C8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76464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8,25</w:t>
            </w:r>
          </w:p>
        </w:tc>
        <w:tc>
          <w:tcPr>
            <w:tcW w:w="1505" w:type="dxa"/>
            <w:tcBorders>
              <w:top w:val="nil"/>
              <w:left w:val="nil"/>
              <w:bottom w:val="single" w:sz="4" w:space="0" w:color="auto"/>
              <w:right w:val="single" w:sz="4" w:space="0" w:color="auto"/>
            </w:tcBorders>
            <w:shd w:val="clear" w:color="auto" w:fill="auto"/>
            <w:vAlign w:val="center"/>
            <w:hideMark/>
          </w:tcPr>
          <w:p w14:paraId="6C743EC1"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2986E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CCB26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883A5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w:t>
            </w:r>
          </w:p>
        </w:tc>
        <w:tc>
          <w:tcPr>
            <w:tcW w:w="1244" w:type="dxa"/>
            <w:tcBorders>
              <w:top w:val="nil"/>
              <w:left w:val="nil"/>
              <w:bottom w:val="single" w:sz="4" w:space="0" w:color="auto"/>
              <w:right w:val="single" w:sz="4" w:space="0" w:color="auto"/>
            </w:tcBorders>
            <w:shd w:val="clear" w:color="auto" w:fill="auto"/>
            <w:noWrap/>
            <w:vAlign w:val="center"/>
            <w:hideMark/>
          </w:tcPr>
          <w:p w14:paraId="7D673E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7CC71C1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473,89</w:t>
            </w:r>
          </w:p>
        </w:tc>
        <w:tc>
          <w:tcPr>
            <w:tcW w:w="711" w:type="dxa"/>
            <w:tcBorders>
              <w:top w:val="nil"/>
              <w:left w:val="nil"/>
              <w:bottom w:val="single" w:sz="4" w:space="0" w:color="auto"/>
              <w:right w:val="single" w:sz="4" w:space="0" w:color="auto"/>
            </w:tcBorders>
            <w:shd w:val="clear" w:color="auto" w:fill="auto"/>
            <w:noWrap/>
            <w:vAlign w:val="center"/>
            <w:hideMark/>
          </w:tcPr>
          <w:p w14:paraId="7D8E00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121B5D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8E871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8,26</w:t>
            </w:r>
          </w:p>
        </w:tc>
        <w:tc>
          <w:tcPr>
            <w:tcW w:w="1505" w:type="dxa"/>
            <w:tcBorders>
              <w:top w:val="nil"/>
              <w:left w:val="nil"/>
              <w:bottom w:val="single" w:sz="4" w:space="0" w:color="auto"/>
              <w:right w:val="single" w:sz="4" w:space="0" w:color="auto"/>
            </w:tcBorders>
            <w:shd w:val="clear" w:color="auto" w:fill="auto"/>
            <w:vAlign w:val="center"/>
            <w:hideMark/>
          </w:tcPr>
          <w:p w14:paraId="19E11F60"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C7D6B5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28B84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D606C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13,0</w:t>
            </w:r>
          </w:p>
        </w:tc>
        <w:tc>
          <w:tcPr>
            <w:tcW w:w="1244" w:type="dxa"/>
            <w:tcBorders>
              <w:top w:val="nil"/>
              <w:left w:val="nil"/>
              <w:bottom w:val="single" w:sz="4" w:space="0" w:color="auto"/>
              <w:right w:val="single" w:sz="4" w:space="0" w:color="auto"/>
            </w:tcBorders>
            <w:shd w:val="clear" w:color="auto" w:fill="auto"/>
            <w:noWrap/>
            <w:vAlign w:val="center"/>
            <w:hideMark/>
          </w:tcPr>
          <w:p w14:paraId="572D3AC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7D3433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342,25</w:t>
            </w:r>
          </w:p>
        </w:tc>
        <w:tc>
          <w:tcPr>
            <w:tcW w:w="711" w:type="dxa"/>
            <w:tcBorders>
              <w:top w:val="nil"/>
              <w:left w:val="nil"/>
              <w:bottom w:val="single" w:sz="4" w:space="0" w:color="auto"/>
              <w:right w:val="single" w:sz="4" w:space="0" w:color="auto"/>
            </w:tcBorders>
            <w:shd w:val="clear" w:color="auto" w:fill="auto"/>
            <w:noWrap/>
            <w:vAlign w:val="center"/>
            <w:hideMark/>
          </w:tcPr>
          <w:p w14:paraId="56A91F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7E14F7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49EB2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8,27</w:t>
            </w:r>
          </w:p>
        </w:tc>
        <w:tc>
          <w:tcPr>
            <w:tcW w:w="1505" w:type="dxa"/>
            <w:tcBorders>
              <w:top w:val="nil"/>
              <w:left w:val="nil"/>
              <w:bottom w:val="single" w:sz="4" w:space="0" w:color="auto"/>
              <w:right w:val="single" w:sz="4" w:space="0" w:color="auto"/>
            </w:tcBorders>
            <w:shd w:val="clear" w:color="auto" w:fill="auto"/>
            <w:vAlign w:val="center"/>
            <w:hideMark/>
          </w:tcPr>
          <w:p w14:paraId="2FCED5D1"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CED71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C2D7B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7EF0A5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w:t>
            </w:r>
          </w:p>
        </w:tc>
        <w:tc>
          <w:tcPr>
            <w:tcW w:w="1244" w:type="dxa"/>
            <w:tcBorders>
              <w:top w:val="nil"/>
              <w:left w:val="nil"/>
              <w:bottom w:val="single" w:sz="4" w:space="0" w:color="auto"/>
              <w:right w:val="single" w:sz="4" w:space="0" w:color="auto"/>
            </w:tcBorders>
            <w:shd w:val="clear" w:color="auto" w:fill="auto"/>
            <w:noWrap/>
            <w:vAlign w:val="center"/>
            <w:hideMark/>
          </w:tcPr>
          <w:p w14:paraId="586CB2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5CF68B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236,94</w:t>
            </w:r>
          </w:p>
        </w:tc>
        <w:tc>
          <w:tcPr>
            <w:tcW w:w="711" w:type="dxa"/>
            <w:tcBorders>
              <w:top w:val="nil"/>
              <w:left w:val="nil"/>
              <w:bottom w:val="single" w:sz="4" w:space="0" w:color="auto"/>
              <w:right w:val="single" w:sz="4" w:space="0" w:color="auto"/>
            </w:tcBorders>
            <w:shd w:val="clear" w:color="auto" w:fill="auto"/>
            <w:noWrap/>
            <w:vAlign w:val="center"/>
            <w:hideMark/>
          </w:tcPr>
          <w:p w14:paraId="79449A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E3816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B2AF6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8,28</w:t>
            </w:r>
          </w:p>
        </w:tc>
        <w:tc>
          <w:tcPr>
            <w:tcW w:w="1505" w:type="dxa"/>
            <w:tcBorders>
              <w:top w:val="nil"/>
              <w:left w:val="nil"/>
              <w:bottom w:val="single" w:sz="4" w:space="0" w:color="auto"/>
              <w:right w:val="single" w:sz="4" w:space="0" w:color="auto"/>
            </w:tcBorders>
            <w:shd w:val="clear" w:color="auto" w:fill="auto"/>
            <w:vAlign w:val="center"/>
            <w:hideMark/>
          </w:tcPr>
          <w:p w14:paraId="56FF98B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693B65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BC646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09CA5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w:t>
            </w:r>
          </w:p>
        </w:tc>
        <w:tc>
          <w:tcPr>
            <w:tcW w:w="1244" w:type="dxa"/>
            <w:tcBorders>
              <w:top w:val="nil"/>
              <w:left w:val="nil"/>
              <w:bottom w:val="single" w:sz="4" w:space="0" w:color="auto"/>
              <w:right w:val="single" w:sz="4" w:space="0" w:color="auto"/>
            </w:tcBorders>
            <w:shd w:val="clear" w:color="auto" w:fill="auto"/>
            <w:noWrap/>
            <w:vAlign w:val="center"/>
            <w:hideMark/>
          </w:tcPr>
          <w:p w14:paraId="24984F8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022F8A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1967,82</w:t>
            </w:r>
          </w:p>
        </w:tc>
        <w:tc>
          <w:tcPr>
            <w:tcW w:w="711" w:type="dxa"/>
            <w:tcBorders>
              <w:top w:val="nil"/>
              <w:left w:val="nil"/>
              <w:bottom w:val="single" w:sz="4" w:space="0" w:color="auto"/>
              <w:right w:val="single" w:sz="4" w:space="0" w:color="auto"/>
            </w:tcBorders>
            <w:shd w:val="clear" w:color="auto" w:fill="auto"/>
            <w:noWrap/>
            <w:vAlign w:val="center"/>
            <w:hideMark/>
          </w:tcPr>
          <w:p w14:paraId="74D365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A45BAD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E8A2E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8,29</w:t>
            </w:r>
          </w:p>
        </w:tc>
        <w:tc>
          <w:tcPr>
            <w:tcW w:w="1505" w:type="dxa"/>
            <w:tcBorders>
              <w:top w:val="nil"/>
              <w:left w:val="nil"/>
              <w:bottom w:val="single" w:sz="4" w:space="0" w:color="auto"/>
              <w:right w:val="single" w:sz="4" w:space="0" w:color="auto"/>
            </w:tcBorders>
            <w:shd w:val="clear" w:color="auto" w:fill="auto"/>
            <w:vAlign w:val="center"/>
            <w:hideMark/>
          </w:tcPr>
          <w:p w14:paraId="6DBFAC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6D4A7A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D5226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38D98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0,1150</w:t>
            </w:r>
          </w:p>
        </w:tc>
        <w:tc>
          <w:tcPr>
            <w:tcW w:w="1244" w:type="dxa"/>
            <w:tcBorders>
              <w:top w:val="nil"/>
              <w:left w:val="nil"/>
              <w:bottom w:val="single" w:sz="4" w:space="0" w:color="auto"/>
              <w:right w:val="single" w:sz="4" w:space="0" w:color="auto"/>
            </w:tcBorders>
            <w:shd w:val="clear" w:color="auto" w:fill="auto"/>
            <w:noWrap/>
            <w:vAlign w:val="center"/>
            <w:hideMark/>
          </w:tcPr>
          <w:p w14:paraId="5A252DC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5F593A1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81,87</w:t>
            </w:r>
          </w:p>
        </w:tc>
        <w:tc>
          <w:tcPr>
            <w:tcW w:w="711" w:type="dxa"/>
            <w:tcBorders>
              <w:top w:val="nil"/>
              <w:left w:val="nil"/>
              <w:bottom w:val="single" w:sz="4" w:space="0" w:color="auto"/>
              <w:right w:val="single" w:sz="4" w:space="0" w:color="auto"/>
            </w:tcBorders>
            <w:shd w:val="clear" w:color="auto" w:fill="auto"/>
            <w:noWrap/>
            <w:vAlign w:val="center"/>
            <w:hideMark/>
          </w:tcPr>
          <w:p w14:paraId="7D15D9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35EEE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1EDFD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8,30</w:t>
            </w:r>
          </w:p>
        </w:tc>
        <w:tc>
          <w:tcPr>
            <w:tcW w:w="1505" w:type="dxa"/>
            <w:tcBorders>
              <w:top w:val="nil"/>
              <w:left w:val="nil"/>
              <w:bottom w:val="single" w:sz="4" w:space="0" w:color="auto"/>
              <w:right w:val="single" w:sz="4" w:space="0" w:color="auto"/>
            </w:tcBorders>
            <w:shd w:val="clear" w:color="auto" w:fill="auto"/>
            <w:vAlign w:val="center"/>
            <w:hideMark/>
          </w:tcPr>
          <w:p w14:paraId="6B7E2B5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6251D3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781B16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22814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16AB5C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46F6F4C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99,51</w:t>
            </w:r>
          </w:p>
        </w:tc>
        <w:tc>
          <w:tcPr>
            <w:tcW w:w="711" w:type="dxa"/>
            <w:tcBorders>
              <w:top w:val="nil"/>
              <w:left w:val="nil"/>
              <w:bottom w:val="single" w:sz="4" w:space="0" w:color="auto"/>
              <w:right w:val="single" w:sz="4" w:space="0" w:color="auto"/>
            </w:tcBorders>
            <w:shd w:val="clear" w:color="auto" w:fill="auto"/>
            <w:noWrap/>
            <w:vAlign w:val="center"/>
            <w:hideMark/>
          </w:tcPr>
          <w:p w14:paraId="0B1853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65A4D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1A4EE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8,31</w:t>
            </w:r>
          </w:p>
        </w:tc>
        <w:tc>
          <w:tcPr>
            <w:tcW w:w="1505" w:type="dxa"/>
            <w:tcBorders>
              <w:top w:val="nil"/>
              <w:left w:val="nil"/>
              <w:bottom w:val="single" w:sz="4" w:space="0" w:color="auto"/>
              <w:right w:val="single" w:sz="4" w:space="0" w:color="auto"/>
            </w:tcBorders>
            <w:shd w:val="clear" w:color="auto" w:fill="auto"/>
            <w:vAlign w:val="center"/>
            <w:hideMark/>
          </w:tcPr>
          <w:p w14:paraId="73520F5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2E228B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E6142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444D1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0,115</w:t>
            </w:r>
          </w:p>
        </w:tc>
        <w:tc>
          <w:tcPr>
            <w:tcW w:w="1244" w:type="dxa"/>
            <w:tcBorders>
              <w:top w:val="nil"/>
              <w:left w:val="nil"/>
              <w:bottom w:val="single" w:sz="4" w:space="0" w:color="auto"/>
              <w:right w:val="single" w:sz="4" w:space="0" w:color="auto"/>
            </w:tcBorders>
            <w:shd w:val="clear" w:color="auto" w:fill="auto"/>
            <w:noWrap/>
            <w:vAlign w:val="center"/>
            <w:hideMark/>
          </w:tcPr>
          <w:p w14:paraId="0F2CE1D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47E0E9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1,53</w:t>
            </w:r>
          </w:p>
        </w:tc>
        <w:tc>
          <w:tcPr>
            <w:tcW w:w="711" w:type="dxa"/>
            <w:tcBorders>
              <w:top w:val="nil"/>
              <w:left w:val="nil"/>
              <w:bottom w:val="single" w:sz="4" w:space="0" w:color="auto"/>
              <w:right w:val="single" w:sz="4" w:space="0" w:color="auto"/>
            </w:tcBorders>
            <w:shd w:val="clear" w:color="auto" w:fill="auto"/>
            <w:noWrap/>
            <w:vAlign w:val="center"/>
            <w:hideMark/>
          </w:tcPr>
          <w:p w14:paraId="1A583E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DB1CD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715CE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8,32</w:t>
            </w:r>
          </w:p>
        </w:tc>
        <w:tc>
          <w:tcPr>
            <w:tcW w:w="1505" w:type="dxa"/>
            <w:tcBorders>
              <w:top w:val="nil"/>
              <w:left w:val="nil"/>
              <w:bottom w:val="single" w:sz="4" w:space="0" w:color="auto"/>
              <w:right w:val="single" w:sz="4" w:space="0" w:color="auto"/>
            </w:tcBorders>
            <w:shd w:val="clear" w:color="auto" w:fill="auto"/>
            <w:vAlign w:val="center"/>
            <w:hideMark/>
          </w:tcPr>
          <w:p w14:paraId="4C0564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05F4367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04DB13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38CE6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w:t>
            </w:r>
          </w:p>
        </w:tc>
        <w:tc>
          <w:tcPr>
            <w:tcW w:w="1244" w:type="dxa"/>
            <w:tcBorders>
              <w:top w:val="nil"/>
              <w:left w:val="nil"/>
              <w:bottom w:val="single" w:sz="4" w:space="0" w:color="auto"/>
              <w:right w:val="single" w:sz="4" w:space="0" w:color="auto"/>
            </w:tcBorders>
            <w:shd w:val="clear" w:color="auto" w:fill="auto"/>
            <w:noWrap/>
            <w:vAlign w:val="center"/>
            <w:hideMark/>
          </w:tcPr>
          <w:p w14:paraId="2F737C4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7C7306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15,87</w:t>
            </w:r>
          </w:p>
        </w:tc>
        <w:tc>
          <w:tcPr>
            <w:tcW w:w="711" w:type="dxa"/>
            <w:tcBorders>
              <w:top w:val="nil"/>
              <w:left w:val="nil"/>
              <w:bottom w:val="single" w:sz="4" w:space="0" w:color="auto"/>
              <w:right w:val="single" w:sz="4" w:space="0" w:color="auto"/>
            </w:tcBorders>
            <w:shd w:val="clear" w:color="auto" w:fill="auto"/>
            <w:noWrap/>
            <w:vAlign w:val="center"/>
            <w:hideMark/>
          </w:tcPr>
          <w:p w14:paraId="63C4E0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C4666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AED282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72B7D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A8D8144"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01A5019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23BE4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EACE9F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A986B6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4558,65</w:t>
            </w:r>
          </w:p>
        </w:tc>
        <w:tc>
          <w:tcPr>
            <w:tcW w:w="711" w:type="dxa"/>
            <w:tcBorders>
              <w:top w:val="nil"/>
              <w:left w:val="nil"/>
              <w:bottom w:val="single" w:sz="4" w:space="0" w:color="auto"/>
              <w:right w:val="single" w:sz="4" w:space="0" w:color="auto"/>
            </w:tcBorders>
            <w:shd w:val="clear" w:color="000000" w:fill="F2DCDB"/>
            <w:vAlign w:val="center"/>
            <w:hideMark/>
          </w:tcPr>
          <w:p w14:paraId="145C44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1,92</w:t>
            </w:r>
          </w:p>
        </w:tc>
      </w:tr>
      <w:tr w:rsidR="00286820" w:rsidRPr="00286820" w14:paraId="33BC437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399ACC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29851D1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72B9BEF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8-րդ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5ADEF7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6C001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F0D49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3BBF07D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19619,91</w:t>
            </w:r>
          </w:p>
        </w:tc>
        <w:tc>
          <w:tcPr>
            <w:tcW w:w="711" w:type="dxa"/>
            <w:tcBorders>
              <w:top w:val="nil"/>
              <w:left w:val="nil"/>
              <w:bottom w:val="single" w:sz="4" w:space="0" w:color="auto"/>
              <w:right w:val="single" w:sz="4" w:space="0" w:color="auto"/>
            </w:tcBorders>
            <w:shd w:val="clear" w:color="000000" w:fill="D8E4BC"/>
            <w:vAlign w:val="center"/>
            <w:hideMark/>
          </w:tcPr>
          <w:p w14:paraId="2A9BBD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8,25</w:t>
            </w:r>
          </w:p>
        </w:tc>
      </w:tr>
      <w:tr w:rsidR="00286820" w:rsidRPr="00286820" w14:paraId="4C48746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587627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47C87F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71C7692F"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9.Կոյուղու կոլեկտոր Կ-10-1</w:t>
            </w:r>
          </w:p>
        </w:tc>
        <w:tc>
          <w:tcPr>
            <w:tcW w:w="1192" w:type="dxa"/>
            <w:tcBorders>
              <w:top w:val="nil"/>
              <w:left w:val="nil"/>
              <w:bottom w:val="single" w:sz="4" w:space="0" w:color="auto"/>
              <w:right w:val="single" w:sz="4" w:space="0" w:color="auto"/>
            </w:tcBorders>
            <w:shd w:val="clear" w:color="000000" w:fill="FCD5B4"/>
            <w:hideMark/>
          </w:tcPr>
          <w:p w14:paraId="0A1B183A"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C7D2F21"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985D87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1ECDE7A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5C3DDCB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3FA3107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A56D4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6F5F08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BD3153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5BE0B9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7321AF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841349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88B94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DC3E7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67DF76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BB260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w:t>
            </w:r>
          </w:p>
        </w:tc>
        <w:tc>
          <w:tcPr>
            <w:tcW w:w="1505" w:type="dxa"/>
            <w:tcBorders>
              <w:top w:val="nil"/>
              <w:left w:val="nil"/>
              <w:bottom w:val="single" w:sz="4" w:space="0" w:color="auto"/>
              <w:right w:val="single" w:sz="4" w:space="0" w:color="auto"/>
            </w:tcBorders>
            <w:shd w:val="clear" w:color="auto" w:fill="auto"/>
            <w:vAlign w:val="center"/>
            <w:hideMark/>
          </w:tcPr>
          <w:p w14:paraId="3FAFC0D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548636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BD455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BECAB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80,4</w:t>
            </w:r>
          </w:p>
        </w:tc>
        <w:tc>
          <w:tcPr>
            <w:tcW w:w="1244" w:type="dxa"/>
            <w:tcBorders>
              <w:top w:val="nil"/>
              <w:left w:val="nil"/>
              <w:bottom w:val="single" w:sz="4" w:space="0" w:color="auto"/>
              <w:right w:val="single" w:sz="4" w:space="0" w:color="auto"/>
            </w:tcBorders>
            <w:shd w:val="clear" w:color="auto" w:fill="auto"/>
            <w:noWrap/>
            <w:vAlign w:val="center"/>
            <w:hideMark/>
          </w:tcPr>
          <w:p w14:paraId="2187F4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77B108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49,03</w:t>
            </w:r>
          </w:p>
        </w:tc>
        <w:tc>
          <w:tcPr>
            <w:tcW w:w="711" w:type="dxa"/>
            <w:tcBorders>
              <w:top w:val="nil"/>
              <w:left w:val="nil"/>
              <w:bottom w:val="single" w:sz="4" w:space="0" w:color="auto"/>
              <w:right w:val="single" w:sz="4" w:space="0" w:color="auto"/>
            </w:tcBorders>
            <w:shd w:val="clear" w:color="auto" w:fill="auto"/>
            <w:noWrap/>
            <w:vAlign w:val="center"/>
            <w:hideMark/>
          </w:tcPr>
          <w:p w14:paraId="5D9635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64DEA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88454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w:t>
            </w:r>
          </w:p>
        </w:tc>
        <w:tc>
          <w:tcPr>
            <w:tcW w:w="1505" w:type="dxa"/>
            <w:tcBorders>
              <w:top w:val="nil"/>
              <w:left w:val="nil"/>
              <w:bottom w:val="single" w:sz="4" w:space="0" w:color="auto"/>
              <w:right w:val="single" w:sz="4" w:space="0" w:color="auto"/>
            </w:tcBorders>
            <w:shd w:val="clear" w:color="auto" w:fill="auto"/>
            <w:vAlign w:val="center"/>
            <w:hideMark/>
          </w:tcPr>
          <w:p w14:paraId="4BD6134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6EAF436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4B94C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3A6E7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26,9</w:t>
            </w:r>
          </w:p>
        </w:tc>
        <w:tc>
          <w:tcPr>
            <w:tcW w:w="1244" w:type="dxa"/>
            <w:tcBorders>
              <w:top w:val="nil"/>
              <w:left w:val="nil"/>
              <w:bottom w:val="single" w:sz="4" w:space="0" w:color="auto"/>
              <w:right w:val="single" w:sz="4" w:space="0" w:color="auto"/>
            </w:tcBorders>
            <w:shd w:val="clear" w:color="auto" w:fill="auto"/>
            <w:noWrap/>
            <w:vAlign w:val="center"/>
            <w:hideMark/>
          </w:tcPr>
          <w:p w14:paraId="14FC0D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249D32D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20,24</w:t>
            </w:r>
          </w:p>
        </w:tc>
        <w:tc>
          <w:tcPr>
            <w:tcW w:w="711" w:type="dxa"/>
            <w:tcBorders>
              <w:top w:val="nil"/>
              <w:left w:val="nil"/>
              <w:bottom w:val="single" w:sz="4" w:space="0" w:color="auto"/>
              <w:right w:val="single" w:sz="4" w:space="0" w:color="auto"/>
            </w:tcBorders>
            <w:shd w:val="clear" w:color="auto" w:fill="auto"/>
            <w:noWrap/>
            <w:vAlign w:val="center"/>
            <w:hideMark/>
          </w:tcPr>
          <w:p w14:paraId="3DB5680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DAA26B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BDE3F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9,3</w:t>
            </w:r>
          </w:p>
        </w:tc>
        <w:tc>
          <w:tcPr>
            <w:tcW w:w="1505" w:type="dxa"/>
            <w:tcBorders>
              <w:top w:val="nil"/>
              <w:left w:val="nil"/>
              <w:bottom w:val="single" w:sz="4" w:space="0" w:color="auto"/>
              <w:right w:val="single" w:sz="4" w:space="0" w:color="auto"/>
            </w:tcBorders>
            <w:shd w:val="clear" w:color="auto" w:fill="auto"/>
            <w:vAlign w:val="center"/>
            <w:hideMark/>
          </w:tcPr>
          <w:p w14:paraId="32E033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5E26B5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E1D97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05CB7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w:t>
            </w:r>
          </w:p>
        </w:tc>
        <w:tc>
          <w:tcPr>
            <w:tcW w:w="1244" w:type="dxa"/>
            <w:tcBorders>
              <w:top w:val="nil"/>
              <w:left w:val="nil"/>
              <w:bottom w:val="single" w:sz="4" w:space="0" w:color="auto"/>
              <w:right w:val="single" w:sz="4" w:space="0" w:color="auto"/>
            </w:tcBorders>
            <w:shd w:val="clear" w:color="auto" w:fill="auto"/>
            <w:noWrap/>
            <w:vAlign w:val="center"/>
            <w:hideMark/>
          </w:tcPr>
          <w:p w14:paraId="200312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30DF19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14,94</w:t>
            </w:r>
          </w:p>
        </w:tc>
        <w:tc>
          <w:tcPr>
            <w:tcW w:w="711" w:type="dxa"/>
            <w:tcBorders>
              <w:top w:val="nil"/>
              <w:left w:val="nil"/>
              <w:bottom w:val="single" w:sz="4" w:space="0" w:color="auto"/>
              <w:right w:val="single" w:sz="4" w:space="0" w:color="auto"/>
            </w:tcBorders>
            <w:shd w:val="clear" w:color="auto" w:fill="auto"/>
            <w:noWrap/>
            <w:vAlign w:val="center"/>
            <w:hideMark/>
          </w:tcPr>
          <w:p w14:paraId="79D2F9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5D1237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9B379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9,4</w:t>
            </w:r>
          </w:p>
        </w:tc>
        <w:tc>
          <w:tcPr>
            <w:tcW w:w="1505" w:type="dxa"/>
            <w:tcBorders>
              <w:top w:val="nil"/>
              <w:left w:val="nil"/>
              <w:bottom w:val="single" w:sz="4" w:space="0" w:color="auto"/>
              <w:right w:val="single" w:sz="4" w:space="0" w:color="auto"/>
            </w:tcBorders>
            <w:shd w:val="clear" w:color="auto" w:fill="auto"/>
            <w:vAlign w:val="center"/>
            <w:hideMark/>
          </w:tcPr>
          <w:p w14:paraId="24B01C7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1340795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2B7CBB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B3F76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15,6</w:t>
            </w:r>
          </w:p>
        </w:tc>
        <w:tc>
          <w:tcPr>
            <w:tcW w:w="1244" w:type="dxa"/>
            <w:tcBorders>
              <w:top w:val="nil"/>
              <w:left w:val="nil"/>
              <w:bottom w:val="single" w:sz="4" w:space="0" w:color="auto"/>
              <w:right w:val="single" w:sz="4" w:space="0" w:color="auto"/>
            </w:tcBorders>
            <w:shd w:val="clear" w:color="auto" w:fill="auto"/>
            <w:noWrap/>
            <w:vAlign w:val="center"/>
            <w:hideMark/>
          </w:tcPr>
          <w:p w14:paraId="7CB50A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48625D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15,72</w:t>
            </w:r>
          </w:p>
        </w:tc>
        <w:tc>
          <w:tcPr>
            <w:tcW w:w="711" w:type="dxa"/>
            <w:tcBorders>
              <w:top w:val="nil"/>
              <w:left w:val="nil"/>
              <w:bottom w:val="single" w:sz="4" w:space="0" w:color="auto"/>
              <w:right w:val="single" w:sz="4" w:space="0" w:color="auto"/>
            </w:tcBorders>
            <w:shd w:val="clear" w:color="auto" w:fill="auto"/>
            <w:noWrap/>
            <w:vAlign w:val="center"/>
            <w:hideMark/>
          </w:tcPr>
          <w:p w14:paraId="009F2E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13C07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4A4A0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9,5</w:t>
            </w:r>
          </w:p>
        </w:tc>
        <w:tc>
          <w:tcPr>
            <w:tcW w:w="1505" w:type="dxa"/>
            <w:tcBorders>
              <w:top w:val="nil"/>
              <w:left w:val="nil"/>
              <w:bottom w:val="single" w:sz="4" w:space="0" w:color="auto"/>
              <w:right w:val="single" w:sz="4" w:space="0" w:color="auto"/>
            </w:tcBorders>
            <w:shd w:val="clear" w:color="auto" w:fill="auto"/>
            <w:vAlign w:val="center"/>
            <w:hideMark/>
          </w:tcPr>
          <w:p w14:paraId="04078E32"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0E6D3E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25D1B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8E336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84,44</w:t>
            </w:r>
          </w:p>
        </w:tc>
        <w:tc>
          <w:tcPr>
            <w:tcW w:w="1244" w:type="dxa"/>
            <w:tcBorders>
              <w:top w:val="nil"/>
              <w:left w:val="nil"/>
              <w:bottom w:val="single" w:sz="4" w:space="0" w:color="auto"/>
              <w:right w:val="single" w:sz="4" w:space="0" w:color="auto"/>
            </w:tcBorders>
            <w:shd w:val="clear" w:color="auto" w:fill="auto"/>
            <w:noWrap/>
            <w:vAlign w:val="center"/>
            <w:hideMark/>
          </w:tcPr>
          <w:p w14:paraId="6FB6A3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C9A401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16,60</w:t>
            </w:r>
          </w:p>
        </w:tc>
        <w:tc>
          <w:tcPr>
            <w:tcW w:w="711" w:type="dxa"/>
            <w:tcBorders>
              <w:top w:val="nil"/>
              <w:left w:val="nil"/>
              <w:bottom w:val="single" w:sz="4" w:space="0" w:color="auto"/>
              <w:right w:val="single" w:sz="4" w:space="0" w:color="auto"/>
            </w:tcBorders>
            <w:shd w:val="clear" w:color="auto" w:fill="auto"/>
            <w:noWrap/>
            <w:vAlign w:val="center"/>
            <w:hideMark/>
          </w:tcPr>
          <w:p w14:paraId="549A14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C70E86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CB5B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9,6</w:t>
            </w:r>
          </w:p>
        </w:tc>
        <w:tc>
          <w:tcPr>
            <w:tcW w:w="1505" w:type="dxa"/>
            <w:tcBorders>
              <w:top w:val="nil"/>
              <w:left w:val="nil"/>
              <w:bottom w:val="single" w:sz="4" w:space="0" w:color="auto"/>
              <w:right w:val="single" w:sz="4" w:space="0" w:color="auto"/>
            </w:tcBorders>
            <w:shd w:val="clear" w:color="auto" w:fill="auto"/>
            <w:vAlign w:val="center"/>
            <w:hideMark/>
          </w:tcPr>
          <w:p w14:paraId="4A74399C"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7D3051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57721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63A72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84,44</w:t>
            </w:r>
          </w:p>
        </w:tc>
        <w:tc>
          <w:tcPr>
            <w:tcW w:w="1244" w:type="dxa"/>
            <w:tcBorders>
              <w:top w:val="nil"/>
              <w:left w:val="nil"/>
              <w:bottom w:val="single" w:sz="4" w:space="0" w:color="auto"/>
              <w:right w:val="single" w:sz="4" w:space="0" w:color="auto"/>
            </w:tcBorders>
            <w:shd w:val="clear" w:color="auto" w:fill="auto"/>
            <w:noWrap/>
            <w:vAlign w:val="center"/>
            <w:hideMark/>
          </w:tcPr>
          <w:p w14:paraId="6B3D7B8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0B9D7E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11,07</w:t>
            </w:r>
          </w:p>
        </w:tc>
        <w:tc>
          <w:tcPr>
            <w:tcW w:w="711" w:type="dxa"/>
            <w:tcBorders>
              <w:top w:val="nil"/>
              <w:left w:val="nil"/>
              <w:bottom w:val="single" w:sz="4" w:space="0" w:color="auto"/>
              <w:right w:val="single" w:sz="4" w:space="0" w:color="auto"/>
            </w:tcBorders>
            <w:shd w:val="clear" w:color="auto" w:fill="auto"/>
            <w:noWrap/>
            <w:vAlign w:val="center"/>
            <w:hideMark/>
          </w:tcPr>
          <w:p w14:paraId="649D2A6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A6103C3"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9033E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9,7</w:t>
            </w:r>
          </w:p>
        </w:tc>
        <w:tc>
          <w:tcPr>
            <w:tcW w:w="1505" w:type="dxa"/>
            <w:tcBorders>
              <w:top w:val="nil"/>
              <w:left w:val="nil"/>
              <w:bottom w:val="single" w:sz="4" w:space="0" w:color="auto"/>
              <w:right w:val="single" w:sz="4" w:space="0" w:color="auto"/>
            </w:tcBorders>
            <w:shd w:val="clear" w:color="auto" w:fill="auto"/>
            <w:vAlign w:val="center"/>
            <w:hideMark/>
          </w:tcPr>
          <w:p w14:paraId="4123C3D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141DCF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6B9AF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8086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w:t>
            </w:r>
          </w:p>
        </w:tc>
        <w:tc>
          <w:tcPr>
            <w:tcW w:w="1244" w:type="dxa"/>
            <w:tcBorders>
              <w:top w:val="nil"/>
              <w:left w:val="nil"/>
              <w:bottom w:val="single" w:sz="4" w:space="0" w:color="auto"/>
              <w:right w:val="single" w:sz="4" w:space="0" w:color="auto"/>
            </w:tcBorders>
            <w:shd w:val="clear" w:color="auto" w:fill="auto"/>
            <w:noWrap/>
            <w:vAlign w:val="center"/>
            <w:hideMark/>
          </w:tcPr>
          <w:p w14:paraId="59A219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3AA7DA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44,65</w:t>
            </w:r>
          </w:p>
        </w:tc>
        <w:tc>
          <w:tcPr>
            <w:tcW w:w="711" w:type="dxa"/>
            <w:tcBorders>
              <w:top w:val="nil"/>
              <w:left w:val="nil"/>
              <w:bottom w:val="single" w:sz="4" w:space="0" w:color="auto"/>
              <w:right w:val="single" w:sz="4" w:space="0" w:color="auto"/>
            </w:tcBorders>
            <w:shd w:val="clear" w:color="auto" w:fill="auto"/>
            <w:noWrap/>
            <w:vAlign w:val="center"/>
            <w:hideMark/>
          </w:tcPr>
          <w:p w14:paraId="54688F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63A2DAA"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DA1F5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9,8</w:t>
            </w:r>
          </w:p>
        </w:tc>
        <w:tc>
          <w:tcPr>
            <w:tcW w:w="1505" w:type="dxa"/>
            <w:tcBorders>
              <w:top w:val="nil"/>
              <w:left w:val="nil"/>
              <w:bottom w:val="single" w:sz="4" w:space="0" w:color="auto"/>
              <w:right w:val="single" w:sz="4" w:space="0" w:color="auto"/>
            </w:tcBorders>
            <w:shd w:val="clear" w:color="auto" w:fill="auto"/>
            <w:vAlign w:val="center"/>
            <w:hideMark/>
          </w:tcPr>
          <w:p w14:paraId="78F11BB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54C1A79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446C0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9441E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27,8</w:t>
            </w:r>
          </w:p>
        </w:tc>
        <w:tc>
          <w:tcPr>
            <w:tcW w:w="1244" w:type="dxa"/>
            <w:tcBorders>
              <w:top w:val="nil"/>
              <w:left w:val="nil"/>
              <w:bottom w:val="single" w:sz="4" w:space="0" w:color="auto"/>
              <w:right w:val="single" w:sz="4" w:space="0" w:color="auto"/>
            </w:tcBorders>
            <w:shd w:val="clear" w:color="auto" w:fill="auto"/>
            <w:noWrap/>
            <w:vAlign w:val="center"/>
            <w:hideMark/>
          </w:tcPr>
          <w:p w14:paraId="555AABE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128135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150,09</w:t>
            </w:r>
          </w:p>
        </w:tc>
        <w:tc>
          <w:tcPr>
            <w:tcW w:w="711" w:type="dxa"/>
            <w:tcBorders>
              <w:top w:val="nil"/>
              <w:left w:val="nil"/>
              <w:bottom w:val="single" w:sz="4" w:space="0" w:color="auto"/>
              <w:right w:val="single" w:sz="4" w:space="0" w:color="auto"/>
            </w:tcBorders>
            <w:shd w:val="clear" w:color="auto" w:fill="auto"/>
            <w:noWrap/>
            <w:vAlign w:val="center"/>
            <w:hideMark/>
          </w:tcPr>
          <w:p w14:paraId="01DFEA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AEED49" w14:textId="77777777" w:rsidTr="00286820">
        <w:trPr>
          <w:trHeight w:val="139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F685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9,9</w:t>
            </w:r>
          </w:p>
        </w:tc>
        <w:tc>
          <w:tcPr>
            <w:tcW w:w="1505" w:type="dxa"/>
            <w:tcBorders>
              <w:top w:val="nil"/>
              <w:left w:val="nil"/>
              <w:bottom w:val="single" w:sz="4" w:space="0" w:color="auto"/>
              <w:right w:val="single" w:sz="4" w:space="0" w:color="auto"/>
            </w:tcBorders>
            <w:shd w:val="clear" w:color="auto" w:fill="auto"/>
            <w:vAlign w:val="center"/>
            <w:hideMark/>
          </w:tcPr>
          <w:p w14:paraId="0C60564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66DA8F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9CC92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82222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82,9</w:t>
            </w:r>
          </w:p>
        </w:tc>
        <w:tc>
          <w:tcPr>
            <w:tcW w:w="1244" w:type="dxa"/>
            <w:tcBorders>
              <w:top w:val="nil"/>
              <w:left w:val="nil"/>
              <w:bottom w:val="single" w:sz="4" w:space="0" w:color="auto"/>
              <w:right w:val="single" w:sz="4" w:space="0" w:color="auto"/>
            </w:tcBorders>
            <w:shd w:val="clear" w:color="auto" w:fill="auto"/>
            <w:noWrap/>
            <w:vAlign w:val="center"/>
            <w:hideMark/>
          </w:tcPr>
          <w:p w14:paraId="00A1A7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54A0BA3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5,46</w:t>
            </w:r>
          </w:p>
        </w:tc>
        <w:tc>
          <w:tcPr>
            <w:tcW w:w="711" w:type="dxa"/>
            <w:tcBorders>
              <w:top w:val="nil"/>
              <w:left w:val="nil"/>
              <w:bottom w:val="single" w:sz="4" w:space="0" w:color="auto"/>
              <w:right w:val="single" w:sz="4" w:space="0" w:color="auto"/>
            </w:tcBorders>
            <w:shd w:val="clear" w:color="auto" w:fill="auto"/>
            <w:noWrap/>
            <w:vAlign w:val="center"/>
            <w:hideMark/>
          </w:tcPr>
          <w:p w14:paraId="3514C3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6C80C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D214C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9,10</w:t>
            </w:r>
          </w:p>
        </w:tc>
        <w:tc>
          <w:tcPr>
            <w:tcW w:w="1505" w:type="dxa"/>
            <w:tcBorders>
              <w:top w:val="nil"/>
              <w:left w:val="nil"/>
              <w:bottom w:val="single" w:sz="4" w:space="0" w:color="auto"/>
              <w:right w:val="single" w:sz="4" w:space="0" w:color="auto"/>
            </w:tcBorders>
            <w:shd w:val="clear" w:color="auto" w:fill="auto"/>
            <w:vAlign w:val="center"/>
            <w:hideMark/>
          </w:tcPr>
          <w:p w14:paraId="3B753CD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1BAADBD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4BFBC1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AA080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82,9</w:t>
            </w:r>
          </w:p>
        </w:tc>
        <w:tc>
          <w:tcPr>
            <w:tcW w:w="1244" w:type="dxa"/>
            <w:tcBorders>
              <w:top w:val="nil"/>
              <w:left w:val="nil"/>
              <w:bottom w:val="single" w:sz="4" w:space="0" w:color="auto"/>
              <w:right w:val="single" w:sz="4" w:space="0" w:color="auto"/>
            </w:tcBorders>
            <w:shd w:val="clear" w:color="auto" w:fill="auto"/>
            <w:noWrap/>
            <w:vAlign w:val="center"/>
            <w:hideMark/>
          </w:tcPr>
          <w:p w14:paraId="0A7056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12BEA5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6,70</w:t>
            </w:r>
          </w:p>
        </w:tc>
        <w:tc>
          <w:tcPr>
            <w:tcW w:w="711" w:type="dxa"/>
            <w:tcBorders>
              <w:top w:val="nil"/>
              <w:left w:val="nil"/>
              <w:bottom w:val="single" w:sz="4" w:space="0" w:color="auto"/>
              <w:right w:val="single" w:sz="4" w:space="0" w:color="auto"/>
            </w:tcBorders>
            <w:shd w:val="clear" w:color="auto" w:fill="auto"/>
            <w:noWrap/>
            <w:vAlign w:val="center"/>
            <w:hideMark/>
          </w:tcPr>
          <w:p w14:paraId="36CFC9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2199C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95082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9,11</w:t>
            </w:r>
          </w:p>
        </w:tc>
        <w:tc>
          <w:tcPr>
            <w:tcW w:w="1505" w:type="dxa"/>
            <w:tcBorders>
              <w:top w:val="nil"/>
              <w:left w:val="nil"/>
              <w:bottom w:val="single" w:sz="4" w:space="0" w:color="auto"/>
              <w:right w:val="single" w:sz="4" w:space="0" w:color="auto"/>
            </w:tcBorders>
            <w:shd w:val="clear" w:color="auto" w:fill="auto"/>
            <w:vAlign w:val="center"/>
            <w:hideMark/>
          </w:tcPr>
          <w:p w14:paraId="7567241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10E0C20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198147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8E13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42,5</w:t>
            </w:r>
          </w:p>
        </w:tc>
        <w:tc>
          <w:tcPr>
            <w:tcW w:w="1244" w:type="dxa"/>
            <w:tcBorders>
              <w:top w:val="nil"/>
              <w:left w:val="nil"/>
              <w:bottom w:val="single" w:sz="4" w:space="0" w:color="auto"/>
              <w:right w:val="single" w:sz="4" w:space="0" w:color="auto"/>
            </w:tcBorders>
            <w:shd w:val="clear" w:color="auto" w:fill="auto"/>
            <w:noWrap/>
            <w:vAlign w:val="center"/>
            <w:hideMark/>
          </w:tcPr>
          <w:p w14:paraId="5883BF4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514DFDA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3,99</w:t>
            </w:r>
          </w:p>
        </w:tc>
        <w:tc>
          <w:tcPr>
            <w:tcW w:w="711" w:type="dxa"/>
            <w:tcBorders>
              <w:top w:val="nil"/>
              <w:left w:val="nil"/>
              <w:bottom w:val="single" w:sz="4" w:space="0" w:color="auto"/>
              <w:right w:val="single" w:sz="4" w:space="0" w:color="auto"/>
            </w:tcBorders>
            <w:shd w:val="clear" w:color="auto" w:fill="auto"/>
            <w:noWrap/>
            <w:vAlign w:val="center"/>
            <w:hideMark/>
          </w:tcPr>
          <w:p w14:paraId="3807E6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784A1C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E146D3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0AF74C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61F07E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F7FD3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5E7B5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52E285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6CF4EB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338,49</w:t>
            </w:r>
          </w:p>
        </w:tc>
        <w:tc>
          <w:tcPr>
            <w:tcW w:w="711" w:type="dxa"/>
            <w:tcBorders>
              <w:top w:val="nil"/>
              <w:left w:val="nil"/>
              <w:bottom w:val="single" w:sz="4" w:space="0" w:color="auto"/>
              <w:right w:val="single" w:sz="4" w:space="0" w:color="auto"/>
            </w:tcBorders>
            <w:shd w:val="clear" w:color="000000" w:fill="F2DCDB"/>
            <w:vAlign w:val="center"/>
            <w:hideMark/>
          </w:tcPr>
          <w:p w14:paraId="2A0B1D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0,14</w:t>
            </w:r>
          </w:p>
        </w:tc>
      </w:tr>
      <w:tr w:rsidR="00286820" w:rsidRPr="00286820" w14:paraId="49B4C71C"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3E9BD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AEC82EF"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E67D4C7"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005ABADA"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3BEE788"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DC517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D3417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27BFD6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69DB67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4758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9,12</w:t>
            </w:r>
          </w:p>
        </w:tc>
        <w:tc>
          <w:tcPr>
            <w:tcW w:w="1505" w:type="dxa"/>
            <w:tcBorders>
              <w:top w:val="nil"/>
              <w:left w:val="nil"/>
              <w:bottom w:val="single" w:sz="4" w:space="0" w:color="auto"/>
              <w:right w:val="single" w:sz="4" w:space="0" w:color="auto"/>
            </w:tcBorders>
            <w:shd w:val="clear" w:color="auto" w:fill="auto"/>
            <w:vAlign w:val="center"/>
            <w:hideMark/>
          </w:tcPr>
          <w:p w14:paraId="471E3D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6E18C4E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4747DA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AA637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90,0</w:t>
            </w:r>
          </w:p>
        </w:tc>
        <w:tc>
          <w:tcPr>
            <w:tcW w:w="1244" w:type="dxa"/>
            <w:tcBorders>
              <w:top w:val="nil"/>
              <w:left w:val="nil"/>
              <w:bottom w:val="single" w:sz="4" w:space="0" w:color="auto"/>
              <w:right w:val="single" w:sz="4" w:space="0" w:color="auto"/>
            </w:tcBorders>
            <w:shd w:val="clear" w:color="auto" w:fill="auto"/>
            <w:noWrap/>
            <w:vAlign w:val="center"/>
            <w:hideMark/>
          </w:tcPr>
          <w:p w14:paraId="45BE13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280624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748,49</w:t>
            </w:r>
          </w:p>
        </w:tc>
        <w:tc>
          <w:tcPr>
            <w:tcW w:w="711" w:type="dxa"/>
            <w:tcBorders>
              <w:top w:val="nil"/>
              <w:left w:val="nil"/>
              <w:bottom w:val="single" w:sz="4" w:space="0" w:color="auto"/>
              <w:right w:val="single" w:sz="4" w:space="0" w:color="auto"/>
            </w:tcBorders>
            <w:shd w:val="clear" w:color="auto" w:fill="auto"/>
            <w:noWrap/>
            <w:vAlign w:val="center"/>
            <w:hideMark/>
          </w:tcPr>
          <w:p w14:paraId="0EB9BD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102AC4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6CA20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9,13</w:t>
            </w:r>
          </w:p>
        </w:tc>
        <w:tc>
          <w:tcPr>
            <w:tcW w:w="1505" w:type="dxa"/>
            <w:tcBorders>
              <w:top w:val="nil"/>
              <w:left w:val="nil"/>
              <w:bottom w:val="single" w:sz="4" w:space="0" w:color="auto"/>
              <w:right w:val="single" w:sz="4" w:space="0" w:color="auto"/>
            </w:tcBorders>
            <w:shd w:val="clear" w:color="auto" w:fill="auto"/>
            <w:vAlign w:val="center"/>
            <w:hideMark/>
          </w:tcPr>
          <w:p w14:paraId="4190E15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E2208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AAAD3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683D0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39ED070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5532B1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10,66</w:t>
            </w:r>
          </w:p>
        </w:tc>
        <w:tc>
          <w:tcPr>
            <w:tcW w:w="711" w:type="dxa"/>
            <w:tcBorders>
              <w:top w:val="nil"/>
              <w:left w:val="nil"/>
              <w:bottom w:val="single" w:sz="4" w:space="0" w:color="auto"/>
              <w:right w:val="single" w:sz="4" w:space="0" w:color="auto"/>
            </w:tcBorders>
            <w:shd w:val="clear" w:color="auto" w:fill="auto"/>
            <w:noWrap/>
            <w:vAlign w:val="center"/>
            <w:hideMark/>
          </w:tcPr>
          <w:p w14:paraId="14DE58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8313552"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983C3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9,14</w:t>
            </w:r>
          </w:p>
        </w:tc>
        <w:tc>
          <w:tcPr>
            <w:tcW w:w="1505" w:type="dxa"/>
            <w:tcBorders>
              <w:top w:val="nil"/>
              <w:left w:val="nil"/>
              <w:bottom w:val="single" w:sz="4" w:space="0" w:color="auto"/>
              <w:right w:val="single" w:sz="4" w:space="0" w:color="auto"/>
            </w:tcBorders>
            <w:shd w:val="clear" w:color="auto" w:fill="auto"/>
            <w:vAlign w:val="center"/>
            <w:hideMark/>
          </w:tcPr>
          <w:p w14:paraId="414BFA8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1AD7DF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w:t>
            </w:r>
            <w:r w:rsidRPr="00286820">
              <w:rPr>
                <w:rFonts w:ascii="Sylfaen" w:hAnsi="Sylfaen" w:cs="Arial"/>
                <w:sz w:val="22"/>
                <w:szCs w:val="22"/>
                <w:lang w:val="ru-RU" w:eastAsia="ru-RU"/>
              </w:rPr>
              <w:lastRenderedPageBreak/>
              <w:t xml:space="preserve">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6B430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կմ</w:t>
            </w:r>
          </w:p>
        </w:tc>
        <w:tc>
          <w:tcPr>
            <w:tcW w:w="1092" w:type="dxa"/>
            <w:tcBorders>
              <w:top w:val="nil"/>
              <w:left w:val="nil"/>
              <w:bottom w:val="single" w:sz="4" w:space="0" w:color="auto"/>
              <w:right w:val="single" w:sz="4" w:space="0" w:color="auto"/>
            </w:tcBorders>
            <w:shd w:val="clear" w:color="auto" w:fill="auto"/>
            <w:vAlign w:val="center"/>
            <w:hideMark/>
          </w:tcPr>
          <w:p w14:paraId="29A330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0,090</w:t>
            </w:r>
          </w:p>
        </w:tc>
        <w:tc>
          <w:tcPr>
            <w:tcW w:w="1244" w:type="dxa"/>
            <w:tcBorders>
              <w:top w:val="nil"/>
              <w:left w:val="nil"/>
              <w:bottom w:val="single" w:sz="4" w:space="0" w:color="auto"/>
              <w:right w:val="single" w:sz="4" w:space="0" w:color="auto"/>
            </w:tcBorders>
            <w:shd w:val="clear" w:color="auto" w:fill="auto"/>
            <w:noWrap/>
            <w:vAlign w:val="center"/>
            <w:hideMark/>
          </w:tcPr>
          <w:p w14:paraId="749B5FC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07B7526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30,26</w:t>
            </w:r>
          </w:p>
        </w:tc>
        <w:tc>
          <w:tcPr>
            <w:tcW w:w="711" w:type="dxa"/>
            <w:tcBorders>
              <w:top w:val="nil"/>
              <w:left w:val="nil"/>
              <w:bottom w:val="single" w:sz="4" w:space="0" w:color="auto"/>
              <w:right w:val="single" w:sz="4" w:space="0" w:color="auto"/>
            </w:tcBorders>
            <w:shd w:val="clear" w:color="auto" w:fill="auto"/>
            <w:noWrap/>
            <w:vAlign w:val="center"/>
            <w:hideMark/>
          </w:tcPr>
          <w:p w14:paraId="1EE026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9936F6"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2D74F3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9062B2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CB21F8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87160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099A1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0D99AD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714FF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789,41</w:t>
            </w:r>
          </w:p>
        </w:tc>
        <w:tc>
          <w:tcPr>
            <w:tcW w:w="711" w:type="dxa"/>
            <w:tcBorders>
              <w:top w:val="nil"/>
              <w:left w:val="nil"/>
              <w:bottom w:val="single" w:sz="4" w:space="0" w:color="auto"/>
              <w:right w:val="single" w:sz="4" w:space="0" w:color="auto"/>
            </w:tcBorders>
            <w:shd w:val="clear" w:color="000000" w:fill="F2DCDB"/>
            <w:vAlign w:val="center"/>
            <w:hideMark/>
          </w:tcPr>
          <w:p w14:paraId="3BA5ED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0,33</w:t>
            </w:r>
          </w:p>
        </w:tc>
      </w:tr>
      <w:tr w:rsidR="00286820" w:rsidRPr="00F42521" w14:paraId="72906088"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DE6B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ED03D6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5CFD7E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ԳԴՀ-1-3,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=1,18-1.2</w:t>
            </w:r>
          </w:p>
        </w:tc>
        <w:tc>
          <w:tcPr>
            <w:tcW w:w="1192" w:type="dxa"/>
            <w:tcBorders>
              <w:top w:val="nil"/>
              <w:left w:val="nil"/>
              <w:bottom w:val="single" w:sz="4" w:space="0" w:color="auto"/>
              <w:right w:val="single" w:sz="4" w:space="0" w:color="auto"/>
            </w:tcBorders>
            <w:shd w:val="clear" w:color="auto" w:fill="auto"/>
            <w:vAlign w:val="center"/>
            <w:hideMark/>
          </w:tcPr>
          <w:p w14:paraId="019AAA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57AE5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6D3A5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07523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8F10D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7BB9E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D423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9,15</w:t>
            </w:r>
          </w:p>
        </w:tc>
        <w:tc>
          <w:tcPr>
            <w:tcW w:w="1505" w:type="dxa"/>
            <w:tcBorders>
              <w:top w:val="nil"/>
              <w:left w:val="nil"/>
              <w:bottom w:val="single" w:sz="4" w:space="0" w:color="auto"/>
              <w:right w:val="single" w:sz="4" w:space="0" w:color="auto"/>
            </w:tcBorders>
            <w:shd w:val="clear" w:color="auto" w:fill="auto"/>
            <w:vAlign w:val="center"/>
            <w:hideMark/>
          </w:tcPr>
          <w:p w14:paraId="1056C3E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6BA72C9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07679B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BA63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0588DD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6EAC1E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128,20</w:t>
            </w:r>
          </w:p>
        </w:tc>
        <w:tc>
          <w:tcPr>
            <w:tcW w:w="711" w:type="dxa"/>
            <w:tcBorders>
              <w:top w:val="nil"/>
              <w:left w:val="nil"/>
              <w:bottom w:val="single" w:sz="4" w:space="0" w:color="auto"/>
              <w:right w:val="single" w:sz="4" w:space="0" w:color="auto"/>
            </w:tcBorders>
            <w:shd w:val="clear" w:color="auto" w:fill="auto"/>
            <w:noWrap/>
            <w:vAlign w:val="center"/>
            <w:hideMark/>
          </w:tcPr>
          <w:p w14:paraId="5C1D84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1492F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97DD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9,16</w:t>
            </w:r>
          </w:p>
        </w:tc>
        <w:tc>
          <w:tcPr>
            <w:tcW w:w="1505" w:type="dxa"/>
            <w:tcBorders>
              <w:top w:val="nil"/>
              <w:left w:val="nil"/>
              <w:bottom w:val="single" w:sz="4" w:space="0" w:color="auto"/>
              <w:right w:val="single" w:sz="4" w:space="0" w:color="auto"/>
            </w:tcBorders>
            <w:shd w:val="clear" w:color="auto" w:fill="auto"/>
            <w:vAlign w:val="center"/>
            <w:hideMark/>
          </w:tcPr>
          <w:p w14:paraId="191AAC1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F4971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FA0D3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7CD1E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0,900</w:t>
            </w:r>
          </w:p>
        </w:tc>
        <w:tc>
          <w:tcPr>
            <w:tcW w:w="1244" w:type="dxa"/>
            <w:tcBorders>
              <w:top w:val="nil"/>
              <w:left w:val="nil"/>
              <w:bottom w:val="single" w:sz="4" w:space="0" w:color="auto"/>
              <w:right w:val="single" w:sz="4" w:space="0" w:color="auto"/>
            </w:tcBorders>
            <w:shd w:val="clear" w:color="auto" w:fill="auto"/>
            <w:noWrap/>
            <w:vAlign w:val="center"/>
            <w:hideMark/>
          </w:tcPr>
          <w:p w14:paraId="231B7FA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70FC88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33,21</w:t>
            </w:r>
          </w:p>
        </w:tc>
        <w:tc>
          <w:tcPr>
            <w:tcW w:w="711" w:type="dxa"/>
            <w:tcBorders>
              <w:top w:val="nil"/>
              <w:left w:val="nil"/>
              <w:bottom w:val="single" w:sz="4" w:space="0" w:color="auto"/>
              <w:right w:val="single" w:sz="4" w:space="0" w:color="auto"/>
            </w:tcBorders>
            <w:shd w:val="clear" w:color="auto" w:fill="auto"/>
            <w:noWrap/>
            <w:vAlign w:val="center"/>
            <w:hideMark/>
          </w:tcPr>
          <w:p w14:paraId="231DB7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73DC90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E57112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9,17</w:t>
            </w:r>
          </w:p>
        </w:tc>
        <w:tc>
          <w:tcPr>
            <w:tcW w:w="1505" w:type="dxa"/>
            <w:tcBorders>
              <w:top w:val="nil"/>
              <w:left w:val="nil"/>
              <w:bottom w:val="single" w:sz="4" w:space="0" w:color="auto"/>
              <w:right w:val="single" w:sz="4" w:space="0" w:color="auto"/>
            </w:tcBorders>
            <w:shd w:val="clear" w:color="auto" w:fill="auto"/>
            <w:vAlign w:val="center"/>
            <w:hideMark/>
          </w:tcPr>
          <w:p w14:paraId="0D39F5F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39CB9D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2E91B1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66604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1,41</w:t>
            </w:r>
          </w:p>
        </w:tc>
        <w:tc>
          <w:tcPr>
            <w:tcW w:w="1244" w:type="dxa"/>
            <w:tcBorders>
              <w:top w:val="nil"/>
              <w:left w:val="nil"/>
              <w:bottom w:val="single" w:sz="4" w:space="0" w:color="auto"/>
              <w:right w:val="single" w:sz="4" w:space="0" w:color="auto"/>
            </w:tcBorders>
            <w:shd w:val="clear" w:color="auto" w:fill="auto"/>
            <w:noWrap/>
            <w:vAlign w:val="center"/>
            <w:hideMark/>
          </w:tcPr>
          <w:p w14:paraId="32CE9C3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3B4CDB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59,34</w:t>
            </w:r>
          </w:p>
        </w:tc>
        <w:tc>
          <w:tcPr>
            <w:tcW w:w="711" w:type="dxa"/>
            <w:tcBorders>
              <w:top w:val="nil"/>
              <w:left w:val="nil"/>
              <w:bottom w:val="single" w:sz="4" w:space="0" w:color="auto"/>
              <w:right w:val="single" w:sz="4" w:space="0" w:color="auto"/>
            </w:tcBorders>
            <w:shd w:val="clear" w:color="auto" w:fill="auto"/>
            <w:noWrap/>
            <w:vAlign w:val="center"/>
            <w:hideMark/>
          </w:tcPr>
          <w:p w14:paraId="0E831E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6EDC370"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5662D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9,18</w:t>
            </w:r>
          </w:p>
        </w:tc>
        <w:tc>
          <w:tcPr>
            <w:tcW w:w="1505" w:type="dxa"/>
            <w:tcBorders>
              <w:top w:val="nil"/>
              <w:left w:val="nil"/>
              <w:bottom w:val="single" w:sz="4" w:space="0" w:color="auto"/>
              <w:right w:val="single" w:sz="4" w:space="0" w:color="auto"/>
            </w:tcBorders>
            <w:shd w:val="clear" w:color="auto" w:fill="auto"/>
            <w:vAlign w:val="center"/>
            <w:hideMark/>
          </w:tcPr>
          <w:p w14:paraId="2519D221"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A9F0C8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2B0C7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2EAE9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091B6F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7C97FAE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88,85</w:t>
            </w:r>
          </w:p>
        </w:tc>
        <w:tc>
          <w:tcPr>
            <w:tcW w:w="711" w:type="dxa"/>
            <w:tcBorders>
              <w:top w:val="nil"/>
              <w:left w:val="nil"/>
              <w:bottom w:val="single" w:sz="4" w:space="0" w:color="auto"/>
              <w:right w:val="single" w:sz="4" w:space="0" w:color="auto"/>
            </w:tcBorders>
            <w:shd w:val="clear" w:color="auto" w:fill="auto"/>
            <w:noWrap/>
            <w:vAlign w:val="center"/>
            <w:hideMark/>
          </w:tcPr>
          <w:p w14:paraId="6D80F2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16636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6F53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9,19</w:t>
            </w:r>
          </w:p>
        </w:tc>
        <w:tc>
          <w:tcPr>
            <w:tcW w:w="1505" w:type="dxa"/>
            <w:tcBorders>
              <w:top w:val="nil"/>
              <w:left w:val="nil"/>
              <w:bottom w:val="single" w:sz="4" w:space="0" w:color="auto"/>
              <w:right w:val="single" w:sz="4" w:space="0" w:color="auto"/>
            </w:tcBorders>
            <w:shd w:val="clear" w:color="auto" w:fill="auto"/>
            <w:vAlign w:val="center"/>
            <w:hideMark/>
          </w:tcPr>
          <w:p w14:paraId="4BED42E5"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82C29F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1532D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EF3D4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1B3CE2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09BC54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18F409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C01A0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EF833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9,20</w:t>
            </w:r>
          </w:p>
        </w:tc>
        <w:tc>
          <w:tcPr>
            <w:tcW w:w="1505" w:type="dxa"/>
            <w:tcBorders>
              <w:top w:val="nil"/>
              <w:left w:val="nil"/>
              <w:bottom w:val="single" w:sz="4" w:space="0" w:color="auto"/>
              <w:right w:val="single" w:sz="4" w:space="0" w:color="auto"/>
            </w:tcBorders>
            <w:shd w:val="clear" w:color="auto" w:fill="auto"/>
            <w:vAlign w:val="center"/>
            <w:hideMark/>
          </w:tcPr>
          <w:p w14:paraId="4D899BF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33020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85D9D4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A68C2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3FFE85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224728F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368,97</w:t>
            </w:r>
          </w:p>
        </w:tc>
        <w:tc>
          <w:tcPr>
            <w:tcW w:w="711" w:type="dxa"/>
            <w:tcBorders>
              <w:top w:val="nil"/>
              <w:left w:val="nil"/>
              <w:bottom w:val="single" w:sz="4" w:space="0" w:color="auto"/>
              <w:right w:val="single" w:sz="4" w:space="0" w:color="auto"/>
            </w:tcBorders>
            <w:shd w:val="clear" w:color="auto" w:fill="auto"/>
            <w:noWrap/>
            <w:vAlign w:val="center"/>
            <w:hideMark/>
          </w:tcPr>
          <w:p w14:paraId="1EFC93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6FCF47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B2B17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9,21</w:t>
            </w:r>
          </w:p>
        </w:tc>
        <w:tc>
          <w:tcPr>
            <w:tcW w:w="1505" w:type="dxa"/>
            <w:tcBorders>
              <w:top w:val="nil"/>
              <w:left w:val="nil"/>
              <w:bottom w:val="single" w:sz="4" w:space="0" w:color="auto"/>
              <w:right w:val="single" w:sz="4" w:space="0" w:color="auto"/>
            </w:tcBorders>
            <w:shd w:val="clear" w:color="auto" w:fill="auto"/>
            <w:vAlign w:val="center"/>
            <w:hideMark/>
          </w:tcPr>
          <w:p w14:paraId="604E19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2F31B7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215681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EBC82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0,0180</w:t>
            </w:r>
          </w:p>
        </w:tc>
        <w:tc>
          <w:tcPr>
            <w:tcW w:w="1244" w:type="dxa"/>
            <w:tcBorders>
              <w:top w:val="nil"/>
              <w:left w:val="nil"/>
              <w:bottom w:val="single" w:sz="4" w:space="0" w:color="auto"/>
              <w:right w:val="single" w:sz="4" w:space="0" w:color="auto"/>
            </w:tcBorders>
            <w:shd w:val="clear" w:color="auto" w:fill="auto"/>
            <w:noWrap/>
            <w:vAlign w:val="center"/>
            <w:hideMark/>
          </w:tcPr>
          <w:p w14:paraId="70EA742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6D77F1A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12,82</w:t>
            </w:r>
          </w:p>
        </w:tc>
        <w:tc>
          <w:tcPr>
            <w:tcW w:w="711" w:type="dxa"/>
            <w:tcBorders>
              <w:top w:val="nil"/>
              <w:left w:val="nil"/>
              <w:bottom w:val="single" w:sz="4" w:space="0" w:color="auto"/>
              <w:right w:val="single" w:sz="4" w:space="0" w:color="auto"/>
            </w:tcBorders>
            <w:shd w:val="clear" w:color="auto" w:fill="auto"/>
            <w:noWrap/>
            <w:vAlign w:val="center"/>
            <w:hideMark/>
          </w:tcPr>
          <w:p w14:paraId="2D7FB2D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8204F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3A631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9,22</w:t>
            </w:r>
          </w:p>
        </w:tc>
        <w:tc>
          <w:tcPr>
            <w:tcW w:w="1505" w:type="dxa"/>
            <w:tcBorders>
              <w:top w:val="nil"/>
              <w:left w:val="nil"/>
              <w:bottom w:val="single" w:sz="4" w:space="0" w:color="auto"/>
              <w:right w:val="single" w:sz="4" w:space="0" w:color="auto"/>
            </w:tcBorders>
            <w:shd w:val="clear" w:color="auto" w:fill="auto"/>
            <w:vAlign w:val="center"/>
            <w:hideMark/>
          </w:tcPr>
          <w:p w14:paraId="37F7A9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332C30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Քսուկային ջրամեկուսացում բիտումով, երկշերտ (երկաթբետոն), ներառյալ նյութերի արժեքը, </w:t>
            </w:r>
            <w:r w:rsidRPr="00286820">
              <w:rPr>
                <w:rFonts w:ascii="Sylfaen" w:hAnsi="Sylfaen" w:cs="Arial"/>
                <w:sz w:val="22"/>
                <w:szCs w:val="22"/>
                <w:lang w:val="ru-RU" w:eastAsia="ru-RU"/>
              </w:rPr>
              <w:lastRenderedPageBreak/>
              <w:t>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41427C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EC087B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12,8</w:t>
            </w:r>
          </w:p>
        </w:tc>
        <w:tc>
          <w:tcPr>
            <w:tcW w:w="1244" w:type="dxa"/>
            <w:tcBorders>
              <w:top w:val="nil"/>
              <w:left w:val="nil"/>
              <w:bottom w:val="single" w:sz="4" w:space="0" w:color="auto"/>
              <w:right w:val="single" w:sz="4" w:space="0" w:color="auto"/>
            </w:tcBorders>
            <w:shd w:val="clear" w:color="auto" w:fill="auto"/>
            <w:noWrap/>
            <w:vAlign w:val="center"/>
            <w:hideMark/>
          </w:tcPr>
          <w:p w14:paraId="2B23409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027285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14,15</w:t>
            </w:r>
          </w:p>
        </w:tc>
        <w:tc>
          <w:tcPr>
            <w:tcW w:w="711" w:type="dxa"/>
            <w:tcBorders>
              <w:top w:val="nil"/>
              <w:left w:val="nil"/>
              <w:bottom w:val="single" w:sz="4" w:space="0" w:color="auto"/>
              <w:right w:val="single" w:sz="4" w:space="0" w:color="auto"/>
            </w:tcBorders>
            <w:shd w:val="clear" w:color="auto" w:fill="auto"/>
            <w:noWrap/>
            <w:vAlign w:val="center"/>
            <w:hideMark/>
          </w:tcPr>
          <w:p w14:paraId="7E70B2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69562E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062C5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9,23</w:t>
            </w:r>
          </w:p>
        </w:tc>
        <w:tc>
          <w:tcPr>
            <w:tcW w:w="1505" w:type="dxa"/>
            <w:tcBorders>
              <w:top w:val="nil"/>
              <w:left w:val="nil"/>
              <w:bottom w:val="single" w:sz="4" w:space="0" w:color="auto"/>
              <w:right w:val="single" w:sz="4" w:space="0" w:color="auto"/>
            </w:tcBorders>
            <w:shd w:val="clear" w:color="auto" w:fill="auto"/>
            <w:vAlign w:val="center"/>
            <w:hideMark/>
          </w:tcPr>
          <w:p w14:paraId="46E0A61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3350333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6CAB38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95632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0,018</w:t>
            </w:r>
          </w:p>
        </w:tc>
        <w:tc>
          <w:tcPr>
            <w:tcW w:w="1244" w:type="dxa"/>
            <w:tcBorders>
              <w:top w:val="nil"/>
              <w:left w:val="nil"/>
              <w:bottom w:val="single" w:sz="4" w:space="0" w:color="auto"/>
              <w:right w:val="single" w:sz="4" w:space="0" w:color="auto"/>
            </w:tcBorders>
            <w:shd w:val="clear" w:color="auto" w:fill="auto"/>
            <w:noWrap/>
            <w:vAlign w:val="center"/>
            <w:hideMark/>
          </w:tcPr>
          <w:p w14:paraId="0AD6D7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6F2862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0,24</w:t>
            </w:r>
          </w:p>
        </w:tc>
        <w:tc>
          <w:tcPr>
            <w:tcW w:w="711" w:type="dxa"/>
            <w:tcBorders>
              <w:top w:val="nil"/>
              <w:left w:val="nil"/>
              <w:bottom w:val="single" w:sz="4" w:space="0" w:color="auto"/>
              <w:right w:val="single" w:sz="4" w:space="0" w:color="auto"/>
            </w:tcBorders>
            <w:shd w:val="clear" w:color="auto" w:fill="auto"/>
            <w:noWrap/>
            <w:vAlign w:val="center"/>
            <w:hideMark/>
          </w:tcPr>
          <w:p w14:paraId="7B5853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DD19E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0025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9,24</w:t>
            </w:r>
          </w:p>
        </w:tc>
        <w:tc>
          <w:tcPr>
            <w:tcW w:w="1505" w:type="dxa"/>
            <w:tcBorders>
              <w:top w:val="nil"/>
              <w:left w:val="nil"/>
              <w:bottom w:val="single" w:sz="4" w:space="0" w:color="auto"/>
              <w:right w:val="single" w:sz="4" w:space="0" w:color="auto"/>
            </w:tcBorders>
            <w:shd w:val="clear" w:color="auto" w:fill="auto"/>
            <w:vAlign w:val="center"/>
            <w:hideMark/>
          </w:tcPr>
          <w:p w14:paraId="1CA16F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784043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547499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82298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4,5</w:t>
            </w:r>
          </w:p>
        </w:tc>
        <w:tc>
          <w:tcPr>
            <w:tcW w:w="1244" w:type="dxa"/>
            <w:tcBorders>
              <w:top w:val="nil"/>
              <w:left w:val="nil"/>
              <w:bottom w:val="single" w:sz="4" w:space="0" w:color="auto"/>
              <w:right w:val="single" w:sz="4" w:space="0" w:color="auto"/>
            </w:tcBorders>
            <w:shd w:val="clear" w:color="auto" w:fill="auto"/>
            <w:noWrap/>
            <w:vAlign w:val="center"/>
            <w:hideMark/>
          </w:tcPr>
          <w:p w14:paraId="022ED1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591F8C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2,98</w:t>
            </w:r>
          </w:p>
        </w:tc>
        <w:tc>
          <w:tcPr>
            <w:tcW w:w="711" w:type="dxa"/>
            <w:tcBorders>
              <w:top w:val="nil"/>
              <w:left w:val="nil"/>
              <w:bottom w:val="single" w:sz="4" w:space="0" w:color="auto"/>
              <w:right w:val="single" w:sz="4" w:space="0" w:color="auto"/>
            </w:tcBorders>
            <w:shd w:val="clear" w:color="auto" w:fill="auto"/>
            <w:noWrap/>
            <w:vAlign w:val="center"/>
            <w:hideMark/>
          </w:tcPr>
          <w:p w14:paraId="2A5820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DF8C97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A36544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14D1B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6226F21"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20E1D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29C1E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A45E4C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66563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787,73</w:t>
            </w:r>
          </w:p>
        </w:tc>
        <w:tc>
          <w:tcPr>
            <w:tcW w:w="711" w:type="dxa"/>
            <w:tcBorders>
              <w:top w:val="nil"/>
              <w:left w:val="nil"/>
              <w:bottom w:val="single" w:sz="4" w:space="0" w:color="auto"/>
              <w:right w:val="single" w:sz="4" w:space="0" w:color="auto"/>
            </w:tcBorders>
            <w:shd w:val="clear" w:color="000000" w:fill="F2DCDB"/>
            <w:vAlign w:val="center"/>
            <w:hideMark/>
          </w:tcPr>
          <w:p w14:paraId="7A97D5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0,33</w:t>
            </w:r>
          </w:p>
        </w:tc>
      </w:tr>
      <w:tr w:rsidR="00286820" w:rsidRPr="00286820" w14:paraId="6F71515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C56890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ED338A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6831C645"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9-րդ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589030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2E967E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E6FA5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7C3774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1915,63</w:t>
            </w:r>
          </w:p>
        </w:tc>
        <w:tc>
          <w:tcPr>
            <w:tcW w:w="711" w:type="dxa"/>
            <w:tcBorders>
              <w:top w:val="nil"/>
              <w:left w:val="nil"/>
              <w:bottom w:val="single" w:sz="4" w:space="0" w:color="auto"/>
              <w:right w:val="single" w:sz="4" w:space="0" w:color="auto"/>
            </w:tcBorders>
            <w:shd w:val="clear" w:color="000000" w:fill="D8E4BC"/>
            <w:vAlign w:val="center"/>
            <w:hideMark/>
          </w:tcPr>
          <w:p w14:paraId="768F38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0,81</w:t>
            </w:r>
          </w:p>
        </w:tc>
      </w:tr>
      <w:tr w:rsidR="00286820" w:rsidRPr="00286820" w14:paraId="1AE0EE2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6949B06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4B010B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021F39CD"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10.Կոյուղու կոլեկտոր Կ-11</w:t>
            </w:r>
          </w:p>
        </w:tc>
        <w:tc>
          <w:tcPr>
            <w:tcW w:w="1192" w:type="dxa"/>
            <w:tcBorders>
              <w:top w:val="nil"/>
              <w:left w:val="nil"/>
              <w:bottom w:val="single" w:sz="4" w:space="0" w:color="auto"/>
              <w:right w:val="single" w:sz="4" w:space="0" w:color="auto"/>
            </w:tcBorders>
            <w:shd w:val="clear" w:color="000000" w:fill="FCD5B4"/>
            <w:hideMark/>
          </w:tcPr>
          <w:p w14:paraId="02F9169D"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28E52DCD"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B1AD4C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4F60C6A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4EB1ED14"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6F9C3EA9"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1C6E5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57C1A6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B2B7362"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0CF63D3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D9611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13BD4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F5B91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6F13C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23993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81CCB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w:t>
            </w:r>
          </w:p>
        </w:tc>
        <w:tc>
          <w:tcPr>
            <w:tcW w:w="1505" w:type="dxa"/>
            <w:tcBorders>
              <w:top w:val="nil"/>
              <w:left w:val="nil"/>
              <w:bottom w:val="single" w:sz="4" w:space="0" w:color="auto"/>
              <w:right w:val="single" w:sz="4" w:space="0" w:color="auto"/>
            </w:tcBorders>
            <w:shd w:val="clear" w:color="auto" w:fill="auto"/>
            <w:vAlign w:val="center"/>
            <w:hideMark/>
          </w:tcPr>
          <w:p w14:paraId="63BB0C70"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9D9017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35196DA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B9131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1008,0</w:t>
            </w:r>
          </w:p>
        </w:tc>
        <w:tc>
          <w:tcPr>
            <w:tcW w:w="1244" w:type="dxa"/>
            <w:tcBorders>
              <w:top w:val="nil"/>
              <w:left w:val="nil"/>
              <w:bottom w:val="single" w:sz="4" w:space="0" w:color="auto"/>
              <w:right w:val="single" w:sz="4" w:space="0" w:color="auto"/>
            </w:tcBorders>
            <w:shd w:val="clear" w:color="auto" w:fill="auto"/>
            <w:noWrap/>
            <w:vAlign w:val="center"/>
            <w:hideMark/>
          </w:tcPr>
          <w:p w14:paraId="7C28E4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47C53B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105,68</w:t>
            </w:r>
          </w:p>
        </w:tc>
        <w:tc>
          <w:tcPr>
            <w:tcW w:w="711" w:type="dxa"/>
            <w:tcBorders>
              <w:top w:val="nil"/>
              <w:left w:val="nil"/>
              <w:bottom w:val="single" w:sz="4" w:space="0" w:color="auto"/>
              <w:right w:val="single" w:sz="4" w:space="0" w:color="auto"/>
            </w:tcBorders>
            <w:shd w:val="clear" w:color="auto" w:fill="auto"/>
            <w:noWrap/>
            <w:vAlign w:val="center"/>
            <w:hideMark/>
          </w:tcPr>
          <w:p w14:paraId="7480ED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D36C3E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DB8E36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w:t>
            </w:r>
          </w:p>
        </w:tc>
        <w:tc>
          <w:tcPr>
            <w:tcW w:w="1505" w:type="dxa"/>
            <w:tcBorders>
              <w:top w:val="nil"/>
              <w:left w:val="nil"/>
              <w:bottom w:val="single" w:sz="4" w:space="0" w:color="auto"/>
              <w:right w:val="single" w:sz="4" w:space="0" w:color="auto"/>
            </w:tcBorders>
            <w:shd w:val="clear" w:color="auto" w:fill="auto"/>
            <w:vAlign w:val="center"/>
            <w:hideMark/>
          </w:tcPr>
          <w:p w14:paraId="58F921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688A6D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219D8A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DD84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73,5</w:t>
            </w:r>
          </w:p>
        </w:tc>
        <w:tc>
          <w:tcPr>
            <w:tcW w:w="1244" w:type="dxa"/>
            <w:tcBorders>
              <w:top w:val="nil"/>
              <w:left w:val="nil"/>
              <w:bottom w:val="single" w:sz="4" w:space="0" w:color="auto"/>
              <w:right w:val="single" w:sz="4" w:space="0" w:color="auto"/>
            </w:tcBorders>
            <w:shd w:val="clear" w:color="auto" w:fill="auto"/>
            <w:noWrap/>
            <w:vAlign w:val="center"/>
            <w:hideMark/>
          </w:tcPr>
          <w:p w14:paraId="5428A6E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697E99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74,06</w:t>
            </w:r>
          </w:p>
        </w:tc>
        <w:tc>
          <w:tcPr>
            <w:tcW w:w="711" w:type="dxa"/>
            <w:tcBorders>
              <w:top w:val="nil"/>
              <w:left w:val="nil"/>
              <w:bottom w:val="single" w:sz="4" w:space="0" w:color="auto"/>
              <w:right w:val="single" w:sz="4" w:space="0" w:color="auto"/>
            </w:tcBorders>
            <w:shd w:val="clear" w:color="auto" w:fill="auto"/>
            <w:noWrap/>
            <w:vAlign w:val="center"/>
            <w:hideMark/>
          </w:tcPr>
          <w:p w14:paraId="7CE877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8E1C9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07696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10,3</w:t>
            </w:r>
          </w:p>
        </w:tc>
        <w:tc>
          <w:tcPr>
            <w:tcW w:w="1505" w:type="dxa"/>
            <w:tcBorders>
              <w:top w:val="nil"/>
              <w:left w:val="nil"/>
              <w:bottom w:val="single" w:sz="4" w:space="0" w:color="auto"/>
              <w:right w:val="single" w:sz="4" w:space="0" w:color="auto"/>
            </w:tcBorders>
            <w:shd w:val="clear" w:color="auto" w:fill="auto"/>
            <w:vAlign w:val="center"/>
            <w:hideMark/>
          </w:tcPr>
          <w:p w14:paraId="6C62D267"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62EB8A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96E7C4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EA20C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154,35</w:t>
            </w:r>
          </w:p>
        </w:tc>
        <w:tc>
          <w:tcPr>
            <w:tcW w:w="1244" w:type="dxa"/>
            <w:tcBorders>
              <w:top w:val="nil"/>
              <w:left w:val="nil"/>
              <w:bottom w:val="single" w:sz="4" w:space="0" w:color="auto"/>
              <w:right w:val="single" w:sz="4" w:space="0" w:color="auto"/>
            </w:tcBorders>
            <w:shd w:val="clear" w:color="auto" w:fill="auto"/>
            <w:noWrap/>
            <w:vAlign w:val="center"/>
            <w:hideMark/>
          </w:tcPr>
          <w:p w14:paraId="39D4D4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34F6831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30,34</w:t>
            </w:r>
          </w:p>
        </w:tc>
        <w:tc>
          <w:tcPr>
            <w:tcW w:w="711" w:type="dxa"/>
            <w:tcBorders>
              <w:top w:val="nil"/>
              <w:left w:val="nil"/>
              <w:bottom w:val="single" w:sz="4" w:space="0" w:color="auto"/>
              <w:right w:val="single" w:sz="4" w:space="0" w:color="auto"/>
            </w:tcBorders>
            <w:shd w:val="clear" w:color="auto" w:fill="auto"/>
            <w:noWrap/>
            <w:vAlign w:val="center"/>
            <w:hideMark/>
          </w:tcPr>
          <w:p w14:paraId="7010DA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7467A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EB30E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10,4</w:t>
            </w:r>
          </w:p>
        </w:tc>
        <w:tc>
          <w:tcPr>
            <w:tcW w:w="1505" w:type="dxa"/>
            <w:tcBorders>
              <w:top w:val="nil"/>
              <w:left w:val="nil"/>
              <w:bottom w:val="single" w:sz="4" w:space="0" w:color="auto"/>
              <w:right w:val="single" w:sz="4" w:space="0" w:color="auto"/>
            </w:tcBorders>
            <w:shd w:val="clear" w:color="auto" w:fill="auto"/>
            <w:vAlign w:val="center"/>
            <w:hideMark/>
          </w:tcPr>
          <w:p w14:paraId="00C017A4"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4579C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101C0E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F5E8F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154,35</w:t>
            </w:r>
          </w:p>
        </w:tc>
        <w:tc>
          <w:tcPr>
            <w:tcW w:w="1244" w:type="dxa"/>
            <w:tcBorders>
              <w:top w:val="nil"/>
              <w:left w:val="nil"/>
              <w:bottom w:val="single" w:sz="4" w:space="0" w:color="auto"/>
              <w:right w:val="single" w:sz="4" w:space="0" w:color="auto"/>
            </w:tcBorders>
            <w:shd w:val="clear" w:color="auto" w:fill="auto"/>
            <w:noWrap/>
            <w:vAlign w:val="center"/>
            <w:hideMark/>
          </w:tcPr>
          <w:p w14:paraId="09B0F3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646A46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20,23</w:t>
            </w:r>
          </w:p>
        </w:tc>
        <w:tc>
          <w:tcPr>
            <w:tcW w:w="711" w:type="dxa"/>
            <w:tcBorders>
              <w:top w:val="nil"/>
              <w:left w:val="nil"/>
              <w:bottom w:val="single" w:sz="4" w:space="0" w:color="auto"/>
              <w:right w:val="single" w:sz="4" w:space="0" w:color="auto"/>
            </w:tcBorders>
            <w:shd w:val="clear" w:color="auto" w:fill="auto"/>
            <w:noWrap/>
            <w:vAlign w:val="center"/>
            <w:hideMark/>
          </w:tcPr>
          <w:p w14:paraId="5C0FDB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F0146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B8CAE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10,5</w:t>
            </w:r>
          </w:p>
        </w:tc>
        <w:tc>
          <w:tcPr>
            <w:tcW w:w="1505" w:type="dxa"/>
            <w:tcBorders>
              <w:top w:val="nil"/>
              <w:left w:val="nil"/>
              <w:bottom w:val="single" w:sz="4" w:space="0" w:color="auto"/>
              <w:right w:val="single" w:sz="4" w:space="0" w:color="auto"/>
            </w:tcBorders>
            <w:shd w:val="clear" w:color="auto" w:fill="auto"/>
            <w:vAlign w:val="center"/>
            <w:hideMark/>
          </w:tcPr>
          <w:p w14:paraId="074DE9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531003B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86B68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BA570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223,6</w:t>
            </w:r>
          </w:p>
        </w:tc>
        <w:tc>
          <w:tcPr>
            <w:tcW w:w="1244" w:type="dxa"/>
            <w:tcBorders>
              <w:top w:val="nil"/>
              <w:left w:val="nil"/>
              <w:bottom w:val="single" w:sz="4" w:space="0" w:color="auto"/>
              <w:right w:val="single" w:sz="4" w:space="0" w:color="auto"/>
            </w:tcBorders>
            <w:shd w:val="clear" w:color="auto" w:fill="auto"/>
            <w:noWrap/>
            <w:vAlign w:val="center"/>
            <w:hideMark/>
          </w:tcPr>
          <w:p w14:paraId="54D679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42F8ADA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136,33</w:t>
            </w:r>
          </w:p>
        </w:tc>
        <w:tc>
          <w:tcPr>
            <w:tcW w:w="711" w:type="dxa"/>
            <w:tcBorders>
              <w:top w:val="nil"/>
              <w:left w:val="nil"/>
              <w:bottom w:val="single" w:sz="4" w:space="0" w:color="auto"/>
              <w:right w:val="single" w:sz="4" w:space="0" w:color="auto"/>
            </w:tcBorders>
            <w:shd w:val="clear" w:color="auto" w:fill="auto"/>
            <w:noWrap/>
            <w:vAlign w:val="center"/>
            <w:hideMark/>
          </w:tcPr>
          <w:p w14:paraId="5929E2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C8AC8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4C1D3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10,6</w:t>
            </w:r>
          </w:p>
        </w:tc>
        <w:tc>
          <w:tcPr>
            <w:tcW w:w="1505" w:type="dxa"/>
            <w:tcBorders>
              <w:top w:val="nil"/>
              <w:left w:val="nil"/>
              <w:bottom w:val="single" w:sz="4" w:space="0" w:color="auto"/>
              <w:right w:val="single" w:sz="4" w:space="0" w:color="auto"/>
            </w:tcBorders>
            <w:shd w:val="clear" w:color="auto" w:fill="auto"/>
            <w:vAlign w:val="center"/>
            <w:hideMark/>
          </w:tcPr>
          <w:p w14:paraId="0A08D63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100EC7A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220E63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D084B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331,1</w:t>
            </w:r>
          </w:p>
        </w:tc>
        <w:tc>
          <w:tcPr>
            <w:tcW w:w="1244" w:type="dxa"/>
            <w:tcBorders>
              <w:top w:val="nil"/>
              <w:left w:val="nil"/>
              <w:bottom w:val="single" w:sz="4" w:space="0" w:color="auto"/>
              <w:right w:val="single" w:sz="4" w:space="0" w:color="auto"/>
            </w:tcBorders>
            <w:shd w:val="clear" w:color="auto" w:fill="auto"/>
            <w:noWrap/>
            <w:vAlign w:val="center"/>
            <w:hideMark/>
          </w:tcPr>
          <w:p w14:paraId="624242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22F95C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249,11</w:t>
            </w:r>
          </w:p>
        </w:tc>
        <w:tc>
          <w:tcPr>
            <w:tcW w:w="711" w:type="dxa"/>
            <w:tcBorders>
              <w:top w:val="nil"/>
              <w:left w:val="nil"/>
              <w:bottom w:val="single" w:sz="4" w:space="0" w:color="auto"/>
              <w:right w:val="single" w:sz="4" w:space="0" w:color="auto"/>
            </w:tcBorders>
            <w:shd w:val="clear" w:color="auto" w:fill="auto"/>
            <w:noWrap/>
            <w:vAlign w:val="center"/>
            <w:hideMark/>
          </w:tcPr>
          <w:p w14:paraId="535ABB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BA676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90DB2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10,7</w:t>
            </w:r>
          </w:p>
        </w:tc>
        <w:tc>
          <w:tcPr>
            <w:tcW w:w="1505" w:type="dxa"/>
            <w:tcBorders>
              <w:top w:val="nil"/>
              <w:left w:val="nil"/>
              <w:bottom w:val="single" w:sz="4" w:space="0" w:color="auto"/>
              <w:right w:val="single" w:sz="4" w:space="0" w:color="auto"/>
            </w:tcBorders>
            <w:shd w:val="clear" w:color="auto" w:fill="auto"/>
            <w:vAlign w:val="center"/>
            <w:hideMark/>
          </w:tcPr>
          <w:p w14:paraId="5334C5B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2A91765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9769D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690E7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6,9</w:t>
            </w:r>
          </w:p>
        </w:tc>
        <w:tc>
          <w:tcPr>
            <w:tcW w:w="1244" w:type="dxa"/>
            <w:tcBorders>
              <w:top w:val="nil"/>
              <w:left w:val="nil"/>
              <w:bottom w:val="single" w:sz="4" w:space="0" w:color="auto"/>
              <w:right w:val="single" w:sz="4" w:space="0" w:color="auto"/>
            </w:tcBorders>
            <w:shd w:val="clear" w:color="auto" w:fill="auto"/>
            <w:noWrap/>
            <w:vAlign w:val="center"/>
            <w:hideMark/>
          </w:tcPr>
          <w:p w14:paraId="401719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514677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41,54</w:t>
            </w:r>
          </w:p>
        </w:tc>
        <w:tc>
          <w:tcPr>
            <w:tcW w:w="711" w:type="dxa"/>
            <w:tcBorders>
              <w:top w:val="nil"/>
              <w:left w:val="nil"/>
              <w:bottom w:val="single" w:sz="4" w:space="0" w:color="auto"/>
              <w:right w:val="single" w:sz="4" w:space="0" w:color="auto"/>
            </w:tcBorders>
            <w:shd w:val="clear" w:color="auto" w:fill="auto"/>
            <w:noWrap/>
            <w:vAlign w:val="center"/>
            <w:hideMark/>
          </w:tcPr>
          <w:p w14:paraId="175652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E06980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1D12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10,8</w:t>
            </w:r>
          </w:p>
        </w:tc>
        <w:tc>
          <w:tcPr>
            <w:tcW w:w="1505" w:type="dxa"/>
            <w:tcBorders>
              <w:top w:val="nil"/>
              <w:left w:val="nil"/>
              <w:bottom w:val="single" w:sz="4" w:space="0" w:color="auto"/>
              <w:right w:val="single" w:sz="4" w:space="0" w:color="auto"/>
            </w:tcBorders>
            <w:shd w:val="clear" w:color="auto" w:fill="auto"/>
            <w:vAlign w:val="center"/>
            <w:hideMark/>
          </w:tcPr>
          <w:p w14:paraId="6560D09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E2F98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2FB8B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7245F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12,6</w:t>
            </w:r>
          </w:p>
        </w:tc>
        <w:tc>
          <w:tcPr>
            <w:tcW w:w="1244" w:type="dxa"/>
            <w:tcBorders>
              <w:top w:val="nil"/>
              <w:left w:val="nil"/>
              <w:bottom w:val="single" w:sz="4" w:space="0" w:color="auto"/>
              <w:right w:val="single" w:sz="4" w:space="0" w:color="auto"/>
            </w:tcBorders>
            <w:shd w:val="clear" w:color="auto" w:fill="auto"/>
            <w:noWrap/>
            <w:vAlign w:val="center"/>
            <w:hideMark/>
          </w:tcPr>
          <w:p w14:paraId="297690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44A2358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12,70</w:t>
            </w:r>
          </w:p>
        </w:tc>
        <w:tc>
          <w:tcPr>
            <w:tcW w:w="711" w:type="dxa"/>
            <w:tcBorders>
              <w:top w:val="nil"/>
              <w:left w:val="nil"/>
              <w:bottom w:val="single" w:sz="4" w:space="0" w:color="auto"/>
              <w:right w:val="single" w:sz="4" w:space="0" w:color="auto"/>
            </w:tcBorders>
            <w:shd w:val="clear" w:color="auto" w:fill="auto"/>
            <w:noWrap/>
            <w:vAlign w:val="center"/>
            <w:hideMark/>
          </w:tcPr>
          <w:p w14:paraId="1DEC51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0F720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02AB7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10,9</w:t>
            </w:r>
          </w:p>
        </w:tc>
        <w:tc>
          <w:tcPr>
            <w:tcW w:w="1505" w:type="dxa"/>
            <w:tcBorders>
              <w:top w:val="nil"/>
              <w:left w:val="nil"/>
              <w:bottom w:val="single" w:sz="4" w:space="0" w:color="auto"/>
              <w:right w:val="single" w:sz="4" w:space="0" w:color="auto"/>
            </w:tcBorders>
            <w:shd w:val="clear" w:color="auto" w:fill="auto"/>
            <w:vAlign w:val="center"/>
            <w:hideMark/>
          </w:tcPr>
          <w:p w14:paraId="3777EDA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EE53D8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0B76CC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78F02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671,48</w:t>
            </w:r>
          </w:p>
        </w:tc>
        <w:tc>
          <w:tcPr>
            <w:tcW w:w="1244" w:type="dxa"/>
            <w:tcBorders>
              <w:top w:val="nil"/>
              <w:left w:val="nil"/>
              <w:bottom w:val="single" w:sz="4" w:space="0" w:color="auto"/>
              <w:right w:val="single" w:sz="4" w:space="0" w:color="auto"/>
            </w:tcBorders>
            <w:shd w:val="clear" w:color="auto" w:fill="auto"/>
            <w:noWrap/>
            <w:vAlign w:val="center"/>
            <w:hideMark/>
          </w:tcPr>
          <w:p w14:paraId="7466234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0D6332E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132,00</w:t>
            </w:r>
          </w:p>
        </w:tc>
        <w:tc>
          <w:tcPr>
            <w:tcW w:w="711" w:type="dxa"/>
            <w:tcBorders>
              <w:top w:val="nil"/>
              <w:left w:val="nil"/>
              <w:bottom w:val="single" w:sz="4" w:space="0" w:color="auto"/>
              <w:right w:val="single" w:sz="4" w:space="0" w:color="auto"/>
            </w:tcBorders>
            <w:shd w:val="clear" w:color="auto" w:fill="auto"/>
            <w:noWrap/>
            <w:vAlign w:val="center"/>
            <w:hideMark/>
          </w:tcPr>
          <w:p w14:paraId="31A3B9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CC3B3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97832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10,10</w:t>
            </w:r>
          </w:p>
        </w:tc>
        <w:tc>
          <w:tcPr>
            <w:tcW w:w="1505" w:type="dxa"/>
            <w:tcBorders>
              <w:top w:val="nil"/>
              <w:left w:val="nil"/>
              <w:bottom w:val="single" w:sz="4" w:space="0" w:color="auto"/>
              <w:right w:val="single" w:sz="4" w:space="0" w:color="auto"/>
            </w:tcBorders>
            <w:shd w:val="clear" w:color="auto" w:fill="auto"/>
            <w:vAlign w:val="center"/>
            <w:hideMark/>
          </w:tcPr>
          <w:p w14:paraId="678EBFE3"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A6450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56345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C6A4F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671,48</w:t>
            </w:r>
          </w:p>
        </w:tc>
        <w:tc>
          <w:tcPr>
            <w:tcW w:w="1244" w:type="dxa"/>
            <w:tcBorders>
              <w:top w:val="nil"/>
              <w:left w:val="nil"/>
              <w:bottom w:val="single" w:sz="4" w:space="0" w:color="auto"/>
              <w:right w:val="single" w:sz="4" w:space="0" w:color="auto"/>
            </w:tcBorders>
            <w:shd w:val="clear" w:color="auto" w:fill="auto"/>
            <w:noWrap/>
            <w:vAlign w:val="center"/>
            <w:hideMark/>
          </w:tcPr>
          <w:p w14:paraId="45777A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139A949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88,00</w:t>
            </w:r>
          </w:p>
        </w:tc>
        <w:tc>
          <w:tcPr>
            <w:tcW w:w="711" w:type="dxa"/>
            <w:tcBorders>
              <w:top w:val="nil"/>
              <w:left w:val="nil"/>
              <w:bottom w:val="single" w:sz="4" w:space="0" w:color="auto"/>
              <w:right w:val="single" w:sz="4" w:space="0" w:color="auto"/>
            </w:tcBorders>
            <w:shd w:val="clear" w:color="auto" w:fill="auto"/>
            <w:noWrap/>
            <w:vAlign w:val="center"/>
            <w:hideMark/>
          </w:tcPr>
          <w:p w14:paraId="2C4331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B95FDD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08F9F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10,11</w:t>
            </w:r>
          </w:p>
        </w:tc>
        <w:tc>
          <w:tcPr>
            <w:tcW w:w="1505" w:type="dxa"/>
            <w:tcBorders>
              <w:top w:val="nil"/>
              <w:left w:val="nil"/>
              <w:bottom w:val="single" w:sz="4" w:space="0" w:color="auto"/>
              <w:right w:val="single" w:sz="4" w:space="0" w:color="auto"/>
            </w:tcBorders>
            <w:shd w:val="clear" w:color="auto" w:fill="auto"/>
            <w:vAlign w:val="center"/>
            <w:hideMark/>
          </w:tcPr>
          <w:p w14:paraId="796B112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1B7F33B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79EF75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27BAC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35,0</w:t>
            </w:r>
          </w:p>
        </w:tc>
        <w:tc>
          <w:tcPr>
            <w:tcW w:w="1244" w:type="dxa"/>
            <w:tcBorders>
              <w:top w:val="nil"/>
              <w:left w:val="nil"/>
              <w:bottom w:val="single" w:sz="4" w:space="0" w:color="auto"/>
              <w:right w:val="single" w:sz="4" w:space="0" w:color="auto"/>
            </w:tcBorders>
            <w:shd w:val="clear" w:color="auto" w:fill="auto"/>
            <w:noWrap/>
            <w:vAlign w:val="center"/>
            <w:hideMark/>
          </w:tcPr>
          <w:p w14:paraId="0D8384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0980E0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240,44</w:t>
            </w:r>
          </w:p>
        </w:tc>
        <w:tc>
          <w:tcPr>
            <w:tcW w:w="711" w:type="dxa"/>
            <w:tcBorders>
              <w:top w:val="nil"/>
              <w:left w:val="nil"/>
              <w:bottom w:val="single" w:sz="4" w:space="0" w:color="auto"/>
              <w:right w:val="single" w:sz="4" w:space="0" w:color="auto"/>
            </w:tcBorders>
            <w:shd w:val="clear" w:color="auto" w:fill="auto"/>
            <w:noWrap/>
            <w:vAlign w:val="center"/>
            <w:hideMark/>
          </w:tcPr>
          <w:p w14:paraId="302CA3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0825FF"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38FF2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10,12</w:t>
            </w:r>
          </w:p>
        </w:tc>
        <w:tc>
          <w:tcPr>
            <w:tcW w:w="1505" w:type="dxa"/>
            <w:tcBorders>
              <w:top w:val="nil"/>
              <w:left w:val="nil"/>
              <w:bottom w:val="single" w:sz="4" w:space="0" w:color="auto"/>
              <w:right w:val="single" w:sz="4" w:space="0" w:color="auto"/>
            </w:tcBorders>
            <w:shd w:val="clear" w:color="auto" w:fill="auto"/>
            <w:vAlign w:val="center"/>
            <w:hideMark/>
          </w:tcPr>
          <w:p w14:paraId="19A2067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77DDCD2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31442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4954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149,1</w:t>
            </w:r>
          </w:p>
        </w:tc>
        <w:tc>
          <w:tcPr>
            <w:tcW w:w="1244" w:type="dxa"/>
            <w:tcBorders>
              <w:top w:val="nil"/>
              <w:left w:val="nil"/>
              <w:bottom w:val="single" w:sz="4" w:space="0" w:color="auto"/>
              <w:right w:val="single" w:sz="4" w:space="0" w:color="auto"/>
            </w:tcBorders>
            <w:shd w:val="clear" w:color="auto" w:fill="auto"/>
            <w:noWrap/>
            <w:vAlign w:val="center"/>
            <w:hideMark/>
          </w:tcPr>
          <w:p w14:paraId="17498C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7BB26C3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804,95</w:t>
            </w:r>
          </w:p>
        </w:tc>
        <w:tc>
          <w:tcPr>
            <w:tcW w:w="711" w:type="dxa"/>
            <w:tcBorders>
              <w:top w:val="nil"/>
              <w:left w:val="nil"/>
              <w:bottom w:val="single" w:sz="4" w:space="0" w:color="auto"/>
              <w:right w:val="single" w:sz="4" w:space="0" w:color="auto"/>
            </w:tcBorders>
            <w:shd w:val="clear" w:color="auto" w:fill="auto"/>
            <w:noWrap/>
            <w:vAlign w:val="center"/>
            <w:hideMark/>
          </w:tcPr>
          <w:p w14:paraId="06EDB3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EC38C5" w14:textId="77777777" w:rsidTr="00286820">
        <w:trPr>
          <w:trHeight w:val="132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A68E9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10,13</w:t>
            </w:r>
          </w:p>
        </w:tc>
        <w:tc>
          <w:tcPr>
            <w:tcW w:w="1505" w:type="dxa"/>
            <w:tcBorders>
              <w:top w:val="nil"/>
              <w:left w:val="nil"/>
              <w:bottom w:val="single" w:sz="4" w:space="0" w:color="auto"/>
              <w:right w:val="single" w:sz="4" w:space="0" w:color="auto"/>
            </w:tcBorders>
            <w:shd w:val="clear" w:color="auto" w:fill="auto"/>
            <w:vAlign w:val="center"/>
            <w:hideMark/>
          </w:tcPr>
          <w:p w14:paraId="5FB9005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574FAA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64DE6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58F52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230,5</w:t>
            </w:r>
          </w:p>
        </w:tc>
        <w:tc>
          <w:tcPr>
            <w:tcW w:w="1244" w:type="dxa"/>
            <w:tcBorders>
              <w:top w:val="nil"/>
              <w:left w:val="nil"/>
              <w:bottom w:val="single" w:sz="4" w:space="0" w:color="auto"/>
              <w:right w:val="single" w:sz="4" w:space="0" w:color="auto"/>
            </w:tcBorders>
            <w:shd w:val="clear" w:color="auto" w:fill="auto"/>
            <w:noWrap/>
            <w:vAlign w:val="center"/>
            <w:hideMark/>
          </w:tcPr>
          <w:p w14:paraId="366B279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47DA28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15,18</w:t>
            </w:r>
          </w:p>
        </w:tc>
        <w:tc>
          <w:tcPr>
            <w:tcW w:w="711" w:type="dxa"/>
            <w:tcBorders>
              <w:top w:val="nil"/>
              <w:left w:val="nil"/>
              <w:bottom w:val="single" w:sz="4" w:space="0" w:color="auto"/>
              <w:right w:val="single" w:sz="4" w:space="0" w:color="auto"/>
            </w:tcBorders>
            <w:shd w:val="clear" w:color="auto" w:fill="auto"/>
            <w:noWrap/>
            <w:vAlign w:val="center"/>
            <w:hideMark/>
          </w:tcPr>
          <w:p w14:paraId="1744A7F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A6C7B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4AC47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10,14</w:t>
            </w:r>
          </w:p>
        </w:tc>
        <w:tc>
          <w:tcPr>
            <w:tcW w:w="1505" w:type="dxa"/>
            <w:tcBorders>
              <w:top w:val="nil"/>
              <w:left w:val="nil"/>
              <w:bottom w:val="single" w:sz="4" w:space="0" w:color="auto"/>
              <w:right w:val="single" w:sz="4" w:space="0" w:color="auto"/>
            </w:tcBorders>
            <w:shd w:val="clear" w:color="auto" w:fill="auto"/>
            <w:vAlign w:val="center"/>
            <w:hideMark/>
          </w:tcPr>
          <w:p w14:paraId="235F0BF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105A4E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738293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7144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230,5</w:t>
            </w:r>
          </w:p>
        </w:tc>
        <w:tc>
          <w:tcPr>
            <w:tcW w:w="1244" w:type="dxa"/>
            <w:tcBorders>
              <w:top w:val="nil"/>
              <w:left w:val="nil"/>
              <w:bottom w:val="single" w:sz="4" w:space="0" w:color="auto"/>
              <w:right w:val="single" w:sz="4" w:space="0" w:color="auto"/>
            </w:tcBorders>
            <w:shd w:val="clear" w:color="auto" w:fill="auto"/>
            <w:noWrap/>
            <w:vAlign w:val="center"/>
            <w:hideMark/>
          </w:tcPr>
          <w:p w14:paraId="5B699A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7D48EC3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18,64</w:t>
            </w:r>
          </w:p>
        </w:tc>
        <w:tc>
          <w:tcPr>
            <w:tcW w:w="711" w:type="dxa"/>
            <w:tcBorders>
              <w:top w:val="nil"/>
              <w:left w:val="nil"/>
              <w:bottom w:val="single" w:sz="4" w:space="0" w:color="auto"/>
              <w:right w:val="single" w:sz="4" w:space="0" w:color="auto"/>
            </w:tcBorders>
            <w:shd w:val="clear" w:color="auto" w:fill="auto"/>
            <w:noWrap/>
            <w:vAlign w:val="center"/>
            <w:hideMark/>
          </w:tcPr>
          <w:p w14:paraId="719B23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F114B4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49C4D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10,15</w:t>
            </w:r>
          </w:p>
        </w:tc>
        <w:tc>
          <w:tcPr>
            <w:tcW w:w="1505" w:type="dxa"/>
            <w:tcBorders>
              <w:top w:val="nil"/>
              <w:left w:val="nil"/>
              <w:bottom w:val="single" w:sz="4" w:space="0" w:color="auto"/>
              <w:right w:val="single" w:sz="4" w:space="0" w:color="auto"/>
            </w:tcBorders>
            <w:shd w:val="clear" w:color="auto" w:fill="auto"/>
            <w:vAlign w:val="center"/>
            <w:hideMark/>
          </w:tcPr>
          <w:p w14:paraId="1D10B5B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2517BF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1B1BE2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C793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343,7</w:t>
            </w:r>
          </w:p>
        </w:tc>
        <w:tc>
          <w:tcPr>
            <w:tcW w:w="1244" w:type="dxa"/>
            <w:tcBorders>
              <w:top w:val="nil"/>
              <w:left w:val="nil"/>
              <w:bottom w:val="single" w:sz="4" w:space="0" w:color="auto"/>
              <w:right w:val="single" w:sz="4" w:space="0" w:color="auto"/>
            </w:tcBorders>
            <w:shd w:val="clear" w:color="auto" w:fill="auto"/>
            <w:noWrap/>
            <w:vAlign w:val="center"/>
            <w:hideMark/>
          </w:tcPr>
          <w:p w14:paraId="5E5F4D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093E53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32,24</w:t>
            </w:r>
          </w:p>
        </w:tc>
        <w:tc>
          <w:tcPr>
            <w:tcW w:w="711" w:type="dxa"/>
            <w:tcBorders>
              <w:top w:val="nil"/>
              <w:left w:val="nil"/>
              <w:bottom w:val="single" w:sz="4" w:space="0" w:color="auto"/>
              <w:right w:val="single" w:sz="4" w:space="0" w:color="auto"/>
            </w:tcBorders>
            <w:shd w:val="clear" w:color="auto" w:fill="auto"/>
            <w:noWrap/>
            <w:vAlign w:val="center"/>
            <w:hideMark/>
          </w:tcPr>
          <w:p w14:paraId="370893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022BD5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81F8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10,16</w:t>
            </w:r>
          </w:p>
        </w:tc>
        <w:tc>
          <w:tcPr>
            <w:tcW w:w="1505" w:type="dxa"/>
            <w:tcBorders>
              <w:top w:val="nil"/>
              <w:left w:val="nil"/>
              <w:bottom w:val="single" w:sz="4" w:space="0" w:color="auto"/>
              <w:right w:val="single" w:sz="4" w:space="0" w:color="auto"/>
            </w:tcBorders>
            <w:shd w:val="clear" w:color="auto" w:fill="auto"/>
            <w:vAlign w:val="center"/>
            <w:hideMark/>
          </w:tcPr>
          <w:p w14:paraId="56329C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6EB168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6FA0D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1E80A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676,2</w:t>
            </w:r>
          </w:p>
        </w:tc>
        <w:tc>
          <w:tcPr>
            <w:tcW w:w="1244" w:type="dxa"/>
            <w:tcBorders>
              <w:top w:val="nil"/>
              <w:left w:val="nil"/>
              <w:bottom w:val="single" w:sz="4" w:space="0" w:color="auto"/>
              <w:right w:val="single" w:sz="4" w:space="0" w:color="auto"/>
            </w:tcBorders>
            <w:shd w:val="clear" w:color="auto" w:fill="auto"/>
            <w:noWrap/>
            <w:vAlign w:val="center"/>
            <w:hideMark/>
          </w:tcPr>
          <w:p w14:paraId="1DE14CB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674939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1141,51</w:t>
            </w:r>
          </w:p>
        </w:tc>
        <w:tc>
          <w:tcPr>
            <w:tcW w:w="711" w:type="dxa"/>
            <w:tcBorders>
              <w:top w:val="nil"/>
              <w:left w:val="nil"/>
              <w:bottom w:val="single" w:sz="4" w:space="0" w:color="auto"/>
              <w:right w:val="single" w:sz="4" w:space="0" w:color="auto"/>
            </w:tcBorders>
            <w:shd w:val="clear" w:color="auto" w:fill="auto"/>
            <w:noWrap/>
            <w:vAlign w:val="center"/>
            <w:hideMark/>
          </w:tcPr>
          <w:p w14:paraId="7F425E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F9DA7B"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C6448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10,17</w:t>
            </w:r>
          </w:p>
        </w:tc>
        <w:tc>
          <w:tcPr>
            <w:tcW w:w="1505" w:type="dxa"/>
            <w:tcBorders>
              <w:top w:val="nil"/>
              <w:left w:val="nil"/>
              <w:bottom w:val="single" w:sz="4" w:space="0" w:color="auto"/>
              <w:right w:val="single" w:sz="4" w:space="0" w:color="auto"/>
            </w:tcBorders>
            <w:shd w:val="clear" w:color="auto" w:fill="auto"/>
            <w:vAlign w:val="center"/>
            <w:hideMark/>
          </w:tcPr>
          <w:p w14:paraId="343F3F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7969E55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E9047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00733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676,2</w:t>
            </w:r>
          </w:p>
        </w:tc>
        <w:tc>
          <w:tcPr>
            <w:tcW w:w="1244" w:type="dxa"/>
            <w:tcBorders>
              <w:top w:val="nil"/>
              <w:left w:val="nil"/>
              <w:bottom w:val="single" w:sz="4" w:space="0" w:color="auto"/>
              <w:right w:val="single" w:sz="4" w:space="0" w:color="auto"/>
            </w:tcBorders>
            <w:shd w:val="clear" w:color="auto" w:fill="auto"/>
            <w:noWrap/>
            <w:vAlign w:val="center"/>
            <w:hideMark/>
          </w:tcPr>
          <w:p w14:paraId="1F50CC7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79BFAA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3846,13</w:t>
            </w:r>
          </w:p>
        </w:tc>
        <w:tc>
          <w:tcPr>
            <w:tcW w:w="711" w:type="dxa"/>
            <w:tcBorders>
              <w:top w:val="nil"/>
              <w:left w:val="nil"/>
              <w:bottom w:val="single" w:sz="4" w:space="0" w:color="auto"/>
              <w:right w:val="single" w:sz="4" w:space="0" w:color="auto"/>
            </w:tcBorders>
            <w:shd w:val="clear" w:color="auto" w:fill="auto"/>
            <w:noWrap/>
            <w:vAlign w:val="center"/>
            <w:hideMark/>
          </w:tcPr>
          <w:p w14:paraId="490ED4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41AD8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3F87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10,18</w:t>
            </w:r>
          </w:p>
        </w:tc>
        <w:tc>
          <w:tcPr>
            <w:tcW w:w="1505" w:type="dxa"/>
            <w:tcBorders>
              <w:top w:val="nil"/>
              <w:left w:val="nil"/>
              <w:bottom w:val="single" w:sz="4" w:space="0" w:color="auto"/>
              <w:right w:val="single" w:sz="4" w:space="0" w:color="auto"/>
            </w:tcBorders>
            <w:shd w:val="clear" w:color="auto" w:fill="auto"/>
            <w:vAlign w:val="center"/>
            <w:hideMark/>
          </w:tcPr>
          <w:p w14:paraId="1432028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5D96959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4F642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6616D7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676,2</w:t>
            </w:r>
          </w:p>
        </w:tc>
        <w:tc>
          <w:tcPr>
            <w:tcW w:w="1244" w:type="dxa"/>
            <w:tcBorders>
              <w:top w:val="nil"/>
              <w:left w:val="nil"/>
              <w:bottom w:val="single" w:sz="4" w:space="0" w:color="auto"/>
              <w:right w:val="single" w:sz="4" w:space="0" w:color="auto"/>
            </w:tcBorders>
            <w:shd w:val="clear" w:color="auto" w:fill="auto"/>
            <w:noWrap/>
            <w:vAlign w:val="center"/>
            <w:hideMark/>
          </w:tcPr>
          <w:p w14:paraId="02B0F64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59E3B9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2741,63</w:t>
            </w:r>
          </w:p>
        </w:tc>
        <w:tc>
          <w:tcPr>
            <w:tcW w:w="711" w:type="dxa"/>
            <w:tcBorders>
              <w:top w:val="nil"/>
              <w:left w:val="nil"/>
              <w:bottom w:val="single" w:sz="4" w:space="0" w:color="auto"/>
              <w:right w:val="single" w:sz="4" w:space="0" w:color="auto"/>
            </w:tcBorders>
            <w:shd w:val="clear" w:color="auto" w:fill="auto"/>
            <w:noWrap/>
            <w:vAlign w:val="center"/>
            <w:hideMark/>
          </w:tcPr>
          <w:p w14:paraId="104DBC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E0D05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FAB2CC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4E07C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330C3796"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6BD4B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6F848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E0D6D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43D64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9730,72</w:t>
            </w:r>
          </w:p>
        </w:tc>
        <w:tc>
          <w:tcPr>
            <w:tcW w:w="711" w:type="dxa"/>
            <w:tcBorders>
              <w:top w:val="nil"/>
              <w:left w:val="nil"/>
              <w:bottom w:val="single" w:sz="4" w:space="0" w:color="auto"/>
              <w:right w:val="single" w:sz="4" w:space="0" w:color="auto"/>
            </w:tcBorders>
            <w:shd w:val="clear" w:color="000000" w:fill="F2DCDB"/>
            <w:vAlign w:val="center"/>
            <w:hideMark/>
          </w:tcPr>
          <w:p w14:paraId="324AFD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4,09</w:t>
            </w:r>
          </w:p>
        </w:tc>
      </w:tr>
      <w:tr w:rsidR="00286820" w:rsidRPr="00286820" w14:paraId="01A57CF0"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A57D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FD19C7F"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76DB384"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68CA0B4"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BFDD362"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3A3471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9EA49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C1BCD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10052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B6B3A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10,19</w:t>
            </w:r>
          </w:p>
        </w:tc>
        <w:tc>
          <w:tcPr>
            <w:tcW w:w="1505" w:type="dxa"/>
            <w:tcBorders>
              <w:top w:val="nil"/>
              <w:left w:val="nil"/>
              <w:bottom w:val="single" w:sz="4" w:space="0" w:color="auto"/>
              <w:right w:val="single" w:sz="4" w:space="0" w:color="auto"/>
            </w:tcBorders>
            <w:shd w:val="clear" w:color="auto" w:fill="auto"/>
            <w:vAlign w:val="center"/>
            <w:hideMark/>
          </w:tcPr>
          <w:p w14:paraId="30176E9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0DFAFA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05CE1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63178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483,0</w:t>
            </w:r>
          </w:p>
        </w:tc>
        <w:tc>
          <w:tcPr>
            <w:tcW w:w="1244" w:type="dxa"/>
            <w:tcBorders>
              <w:top w:val="nil"/>
              <w:left w:val="nil"/>
              <w:bottom w:val="single" w:sz="4" w:space="0" w:color="auto"/>
              <w:right w:val="single" w:sz="4" w:space="0" w:color="auto"/>
            </w:tcBorders>
            <w:shd w:val="clear" w:color="auto" w:fill="auto"/>
            <w:noWrap/>
            <w:vAlign w:val="center"/>
            <w:hideMark/>
          </w:tcPr>
          <w:p w14:paraId="22D563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6F49B0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4016,91</w:t>
            </w:r>
          </w:p>
        </w:tc>
        <w:tc>
          <w:tcPr>
            <w:tcW w:w="711" w:type="dxa"/>
            <w:tcBorders>
              <w:top w:val="nil"/>
              <w:left w:val="nil"/>
              <w:bottom w:val="single" w:sz="4" w:space="0" w:color="auto"/>
              <w:right w:val="single" w:sz="4" w:space="0" w:color="auto"/>
            </w:tcBorders>
            <w:shd w:val="clear" w:color="auto" w:fill="auto"/>
            <w:noWrap/>
            <w:vAlign w:val="center"/>
            <w:hideMark/>
          </w:tcPr>
          <w:p w14:paraId="78F697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8D01F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A1BBD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10,20</w:t>
            </w:r>
          </w:p>
        </w:tc>
        <w:tc>
          <w:tcPr>
            <w:tcW w:w="1505" w:type="dxa"/>
            <w:tcBorders>
              <w:top w:val="nil"/>
              <w:left w:val="nil"/>
              <w:bottom w:val="single" w:sz="4" w:space="0" w:color="auto"/>
              <w:right w:val="single" w:sz="4" w:space="0" w:color="auto"/>
            </w:tcBorders>
            <w:shd w:val="clear" w:color="auto" w:fill="auto"/>
            <w:vAlign w:val="center"/>
            <w:hideMark/>
          </w:tcPr>
          <w:p w14:paraId="53B04D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D8C721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0009F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2FAEE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81,0</w:t>
            </w:r>
          </w:p>
        </w:tc>
        <w:tc>
          <w:tcPr>
            <w:tcW w:w="1244" w:type="dxa"/>
            <w:tcBorders>
              <w:top w:val="nil"/>
              <w:left w:val="nil"/>
              <w:bottom w:val="single" w:sz="4" w:space="0" w:color="auto"/>
              <w:right w:val="single" w:sz="4" w:space="0" w:color="auto"/>
            </w:tcBorders>
            <w:shd w:val="clear" w:color="auto" w:fill="auto"/>
            <w:noWrap/>
            <w:vAlign w:val="center"/>
            <w:hideMark/>
          </w:tcPr>
          <w:p w14:paraId="5F9E08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4CBA66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57,55</w:t>
            </w:r>
          </w:p>
        </w:tc>
        <w:tc>
          <w:tcPr>
            <w:tcW w:w="711" w:type="dxa"/>
            <w:tcBorders>
              <w:top w:val="nil"/>
              <w:left w:val="nil"/>
              <w:bottom w:val="single" w:sz="4" w:space="0" w:color="auto"/>
              <w:right w:val="single" w:sz="4" w:space="0" w:color="auto"/>
            </w:tcBorders>
            <w:shd w:val="clear" w:color="auto" w:fill="auto"/>
            <w:noWrap/>
            <w:vAlign w:val="center"/>
            <w:hideMark/>
          </w:tcPr>
          <w:p w14:paraId="260205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8C89FF"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901A5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10,21</w:t>
            </w:r>
          </w:p>
        </w:tc>
        <w:tc>
          <w:tcPr>
            <w:tcW w:w="1505" w:type="dxa"/>
            <w:tcBorders>
              <w:top w:val="nil"/>
              <w:left w:val="nil"/>
              <w:bottom w:val="single" w:sz="4" w:space="0" w:color="auto"/>
              <w:right w:val="single" w:sz="4" w:space="0" w:color="auto"/>
            </w:tcBorders>
            <w:shd w:val="clear" w:color="auto" w:fill="auto"/>
            <w:vAlign w:val="center"/>
            <w:hideMark/>
          </w:tcPr>
          <w:p w14:paraId="654E96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12E6122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F52346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2FB171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0,483</w:t>
            </w:r>
          </w:p>
        </w:tc>
        <w:tc>
          <w:tcPr>
            <w:tcW w:w="1244" w:type="dxa"/>
            <w:tcBorders>
              <w:top w:val="nil"/>
              <w:left w:val="nil"/>
              <w:bottom w:val="single" w:sz="4" w:space="0" w:color="auto"/>
              <w:right w:val="single" w:sz="4" w:space="0" w:color="auto"/>
            </w:tcBorders>
            <w:shd w:val="clear" w:color="auto" w:fill="auto"/>
            <w:noWrap/>
            <w:vAlign w:val="center"/>
            <w:hideMark/>
          </w:tcPr>
          <w:p w14:paraId="4556F9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349ECE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162,41</w:t>
            </w:r>
          </w:p>
        </w:tc>
        <w:tc>
          <w:tcPr>
            <w:tcW w:w="711" w:type="dxa"/>
            <w:tcBorders>
              <w:top w:val="nil"/>
              <w:left w:val="nil"/>
              <w:bottom w:val="single" w:sz="4" w:space="0" w:color="auto"/>
              <w:right w:val="single" w:sz="4" w:space="0" w:color="auto"/>
            </w:tcBorders>
            <w:shd w:val="clear" w:color="auto" w:fill="auto"/>
            <w:noWrap/>
            <w:vAlign w:val="center"/>
            <w:hideMark/>
          </w:tcPr>
          <w:p w14:paraId="4B5D76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50EF14"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996E51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CDE601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A1944E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675E1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34E89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70DF5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D8B71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4236,88</w:t>
            </w:r>
          </w:p>
        </w:tc>
        <w:tc>
          <w:tcPr>
            <w:tcW w:w="711" w:type="dxa"/>
            <w:tcBorders>
              <w:top w:val="nil"/>
              <w:left w:val="nil"/>
              <w:bottom w:val="single" w:sz="4" w:space="0" w:color="auto"/>
              <w:right w:val="single" w:sz="4" w:space="0" w:color="auto"/>
            </w:tcBorders>
            <w:shd w:val="clear" w:color="000000" w:fill="F2DCDB"/>
            <w:vAlign w:val="center"/>
            <w:hideMark/>
          </w:tcPr>
          <w:p w14:paraId="698DAD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1,78</w:t>
            </w:r>
          </w:p>
        </w:tc>
      </w:tr>
      <w:tr w:rsidR="00286820" w:rsidRPr="00F42521" w14:paraId="6291AECF"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F0C42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1A20FF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14B640D"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ԳԴՀ-1-14,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=1,15-1,32</w:t>
            </w:r>
          </w:p>
        </w:tc>
        <w:tc>
          <w:tcPr>
            <w:tcW w:w="1192" w:type="dxa"/>
            <w:tcBorders>
              <w:top w:val="nil"/>
              <w:left w:val="nil"/>
              <w:bottom w:val="single" w:sz="4" w:space="0" w:color="auto"/>
              <w:right w:val="single" w:sz="4" w:space="0" w:color="auto"/>
            </w:tcBorders>
            <w:shd w:val="clear" w:color="auto" w:fill="auto"/>
            <w:vAlign w:val="center"/>
            <w:hideMark/>
          </w:tcPr>
          <w:p w14:paraId="344A21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1AE425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D6F532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2D68F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C58B7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0DADDB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EC372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10,22</w:t>
            </w:r>
          </w:p>
        </w:tc>
        <w:tc>
          <w:tcPr>
            <w:tcW w:w="1505" w:type="dxa"/>
            <w:tcBorders>
              <w:top w:val="nil"/>
              <w:left w:val="nil"/>
              <w:bottom w:val="single" w:sz="4" w:space="0" w:color="auto"/>
              <w:right w:val="single" w:sz="4" w:space="0" w:color="auto"/>
            </w:tcBorders>
            <w:shd w:val="clear" w:color="auto" w:fill="auto"/>
            <w:vAlign w:val="center"/>
            <w:hideMark/>
          </w:tcPr>
          <w:p w14:paraId="460BD7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4F55A7F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41A01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4A74A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14,2</w:t>
            </w:r>
          </w:p>
        </w:tc>
        <w:tc>
          <w:tcPr>
            <w:tcW w:w="1244" w:type="dxa"/>
            <w:tcBorders>
              <w:top w:val="nil"/>
              <w:left w:val="nil"/>
              <w:bottom w:val="single" w:sz="4" w:space="0" w:color="auto"/>
              <w:right w:val="single" w:sz="4" w:space="0" w:color="auto"/>
            </w:tcBorders>
            <w:shd w:val="clear" w:color="auto" w:fill="auto"/>
            <w:noWrap/>
            <w:vAlign w:val="center"/>
            <w:hideMark/>
          </w:tcPr>
          <w:p w14:paraId="70EBB1B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1D0CBC8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606,80</w:t>
            </w:r>
          </w:p>
        </w:tc>
        <w:tc>
          <w:tcPr>
            <w:tcW w:w="711" w:type="dxa"/>
            <w:tcBorders>
              <w:top w:val="nil"/>
              <w:left w:val="nil"/>
              <w:bottom w:val="single" w:sz="4" w:space="0" w:color="auto"/>
              <w:right w:val="single" w:sz="4" w:space="0" w:color="auto"/>
            </w:tcBorders>
            <w:shd w:val="clear" w:color="auto" w:fill="auto"/>
            <w:noWrap/>
            <w:vAlign w:val="center"/>
            <w:hideMark/>
          </w:tcPr>
          <w:p w14:paraId="0CA855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435FC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78F6D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10,23</w:t>
            </w:r>
          </w:p>
        </w:tc>
        <w:tc>
          <w:tcPr>
            <w:tcW w:w="1505" w:type="dxa"/>
            <w:tcBorders>
              <w:top w:val="nil"/>
              <w:left w:val="nil"/>
              <w:bottom w:val="single" w:sz="4" w:space="0" w:color="auto"/>
              <w:right w:val="single" w:sz="4" w:space="0" w:color="auto"/>
            </w:tcBorders>
            <w:shd w:val="clear" w:color="auto" w:fill="auto"/>
            <w:vAlign w:val="center"/>
            <w:hideMark/>
          </w:tcPr>
          <w:p w14:paraId="56A39BB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D9A432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020F10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6F5F6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4,100</w:t>
            </w:r>
          </w:p>
        </w:tc>
        <w:tc>
          <w:tcPr>
            <w:tcW w:w="1244" w:type="dxa"/>
            <w:tcBorders>
              <w:top w:val="nil"/>
              <w:left w:val="nil"/>
              <w:bottom w:val="single" w:sz="4" w:space="0" w:color="auto"/>
              <w:right w:val="single" w:sz="4" w:space="0" w:color="auto"/>
            </w:tcBorders>
            <w:shd w:val="clear" w:color="auto" w:fill="auto"/>
            <w:noWrap/>
            <w:vAlign w:val="center"/>
            <w:hideMark/>
          </w:tcPr>
          <w:p w14:paraId="75020C9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6AAB13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151,28</w:t>
            </w:r>
          </w:p>
        </w:tc>
        <w:tc>
          <w:tcPr>
            <w:tcW w:w="711" w:type="dxa"/>
            <w:tcBorders>
              <w:top w:val="nil"/>
              <w:left w:val="nil"/>
              <w:bottom w:val="single" w:sz="4" w:space="0" w:color="auto"/>
              <w:right w:val="single" w:sz="4" w:space="0" w:color="auto"/>
            </w:tcBorders>
            <w:shd w:val="clear" w:color="auto" w:fill="auto"/>
            <w:noWrap/>
            <w:vAlign w:val="center"/>
            <w:hideMark/>
          </w:tcPr>
          <w:p w14:paraId="4020394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089B5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BDDA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10,24</w:t>
            </w:r>
          </w:p>
        </w:tc>
        <w:tc>
          <w:tcPr>
            <w:tcW w:w="1505" w:type="dxa"/>
            <w:tcBorders>
              <w:top w:val="nil"/>
              <w:left w:val="nil"/>
              <w:bottom w:val="single" w:sz="4" w:space="0" w:color="auto"/>
              <w:right w:val="single" w:sz="4" w:space="0" w:color="auto"/>
            </w:tcBorders>
            <w:shd w:val="clear" w:color="auto" w:fill="auto"/>
            <w:vAlign w:val="center"/>
            <w:hideMark/>
          </w:tcPr>
          <w:p w14:paraId="7C7E4E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49BE7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C13F3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5F0D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6,91</w:t>
            </w:r>
          </w:p>
        </w:tc>
        <w:tc>
          <w:tcPr>
            <w:tcW w:w="1244" w:type="dxa"/>
            <w:tcBorders>
              <w:top w:val="nil"/>
              <w:left w:val="nil"/>
              <w:bottom w:val="single" w:sz="4" w:space="0" w:color="auto"/>
              <w:right w:val="single" w:sz="4" w:space="0" w:color="auto"/>
            </w:tcBorders>
            <w:shd w:val="clear" w:color="auto" w:fill="auto"/>
            <w:noWrap/>
            <w:vAlign w:val="center"/>
            <w:hideMark/>
          </w:tcPr>
          <w:p w14:paraId="2DA2B0B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556264D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290,79</w:t>
            </w:r>
          </w:p>
        </w:tc>
        <w:tc>
          <w:tcPr>
            <w:tcW w:w="711" w:type="dxa"/>
            <w:tcBorders>
              <w:top w:val="nil"/>
              <w:left w:val="nil"/>
              <w:bottom w:val="single" w:sz="4" w:space="0" w:color="auto"/>
              <w:right w:val="single" w:sz="4" w:space="0" w:color="auto"/>
            </w:tcBorders>
            <w:shd w:val="clear" w:color="auto" w:fill="auto"/>
            <w:noWrap/>
            <w:vAlign w:val="center"/>
            <w:hideMark/>
          </w:tcPr>
          <w:p w14:paraId="3AC3C9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19756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3CE91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10,25</w:t>
            </w:r>
          </w:p>
        </w:tc>
        <w:tc>
          <w:tcPr>
            <w:tcW w:w="1505" w:type="dxa"/>
            <w:tcBorders>
              <w:top w:val="nil"/>
              <w:left w:val="nil"/>
              <w:bottom w:val="single" w:sz="4" w:space="0" w:color="auto"/>
              <w:right w:val="single" w:sz="4" w:space="0" w:color="auto"/>
            </w:tcBorders>
            <w:shd w:val="clear" w:color="auto" w:fill="auto"/>
            <w:vAlign w:val="center"/>
            <w:hideMark/>
          </w:tcPr>
          <w:p w14:paraId="10C815C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6F8C3D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07D16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9C869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687F8E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008B6DD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414,65</w:t>
            </w:r>
          </w:p>
        </w:tc>
        <w:tc>
          <w:tcPr>
            <w:tcW w:w="711" w:type="dxa"/>
            <w:tcBorders>
              <w:top w:val="nil"/>
              <w:left w:val="nil"/>
              <w:bottom w:val="single" w:sz="4" w:space="0" w:color="auto"/>
              <w:right w:val="single" w:sz="4" w:space="0" w:color="auto"/>
            </w:tcBorders>
            <w:shd w:val="clear" w:color="auto" w:fill="auto"/>
            <w:noWrap/>
            <w:vAlign w:val="center"/>
            <w:hideMark/>
          </w:tcPr>
          <w:p w14:paraId="0000BB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B30F2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BAD8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10,26</w:t>
            </w:r>
          </w:p>
        </w:tc>
        <w:tc>
          <w:tcPr>
            <w:tcW w:w="1505" w:type="dxa"/>
            <w:tcBorders>
              <w:top w:val="nil"/>
              <w:left w:val="nil"/>
              <w:bottom w:val="single" w:sz="4" w:space="0" w:color="auto"/>
              <w:right w:val="single" w:sz="4" w:space="0" w:color="auto"/>
            </w:tcBorders>
            <w:shd w:val="clear" w:color="auto" w:fill="auto"/>
            <w:vAlign w:val="center"/>
            <w:hideMark/>
          </w:tcPr>
          <w:p w14:paraId="290740E8"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651D1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BDD52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4BDEE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157AD7F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24BAF1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368,58</w:t>
            </w:r>
          </w:p>
        </w:tc>
        <w:tc>
          <w:tcPr>
            <w:tcW w:w="711" w:type="dxa"/>
            <w:tcBorders>
              <w:top w:val="nil"/>
              <w:left w:val="nil"/>
              <w:bottom w:val="single" w:sz="4" w:space="0" w:color="auto"/>
              <w:right w:val="single" w:sz="4" w:space="0" w:color="auto"/>
            </w:tcBorders>
            <w:shd w:val="clear" w:color="auto" w:fill="auto"/>
            <w:noWrap/>
            <w:vAlign w:val="center"/>
            <w:hideMark/>
          </w:tcPr>
          <w:p w14:paraId="32D530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9A5B5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59CEF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10,27</w:t>
            </w:r>
          </w:p>
        </w:tc>
        <w:tc>
          <w:tcPr>
            <w:tcW w:w="1505" w:type="dxa"/>
            <w:tcBorders>
              <w:top w:val="nil"/>
              <w:left w:val="nil"/>
              <w:bottom w:val="single" w:sz="4" w:space="0" w:color="auto"/>
              <w:right w:val="single" w:sz="4" w:space="0" w:color="auto"/>
            </w:tcBorders>
            <w:shd w:val="clear" w:color="auto" w:fill="auto"/>
            <w:vAlign w:val="center"/>
            <w:hideMark/>
          </w:tcPr>
          <w:p w14:paraId="6F64EA1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D75359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496D0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C30F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c>
          <w:tcPr>
            <w:tcW w:w="1244" w:type="dxa"/>
            <w:tcBorders>
              <w:top w:val="nil"/>
              <w:left w:val="nil"/>
              <w:bottom w:val="single" w:sz="4" w:space="0" w:color="auto"/>
              <w:right w:val="single" w:sz="4" w:space="0" w:color="auto"/>
            </w:tcBorders>
            <w:shd w:val="clear" w:color="auto" w:fill="auto"/>
            <w:noWrap/>
            <w:vAlign w:val="center"/>
            <w:hideMark/>
          </w:tcPr>
          <w:p w14:paraId="3E4479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6407A2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1721,85</w:t>
            </w:r>
          </w:p>
        </w:tc>
        <w:tc>
          <w:tcPr>
            <w:tcW w:w="711" w:type="dxa"/>
            <w:tcBorders>
              <w:top w:val="nil"/>
              <w:left w:val="nil"/>
              <w:bottom w:val="single" w:sz="4" w:space="0" w:color="auto"/>
              <w:right w:val="single" w:sz="4" w:space="0" w:color="auto"/>
            </w:tcBorders>
            <w:shd w:val="clear" w:color="auto" w:fill="auto"/>
            <w:noWrap/>
            <w:vAlign w:val="center"/>
            <w:hideMark/>
          </w:tcPr>
          <w:p w14:paraId="13F92F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8A3EB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B036E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10,28</w:t>
            </w:r>
          </w:p>
        </w:tc>
        <w:tc>
          <w:tcPr>
            <w:tcW w:w="1505" w:type="dxa"/>
            <w:tcBorders>
              <w:top w:val="nil"/>
              <w:left w:val="nil"/>
              <w:bottom w:val="single" w:sz="4" w:space="0" w:color="auto"/>
              <w:right w:val="single" w:sz="4" w:space="0" w:color="auto"/>
            </w:tcBorders>
            <w:shd w:val="clear" w:color="auto" w:fill="auto"/>
            <w:vAlign w:val="center"/>
            <w:hideMark/>
          </w:tcPr>
          <w:p w14:paraId="3036611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31381CF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0BB95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76EDF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0,0840</w:t>
            </w:r>
          </w:p>
        </w:tc>
        <w:tc>
          <w:tcPr>
            <w:tcW w:w="1244" w:type="dxa"/>
            <w:tcBorders>
              <w:top w:val="nil"/>
              <w:left w:val="nil"/>
              <w:bottom w:val="single" w:sz="4" w:space="0" w:color="auto"/>
              <w:right w:val="single" w:sz="4" w:space="0" w:color="auto"/>
            </w:tcBorders>
            <w:shd w:val="clear" w:color="auto" w:fill="auto"/>
            <w:noWrap/>
            <w:vAlign w:val="center"/>
            <w:hideMark/>
          </w:tcPr>
          <w:p w14:paraId="0381C97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2519722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59,80</w:t>
            </w:r>
          </w:p>
        </w:tc>
        <w:tc>
          <w:tcPr>
            <w:tcW w:w="711" w:type="dxa"/>
            <w:tcBorders>
              <w:top w:val="nil"/>
              <w:left w:val="nil"/>
              <w:bottom w:val="single" w:sz="4" w:space="0" w:color="auto"/>
              <w:right w:val="single" w:sz="4" w:space="0" w:color="auto"/>
            </w:tcBorders>
            <w:shd w:val="clear" w:color="auto" w:fill="auto"/>
            <w:noWrap/>
            <w:vAlign w:val="center"/>
            <w:hideMark/>
          </w:tcPr>
          <w:p w14:paraId="5C3E13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0EDED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94E8D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10,29</w:t>
            </w:r>
          </w:p>
        </w:tc>
        <w:tc>
          <w:tcPr>
            <w:tcW w:w="1505" w:type="dxa"/>
            <w:tcBorders>
              <w:top w:val="nil"/>
              <w:left w:val="nil"/>
              <w:bottom w:val="single" w:sz="4" w:space="0" w:color="auto"/>
              <w:right w:val="single" w:sz="4" w:space="0" w:color="auto"/>
            </w:tcBorders>
            <w:shd w:val="clear" w:color="auto" w:fill="auto"/>
            <w:vAlign w:val="center"/>
            <w:hideMark/>
          </w:tcPr>
          <w:p w14:paraId="29B6663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557B1B9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EDEA6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EA4A3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60,9</w:t>
            </w:r>
          </w:p>
        </w:tc>
        <w:tc>
          <w:tcPr>
            <w:tcW w:w="1244" w:type="dxa"/>
            <w:tcBorders>
              <w:top w:val="nil"/>
              <w:left w:val="nil"/>
              <w:bottom w:val="single" w:sz="4" w:space="0" w:color="auto"/>
              <w:right w:val="single" w:sz="4" w:space="0" w:color="auto"/>
            </w:tcBorders>
            <w:shd w:val="clear" w:color="auto" w:fill="auto"/>
            <w:noWrap/>
            <w:vAlign w:val="center"/>
            <w:hideMark/>
          </w:tcPr>
          <w:p w14:paraId="3D16E84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32D997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67,34</w:t>
            </w:r>
          </w:p>
        </w:tc>
        <w:tc>
          <w:tcPr>
            <w:tcW w:w="711" w:type="dxa"/>
            <w:tcBorders>
              <w:top w:val="nil"/>
              <w:left w:val="nil"/>
              <w:bottom w:val="single" w:sz="4" w:space="0" w:color="auto"/>
              <w:right w:val="single" w:sz="4" w:space="0" w:color="auto"/>
            </w:tcBorders>
            <w:shd w:val="clear" w:color="auto" w:fill="auto"/>
            <w:noWrap/>
            <w:vAlign w:val="center"/>
            <w:hideMark/>
          </w:tcPr>
          <w:p w14:paraId="608979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CA6A7D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886A0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10,30</w:t>
            </w:r>
          </w:p>
        </w:tc>
        <w:tc>
          <w:tcPr>
            <w:tcW w:w="1505" w:type="dxa"/>
            <w:tcBorders>
              <w:top w:val="nil"/>
              <w:left w:val="nil"/>
              <w:bottom w:val="single" w:sz="4" w:space="0" w:color="auto"/>
              <w:right w:val="single" w:sz="4" w:space="0" w:color="auto"/>
            </w:tcBorders>
            <w:shd w:val="clear" w:color="auto" w:fill="auto"/>
            <w:vAlign w:val="center"/>
            <w:hideMark/>
          </w:tcPr>
          <w:p w14:paraId="6A593D2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7C8CDA0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29675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119FF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0,084</w:t>
            </w:r>
          </w:p>
        </w:tc>
        <w:tc>
          <w:tcPr>
            <w:tcW w:w="1244" w:type="dxa"/>
            <w:tcBorders>
              <w:top w:val="nil"/>
              <w:left w:val="nil"/>
              <w:bottom w:val="single" w:sz="4" w:space="0" w:color="auto"/>
              <w:right w:val="single" w:sz="4" w:space="0" w:color="auto"/>
            </w:tcBorders>
            <w:shd w:val="clear" w:color="auto" w:fill="auto"/>
            <w:noWrap/>
            <w:vAlign w:val="center"/>
            <w:hideMark/>
          </w:tcPr>
          <w:p w14:paraId="7D6844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241C79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14:paraId="736173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66EEC5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81088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10,31</w:t>
            </w:r>
          </w:p>
        </w:tc>
        <w:tc>
          <w:tcPr>
            <w:tcW w:w="1505" w:type="dxa"/>
            <w:tcBorders>
              <w:top w:val="nil"/>
              <w:left w:val="nil"/>
              <w:bottom w:val="single" w:sz="4" w:space="0" w:color="auto"/>
              <w:right w:val="single" w:sz="4" w:space="0" w:color="auto"/>
            </w:tcBorders>
            <w:shd w:val="clear" w:color="auto" w:fill="auto"/>
            <w:vAlign w:val="center"/>
            <w:hideMark/>
          </w:tcPr>
          <w:p w14:paraId="1130991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106D680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503CFD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EE76D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w:t>
            </w:r>
          </w:p>
        </w:tc>
        <w:tc>
          <w:tcPr>
            <w:tcW w:w="1244" w:type="dxa"/>
            <w:tcBorders>
              <w:top w:val="nil"/>
              <w:left w:val="nil"/>
              <w:bottom w:val="single" w:sz="4" w:space="0" w:color="auto"/>
              <w:right w:val="single" w:sz="4" w:space="0" w:color="auto"/>
            </w:tcBorders>
            <w:shd w:val="clear" w:color="auto" w:fill="auto"/>
            <w:noWrap/>
            <w:vAlign w:val="center"/>
            <w:hideMark/>
          </w:tcPr>
          <w:p w14:paraId="1F7119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50F3EA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13,89</w:t>
            </w:r>
          </w:p>
        </w:tc>
        <w:tc>
          <w:tcPr>
            <w:tcW w:w="711" w:type="dxa"/>
            <w:tcBorders>
              <w:top w:val="nil"/>
              <w:left w:val="nil"/>
              <w:bottom w:val="single" w:sz="4" w:space="0" w:color="auto"/>
              <w:right w:val="single" w:sz="4" w:space="0" w:color="auto"/>
            </w:tcBorders>
            <w:shd w:val="clear" w:color="auto" w:fill="auto"/>
            <w:noWrap/>
            <w:vAlign w:val="center"/>
            <w:hideMark/>
          </w:tcPr>
          <w:p w14:paraId="38858C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7A125B9"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86ED3D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EC215D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6CD4D3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2D18557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99323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CC5AF9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6EE99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3696,09</w:t>
            </w:r>
          </w:p>
        </w:tc>
        <w:tc>
          <w:tcPr>
            <w:tcW w:w="711" w:type="dxa"/>
            <w:tcBorders>
              <w:top w:val="nil"/>
              <w:left w:val="nil"/>
              <w:bottom w:val="single" w:sz="4" w:space="0" w:color="auto"/>
              <w:right w:val="single" w:sz="4" w:space="0" w:color="auto"/>
            </w:tcBorders>
            <w:shd w:val="clear" w:color="000000" w:fill="F2DCDB"/>
            <w:vAlign w:val="center"/>
            <w:hideMark/>
          </w:tcPr>
          <w:p w14:paraId="0A8126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1,55</w:t>
            </w:r>
          </w:p>
        </w:tc>
      </w:tr>
      <w:tr w:rsidR="00286820" w:rsidRPr="00286820" w14:paraId="45FA6CA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C30DA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9311A3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0BC6C74F"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10-րդ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3D8DE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11E400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2F7AE5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2E7573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17663,68</w:t>
            </w:r>
          </w:p>
        </w:tc>
        <w:tc>
          <w:tcPr>
            <w:tcW w:w="711" w:type="dxa"/>
            <w:tcBorders>
              <w:top w:val="nil"/>
              <w:left w:val="nil"/>
              <w:bottom w:val="single" w:sz="4" w:space="0" w:color="auto"/>
              <w:right w:val="single" w:sz="4" w:space="0" w:color="auto"/>
            </w:tcBorders>
            <w:shd w:val="clear" w:color="000000" w:fill="D8E4BC"/>
            <w:vAlign w:val="center"/>
            <w:hideMark/>
          </w:tcPr>
          <w:p w14:paraId="200A4B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7,43</w:t>
            </w:r>
          </w:p>
        </w:tc>
      </w:tr>
      <w:tr w:rsidR="00286820" w:rsidRPr="00286820" w14:paraId="7AC6D680"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327272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0015A6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59A2A56B"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11.Կոյուղու կոլեկտոր Կ-12</w:t>
            </w:r>
          </w:p>
        </w:tc>
        <w:tc>
          <w:tcPr>
            <w:tcW w:w="1192" w:type="dxa"/>
            <w:tcBorders>
              <w:top w:val="nil"/>
              <w:left w:val="nil"/>
              <w:bottom w:val="single" w:sz="4" w:space="0" w:color="auto"/>
              <w:right w:val="single" w:sz="4" w:space="0" w:color="auto"/>
            </w:tcBorders>
            <w:shd w:val="clear" w:color="000000" w:fill="FCD5B4"/>
            <w:hideMark/>
          </w:tcPr>
          <w:p w14:paraId="4FB0D6EF"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E3266DD"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EA116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04EA4E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2BE49221"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01107A66"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1FD6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1575AD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E8ABA6F"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0B1F28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457444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879C2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22F7B0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28EF3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8C1A8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3441A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w:t>
            </w:r>
          </w:p>
        </w:tc>
        <w:tc>
          <w:tcPr>
            <w:tcW w:w="1505" w:type="dxa"/>
            <w:tcBorders>
              <w:top w:val="nil"/>
              <w:left w:val="nil"/>
              <w:bottom w:val="single" w:sz="4" w:space="0" w:color="auto"/>
              <w:right w:val="single" w:sz="4" w:space="0" w:color="auto"/>
            </w:tcBorders>
            <w:shd w:val="clear" w:color="auto" w:fill="auto"/>
            <w:vAlign w:val="center"/>
            <w:hideMark/>
          </w:tcPr>
          <w:p w14:paraId="1FC71F5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509840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4919CD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7DEC23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1071,0</w:t>
            </w:r>
          </w:p>
        </w:tc>
        <w:tc>
          <w:tcPr>
            <w:tcW w:w="1244" w:type="dxa"/>
            <w:tcBorders>
              <w:top w:val="nil"/>
              <w:left w:val="nil"/>
              <w:bottom w:val="single" w:sz="4" w:space="0" w:color="auto"/>
              <w:right w:val="single" w:sz="4" w:space="0" w:color="auto"/>
            </w:tcBorders>
            <w:shd w:val="clear" w:color="auto" w:fill="auto"/>
            <w:noWrap/>
            <w:vAlign w:val="center"/>
            <w:hideMark/>
          </w:tcPr>
          <w:p w14:paraId="6717D4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1835A7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112,29</w:t>
            </w:r>
          </w:p>
        </w:tc>
        <w:tc>
          <w:tcPr>
            <w:tcW w:w="711" w:type="dxa"/>
            <w:tcBorders>
              <w:top w:val="nil"/>
              <w:left w:val="nil"/>
              <w:bottom w:val="single" w:sz="4" w:space="0" w:color="auto"/>
              <w:right w:val="single" w:sz="4" w:space="0" w:color="auto"/>
            </w:tcBorders>
            <w:shd w:val="clear" w:color="auto" w:fill="auto"/>
            <w:noWrap/>
            <w:vAlign w:val="center"/>
            <w:hideMark/>
          </w:tcPr>
          <w:p w14:paraId="5D72A7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186154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E2117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w:t>
            </w:r>
          </w:p>
        </w:tc>
        <w:tc>
          <w:tcPr>
            <w:tcW w:w="1505" w:type="dxa"/>
            <w:tcBorders>
              <w:top w:val="nil"/>
              <w:left w:val="nil"/>
              <w:bottom w:val="single" w:sz="4" w:space="0" w:color="auto"/>
              <w:right w:val="single" w:sz="4" w:space="0" w:color="auto"/>
            </w:tcBorders>
            <w:shd w:val="clear" w:color="auto" w:fill="auto"/>
            <w:vAlign w:val="center"/>
            <w:hideMark/>
          </w:tcPr>
          <w:p w14:paraId="32C508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BE123A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172180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B430F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79,3</w:t>
            </w:r>
          </w:p>
        </w:tc>
        <w:tc>
          <w:tcPr>
            <w:tcW w:w="1244" w:type="dxa"/>
            <w:tcBorders>
              <w:top w:val="nil"/>
              <w:left w:val="nil"/>
              <w:bottom w:val="single" w:sz="4" w:space="0" w:color="auto"/>
              <w:right w:val="single" w:sz="4" w:space="0" w:color="auto"/>
            </w:tcBorders>
            <w:shd w:val="clear" w:color="auto" w:fill="auto"/>
            <w:noWrap/>
            <w:vAlign w:val="center"/>
            <w:hideMark/>
          </w:tcPr>
          <w:p w14:paraId="56C941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01EFA2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79,90</w:t>
            </w:r>
          </w:p>
        </w:tc>
        <w:tc>
          <w:tcPr>
            <w:tcW w:w="711" w:type="dxa"/>
            <w:tcBorders>
              <w:top w:val="nil"/>
              <w:left w:val="nil"/>
              <w:bottom w:val="single" w:sz="4" w:space="0" w:color="auto"/>
              <w:right w:val="single" w:sz="4" w:space="0" w:color="auto"/>
            </w:tcBorders>
            <w:shd w:val="clear" w:color="auto" w:fill="auto"/>
            <w:noWrap/>
            <w:vAlign w:val="center"/>
            <w:hideMark/>
          </w:tcPr>
          <w:p w14:paraId="613461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99A94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EA2B4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11,3</w:t>
            </w:r>
          </w:p>
        </w:tc>
        <w:tc>
          <w:tcPr>
            <w:tcW w:w="1505" w:type="dxa"/>
            <w:tcBorders>
              <w:top w:val="nil"/>
              <w:left w:val="nil"/>
              <w:bottom w:val="single" w:sz="4" w:space="0" w:color="auto"/>
              <w:right w:val="single" w:sz="4" w:space="0" w:color="auto"/>
            </w:tcBorders>
            <w:shd w:val="clear" w:color="auto" w:fill="auto"/>
            <w:vAlign w:val="center"/>
            <w:hideMark/>
          </w:tcPr>
          <w:p w14:paraId="558AA293"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28BB75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050591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1BBD4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166,53</w:t>
            </w:r>
          </w:p>
        </w:tc>
        <w:tc>
          <w:tcPr>
            <w:tcW w:w="1244" w:type="dxa"/>
            <w:tcBorders>
              <w:top w:val="nil"/>
              <w:left w:val="nil"/>
              <w:bottom w:val="single" w:sz="4" w:space="0" w:color="auto"/>
              <w:right w:val="single" w:sz="4" w:space="0" w:color="auto"/>
            </w:tcBorders>
            <w:shd w:val="clear" w:color="auto" w:fill="auto"/>
            <w:noWrap/>
            <w:vAlign w:val="center"/>
            <w:hideMark/>
          </w:tcPr>
          <w:p w14:paraId="5DCA094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2AD25F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32,74</w:t>
            </w:r>
          </w:p>
        </w:tc>
        <w:tc>
          <w:tcPr>
            <w:tcW w:w="711" w:type="dxa"/>
            <w:tcBorders>
              <w:top w:val="nil"/>
              <w:left w:val="nil"/>
              <w:bottom w:val="single" w:sz="4" w:space="0" w:color="auto"/>
              <w:right w:val="single" w:sz="4" w:space="0" w:color="auto"/>
            </w:tcBorders>
            <w:shd w:val="clear" w:color="auto" w:fill="auto"/>
            <w:noWrap/>
            <w:vAlign w:val="center"/>
            <w:hideMark/>
          </w:tcPr>
          <w:p w14:paraId="63983E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7B056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FF8B7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11,4</w:t>
            </w:r>
          </w:p>
        </w:tc>
        <w:tc>
          <w:tcPr>
            <w:tcW w:w="1505" w:type="dxa"/>
            <w:tcBorders>
              <w:top w:val="nil"/>
              <w:left w:val="nil"/>
              <w:bottom w:val="single" w:sz="4" w:space="0" w:color="auto"/>
              <w:right w:val="single" w:sz="4" w:space="0" w:color="auto"/>
            </w:tcBorders>
            <w:shd w:val="clear" w:color="auto" w:fill="auto"/>
            <w:vAlign w:val="center"/>
            <w:hideMark/>
          </w:tcPr>
          <w:p w14:paraId="559728EE"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30A093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5310DC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8F918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166,53</w:t>
            </w:r>
          </w:p>
        </w:tc>
        <w:tc>
          <w:tcPr>
            <w:tcW w:w="1244" w:type="dxa"/>
            <w:tcBorders>
              <w:top w:val="nil"/>
              <w:left w:val="nil"/>
              <w:bottom w:val="single" w:sz="4" w:space="0" w:color="auto"/>
              <w:right w:val="single" w:sz="4" w:space="0" w:color="auto"/>
            </w:tcBorders>
            <w:shd w:val="clear" w:color="auto" w:fill="auto"/>
            <w:noWrap/>
            <w:vAlign w:val="center"/>
            <w:hideMark/>
          </w:tcPr>
          <w:p w14:paraId="1739C8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1ED8D6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21,82</w:t>
            </w:r>
          </w:p>
        </w:tc>
        <w:tc>
          <w:tcPr>
            <w:tcW w:w="711" w:type="dxa"/>
            <w:tcBorders>
              <w:top w:val="nil"/>
              <w:left w:val="nil"/>
              <w:bottom w:val="single" w:sz="4" w:space="0" w:color="auto"/>
              <w:right w:val="single" w:sz="4" w:space="0" w:color="auto"/>
            </w:tcBorders>
            <w:shd w:val="clear" w:color="auto" w:fill="auto"/>
            <w:noWrap/>
            <w:vAlign w:val="center"/>
            <w:hideMark/>
          </w:tcPr>
          <w:p w14:paraId="7FA72D1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E7984F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8C40E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11,5</w:t>
            </w:r>
          </w:p>
        </w:tc>
        <w:tc>
          <w:tcPr>
            <w:tcW w:w="1505" w:type="dxa"/>
            <w:tcBorders>
              <w:top w:val="nil"/>
              <w:left w:val="nil"/>
              <w:bottom w:val="single" w:sz="4" w:space="0" w:color="auto"/>
              <w:right w:val="single" w:sz="4" w:space="0" w:color="auto"/>
            </w:tcBorders>
            <w:shd w:val="clear" w:color="auto" w:fill="auto"/>
            <w:vAlign w:val="center"/>
            <w:hideMark/>
          </w:tcPr>
          <w:p w14:paraId="24A1AB2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92F4EC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6EE2C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213B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275,6</w:t>
            </w:r>
          </w:p>
        </w:tc>
        <w:tc>
          <w:tcPr>
            <w:tcW w:w="1244" w:type="dxa"/>
            <w:tcBorders>
              <w:top w:val="nil"/>
              <w:left w:val="nil"/>
              <w:bottom w:val="single" w:sz="4" w:space="0" w:color="auto"/>
              <w:right w:val="single" w:sz="4" w:space="0" w:color="auto"/>
            </w:tcBorders>
            <w:shd w:val="clear" w:color="auto" w:fill="auto"/>
            <w:noWrap/>
            <w:vAlign w:val="center"/>
            <w:hideMark/>
          </w:tcPr>
          <w:p w14:paraId="37F360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0EBF98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168,04</w:t>
            </w:r>
          </w:p>
        </w:tc>
        <w:tc>
          <w:tcPr>
            <w:tcW w:w="711" w:type="dxa"/>
            <w:tcBorders>
              <w:top w:val="nil"/>
              <w:left w:val="nil"/>
              <w:bottom w:val="single" w:sz="4" w:space="0" w:color="auto"/>
              <w:right w:val="single" w:sz="4" w:space="0" w:color="auto"/>
            </w:tcBorders>
            <w:shd w:val="clear" w:color="auto" w:fill="auto"/>
            <w:noWrap/>
            <w:vAlign w:val="center"/>
            <w:hideMark/>
          </w:tcPr>
          <w:p w14:paraId="6737B0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EABE1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EFF43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11,6</w:t>
            </w:r>
          </w:p>
        </w:tc>
        <w:tc>
          <w:tcPr>
            <w:tcW w:w="1505" w:type="dxa"/>
            <w:tcBorders>
              <w:top w:val="nil"/>
              <w:left w:val="nil"/>
              <w:bottom w:val="single" w:sz="4" w:space="0" w:color="auto"/>
              <w:right w:val="single" w:sz="4" w:space="0" w:color="auto"/>
            </w:tcBorders>
            <w:shd w:val="clear" w:color="auto" w:fill="auto"/>
            <w:vAlign w:val="center"/>
            <w:hideMark/>
          </w:tcPr>
          <w:p w14:paraId="6E78CA0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2AEC60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93D85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47C6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349,7</w:t>
            </w:r>
          </w:p>
        </w:tc>
        <w:tc>
          <w:tcPr>
            <w:tcW w:w="1244" w:type="dxa"/>
            <w:tcBorders>
              <w:top w:val="nil"/>
              <w:left w:val="nil"/>
              <w:bottom w:val="single" w:sz="4" w:space="0" w:color="auto"/>
              <w:right w:val="single" w:sz="4" w:space="0" w:color="auto"/>
            </w:tcBorders>
            <w:shd w:val="clear" w:color="auto" w:fill="auto"/>
            <w:noWrap/>
            <w:vAlign w:val="center"/>
            <w:hideMark/>
          </w:tcPr>
          <w:p w14:paraId="54A9B55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0D9EDE3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263,10</w:t>
            </w:r>
          </w:p>
        </w:tc>
        <w:tc>
          <w:tcPr>
            <w:tcW w:w="711" w:type="dxa"/>
            <w:tcBorders>
              <w:top w:val="nil"/>
              <w:left w:val="nil"/>
              <w:bottom w:val="single" w:sz="4" w:space="0" w:color="auto"/>
              <w:right w:val="single" w:sz="4" w:space="0" w:color="auto"/>
            </w:tcBorders>
            <w:shd w:val="clear" w:color="auto" w:fill="auto"/>
            <w:noWrap/>
            <w:vAlign w:val="center"/>
            <w:hideMark/>
          </w:tcPr>
          <w:p w14:paraId="22BFB7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4DB6C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8B0E2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11,7</w:t>
            </w:r>
          </w:p>
        </w:tc>
        <w:tc>
          <w:tcPr>
            <w:tcW w:w="1505" w:type="dxa"/>
            <w:tcBorders>
              <w:top w:val="nil"/>
              <w:left w:val="nil"/>
              <w:bottom w:val="single" w:sz="4" w:space="0" w:color="auto"/>
              <w:right w:val="single" w:sz="4" w:space="0" w:color="auto"/>
            </w:tcBorders>
            <w:shd w:val="clear" w:color="auto" w:fill="auto"/>
            <w:vAlign w:val="center"/>
            <w:hideMark/>
          </w:tcPr>
          <w:p w14:paraId="00AB0F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3D756B6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CA66E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E8AF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8,5</w:t>
            </w:r>
          </w:p>
        </w:tc>
        <w:tc>
          <w:tcPr>
            <w:tcW w:w="1244" w:type="dxa"/>
            <w:tcBorders>
              <w:top w:val="nil"/>
              <w:left w:val="nil"/>
              <w:bottom w:val="single" w:sz="4" w:space="0" w:color="auto"/>
              <w:right w:val="single" w:sz="4" w:space="0" w:color="auto"/>
            </w:tcBorders>
            <w:shd w:val="clear" w:color="auto" w:fill="auto"/>
            <w:noWrap/>
            <w:vAlign w:val="center"/>
            <w:hideMark/>
          </w:tcPr>
          <w:p w14:paraId="34B242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35AC6C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51,20</w:t>
            </w:r>
          </w:p>
        </w:tc>
        <w:tc>
          <w:tcPr>
            <w:tcW w:w="711" w:type="dxa"/>
            <w:tcBorders>
              <w:top w:val="nil"/>
              <w:left w:val="nil"/>
              <w:bottom w:val="single" w:sz="4" w:space="0" w:color="auto"/>
              <w:right w:val="single" w:sz="4" w:space="0" w:color="auto"/>
            </w:tcBorders>
            <w:shd w:val="clear" w:color="auto" w:fill="auto"/>
            <w:noWrap/>
            <w:vAlign w:val="center"/>
            <w:hideMark/>
          </w:tcPr>
          <w:p w14:paraId="32C0D2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91417C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6A344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11,8</w:t>
            </w:r>
          </w:p>
        </w:tc>
        <w:tc>
          <w:tcPr>
            <w:tcW w:w="1505" w:type="dxa"/>
            <w:tcBorders>
              <w:top w:val="nil"/>
              <w:left w:val="nil"/>
              <w:bottom w:val="single" w:sz="4" w:space="0" w:color="auto"/>
              <w:right w:val="single" w:sz="4" w:space="0" w:color="auto"/>
            </w:tcBorders>
            <w:shd w:val="clear" w:color="auto" w:fill="auto"/>
            <w:vAlign w:val="center"/>
            <w:hideMark/>
          </w:tcPr>
          <w:p w14:paraId="3F6574C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323D7A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7B96C4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00949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15,6</w:t>
            </w:r>
          </w:p>
        </w:tc>
        <w:tc>
          <w:tcPr>
            <w:tcW w:w="1244" w:type="dxa"/>
            <w:tcBorders>
              <w:top w:val="nil"/>
              <w:left w:val="nil"/>
              <w:bottom w:val="single" w:sz="4" w:space="0" w:color="auto"/>
              <w:right w:val="single" w:sz="4" w:space="0" w:color="auto"/>
            </w:tcBorders>
            <w:shd w:val="clear" w:color="auto" w:fill="auto"/>
            <w:noWrap/>
            <w:vAlign w:val="center"/>
            <w:hideMark/>
          </w:tcPr>
          <w:p w14:paraId="4B5261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2700E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15,72</w:t>
            </w:r>
          </w:p>
        </w:tc>
        <w:tc>
          <w:tcPr>
            <w:tcW w:w="711" w:type="dxa"/>
            <w:tcBorders>
              <w:top w:val="nil"/>
              <w:left w:val="nil"/>
              <w:bottom w:val="single" w:sz="4" w:space="0" w:color="auto"/>
              <w:right w:val="single" w:sz="4" w:space="0" w:color="auto"/>
            </w:tcBorders>
            <w:shd w:val="clear" w:color="auto" w:fill="auto"/>
            <w:noWrap/>
            <w:vAlign w:val="center"/>
            <w:hideMark/>
          </w:tcPr>
          <w:p w14:paraId="0FEB18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F460E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E24BB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11,9</w:t>
            </w:r>
          </w:p>
        </w:tc>
        <w:tc>
          <w:tcPr>
            <w:tcW w:w="1505" w:type="dxa"/>
            <w:tcBorders>
              <w:top w:val="nil"/>
              <w:left w:val="nil"/>
              <w:bottom w:val="single" w:sz="4" w:space="0" w:color="auto"/>
              <w:right w:val="single" w:sz="4" w:space="0" w:color="auto"/>
            </w:tcBorders>
            <w:shd w:val="clear" w:color="auto" w:fill="auto"/>
            <w:vAlign w:val="center"/>
            <w:hideMark/>
          </w:tcPr>
          <w:p w14:paraId="5E7FC4C8"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6AD1E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A881D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2E641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713,90</w:t>
            </w:r>
          </w:p>
        </w:tc>
        <w:tc>
          <w:tcPr>
            <w:tcW w:w="1244" w:type="dxa"/>
            <w:tcBorders>
              <w:top w:val="nil"/>
              <w:left w:val="nil"/>
              <w:bottom w:val="single" w:sz="4" w:space="0" w:color="auto"/>
              <w:right w:val="single" w:sz="4" w:space="0" w:color="auto"/>
            </w:tcBorders>
            <w:shd w:val="clear" w:color="auto" w:fill="auto"/>
            <w:noWrap/>
            <w:vAlign w:val="center"/>
            <w:hideMark/>
          </w:tcPr>
          <w:p w14:paraId="067CB6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7965F7D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140,34</w:t>
            </w:r>
          </w:p>
        </w:tc>
        <w:tc>
          <w:tcPr>
            <w:tcW w:w="711" w:type="dxa"/>
            <w:tcBorders>
              <w:top w:val="nil"/>
              <w:left w:val="nil"/>
              <w:bottom w:val="single" w:sz="4" w:space="0" w:color="auto"/>
              <w:right w:val="single" w:sz="4" w:space="0" w:color="auto"/>
            </w:tcBorders>
            <w:shd w:val="clear" w:color="auto" w:fill="auto"/>
            <w:noWrap/>
            <w:vAlign w:val="center"/>
            <w:hideMark/>
          </w:tcPr>
          <w:p w14:paraId="57E12F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BFB56E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377BE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11,10</w:t>
            </w:r>
          </w:p>
        </w:tc>
        <w:tc>
          <w:tcPr>
            <w:tcW w:w="1505" w:type="dxa"/>
            <w:tcBorders>
              <w:top w:val="nil"/>
              <w:left w:val="nil"/>
              <w:bottom w:val="single" w:sz="4" w:space="0" w:color="auto"/>
              <w:right w:val="single" w:sz="4" w:space="0" w:color="auto"/>
            </w:tcBorders>
            <w:shd w:val="clear" w:color="auto" w:fill="auto"/>
            <w:vAlign w:val="center"/>
            <w:hideMark/>
          </w:tcPr>
          <w:p w14:paraId="1199270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B7C31A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688DC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B89CE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713,90</w:t>
            </w:r>
          </w:p>
        </w:tc>
        <w:tc>
          <w:tcPr>
            <w:tcW w:w="1244" w:type="dxa"/>
            <w:tcBorders>
              <w:top w:val="nil"/>
              <w:left w:val="nil"/>
              <w:bottom w:val="single" w:sz="4" w:space="0" w:color="auto"/>
              <w:right w:val="single" w:sz="4" w:space="0" w:color="auto"/>
            </w:tcBorders>
            <w:shd w:val="clear" w:color="auto" w:fill="auto"/>
            <w:noWrap/>
            <w:vAlign w:val="center"/>
            <w:hideMark/>
          </w:tcPr>
          <w:p w14:paraId="20B85E8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C105A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93,56</w:t>
            </w:r>
          </w:p>
        </w:tc>
        <w:tc>
          <w:tcPr>
            <w:tcW w:w="711" w:type="dxa"/>
            <w:tcBorders>
              <w:top w:val="nil"/>
              <w:left w:val="nil"/>
              <w:bottom w:val="single" w:sz="4" w:space="0" w:color="auto"/>
              <w:right w:val="single" w:sz="4" w:space="0" w:color="auto"/>
            </w:tcBorders>
            <w:shd w:val="clear" w:color="auto" w:fill="auto"/>
            <w:noWrap/>
            <w:vAlign w:val="center"/>
            <w:hideMark/>
          </w:tcPr>
          <w:p w14:paraId="7A6551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9A185E4"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41BBE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11,11</w:t>
            </w:r>
          </w:p>
        </w:tc>
        <w:tc>
          <w:tcPr>
            <w:tcW w:w="1505" w:type="dxa"/>
            <w:tcBorders>
              <w:top w:val="nil"/>
              <w:left w:val="nil"/>
              <w:bottom w:val="single" w:sz="4" w:space="0" w:color="auto"/>
              <w:right w:val="single" w:sz="4" w:space="0" w:color="auto"/>
            </w:tcBorders>
            <w:shd w:val="clear" w:color="auto" w:fill="auto"/>
            <w:vAlign w:val="center"/>
            <w:hideMark/>
          </w:tcPr>
          <w:p w14:paraId="38D25A8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78E867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6CD09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2DFBC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37,2</w:t>
            </w:r>
          </w:p>
        </w:tc>
        <w:tc>
          <w:tcPr>
            <w:tcW w:w="1244" w:type="dxa"/>
            <w:tcBorders>
              <w:top w:val="nil"/>
              <w:left w:val="nil"/>
              <w:bottom w:val="single" w:sz="4" w:space="0" w:color="auto"/>
              <w:right w:val="single" w:sz="4" w:space="0" w:color="auto"/>
            </w:tcBorders>
            <w:shd w:val="clear" w:color="auto" w:fill="auto"/>
            <w:noWrap/>
            <w:vAlign w:val="center"/>
            <w:hideMark/>
          </w:tcPr>
          <w:p w14:paraId="5C4EDF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58E7C8A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255,55</w:t>
            </w:r>
          </w:p>
        </w:tc>
        <w:tc>
          <w:tcPr>
            <w:tcW w:w="711" w:type="dxa"/>
            <w:tcBorders>
              <w:top w:val="nil"/>
              <w:left w:val="nil"/>
              <w:bottom w:val="single" w:sz="4" w:space="0" w:color="auto"/>
              <w:right w:val="single" w:sz="4" w:space="0" w:color="auto"/>
            </w:tcBorders>
            <w:shd w:val="clear" w:color="auto" w:fill="auto"/>
            <w:noWrap/>
            <w:vAlign w:val="center"/>
            <w:hideMark/>
          </w:tcPr>
          <w:p w14:paraId="4F090F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2DD43B"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9A45A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11,12</w:t>
            </w:r>
          </w:p>
        </w:tc>
        <w:tc>
          <w:tcPr>
            <w:tcW w:w="1505" w:type="dxa"/>
            <w:tcBorders>
              <w:top w:val="nil"/>
              <w:left w:val="nil"/>
              <w:bottom w:val="single" w:sz="4" w:space="0" w:color="auto"/>
              <w:right w:val="single" w:sz="4" w:space="0" w:color="auto"/>
            </w:tcBorders>
            <w:shd w:val="clear" w:color="auto" w:fill="auto"/>
            <w:vAlign w:val="center"/>
            <w:hideMark/>
          </w:tcPr>
          <w:p w14:paraId="1D6E2E79"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26F98A8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4E4474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3803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158,3</w:t>
            </w:r>
          </w:p>
        </w:tc>
        <w:tc>
          <w:tcPr>
            <w:tcW w:w="1244" w:type="dxa"/>
            <w:tcBorders>
              <w:top w:val="nil"/>
              <w:left w:val="nil"/>
              <w:bottom w:val="single" w:sz="4" w:space="0" w:color="auto"/>
              <w:right w:val="single" w:sz="4" w:space="0" w:color="auto"/>
            </w:tcBorders>
            <w:shd w:val="clear" w:color="auto" w:fill="auto"/>
            <w:noWrap/>
            <w:vAlign w:val="center"/>
            <w:hideMark/>
          </w:tcPr>
          <w:p w14:paraId="06E4EA5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16FEB4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854,62</w:t>
            </w:r>
          </w:p>
        </w:tc>
        <w:tc>
          <w:tcPr>
            <w:tcW w:w="711" w:type="dxa"/>
            <w:tcBorders>
              <w:top w:val="nil"/>
              <w:left w:val="nil"/>
              <w:bottom w:val="single" w:sz="4" w:space="0" w:color="auto"/>
              <w:right w:val="single" w:sz="4" w:space="0" w:color="auto"/>
            </w:tcBorders>
            <w:shd w:val="clear" w:color="auto" w:fill="auto"/>
            <w:noWrap/>
            <w:vAlign w:val="center"/>
            <w:hideMark/>
          </w:tcPr>
          <w:p w14:paraId="446E6B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A0F549B"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33C37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11,13</w:t>
            </w:r>
          </w:p>
        </w:tc>
        <w:tc>
          <w:tcPr>
            <w:tcW w:w="1505" w:type="dxa"/>
            <w:tcBorders>
              <w:top w:val="nil"/>
              <w:left w:val="nil"/>
              <w:bottom w:val="single" w:sz="4" w:space="0" w:color="auto"/>
              <w:right w:val="single" w:sz="4" w:space="0" w:color="auto"/>
            </w:tcBorders>
            <w:shd w:val="clear" w:color="auto" w:fill="auto"/>
            <w:vAlign w:val="center"/>
            <w:hideMark/>
          </w:tcPr>
          <w:p w14:paraId="44DD57A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7A78BC2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04D7AC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0F977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284,1</w:t>
            </w:r>
          </w:p>
        </w:tc>
        <w:tc>
          <w:tcPr>
            <w:tcW w:w="1244" w:type="dxa"/>
            <w:tcBorders>
              <w:top w:val="nil"/>
              <w:left w:val="nil"/>
              <w:bottom w:val="single" w:sz="4" w:space="0" w:color="auto"/>
              <w:right w:val="single" w:sz="4" w:space="0" w:color="auto"/>
            </w:tcBorders>
            <w:shd w:val="clear" w:color="auto" w:fill="auto"/>
            <w:noWrap/>
            <w:vAlign w:val="center"/>
            <w:hideMark/>
          </w:tcPr>
          <w:p w14:paraId="5D7073F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3E1EE3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18,71</w:t>
            </w:r>
          </w:p>
        </w:tc>
        <w:tc>
          <w:tcPr>
            <w:tcW w:w="711" w:type="dxa"/>
            <w:tcBorders>
              <w:top w:val="nil"/>
              <w:left w:val="nil"/>
              <w:bottom w:val="single" w:sz="4" w:space="0" w:color="auto"/>
              <w:right w:val="single" w:sz="4" w:space="0" w:color="auto"/>
            </w:tcBorders>
            <w:shd w:val="clear" w:color="auto" w:fill="auto"/>
            <w:noWrap/>
            <w:vAlign w:val="center"/>
            <w:hideMark/>
          </w:tcPr>
          <w:p w14:paraId="41FDA0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B003D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2DA09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11,14</w:t>
            </w:r>
          </w:p>
        </w:tc>
        <w:tc>
          <w:tcPr>
            <w:tcW w:w="1505" w:type="dxa"/>
            <w:tcBorders>
              <w:top w:val="nil"/>
              <w:left w:val="nil"/>
              <w:bottom w:val="single" w:sz="4" w:space="0" w:color="auto"/>
              <w:right w:val="single" w:sz="4" w:space="0" w:color="auto"/>
            </w:tcBorders>
            <w:shd w:val="clear" w:color="auto" w:fill="auto"/>
            <w:vAlign w:val="center"/>
            <w:hideMark/>
          </w:tcPr>
          <w:p w14:paraId="66778CD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1363CE6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76F32B1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9CA4A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284,1</w:t>
            </w:r>
          </w:p>
        </w:tc>
        <w:tc>
          <w:tcPr>
            <w:tcW w:w="1244" w:type="dxa"/>
            <w:tcBorders>
              <w:top w:val="nil"/>
              <w:left w:val="nil"/>
              <w:bottom w:val="single" w:sz="4" w:space="0" w:color="auto"/>
              <w:right w:val="single" w:sz="4" w:space="0" w:color="auto"/>
            </w:tcBorders>
            <w:shd w:val="clear" w:color="auto" w:fill="auto"/>
            <w:noWrap/>
            <w:vAlign w:val="center"/>
            <w:hideMark/>
          </w:tcPr>
          <w:p w14:paraId="109190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3B704CA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22,98</w:t>
            </w:r>
          </w:p>
        </w:tc>
        <w:tc>
          <w:tcPr>
            <w:tcW w:w="711" w:type="dxa"/>
            <w:tcBorders>
              <w:top w:val="nil"/>
              <w:left w:val="nil"/>
              <w:bottom w:val="single" w:sz="4" w:space="0" w:color="auto"/>
              <w:right w:val="single" w:sz="4" w:space="0" w:color="auto"/>
            </w:tcBorders>
            <w:shd w:val="clear" w:color="auto" w:fill="auto"/>
            <w:noWrap/>
            <w:vAlign w:val="center"/>
            <w:hideMark/>
          </w:tcPr>
          <w:p w14:paraId="5E3963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7FF541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8FF53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11,15</w:t>
            </w:r>
          </w:p>
        </w:tc>
        <w:tc>
          <w:tcPr>
            <w:tcW w:w="1505" w:type="dxa"/>
            <w:tcBorders>
              <w:top w:val="nil"/>
              <w:left w:val="nil"/>
              <w:bottom w:val="single" w:sz="4" w:space="0" w:color="auto"/>
              <w:right w:val="single" w:sz="4" w:space="0" w:color="auto"/>
            </w:tcBorders>
            <w:shd w:val="clear" w:color="auto" w:fill="auto"/>
            <w:vAlign w:val="center"/>
            <w:hideMark/>
          </w:tcPr>
          <w:p w14:paraId="06C036D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1703F45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0DC0EC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D3A9D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365,3</w:t>
            </w:r>
          </w:p>
        </w:tc>
        <w:tc>
          <w:tcPr>
            <w:tcW w:w="1244" w:type="dxa"/>
            <w:tcBorders>
              <w:top w:val="nil"/>
              <w:left w:val="nil"/>
              <w:bottom w:val="single" w:sz="4" w:space="0" w:color="auto"/>
              <w:right w:val="single" w:sz="4" w:space="0" w:color="auto"/>
            </w:tcBorders>
            <w:shd w:val="clear" w:color="auto" w:fill="auto"/>
            <w:noWrap/>
            <w:vAlign w:val="center"/>
            <w:hideMark/>
          </w:tcPr>
          <w:p w14:paraId="0CBF3F9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1FF7BD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34,27</w:t>
            </w:r>
          </w:p>
        </w:tc>
        <w:tc>
          <w:tcPr>
            <w:tcW w:w="711" w:type="dxa"/>
            <w:tcBorders>
              <w:top w:val="nil"/>
              <w:left w:val="nil"/>
              <w:bottom w:val="single" w:sz="4" w:space="0" w:color="auto"/>
              <w:right w:val="single" w:sz="4" w:space="0" w:color="auto"/>
            </w:tcBorders>
            <w:shd w:val="clear" w:color="auto" w:fill="auto"/>
            <w:noWrap/>
            <w:vAlign w:val="center"/>
            <w:hideMark/>
          </w:tcPr>
          <w:p w14:paraId="7E2622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ED5AAB6"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4AE2E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11,16</w:t>
            </w:r>
          </w:p>
        </w:tc>
        <w:tc>
          <w:tcPr>
            <w:tcW w:w="1505" w:type="dxa"/>
            <w:tcBorders>
              <w:top w:val="nil"/>
              <w:left w:val="nil"/>
              <w:bottom w:val="single" w:sz="4" w:space="0" w:color="auto"/>
              <w:right w:val="single" w:sz="4" w:space="0" w:color="auto"/>
            </w:tcBorders>
            <w:shd w:val="clear" w:color="auto" w:fill="auto"/>
            <w:vAlign w:val="center"/>
            <w:hideMark/>
          </w:tcPr>
          <w:p w14:paraId="08EEC5B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4B24514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B4FE3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2E78C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718,2</w:t>
            </w:r>
          </w:p>
        </w:tc>
        <w:tc>
          <w:tcPr>
            <w:tcW w:w="1244" w:type="dxa"/>
            <w:tcBorders>
              <w:top w:val="nil"/>
              <w:left w:val="nil"/>
              <w:bottom w:val="single" w:sz="4" w:space="0" w:color="auto"/>
              <w:right w:val="single" w:sz="4" w:space="0" w:color="auto"/>
            </w:tcBorders>
            <w:shd w:val="clear" w:color="auto" w:fill="auto"/>
            <w:noWrap/>
            <w:vAlign w:val="center"/>
            <w:hideMark/>
          </w:tcPr>
          <w:p w14:paraId="17FC8A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4E52B3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1212,42</w:t>
            </w:r>
          </w:p>
        </w:tc>
        <w:tc>
          <w:tcPr>
            <w:tcW w:w="711" w:type="dxa"/>
            <w:tcBorders>
              <w:top w:val="nil"/>
              <w:left w:val="nil"/>
              <w:bottom w:val="single" w:sz="4" w:space="0" w:color="auto"/>
              <w:right w:val="single" w:sz="4" w:space="0" w:color="auto"/>
            </w:tcBorders>
            <w:shd w:val="clear" w:color="auto" w:fill="auto"/>
            <w:noWrap/>
            <w:vAlign w:val="center"/>
            <w:hideMark/>
          </w:tcPr>
          <w:p w14:paraId="55B7FF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D2BB5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02D3F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11,17</w:t>
            </w:r>
          </w:p>
        </w:tc>
        <w:tc>
          <w:tcPr>
            <w:tcW w:w="1505" w:type="dxa"/>
            <w:tcBorders>
              <w:top w:val="nil"/>
              <w:left w:val="nil"/>
              <w:bottom w:val="single" w:sz="4" w:space="0" w:color="auto"/>
              <w:right w:val="single" w:sz="4" w:space="0" w:color="auto"/>
            </w:tcBorders>
            <w:shd w:val="clear" w:color="auto" w:fill="auto"/>
            <w:vAlign w:val="center"/>
            <w:hideMark/>
          </w:tcPr>
          <w:p w14:paraId="2589BD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30457D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4F377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B3B08B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718,2</w:t>
            </w:r>
          </w:p>
        </w:tc>
        <w:tc>
          <w:tcPr>
            <w:tcW w:w="1244" w:type="dxa"/>
            <w:tcBorders>
              <w:top w:val="nil"/>
              <w:left w:val="nil"/>
              <w:bottom w:val="single" w:sz="4" w:space="0" w:color="auto"/>
              <w:right w:val="single" w:sz="4" w:space="0" w:color="auto"/>
            </w:tcBorders>
            <w:shd w:val="clear" w:color="auto" w:fill="auto"/>
            <w:noWrap/>
            <w:vAlign w:val="center"/>
            <w:hideMark/>
          </w:tcPr>
          <w:p w14:paraId="62CA315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01D2CC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4085,02</w:t>
            </w:r>
          </w:p>
        </w:tc>
        <w:tc>
          <w:tcPr>
            <w:tcW w:w="711" w:type="dxa"/>
            <w:tcBorders>
              <w:top w:val="nil"/>
              <w:left w:val="nil"/>
              <w:bottom w:val="single" w:sz="4" w:space="0" w:color="auto"/>
              <w:right w:val="single" w:sz="4" w:space="0" w:color="auto"/>
            </w:tcBorders>
            <w:shd w:val="clear" w:color="auto" w:fill="auto"/>
            <w:noWrap/>
            <w:vAlign w:val="center"/>
            <w:hideMark/>
          </w:tcPr>
          <w:p w14:paraId="0EF400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8C6DD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68DB6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11,18</w:t>
            </w:r>
          </w:p>
        </w:tc>
        <w:tc>
          <w:tcPr>
            <w:tcW w:w="1505" w:type="dxa"/>
            <w:tcBorders>
              <w:top w:val="nil"/>
              <w:left w:val="nil"/>
              <w:bottom w:val="single" w:sz="4" w:space="0" w:color="auto"/>
              <w:right w:val="single" w:sz="4" w:space="0" w:color="auto"/>
            </w:tcBorders>
            <w:shd w:val="clear" w:color="auto" w:fill="auto"/>
            <w:vAlign w:val="center"/>
            <w:hideMark/>
          </w:tcPr>
          <w:p w14:paraId="6DB5FB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797D30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2C87B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02F444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718,2</w:t>
            </w:r>
          </w:p>
        </w:tc>
        <w:tc>
          <w:tcPr>
            <w:tcW w:w="1244" w:type="dxa"/>
            <w:tcBorders>
              <w:top w:val="nil"/>
              <w:left w:val="nil"/>
              <w:bottom w:val="single" w:sz="4" w:space="0" w:color="auto"/>
              <w:right w:val="single" w:sz="4" w:space="0" w:color="auto"/>
            </w:tcBorders>
            <w:shd w:val="clear" w:color="auto" w:fill="auto"/>
            <w:noWrap/>
            <w:vAlign w:val="center"/>
            <w:hideMark/>
          </w:tcPr>
          <w:p w14:paraId="605AB1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1266E2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2911,91</w:t>
            </w:r>
          </w:p>
        </w:tc>
        <w:tc>
          <w:tcPr>
            <w:tcW w:w="711" w:type="dxa"/>
            <w:tcBorders>
              <w:top w:val="nil"/>
              <w:left w:val="nil"/>
              <w:bottom w:val="single" w:sz="4" w:space="0" w:color="auto"/>
              <w:right w:val="single" w:sz="4" w:space="0" w:color="auto"/>
            </w:tcBorders>
            <w:shd w:val="clear" w:color="auto" w:fill="auto"/>
            <w:noWrap/>
            <w:vAlign w:val="center"/>
            <w:hideMark/>
          </w:tcPr>
          <w:p w14:paraId="0FFF9F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67FA0D" w14:textId="77777777" w:rsidTr="00286820">
        <w:trPr>
          <w:trHeight w:val="48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25E3E3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485F3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61D13F8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37F0C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C0087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B68B5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B1339C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10374,19</w:t>
            </w:r>
          </w:p>
        </w:tc>
        <w:tc>
          <w:tcPr>
            <w:tcW w:w="711" w:type="dxa"/>
            <w:tcBorders>
              <w:top w:val="nil"/>
              <w:left w:val="nil"/>
              <w:bottom w:val="single" w:sz="4" w:space="0" w:color="auto"/>
              <w:right w:val="single" w:sz="4" w:space="0" w:color="auto"/>
            </w:tcBorders>
            <w:shd w:val="clear" w:color="000000" w:fill="F2DCDB"/>
            <w:vAlign w:val="center"/>
            <w:hideMark/>
          </w:tcPr>
          <w:p w14:paraId="5B9BC1D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4,36</w:t>
            </w:r>
          </w:p>
        </w:tc>
      </w:tr>
      <w:tr w:rsidR="00286820" w:rsidRPr="00286820" w14:paraId="5103CC41"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F066E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DA80C12"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2E412AD"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2AD49F1"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CFA8D3F"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3099C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2D51C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4C127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0F80B3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BFABB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11,19</w:t>
            </w:r>
          </w:p>
        </w:tc>
        <w:tc>
          <w:tcPr>
            <w:tcW w:w="1505" w:type="dxa"/>
            <w:tcBorders>
              <w:top w:val="nil"/>
              <w:left w:val="nil"/>
              <w:bottom w:val="single" w:sz="4" w:space="0" w:color="auto"/>
              <w:right w:val="single" w:sz="4" w:space="0" w:color="auto"/>
            </w:tcBorders>
            <w:shd w:val="clear" w:color="auto" w:fill="auto"/>
            <w:vAlign w:val="center"/>
            <w:hideMark/>
          </w:tcPr>
          <w:p w14:paraId="692C282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5E0C7C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200617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24D2D5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513,0</w:t>
            </w:r>
          </w:p>
        </w:tc>
        <w:tc>
          <w:tcPr>
            <w:tcW w:w="1244" w:type="dxa"/>
            <w:tcBorders>
              <w:top w:val="nil"/>
              <w:left w:val="nil"/>
              <w:bottom w:val="single" w:sz="4" w:space="0" w:color="auto"/>
              <w:right w:val="single" w:sz="4" w:space="0" w:color="auto"/>
            </w:tcBorders>
            <w:shd w:val="clear" w:color="auto" w:fill="auto"/>
            <w:noWrap/>
            <w:vAlign w:val="center"/>
            <w:hideMark/>
          </w:tcPr>
          <w:p w14:paraId="47515C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17447E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4266,41</w:t>
            </w:r>
          </w:p>
        </w:tc>
        <w:tc>
          <w:tcPr>
            <w:tcW w:w="711" w:type="dxa"/>
            <w:tcBorders>
              <w:top w:val="nil"/>
              <w:left w:val="nil"/>
              <w:bottom w:val="single" w:sz="4" w:space="0" w:color="auto"/>
              <w:right w:val="single" w:sz="4" w:space="0" w:color="auto"/>
            </w:tcBorders>
            <w:shd w:val="clear" w:color="auto" w:fill="auto"/>
            <w:noWrap/>
            <w:vAlign w:val="center"/>
            <w:hideMark/>
          </w:tcPr>
          <w:p w14:paraId="39BC1E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EA87D7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D28F5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11,20</w:t>
            </w:r>
          </w:p>
        </w:tc>
        <w:tc>
          <w:tcPr>
            <w:tcW w:w="1505" w:type="dxa"/>
            <w:tcBorders>
              <w:top w:val="nil"/>
              <w:left w:val="nil"/>
              <w:bottom w:val="single" w:sz="4" w:space="0" w:color="auto"/>
              <w:right w:val="single" w:sz="4" w:space="0" w:color="auto"/>
            </w:tcBorders>
            <w:shd w:val="clear" w:color="auto" w:fill="auto"/>
            <w:vAlign w:val="center"/>
            <w:hideMark/>
          </w:tcPr>
          <w:p w14:paraId="16D231C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8CCB2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FF81B4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C3CAC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86,0</w:t>
            </w:r>
          </w:p>
        </w:tc>
        <w:tc>
          <w:tcPr>
            <w:tcW w:w="1244" w:type="dxa"/>
            <w:tcBorders>
              <w:top w:val="nil"/>
              <w:left w:val="nil"/>
              <w:bottom w:val="single" w:sz="4" w:space="0" w:color="auto"/>
              <w:right w:val="single" w:sz="4" w:space="0" w:color="auto"/>
            </w:tcBorders>
            <w:shd w:val="clear" w:color="auto" w:fill="auto"/>
            <w:noWrap/>
            <w:vAlign w:val="center"/>
            <w:hideMark/>
          </w:tcPr>
          <w:p w14:paraId="6EA9B5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7FA883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61,11</w:t>
            </w:r>
          </w:p>
        </w:tc>
        <w:tc>
          <w:tcPr>
            <w:tcW w:w="711" w:type="dxa"/>
            <w:tcBorders>
              <w:top w:val="nil"/>
              <w:left w:val="nil"/>
              <w:bottom w:val="single" w:sz="4" w:space="0" w:color="auto"/>
              <w:right w:val="single" w:sz="4" w:space="0" w:color="auto"/>
            </w:tcBorders>
            <w:shd w:val="clear" w:color="auto" w:fill="auto"/>
            <w:noWrap/>
            <w:vAlign w:val="center"/>
            <w:hideMark/>
          </w:tcPr>
          <w:p w14:paraId="7EB772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9A41A3"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0E300F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11,21</w:t>
            </w:r>
          </w:p>
        </w:tc>
        <w:tc>
          <w:tcPr>
            <w:tcW w:w="1505" w:type="dxa"/>
            <w:tcBorders>
              <w:top w:val="nil"/>
              <w:left w:val="nil"/>
              <w:bottom w:val="single" w:sz="4" w:space="0" w:color="auto"/>
              <w:right w:val="single" w:sz="4" w:space="0" w:color="auto"/>
            </w:tcBorders>
            <w:shd w:val="clear" w:color="auto" w:fill="auto"/>
            <w:vAlign w:val="center"/>
            <w:hideMark/>
          </w:tcPr>
          <w:p w14:paraId="1FA82A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116A51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6B985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64926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0,513</w:t>
            </w:r>
          </w:p>
        </w:tc>
        <w:tc>
          <w:tcPr>
            <w:tcW w:w="1244" w:type="dxa"/>
            <w:tcBorders>
              <w:top w:val="nil"/>
              <w:left w:val="nil"/>
              <w:bottom w:val="single" w:sz="4" w:space="0" w:color="auto"/>
              <w:right w:val="single" w:sz="4" w:space="0" w:color="auto"/>
            </w:tcBorders>
            <w:shd w:val="clear" w:color="auto" w:fill="auto"/>
            <w:noWrap/>
            <w:vAlign w:val="center"/>
            <w:hideMark/>
          </w:tcPr>
          <w:p w14:paraId="3F523D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5100691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172,50</w:t>
            </w:r>
          </w:p>
        </w:tc>
        <w:tc>
          <w:tcPr>
            <w:tcW w:w="711" w:type="dxa"/>
            <w:tcBorders>
              <w:top w:val="nil"/>
              <w:left w:val="nil"/>
              <w:bottom w:val="single" w:sz="4" w:space="0" w:color="auto"/>
              <w:right w:val="single" w:sz="4" w:space="0" w:color="auto"/>
            </w:tcBorders>
            <w:shd w:val="clear" w:color="auto" w:fill="auto"/>
            <w:noWrap/>
            <w:vAlign w:val="center"/>
            <w:hideMark/>
          </w:tcPr>
          <w:p w14:paraId="17CD71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DA185C2"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BD4DE7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066287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A2AEC1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BAF20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88507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27EA3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F60CBE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4500,02</w:t>
            </w:r>
          </w:p>
        </w:tc>
        <w:tc>
          <w:tcPr>
            <w:tcW w:w="711" w:type="dxa"/>
            <w:tcBorders>
              <w:top w:val="nil"/>
              <w:left w:val="nil"/>
              <w:bottom w:val="single" w:sz="4" w:space="0" w:color="auto"/>
              <w:right w:val="single" w:sz="4" w:space="0" w:color="auto"/>
            </w:tcBorders>
            <w:shd w:val="clear" w:color="000000" w:fill="F2DCDB"/>
            <w:vAlign w:val="center"/>
            <w:hideMark/>
          </w:tcPr>
          <w:p w14:paraId="1F7BDB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1,89</w:t>
            </w:r>
          </w:p>
        </w:tc>
      </w:tr>
      <w:tr w:rsidR="00286820" w:rsidRPr="00F42521" w14:paraId="266872FD"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955A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4C7CB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FCE0D8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ԳԴՀ-1-14,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=1,20-1,37</w:t>
            </w:r>
          </w:p>
        </w:tc>
        <w:tc>
          <w:tcPr>
            <w:tcW w:w="1192" w:type="dxa"/>
            <w:tcBorders>
              <w:top w:val="nil"/>
              <w:left w:val="nil"/>
              <w:bottom w:val="single" w:sz="4" w:space="0" w:color="auto"/>
              <w:right w:val="single" w:sz="4" w:space="0" w:color="auto"/>
            </w:tcBorders>
            <w:shd w:val="clear" w:color="auto" w:fill="auto"/>
            <w:vAlign w:val="center"/>
            <w:hideMark/>
          </w:tcPr>
          <w:p w14:paraId="5EE8D5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56194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B97EB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E27D1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8AAAA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4E5C8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1023F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11,22</w:t>
            </w:r>
          </w:p>
        </w:tc>
        <w:tc>
          <w:tcPr>
            <w:tcW w:w="1505" w:type="dxa"/>
            <w:tcBorders>
              <w:top w:val="nil"/>
              <w:left w:val="nil"/>
              <w:bottom w:val="single" w:sz="4" w:space="0" w:color="auto"/>
              <w:right w:val="single" w:sz="4" w:space="0" w:color="auto"/>
            </w:tcBorders>
            <w:shd w:val="clear" w:color="auto" w:fill="auto"/>
            <w:vAlign w:val="center"/>
            <w:hideMark/>
          </w:tcPr>
          <w:p w14:paraId="563F615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588708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F6F15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A3B3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15,9</w:t>
            </w:r>
          </w:p>
        </w:tc>
        <w:tc>
          <w:tcPr>
            <w:tcW w:w="1244" w:type="dxa"/>
            <w:tcBorders>
              <w:top w:val="nil"/>
              <w:left w:val="nil"/>
              <w:bottom w:val="single" w:sz="4" w:space="0" w:color="auto"/>
              <w:right w:val="single" w:sz="4" w:space="0" w:color="auto"/>
            </w:tcBorders>
            <w:shd w:val="clear" w:color="auto" w:fill="auto"/>
            <w:noWrap/>
            <w:vAlign w:val="center"/>
            <w:hideMark/>
          </w:tcPr>
          <w:p w14:paraId="6A1B130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2BB52BD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679,44</w:t>
            </w:r>
          </w:p>
        </w:tc>
        <w:tc>
          <w:tcPr>
            <w:tcW w:w="711" w:type="dxa"/>
            <w:tcBorders>
              <w:top w:val="nil"/>
              <w:left w:val="nil"/>
              <w:bottom w:val="single" w:sz="4" w:space="0" w:color="auto"/>
              <w:right w:val="single" w:sz="4" w:space="0" w:color="auto"/>
            </w:tcBorders>
            <w:shd w:val="clear" w:color="auto" w:fill="auto"/>
            <w:noWrap/>
            <w:vAlign w:val="center"/>
            <w:hideMark/>
          </w:tcPr>
          <w:p w14:paraId="605F911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49D07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41595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11,23</w:t>
            </w:r>
          </w:p>
        </w:tc>
        <w:tc>
          <w:tcPr>
            <w:tcW w:w="1505" w:type="dxa"/>
            <w:tcBorders>
              <w:top w:val="nil"/>
              <w:left w:val="nil"/>
              <w:bottom w:val="single" w:sz="4" w:space="0" w:color="auto"/>
              <w:right w:val="single" w:sz="4" w:space="0" w:color="auto"/>
            </w:tcBorders>
            <w:shd w:val="clear" w:color="auto" w:fill="auto"/>
            <w:vAlign w:val="center"/>
            <w:hideMark/>
          </w:tcPr>
          <w:p w14:paraId="300D9A2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4DF96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09B69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536EE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4,40</w:t>
            </w:r>
          </w:p>
        </w:tc>
        <w:tc>
          <w:tcPr>
            <w:tcW w:w="1244" w:type="dxa"/>
            <w:tcBorders>
              <w:top w:val="nil"/>
              <w:left w:val="nil"/>
              <w:bottom w:val="single" w:sz="4" w:space="0" w:color="auto"/>
              <w:right w:val="single" w:sz="4" w:space="0" w:color="auto"/>
            </w:tcBorders>
            <w:shd w:val="clear" w:color="auto" w:fill="auto"/>
            <w:noWrap/>
            <w:vAlign w:val="center"/>
            <w:hideMark/>
          </w:tcPr>
          <w:p w14:paraId="675E4A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276DBC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162,35</w:t>
            </w:r>
          </w:p>
        </w:tc>
        <w:tc>
          <w:tcPr>
            <w:tcW w:w="711" w:type="dxa"/>
            <w:tcBorders>
              <w:top w:val="nil"/>
              <w:left w:val="nil"/>
              <w:bottom w:val="single" w:sz="4" w:space="0" w:color="auto"/>
              <w:right w:val="single" w:sz="4" w:space="0" w:color="auto"/>
            </w:tcBorders>
            <w:shd w:val="clear" w:color="auto" w:fill="auto"/>
            <w:noWrap/>
            <w:vAlign w:val="center"/>
            <w:hideMark/>
          </w:tcPr>
          <w:p w14:paraId="37E6F4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23ABF8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CFFC7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11,24</w:t>
            </w:r>
          </w:p>
        </w:tc>
        <w:tc>
          <w:tcPr>
            <w:tcW w:w="1505" w:type="dxa"/>
            <w:tcBorders>
              <w:top w:val="nil"/>
              <w:left w:val="nil"/>
              <w:bottom w:val="single" w:sz="4" w:space="0" w:color="auto"/>
              <w:right w:val="single" w:sz="4" w:space="0" w:color="auto"/>
            </w:tcBorders>
            <w:shd w:val="clear" w:color="auto" w:fill="auto"/>
            <w:vAlign w:val="center"/>
            <w:hideMark/>
          </w:tcPr>
          <w:p w14:paraId="4A1620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DE1079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CED87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F75CF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8,10</w:t>
            </w:r>
          </w:p>
        </w:tc>
        <w:tc>
          <w:tcPr>
            <w:tcW w:w="1244" w:type="dxa"/>
            <w:tcBorders>
              <w:top w:val="nil"/>
              <w:left w:val="nil"/>
              <w:bottom w:val="single" w:sz="4" w:space="0" w:color="auto"/>
              <w:right w:val="single" w:sz="4" w:space="0" w:color="auto"/>
            </w:tcBorders>
            <w:shd w:val="clear" w:color="auto" w:fill="auto"/>
            <w:noWrap/>
            <w:vAlign w:val="center"/>
            <w:hideMark/>
          </w:tcPr>
          <w:p w14:paraId="759B44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6092577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340,87</w:t>
            </w:r>
          </w:p>
        </w:tc>
        <w:tc>
          <w:tcPr>
            <w:tcW w:w="711" w:type="dxa"/>
            <w:tcBorders>
              <w:top w:val="nil"/>
              <w:left w:val="nil"/>
              <w:bottom w:val="single" w:sz="4" w:space="0" w:color="auto"/>
              <w:right w:val="single" w:sz="4" w:space="0" w:color="auto"/>
            </w:tcBorders>
            <w:shd w:val="clear" w:color="auto" w:fill="auto"/>
            <w:noWrap/>
            <w:vAlign w:val="center"/>
            <w:hideMark/>
          </w:tcPr>
          <w:p w14:paraId="693285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84D11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D26C3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11,25</w:t>
            </w:r>
          </w:p>
        </w:tc>
        <w:tc>
          <w:tcPr>
            <w:tcW w:w="1505" w:type="dxa"/>
            <w:tcBorders>
              <w:top w:val="nil"/>
              <w:left w:val="nil"/>
              <w:bottom w:val="single" w:sz="4" w:space="0" w:color="auto"/>
              <w:right w:val="single" w:sz="4" w:space="0" w:color="auto"/>
            </w:tcBorders>
            <w:shd w:val="clear" w:color="auto" w:fill="auto"/>
            <w:vAlign w:val="center"/>
            <w:hideMark/>
          </w:tcPr>
          <w:p w14:paraId="4D8D7EF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84C006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lastRenderedPageBreak/>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6B743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հատ</w:t>
            </w:r>
          </w:p>
        </w:tc>
        <w:tc>
          <w:tcPr>
            <w:tcW w:w="1092" w:type="dxa"/>
            <w:tcBorders>
              <w:top w:val="nil"/>
              <w:left w:val="nil"/>
              <w:bottom w:val="single" w:sz="4" w:space="0" w:color="auto"/>
              <w:right w:val="single" w:sz="4" w:space="0" w:color="auto"/>
            </w:tcBorders>
            <w:shd w:val="clear" w:color="auto" w:fill="auto"/>
            <w:vAlign w:val="center"/>
            <w:hideMark/>
          </w:tcPr>
          <w:p w14:paraId="5FA0DE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398A23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038D45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444,27</w:t>
            </w:r>
          </w:p>
        </w:tc>
        <w:tc>
          <w:tcPr>
            <w:tcW w:w="711" w:type="dxa"/>
            <w:tcBorders>
              <w:top w:val="nil"/>
              <w:left w:val="nil"/>
              <w:bottom w:val="single" w:sz="4" w:space="0" w:color="auto"/>
              <w:right w:val="single" w:sz="4" w:space="0" w:color="auto"/>
            </w:tcBorders>
            <w:shd w:val="clear" w:color="auto" w:fill="auto"/>
            <w:noWrap/>
            <w:vAlign w:val="center"/>
            <w:hideMark/>
          </w:tcPr>
          <w:p w14:paraId="5DA560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2088B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5673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11,26</w:t>
            </w:r>
          </w:p>
        </w:tc>
        <w:tc>
          <w:tcPr>
            <w:tcW w:w="1505" w:type="dxa"/>
            <w:tcBorders>
              <w:top w:val="nil"/>
              <w:left w:val="nil"/>
              <w:bottom w:val="single" w:sz="4" w:space="0" w:color="auto"/>
              <w:right w:val="single" w:sz="4" w:space="0" w:color="auto"/>
            </w:tcBorders>
            <w:shd w:val="clear" w:color="auto" w:fill="auto"/>
            <w:vAlign w:val="center"/>
            <w:hideMark/>
          </w:tcPr>
          <w:p w14:paraId="55A7BF9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F6D3F9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D2D98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93542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2B3E94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1AC9CE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711" w:type="dxa"/>
            <w:tcBorders>
              <w:top w:val="nil"/>
              <w:left w:val="nil"/>
              <w:bottom w:val="single" w:sz="4" w:space="0" w:color="auto"/>
              <w:right w:val="single" w:sz="4" w:space="0" w:color="auto"/>
            </w:tcBorders>
            <w:shd w:val="clear" w:color="auto" w:fill="auto"/>
            <w:noWrap/>
            <w:vAlign w:val="center"/>
            <w:hideMark/>
          </w:tcPr>
          <w:p w14:paraId="4B0176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5DC81E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2A074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11,27</w:t>
            </w:r>
          </w:p>
        </w:tc>
        <w:tc>
          <w:tcPr>
            <w:tcW w:w="1505" w:type="dxa"/>
            <w:tcBorders>
              <w:top w:val="nil"/>
              <w:left w:val="nil"/>
              <w:bottom w:val="single" w:sz="4" w:space="0" w:color="auto"/>
              <w:right w:val="single" w:sz="4" w:space="0" w:color="auto"/>
            </w:tcBorders>
            <w:shd w:val="clear" w:color="auto" w:fill="auto"/>
            <w:vAlign w:val="center"/>
            <w:hideMark/>
          </w:tcPr>
          <w:p w14:paraId="386557F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2EBF17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09B93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B8538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40DAC8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2458A5A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1844,83</w:t>
            </w:r>
          </w:p>
        </w:tc>
        <w:tc>
          <w:tcPr>
            <w:tcW w:w="711" w:type="dxa"/>
            <w:tcBorders>
              <w:top w:val="nil"/>
              <w:left w:val="nil"/>
              <w:bottom w:val="single" w:sz="4" w:space="0" w:color="auto"/>
              <w:right w:val="single" w:sz="4" w:space="0" w:color="auto"/>
            </w:tcBorders>
            <w:shd w:val="clear" w:color="auto" w:fill="auto"/>
            <w:noWrap/>
            <w:vAlign w:val="center"/>
            <w:hideMark/>
          </w:tcPr>
          <w:p w14:paraId="77D873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7AA7E9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708B4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11,28</w:t>
            </w:r>
          </w:p>
        </w:tc>
        <w:tc>
          <w:tcPr>
            <w:tcW w:w="1505" w:type="dxa"/>
            <w:tcBorders>
              <w:top w:val="nil"/>
              <w:left w:val="nil"/>
              <w:bottom w:val="single" w:sz="4" w:space="0" w:color="auto"/>
              <w:right w:val="single" w:sz="4" w:space="0" w:color="auto"/>
            </w:tcBorders>
            <w:shd w:val="clear" w:color="auto" w:fill="auto"/>
            <w:vAlign w:val="center"/>
            <w:hideMark/>
          </w:tcPr>
          <w:p w14:paraId="739D09F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6A9573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028087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7CAE3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0,0900</w:t>
            </w:r>
          </w:p>
        </w:tc>
        <w:tc>
          <w:tcPr>
            <w:tcW w:w="1244" w:type="dxa"/>
            <w:tcBorders>
              <w:top w:val="nil"/>
              <w:left w:val="nil"/>
              <w:bottom w:val="single" w:sz="4" w:space="0" w:color="auto"/>
              <w:right w:val="single" w:sz="4" w:space="0" w:color="auto"/>
            </w:tcBorders>
            <w:shd w:val="clear" w:color="auto" w:fill="auto"/>
            <w:noWrap/>
            <w:vAlign w:val="center"/>
            <w:hideMark/>
          </w:tcPr>
          <w:p w14:paraId="5D89926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01C1C6D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64,08</w:t>
            </w:r>
          </w:p>
        </w:tc>
        <w:tc>
          <w:tcPr>
            <w:tcW w:w="711" w:type="dxa"/>
            <w:tcBorders>
              <w:top w:val="nil"/>
              <w:left w:val="nil"/>
              <w:bottom w:val="single" w:sz="4" w:space="0" w:color="auto"/>
              <w:right w:val="single" w:sz="4" w:space="0" w:color="auto"/>
            </w:tcBorders>
            <w:shd w:val="clear" w:color="auto" w:fill="auto"/>
            <w:noWrap/>
            <w:vAlign w:val="center"/>
            <w:hideMark/>
          </w:tcPr>
          <w:p w14:paraId="01F60F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1B7B51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C766E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11,29</w:t>
            </w:r>
          </w:p>
        </w:tc>
        <w:tc>
          <w:tcPr>
            <w:tcW w:w="1505" w:type="dxa"/>
            <w:tcBorders>
              <w:top w:val="nil"/>
              <w:left w:val="nil"/>
              <w:bottom w:val="single" w:sz="4" w:space="0" w:color="auto"/>
              <w:right w:val="single" w:sz="4" w:space="0" w:color="auto"/>
            </w:tcBorders>
            <w:shd w:val="clear" w:color="auto" w:fill="auto"/>
            <w:vAlign w:val="center"/>
            <w:hideMark/>
          </w:tcPr>
          <w:p w14:paraId="76C38E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4739C64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0E785D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AAF4F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67,8</w:t>
            </w:r>
          </w:p>
        </w:tc>
        <w:tc>
          <w:tcPr>
            <w:tcW w:w="1244" w:type="dxa"/>
            <w:tcBorders>
              <w:top w:val="nil"/>
              <w:left w:val="nil"/>
              <w:bottom w:val="single" w:sz="4" w:space="0" w:color="auto"/>
              <w:right w:val="single" w:sz="4" w:space="0" w:color="auto"/>
            </w:tcBorders>
            <w:shd w:val="clear" w:color="auto" w:fill="auto"/>
            <w:noWrap/>
            <w:vAlign w:val="center"/>
            <w:hideMark/>
          </w:tcPr>
          <w:p w14:paraId="728CB9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1BB1A00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74,97</w:t>
            </w:r>
          </w:p>
        </w:tc>
        <w:tc>
          <w:tcPr>
            <w:tcW w:w="711" w:type="dxa"/>
            <w:tcBorders>
              <w:top w:val="nil"/>
              <w:left w:val="nil"/>
              <w:bottom w:val="single" w:sz="4" w:space="0" w:color="auto"/>
              <w:right w:val="single" w:sz="4" w:space="0" w:color="auto"/>
            </w:tcBorders>
            <w:shd w:val="clear" w:color="auto" w:fill="auto"/>
            <w:noWrap/>
            <w:vAlign w:val="center"/>
            <w:hideMark/>
          </w:tcPr>
          <w:p w14:paraId="0855E1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A4CFE5"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AC621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11,30</w:t>
            </w:r>
          </w:p>
        </w:tc>
        <w:tc>
          <w:tcPr>
            <w:tcW w:w="1505" w:type="dxa"/>
            <w:tcBorders>
              <w:top w:val="nil"/>
              <w:left w:val="nil"/>
              <w:bottom w:val="single" w:sz="4" w:space="0" w:color="auto"/>
              <w:right w:val="single" w:sz="4" w:space="0" w:color="auto"/>
            </w:tcBorders>
            <w:shd w:val="clear" w:color="auto" w:fill="auto"/>
            <w:vAlign w:val="center"/>
            <w:hideMark/>
          </w:tcPr>
          <w:p w14:paraId="733CFC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05ABDD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D6308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B3FEB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w:t>
            </w:r>
          </w:p>
        </w:tc>
        <w:tc>
          <w:tcPr>
            <w:tcW w:w="1244" w:type="dxa"/>
            <w:tcBorders>
              <w:top w:val="nil"/>
              <w:left w:val="nil"/>
              <w:bottom w:val="single" w:sz="4" w:space="0" w:color="auto"/>
              <w:right w:val="single" w:sz="4" w:space="0" w:color="auto"/>
            </w:tcBorders>
            <w:shd w:val="clear" w:color="auto" w:fill="auto"/>
            <w:noWrap/>
            <w:vAlign w:val="center"/>
            <w:hideMark/>
          </w:tcPr>
          <w:p w14:paraId="6E3376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475581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1,20</w:t>
            </w:r>
          </w:p>
        </w:tc>
        <w:tc>
          <w:tcPr>
            <w:tcW w:w="711" w:type="dxa"/>
            <w:tcBorders>
              <w:top w:val="nil"/>
              <w:left w:val="nil"/>
              <w:bottom w:val="single" w:sz="4" w:space="0" w:color="auto"/>
              <w:right w:val="single" w:sz="4" w:space="0" w:color="auto"/>
            </w:tcBorders>
            <w:shd w:val="clear" w:color="auto" w:fill="auto"/>
            <w:noWrap/>
            <w:vAlign w:val="center"/>
            <w:hideMark/>
          </w:tcPr>
          <w:p w14:paraId="3646F7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DCC3F4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C8715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11,31</w:t>
            </w:r>
          </w:p>
        </w:tc>
        <w:tc>
          <w:tcPr>
            <w:tcW w:w="1505" w:type="dxa"/>
            <w:tcBorders>
              <w:top w:val="nil"/>
              <w:left w:val="nil"/>
              <w:bottom w:val="single" w:sz="4" w:space="0" w:color="auto"/>
              <w:right w:val="single" w:sz="4" w:space="0" w:color="auto"/>
            </w:tcBorders>
            <w:shd w:val="clear" w:color="auto" w:fill="auto"/>
            <w:vAlign w:val="center"/>
            <w:hideMark/>
          </w:tcPr>
          <w:p w14:paraId="10B1C9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0F8100F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30E26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0D758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22,5</w:t>
            </w:r>
          </w:p>
        </w:tc>
        <w:tc>
          <w:tcPr>
            <w:tcW w:w="1244" w:type="dxa"/>
            <w:tcBorders>
              <w:top w:val="nil"/>
              <w:left w:val="nil"/>
              <w:bottom w:val="single" w:sz="4" w:space="0" w:color="auto"/>
              <w:right w:val="single" w:sz="4" w:space="0" w:color="auto"/>
            </w:tcBorders>
            <w:shd w:val="clear" w:color="auto" w:fill="auto"/>
            <w:noWrap/>
            <w:vAlign w:val="center"/>
            <w:hideMark/>
          </w:tcPr>
          <w:p w14:paraId="5068504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4CDC5E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14,88</w:t>
            </w:r>
          </w:p>
        </w:tc>
        <w:tc>
          <w:tcPr>
            <w:tcW w:w="711" w:type="dxa"/>
            <w:tcBorders>
              <w:top w:val="nil"/>
              <w:left w:val="nil"/>
              <w:bottom w:val="single" w:sz="4" w:space="0" w:color="auto"/>
              <w:right w:val="single" w:sz="4" w:space="0" w:color="auto"/>
            </w:tcBorders>
            <w:shd w:val="clear" w:color="auto" w:fill="auto"/>
            <w:noWrap/>
            <w:vAlign w:val="center"/>
            <w:hideMark/>
          </w:tcPr>
          <w:p w14:paraId="3D30A2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6AABBF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FA5113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A9327B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6A66F66F"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0B08FC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2CDB3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86EB5A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A3C1B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4021,79</w:t>
            </w:r>
          </w:p>
        </w:tc>
        <w:tc>
          <w:tcPr>
            <w:tcW w:w="711" w:type="dxa"/>
            <w:tcBorders>
              <w:top w:val="nil"/>
              <w:left w:val="nil"/>
              <w:bottom w:val="single" w:sz="4" w:space="0" w:color="auto"/>
              <w:right w:val="single" w:sz="4" w:space="0" w:color="auto"/>
            </w:tcBorders>
            <w:shd w:val="clear" w:color="000000" w:fill="F2DCDB"/>
            <w:vAlign w:val="center"/>
            <w:hideMark/>
          </w:tcPr>
          <w:p w14:paraId="5EF777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1,69</w:t>
            </w:r>
          </w:p>
        </w:tc>
      </w:tr>
      <w:tr w:rsidR="00286820" w:rsidRPr="00286820" w14:paraId="020C90C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EF8FD3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118148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73D96E1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11-րդ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76249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10A1A3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241A761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63042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18895,99</w:t>
            </w:r>
          </w:p>
        </w:tc>
        <w:tc>
          <w:tcPr>
            <w:tcW w:w="711" w:type="dxa"/>
            <w:tcBorders>
              <w:top w:val="nil"/>
              <w:left w:val="nil"/>
              <w:bottom w:val="single" w:sz="4" w:space="0" w:color="auto"/>
              <w:right w:val="single" w:sz="4" w:space="0" w:color="auto"/>
            </w:tcBorders>
            <w:shd w:val="clear" w:color="000000" w:fill="D8E4BC"/>
            <w:vAlign w:val="center"/>
            <w:hideMark/>
          </w:tcPr>
          <w:p w14:paraId="246642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7,95</w:t>
            </w:r>
          </w:p>
        </w:tc>
      </w:tr>
      <w:tr w:rsidR="00286820" w:rsidRPr="00286820" w14:paraId="6E8E5C4E"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719DA9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75E469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56B96B0C"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12.Կոյուղու կոլեկտոր Կ-13</w:t>
            </w:r>
          </w:p>
        </w:tc>
        <w:tc>
          <w:tcPr>
            <w:tcW w:w="1192" w:type="dxa"/>
            <w:tcBorders>
              <w:top w:val="nil"/>
              <w:left w:val="nil"/>
              <w:bottom w:val="single" w:sz="4" w:space="0" w:color="auto"/>
              <w:right w:val="single" w:sz="4" w:space="0" w:color="auto"/>
            </w:tcBorders>
            <w:shd w:val="clear" w:color="000000" w:fill="FCD5B4"/>
            <w:hideMark/>
          </w:tcPr>
          <w:p w14:paraId="224CA113"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70CC1716"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609EA83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41A9391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1400677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205F2DA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67803E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2539F6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BB280F0"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4A095B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402F9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1256B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39184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09D5F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E353A0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67171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w:t>
            </w:r>
          </w:p>
        </w:tc>
        <w:tc>
          <w:tcPr>
            <w:tcW w:w="1505" w:type="dxa"/>
            <w:tcBorders>
              <w:top w:val="nil"/>
              <w:left w:val="nil"/>
              <w:bottom w:val="single" w:sz="4" w:space="0" w:color="auto"/>
              <w:right w:val="single" w:sz="4" w:space="0" w:color="auto"/>
            </w:tcBorders>
            <w:shd w:val="clear" w:color="auto" w:fill="auto"/>
            <w:vAlign w:val="center"/>
            <w:hideMark/>
          </w:tcPr>
          <w:p w14:paraId="53EE9D4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413D23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0773FD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7E1D3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1005,0</w:t>
            </w:r>
          </w:p>
        </w:tc>
        <w:tc>
          <w:tcPr>
            <w:tcW w:w="1244" w:type="dxa"/>
            <w:tcBorders>
              <w:top w:val="nil"/>
              <w:left w:val="nil"/>
              <w:bottom w:val="single" w:sz="4" w:space="0" w:color="auto"/>
              <w:right w:val="single" w:sz="4" w:space="0" w:color="auto"/>
            </w:tcBorders>
            <w:shd w:val="clear" w:color="auto" w:fill="auto"/>
            <w:noWrap/>
            <w:vAlign w:val="center"/>
            <w:hideMark/>
          </w:tcPr>
          <w:p w14:paraId="7D7604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339796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105,37</w:t>
            </w:r>
          </w:p>
        </w:tc>
        <w:tc>
          <w:tcPr>
            <w:tcW w:w="711" w:type="dxa"/>
            <w:tcBorders>
              <w:top w:val="nil"/>
              <w:left w:val="nil"/>
              <w:bottom w:val="single" w:sz="4" w:space="0" w:color="auto"/>
              <w:right w:val="single" w:sz="4" w:space="0" w:color="auto"/>
            </w:tcBorders>
            <w:shd w:val="clear" w:color="auto" w:fill="auto"/>
            <w:noWrap/>
            <w:vAlign w:val="center"/>
            <w:hideMark/>
          </w:tcPr>
          <w:p w14:paraId="59723A5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86370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FF11C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w:t>
            </w:r>
          </w:p>
        </w:tc>
        <w:tc>
          <w:tcPr>
            <w:tcW w:w="1505" w:type="dxa"/>
            <w:tcBorders>
              <w:top w:val="nil"/>
              <w:left w:val="nil"/>
              <w:bottom w:val="single" w:sz="4" w:space="0" w:color="auto"/>
              <w:right w:val="single" w:sz="4" w:space="0" w:color="auto"/>
            </w:tcBorders>
            <w:shd w:val="clear" w:color="auto" w:fill="auto"/>
            <w:vAlign w:val="center"/>
            <w:hideMark/>
          </w:tcPr>
          <w:p w14:paraId="1658E75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6BAFC05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5073556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3A00B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74,5</w:t>
            </w:r>
          </w:p>
        </w:tc>
        <w:tc>
          <w:tcPr>
            <w:tcW w:w="1244" w:type="dxa"/>
            <w:tcBorders>
              <w:top w:val="nil"/>
              <w:left w:val="nil"/>
              <w:bottom w:val="single" w:sz="4" w:space="0" w:color="auto"/>
              <w:right w:val="single" w:sz="4" w:space="0" w:color="auto"/>
            </w:tcBorders>
            <w:shd w:val="clear" w:color="auto" w:fill="auto"/>
            <w:noWrap/>
            <w:vAlign w:val="center"/>
            <w:hideMark/>
          </w:tcPr>
          <w:p w14:paraId="5DD62D7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7C9A62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75,07</w:t>
            </w:r>
          </w:p>
        </w:tc>
        <w:tc>
          <w:tcPr>
            <w:tcW w:w="711" w:type="dxa"/>
            <w:tcBorders>
              <w:top w:val="nil"/>
              <w:left w:val="nil"/>
              <w:bottom w:val="single" w:sz="4" w:space="0" w:color="auto"/>
              <w:right w:val="single" w:sz="4" w:space="0" w:color="auto"/>
            </w:tcBorders>
            <w:shd w:val="clear" w:color="auto" w:fill="auto"/>
            <w:noWrap/>
            <w:vAlign w:val="center"/>
            <w:hideMark/>
          </w:tcPr>
          <w:p w14:paraId="49BB0A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BB2B1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2F9332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12,3</w:t>
            </w:r>
          </w:p>
        </w:tc>
        <w:tc>
          <w:tcPr>
            <w:tcW w:w="1505" w:type="dxa"/>
            <w:tcBorders>
              <w:top w:val="nil"/>
              <w:left w:val="nil"/>
              <w:bottom w:val="single" w:sz="4" w:space="0" w:color="auto"/>
              <w:right w:val="single" w:sz="4" w:space="0" w:color="auto"/>
            </w:tcBorders>
            <w:shd w:val="clear" w:color="auto" w:fill="auto"/>
            <w:vAlign w:val="center"/>
            <w:hideMark/>
          </w:tcPr>
          <w:p w14:paraId="0D2D0AF6"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40A29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64D4CB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27FC0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156,45</w:t>
            </w:r>
          </w:p>
        </w:tc>
        <w:tc>
          <w:tcPr>
            <w:tcW w:w="1244" w:type="dxa"/>
            <w:tcBorders>
              <w:top w:val="nil"/>
              <w:left w:val="nil"/>
              <w:bottom w:val="single" w:sz="4" w:space="0" w:color="auto"/>
              <w:right w:val="single" w:sz="4" w:space="0" w:color="auto"/>
            </w:tcBorders>
            <w:shd w:val="clear" w:color="auto" w:fill="auto"/>
            <w:noWrap/>
            <w:vAlign w:val="center"/>
            <w:hideMark/>
          </w:tcPr>
          <w:p w14:paraId="0A13EF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39CE83B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30,76</w:t>
            </w:r>
          </w:p>
        </w:tc>
        <w:tc>
          <w:tcPr>
            <w:tcW w:w="711" w:type="dxa"/>
            <w:tcBorders>
              <w:top w:val="nil"/>
              <w:left w:val="nil"/>
              <w:bottom w:val="single" w:sz="4" w:space="0" w:color="auto"/>
              <w:right w:val="single" w:sz="4" w:space="0" w:color="auto"/>
            </w:tcBorders>
            <w:shd w:val="clear" w:color="auto" w:fill="auto"/>
            <w:noWrap/>
            <w:vAlign w:val="center"/>
            <w:hideMark/>
          </w:tcPr>
          <w:p w14:paraId="429F6A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BE860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71843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12,4</w:t>
            </w:r>
          </w:p>
        </w:tc>
        <w:tc>
          <w:tcPr>
            <w:tcW w:w="1505" w:type="dxa"/>
            <w:tcBorders>
              <w:top w:val="nil"/>
              <w:left w:val="nil"/>
              <w:bottom w:val="single" w:sz="4" w:space="0" w:color="auto"/>
              <w:right w:val="single" w:sz="4" w:space="0" w:color="auto"/>
            </w:tcBorders>
            <w:shd w:val="clear" w:color="auto" w:fill="auto"/>
            <w:vAlign w:val="center"/>
            <w:hideMark/>
          </w:tcPr>
          <w:p w14:paraId="00E966D5"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51AA5B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3A550B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BA7B3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156,45</w:t>
            </w:r>
          </w:p>
        </w:tc>
        <w:tc>
          <w:tcPr>
            <w:tcW w:w="1244" w:type="dxa"/>
            <w:tcBorders>
              <w:top w:val="nil"/>
              <w:left w:val="nil"/>
              <w:bottom w:val="single" w:sz="4" w:space="0" w:color="auto"/>
              <w:right w:val="single" w:sz="4" w:space="0" w:color="auto"/>
            </w:tcBorders>
            <w:shd w:val="clear" w:color="auto" w:fill="auto"/>
            <w:noWrap/>
            <w:vAlign w:val="center"/>
            <w:hideMark/>
          </w:tcPr>
          <w:p w14:paraId="1BA62CB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10EACB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20,50</w:t>
            </w:r>
          </w:p>
        </w:tc>
        <w:tc>
          <w:tcPr>
            <w:tcW w:w="711" w:type="dxa"/>
            <w:tcBorders>
              <w:top w:val="nil"/>
              <w:left w:val="nil"/>
              <w:bottom w:val="single" w:sz="4" w:space="0" w:color="auto"/>
              <w:right w:val="single" w:sz="4" w:space="0" w:color="auto"/>
            </w:tcBorders>
            <w:shd w:val="clear" w:color="auto" w:fill="auto"/>
            <w:noWrap/>
            <w:vAlign w:val="center"/>
            <w:hideMark/>
          </w:tcPr>
          <w:p w14:paraId="3B04DD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23F38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27772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12,5</w:t>
            </w:r>
          </w:p>
        </w:tc>
        <w:tc>
          <w:tcPr>
            <w:tcW w:w="1505" w:type="dxa"/>
            <w:tcBorders>
              <w:top w:val="nil"/>
              <w:left w:val="nil"/>
              <w:bottom w:val="single" w:sz="4" w:space="0" w:color="auto"/>
              <w:right w:val="single" w:sz="4" w:space="0" w:color="auto"/>
            </w:tcBorders>
            <w:shd w:val="clear" w:color="auto" w:fill="auto"/>
            <w:vAlign w:val="center"/>
            <w:hideMark/>
          </w:tcPr>
          <w:p w14:paraId="7112119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1-51</w:t>
            </w:r>
          </w:p>
        </w:tc>
        <w:tc>
          <w:tcPr>
            <w:tcW w:w="3115" w:type="dxa"/>
            <w:tcBorders>
              <w:top w:val="nil"/>
              <w:left w:val="nil"/>
              <w:bottom w:val="single" w:sz="4" w:space="0" w:color="auto"/>
              <w:right w:val="single" w:sz="4" w:space="0" w:color="auto"/>
            </w:tcBorders>
            <w:shd w:val="clear" w:color="auto" w:fill="auto"/>
            <w:hideMark/>
          </w:tcPr>
          <w:p w14:paraId="5D3AB21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III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FCDFD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C8BDA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201,7</w:t>
            </w:r>
          </w:p>
        </w:tc>
        <w:tc>
          <w:tcPr>
            <w:tcW w:w="1244" w:type="dxa"/>
            <w:tcBorders>
              <w:top w:val="nil"/>
              <w:left w:val="nil"/>
              <w:bottom w:val="single" w:sz="4" w:space="0" w:color="auto"/>
              <w:right w:val="single" w:sz="4" w:space="0" w:color="auto"/>
            </w:tcBorders>
            <w:shd w:val="clear" w:color="auto" w:fill="auto"/>
            <w:noWrap/>
            <w:vAlign w:val="center"/>
            <w:hideMark/>
          </w:tcPr>
          <w:p w14:paraId="6C5126B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0,441</w:t>
            </w:r>
          </w:p>
        </w:tc>
        <w:tc>
          <w:tcPr>
            <w:tcW w:w="1395" w:type="dxa"/>
            <w:tcBorders>
              <w:top w:val="nil"/>
              <w:left w:val="nil"/>
              <w:bottom w:val="single" w:sz="4" w:space="0" w:color="auto"/>
              <w:right w:val="single" w:sz="4" w:space="0" w:color="auto"/>
            </w:tcBorders>
            <w:shd w:val="clear" w:color="auto" w:fill="auto"/>
            <w:vAlign w:val="center"/>
            <w:hideMark/>
          </w:tcPr>
          <w:p w14:paraId="00463A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88,90</w:t>
            </w:r>
          </w:p>
        </w:tc>
        <w:tc>
          <w:tcPr>
            <w:tcW w:w="711" w:type="dxa"/>
            <w:tcBorders>
              <w:top w:val="nil"/>
              <w:left w:val="nil"/>
              <w:bottom w:val="single" w:sz="4" w:space="0" w:color="auto"/>
              <w:right w:val="single" w:sz="4" w:space="0" w:color="auto"/>
            </w:tcBorders>
            <w:shd w:val="clear" w:color="auto" w:fill="auto"/>
            <w:noWrap/>
            <w:vAlign w:val="center"/>
            <w:hideMark/>
          </w:tcPr>
          <w:p w14:paraId="2133B7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E9CEAC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42C1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12,6</w:t>
            </w:r>
          </w:p>
        </w:tc>
        <w:tc>
          <w:tcPr>
            <w:tcW w:w="1505" w:type="dxa"/>
            <w:tcBorders>
              <w:top w:val="nil"/>
              <w:left w:val="nil"/>
              <w:bottom w:val="single" w:sz="4" w:space="0" w:color="auto"/>
              <w:right w:val="single" w:sz="4" w:space="0" w:color="auto"/>
            </w:tcBorders>
            <w:shd w:val="clear" w:color="auto" w:fill="auto"/>
            <w:vAlign w:val="center"/>
            <w:hideMark/>
          </w:tcPr>
          <w:p w14:paraId="79FFCFA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5CE9B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227C9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6F39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28,5</w:t>
            </w:r>
          </w:p>
        </w:tc>
        <w:tc>
          <w:tcPr>
            <w:tcW w:w="1244" w:type="dxa"/>
            <w:tcBorders>
              <w:top w:val="nil"/>
              <w:left w:val="nil"/>
              <w:bottom w:val="single" w:sz="4" w:space="0" w:color="auto"/>
              <w:right w:val="single" w:sz="4" w:space="0" w:color="auto"/>
            </w:tcBorders>
            <w:shd w:val="clear" w:color="auto" w:fill="auto"/>
            <w:noWrap/>
            <w:vAlign w:val="center"/>
            <w:hideMark/>
          </w:tcPr>
          <w:p w14:paraId="450546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766C42A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17,39</w:t>
            </w:r>
          </w:p>
        </w:tc>
        <w:tc>
          <w:tcPr>
            <w:tcW w:w="711" w:type="dxa"/>
            <w:tcBorders>
              <w:top w:val="nil"/>
              <w:left w:val="nil"/>
              <w:bottom w:val="single" w:sz="4" w:space="0" w:color="auto"/>
              <w:right w:val="single" w:sz="4" w:space="0" w:color="auto"/>
            </w:tcBorders>
            <w:shd w:val="clear" w:color="auto" w:fill="auto"/>
            <w:noWrap/>
            <w:vAlign w:val="center"/>
            <w:hideMark/>
          </w:tcPr>
          <w:p w14:paraId="3245E63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C09599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E87D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12,7</w:t>
            </w:r>
          </w:p>
        </w:tc>
        <w:tc>
          <w:tcPr>
            <w:tcW w:w="1505" w:type="dxa"/>
            <w:tcBorders>
              <w:top w:val="nil"/>
              <w:left w:val="nil"/>
              <w:bottom w:val="single" w:sz="4" w:space="0" w:color="auto"/>
              <w:right w:val="single" w:sz="4" w:space="0" w:color="auto"/>
            </w:tcBorders>
            <w:shd w:val="clear" w:color="auto" w:fill="auto"/>
            <w:vAlign w:val="center"/>
            <w:hideMark/>
          </w:tcPr>
          <w:p w14:paraId="062D59A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14D58E9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FCC54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C459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344,5</w:t>
            </w:r>
          </w:p>
        </w:tc>
        <w:tc>
          <w:tcPr>
            <w:tcW w:w="1244" w:type="dxa"/>
            <w:tcBorders>
              <w:top w:val="nil"/>
              <w:left w:val="nil"/>
              <w:bottom w:val="single" w:sz="4" w:space="0" w:color="auto"/>
              <w:right w:val="single" w:sz="4" w:space="0" w:color="auto"/>
            </w:tcBorders>
            <w:shd w:val="clear" w:color="auto" w:fill="auto"/>
            <w:noWrap/>
            <w:vAlign w:val="center"/>
            <w:hideMark/>
          </w:tcPr>
          <w:p w14:paraId="53BB58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553495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259,19</w:t>
            </w:r>
          </w:p>
        </w:tc>
        <w:tc>
          <w:tcPr>
            <w:tcW w:w="711" w:type="dxa"/>
            <w:tcBorders>
              <w:top w:val="nil"/>
              <w:left w:val="nil"/>
              <w:bottom w:val="single" w:sz="4" w:space="0" w:color="auto"/>
              <w:right w:val="single" w:sz="4" w:space="0" w:color="auto"/>
            </w:tcBorders>
            <w:shd w:val="clear" w:color="auto" w:fill="auto"/>
            <w:noWrap/>
            <w:vAlign w:val="center"/>
            <w:hideMark/>
          </w:tcPr>
          <w:p w14:paraId="5D5AB6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C71F5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BED4A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12,8</w:t>
            </w:r>
          </w:p>
        </w:tc>
        <w:tc>
          <w:tcPr>
            <w:tcW w:w="1505" w:type="dxa"/>
            <w:tcBorders>
              <w:top w:val="nil"/>
              <w:left w:val="nil"/>
              <w:bottom w:val="single" w:sz="4" w:space="0" w:color="auto"/>
              <w:right w:val="single" w:sz="4" w:space="0" w:color="auto"/>
            </w:tcBorders>
            <w:shd w:val="clear" w:color="auto" w:fill="auto"/>
            <w:vAlign w:val="center"/>
            <w:hideMark/>
          </w:tcPr>
          <w:p w14:paraId="6CF068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5DF4364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CD371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B053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w:t>
            </w:r>
          </w:p>
        </w:tc>
        <w:tc>
          <w:tcPr>
            <w:tcW w:w="1244" w:type="dxa"/>
            <w:tcBorders>
              <w:top w:val="nil"/>
              <w:left w:val="nil"/>
              <w:bottom w:val="single" w:sz="4" w:space="0" w:color="auto"/>
              <w:right w:val="single" w:sz="4" w:space="0" w:color="auto"/>
            </w:tcBorders>
            <w:shd w:val="clear" w:color="auto" w:fill="auto"/>
            <w:noWrap/>
            <w:vAlign w:val="center"/>
            <w:hideMark/>
          </w:tcPr>
          <w:p w14:paraId="45830C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4F757D7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5,30</w:t>
            </w:r>
          </w:p>
        </w:tc>
        <w:tc>
          <w:tcPr>
            <w:tcW w:w="711" w:type="dxa"/>
            <w:tcBorders>
              <w:top w:val="nil"/>
              <w:left w:val="nil"/>
              <w:bottom w:val="single" w:sz="4" w:space="0" w:color="auto"/>
              <w:right w:val="single" w:sz="4" w:space="0" w:color="auto"/>
            </w:tcBorders>
            <w:shd w:val="clear" w:color="auto" w:fill="auto"/>
            <w:noWrap/>
            <w:vAlign w:val="center"/>
            <w:hideMark/>
          </w:tcPr>
          <w:p w14:paraId="695B4D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69155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0ABA8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12,9</w:t>
            </w:r>
          </w:p>
        </w:tc>
        <w:tc>
          <w:tcPr>
            <w:tcW w:w="1505" w:type="dxa"/>
            <w:tcBorders>
              <w:top w:val="nil"/>
              <w:left w:val="nil"/>
              <w:bottom w:val="single" w:sz="4" w:space="0" w:color="auto"/>
              <w:right w:val="single" w:sz="4" w:space="0" w:color="auto"/>
            </w:tcBorders>
            <w:shd w:val="clear" w:color="auto" w:fill="auto"/>
            <w:vAlign w:val="center"/>
            <w:hideMark/>
          </w:tcPr>
          <w:p w14:paraId="7EA1B59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1-961</w:t>
            </w:r>
          </w:p>
        </w:tc>
        <w:tc>
          <w:tcPr>
            <w:tcW w:w="3115" w:type="dxa"/>
            <w:tcBorders>
              <w:top w:val="nil"/>
              <w:left w:val="nil"/>
              <w:bottom w:val="single" w:sz="4" w:space="0" w:color="auto"/>
              <w:right w:val="single" w:sz="4" w:space="0" w:color="auto"/>
            </w:tcBorders>
            <w:shd w:val="clear" w:color="auto" w:fill="auto"/>
            <w:hideMark/>
          </w:tcPr>
          <w:p w14:paraId="1CC11E3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III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7B086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A2600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6,2</w:t>
            </w:r>
          </w:p>
        </w:tc>
        <w:tc>
          <w:tcPr>
            <w:tcW w:w="1244" w:type="dxa"/>
            <w:tcBorders>
              <w:top w:val="nil"/>
              <w:left w:val="nil"/>
              <w:bottom w:val="single" w:sz="4" w:space="0" w:color="auto"/>
              <w:right w:val="single" w:sz="4" w:space="0" w:color="auto"/>
            </w:tcBorders>
            <w:shd w:val="clear" w:color="auto" w:fill="auto"/>
            <w:noWrap/>
            <w:vAlign w:val="center"/>
            <w:hideMark/>
          </w:tcPr>
          <w:p w14:paraId="6EFB5ED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3C717D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37,47</w:t>
            </w:r>
          </w:p>
        </w:tc>
        <w:tc>
          <w:tcPr>
            <w:tcW w:w="711" w:type="dxa"/>
            <w:tcBorders>
              <w:top w:val="nil"/>
              <w:left w:val="nil"/>
              <w:bottom w:val="single" w:sz="4" w:space="0" w:color="auto"/>
              <w:right w:val="single" w:sz="4" w:space="0" w:color="auto"/>
            </w:tcBorders>
            <w:shd w:val="clear" w:color="auto" w:fill="auto"/>
            <w:noWrap/>
            <w:vAlign w:val="center"/>
            <w:hideMark/>
          </w:tcPr>
          <w:p w14:paraId="68F7B1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121E5B4"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657B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12,10</w:t>
            </w:r>
          </w:p>
        </w:tc>
        <w:tc>
          <w:tcPr>
            <w:tcW w:w="1505" w:type="dxa"/>
            <w:tcBorders>
              <w:top w:val="nil"/>
              <w:left w:val="nil"/>
              <w:bottom w:val="single" w:sz="4" w:space="0" w:color="auto"/>
              <w:right w:val="single" w:sz="4" w:space="0" w:color="auto"/>
            </w:tcBorders>
            <w:shd w:val="clear" w:color="auto" w:fill="auto"/>
            <w:vAlign w:val="center"/>
            <w:hideMark/>
          </w:tcPr>
          <w:p w14:paraId="4B4D700D"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4D092D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009D2B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89D83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671,78</w:t>
            </w:r>
          </w:p>
        </w:tc>
        <w:tc>
          <w:tcPr>
            <w:tcW w:w="1244" w:type="dxa"/>
            <w:tcBorders>
              <w:top w:val="nil"/>
              <w:left w:val="nil"/>
              <w:bottom w:val="single" w:sz="4" w:space="0" w:color="auto"/>
              <w:right w:val="single" w:sz="4" w:space="0" w:color="auto"/>
            </w:tcBorders>
            <w:shd w:val="clear" w:color="auto" w:fill="auto"/>
            <w:noWrap/>
            <w:vAlign w:val="center"/>
            <w:hideMark/>
          </w:tcPr>
          <w:p w14:paraId="3DCC16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598842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132,06</w:t>
            </w:r>
          </w:p>
        </w:tc>
        <w:tc>
          <w:tcPr>
            <w:tcW w:w="711" w:type="dxa"/>
            <w:tcBorders>
              <w:top w:val="nil"/>
              <w:left w:val="nil"/>
              <w:bottom w:val="single" w:sz="4" w:space="0" w:color="auto"/>
              <w:right w:val="single" w:sz="4" w:space="0" w:color="auto"/>
            </w:tcBorders>
            <w:shd w:val="clear" w:color="auto" w:fill="auto"/>
            <w:noWrap/>
            <w:vAlign w:val="center"/>
            <w:hideMark/>
          </w:tcPr>
          <w:p w14:paraId="5B6231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F5A84BC"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76025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12,11</w:t>
            </w:r>
          </w:p>
        </w:tc>
        <w:tc>
          <w:tcPr>
            <w:tcW w:w="1505" w:type="dxa"/>
            <w:tcBorders>
              <w:top w:val="nil"/>
              <w:left w:val="nil"/>
              <w:bottom w:val="single" w:sz="4" w:space="0" w:color="auto"/>
              <w:right w:val="single" w:sz="4" w:space="0" w:color="auto"/>
            </w:tcBorders>
            <w:shd w:val="clear" w:color="auto" w:fill="auto"/>
            <w:vAlign w:val="center"/>
            <w:hideMark/>
          </w:tcPr>
          <w:p w14:paraId="06454058"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9C2170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5F973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DD2E1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671,78</w:t>
            </w:r>
          </w:p>
        </w:tc>
        <w:tc>
          <w:tcPr>
            <w:tcW w:w="1244" w:type="dxa"/>
            <w:tcBorders>
              <w:top w:val="nil"/>
              <w:left w:val="nil"/>
              <w:bottom w:val="single" w:sz="4" w:space="0" w:color="auto"/>
              <w:right w:val="single" w:sz="4" w:space="0" w:color="auto"/>
            </w:tcBorders>
            <w:shd w:val="clear" w:color="auto" w:fill="auto"/>
            <w:noWrap/>
            <w:vAlign w:val="center"/>
            <w:hideMark/>
          </w:tcPr>
          <w:p w14:paraId="3E22FB2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F0A75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88,04</w:t>
            </w:r>
          </w:p>
        </w:tc>
        <w:tc>
          <w:tcPr>
            <w:tcW w:w="711" w:type="dxa"/>
            <w:tcBorders>
              <w:top w:val="nil"/>
              <w:left w:val="nil"/>
              <w:bottom w:val="single" w:sz="4" w:space="0" w:color="auto"/>
              <w:right w:val="single" w:sz="4" w:space="0" w:color="auto"/>
            </w:tcBorders>
            <w:shd w:val="clear" w:color="auto" w:fill="auto"/>
            <w:noWrap/>
            <w:vAlign w:val="center"/>
            <w:hideMark/>
          </w:tcPr>
          <w:p w14:paraId="2F4B1B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8E8B7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EA3228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12,12</w:t>
            </w:r>
          </w:p>
        </w:tc>
        <w:tc>
          <w:tcPr>
            <w:tcW w:w="1505" w:type="dxa"/>
            <w:tcBorders>
              <w:top w:val="nil"/>
              <w:left w:val="nil"/>
              <w:bottom w:val="single" w:sz="4" w:space="0" w:color="auto"/>
              <w:right w:val="single" w:sz="4" w:space="0" w:color="auto"/>
            </w:tcBorders>
            <w:shd w:val="clear" w:color="auto" w:fill="auto"/>
            <w:vAlign w:val="center"/>
            <w:hideMark/>
          </w:tcPr>
          <w:p w14:paraId="53703CD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13DA7C3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3FDD07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D6B18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34,8</w:t>
            </w:r>
          </w:p>
        </w:tc>
        <w:tc>
          <w:tcPr>
            <w:tcW w:w="1244" w:type="dxa"/>
            <w:tcBorders>
              <w:top w:val="nil"/>
              <w:left w:val="nil"/>
              <w:bottom w:val="single" w:sz="4" w:space="0" w:color="auto"/>
              <w:right w:val="single" w:sz="4" w:space="0" w:color="auto"/>
            </w:tcBorders>
            <w:shd w:val="clear" w:color="auto" w:fill="auto"/>
            <w:noWrap/>
            <w:vAlign w:val="center"/>
            <w:hideMark/>
          </w:tcPr>
          <w:p w14:paraId="309618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0946D61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239,07</w:t>
            </w:r>
          </w:p>
        </w:tc>
        <w:tc>
          <w:tcPr>
            <w:tcW w:w="711" w:type="dxa"/>
            <w:tcBorders>
              <w:top w:val="nil"/>
              <w:left w:val="nil"/>
              <w:bottom w:val="single" w:sz="4" w:space="0" w:color="auto"/>
              <w:right w:val="single" w:sz="4" w:space="0" w:color="auto"/>
            </w:tcBorders>
            <w:shd w:val="clear" w:color="auto" w:fill="auto"/>
            <w:noWrap/>
            <w:vAlign w:val="center"/>
            <w:hideMark/>
          </w:tcPr>
          <w:p w14:paraId="7D9058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DF2CCC"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893C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12,13</w:t>
            </w:r>
          </w:p>
        </w:tc>
        <w:tc>
          <w:tcPr>
            <w:tcW w:w="1505" w:type="dxa"/>
            <w:tcBorders>
              <w:top w:val="nil"/>
              <w:left w:val="nil"/>
              <w:bottom w:val="single" w:sz="4" w:space="0" w:color="auto"/>
              <w:right w:val="single" w:sz="4" w:space="0" w:color="auto"/>
            </w:tcBorders>
            <w:shd w:val="clear" w:color="auto" w:fill="auto"/>
            <w:vAlign w:val="center"/>
            <w:hideMark/>
          </w:tcPr>
          <w:p w14:paraId="73E6E11E"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7B5741C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D83F9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B023EE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148,1</w:t>
            </w:r>
          </w:p>
        </w:tc>
        <w:tc>
          <w:tcPr>
            <w:tcW w:w="1244" w:type="dxa"/>
            <w:tcBorders>
              <w:top w:val="nil"/>
              <w:left w:val="nil"/>
              <w:bottom w:val="single" w:sz="4" w:space="0" w:color="auto"/>
              <w:right w:val="single" w:sz="4" w:space="0" w:color="auto"/>
            </w:tcBorders>
            <w:shd w:val="clear" w:color="auto" w:fill="auto"/>
            <w:noWrap/>
            <w:vAlign w:val="center"/>
            <w:hideMark/>
          </w:tcPr>
          <w:p w14:paraId="1034D1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554D80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799,55</w:t>
            </w:r>
          </w:p>
        </w:tc>
        <w:tc>
          <w:tcPr>
            <w:tcW w:w="711" w:type="dxa"/>
            <w:tcBorders>
              <w:top w:val="nil"/>
              <w:left w:val="nil"/>
              <w:bottom w:val="single" w:sz="4" w:space="0" w:color="auto"/>
              <w:right w:val="single" w:sz="4" w:space="0" w:color="auto"/>
            </w:tcBorders>
            <w:shd w:val="clear" w:color="auto" w:fill="auto"/>
            <w:noWrap/>
            <w:vAlign w:val="center"/>
            <w:hideMark/>
          </w:tcPr>
          <w:p w14:paraId="1936B5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177B94" w14:textId="77777777" w:rsidTr="00286820">
        <w:trPr>
          <w:trHeight w:val="1332"/>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C67AC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12,14</w:t>
            </w:r>
          </w:p>
        </w:tc>
        <w:tc>
          <w:tcPr>
            <w:tcW w:w="1505" w:type="dxa"/>
            <w:tcBorders>
              <w:top w:val="nil"/>
              <w:left w:val="nil"/>
              <w:bottom w:val="single" w:sz="4" w:space="0" w:color="auto"/>
              <w:right w:val="single" w:sz="4" w:space="0" w:color="auto"/>
            </w:tcBorders>
            <w:shd w:val="clear" w:color="auto" w:fill="auto"/>
            <w:vAlign w:val="center"/>
            <w:hideMark/>
          </w:tcPr>
          <w:p w14:paraId="2760267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EB164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65EBE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BB51A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237,3</w:t>
            </w:r>
          </w:p>
        </w:tc>
        <w:tc>
          <w:tcPr>
            <w:tcW w:w="1244" w:type="dxa"/>
            <w:tcBorders>
              <w:top w:val="nil"/>
              <w:left w:val="nil"/>
              <w:bottom w:val="single" w:sz="4" w:space="0" w:color="auto"/>
              <w:right w:val="single" w:sz="4" w:space="0" w:color="auto"/>
            </w:tcBorders>
            <w:shd w:val="clear" w:color="auto" w:fill="auto"/>
            <w:noWrap/>
            <w:vAlign w:val="center"/>
            <w:hideMark/>
          </w:tcPr>
          <w:p w14:paraId="4DCE3E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7C4005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15,63</w:t>
            </w:r>
          </w:p>
        </w:tc>
        <w:tc>
          <w:tcPr>
            <w:tcW w:w="711" w:type="dxa"/>
            <w:tcBorders>
              <w:top w:val="nil"/>
              <w:left w:val="nil"/>
              <w:bottom w:val="single" w:sz="4" w:space="0" w:color="auto"/>
              <w:right w:val="single" w:sz="4" w:space="0" w:color="auto"/>
            </w:tcBorders>
            <w:shd w:val="clear" w:color="auto" w:fill="auto"/>
            <w:noWrap/>
            <w:vAlign w:val="center"/>
            <w:hideMark/>
          </w:tcPr>
          <w:p w14:paraId="3F293D0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06660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ECB9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12,15</w:t>
            </w:r>
          </w:p>
        </w:tc>
        <w:tc>
          <w:tcPr>
            <w:tcW w:w="1505" w:type="dxa"/>
            <w:tcBorders>
              <w:top w:val="nil"/>
              <w:left w:val="nil"/>
              <w:bottom w:val="single" w:sz="4" w:space="0" w:color="auto"/>
              <w:right w:val="single" w:sz="4" w:space="0" w:color="auto"/>
            </w:tcBorders>
            <w:shd w:val="clear" w:color="auto" w:fill="auto"/>
            <w:vAlign w:val="center"/>
            <w:hideMark/>
          </w:tcPr>
          <w:p w14:paraId="639644E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16DF7D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6D71C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56E8F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237,3</w:t>
            </w:r>
          </w:p>
        </w:tc>
        <w:tc>
          <w:tcPr>
            <w:tcW w:w="1244" w:type="dxa"/>
            <w:tcBorders>
              <w:top w:val="nil"/>
              <w:left w:val="nil"/>
              <w:bottom w:val="single" w:sz="4" w:space="0" w:color="auto"/>
              <w:right w:val="single" w:sz="4" w:space="0" w:color="auto"/>
            </w:tcBorders>
            <w:shd w:val="clear" w:color="auto" w:fill="auto"/>
            <w:noWrap/>
            <w:vAlign w:val="center"/>
            <w:hideMark/>
          </w:tcPr>
          <w:p w14:paraId="0D8907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5CFF13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19,19</w:t>
            </w:r>
          </w:p>
        </w:tc>
        <w:tc>
          <w:tcPr>
            <w:tcW w:w="711" w:type="dxa"/>
            <w:tcBorders>
              <w:top w:val="nil"/>
              <w:left w:val="nil"/>
              <w:bottom w:val="single" w:sz="4" w:space="0" w:color="auto"/>
              <w:right w:val="single" w:sz="4" w:space="0" w:color="auto"/>
            </w:tcBorders>
            <w:shd w:val="clear" w:color="auto" w:fill="auto"/>
            <w:noWrap/>
            <w:vAlign w:val="center"/>
            <w:hideMark/>
          </w:tcPr>
          <w:p w14:paraId="4098551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CBCCAE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84ACE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12,16</w:t>
            </w:r>
          </w:p>
        </w:tc>
        <w:tc>
          <w:tcPr>
            <w:tcW w:w="1505" w:type="dxa"/>
            <w:tcBorders>
              <w:top w:val="nil"/>
              <w:left w:val="nil"/>
              <w:bottom w:val="single" w:sz="4" w:space="0" w:color="auto"/>
              <w:right w:val="single" w:sz="4" w:space="0" w:color="auto"/>
            </w:tcBorders>
            <w:shd w:val="clear" w:color="auto" w:fill="auto"/>
            <w:vAlign w:val="center"/>
            <w:hideMark/>
          </w:tcPr>
          <w:p w14:paraId="33E9E0A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2E5C2C2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Թափոնավայրում բերված բնահողերի հարթեցում բուլդոզերով </w:t>
            </w:r>
            <w:r w:rsidRPr="00286820">
              <w:rPr>
                <w:rFonts w:ascii="Sylfaen" w:hAnsi="Sylfaen" w:cs="Arial"/>
                <w:sz w:val="22"/>
                <w:szCs w:val="22"/>
                <w:lang w:val="ru-RU" w:eastAsia="ru-RU"/>
              </w:rPr>
              <w:lastRenderedPageBreak/>
              <w:t>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115B0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810AA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344,5</w:t>
            </w:r>
          </w:p>
        </w:tc>
        <w:tc>
          <w:tcPr>
            <w:tcW w:w="1244" w:type="dxa"/>
            <w:tcBorders>
              <w:top w:val="nil"/>
              <w:left w:val="nil"/>
              <w:bottom w:val="single" w:sz="4" w:space="0" w:color="auto"/>
              <w:right w:val="single" w:sz="4" w:space="0" w:color="auto"/>
            </w:tcBorders>
            <w:shd w:val="clear" w:color="auto" w:fill="auto"/>
            <w:noWrap/>
            <w:vAlign w:val="center"/>
            <w:hideMark/>
          </w:tcPr>
          <w:p w14:paraId="1270D6F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0DF4727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32,32</w:t>
            </w:r>
          </w:p>
        </w:tc>
        <w:tc>
          <w:tcPr>
            <w:tcW w:w="711" w:type="dxa"/>
            <w:tcBorders>
              <w:top w:val="nil"/>
              <w:left w:val="nil"/>
              <w:bottom w:val="single" w:sz="4" w:space="0" w:color="auto"/>
              <w:right w:val="single" w:sz="4" w:space="0" w:color="auto"/>
            </w:tcBorders>
            <w:shd w:val="clear" w:color="auto" w:fill="auto"/>
            <w:noWrap/>
            <w:vAlign w:val="center"/>
            <w:hideMark/>
          </w:tcPr>
          <w:p w14:paraId="75D80E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14AA7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C1DB0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12,17</w:t>
            </w:r>
          </w:p>
        </w:tc>
        <w:tc>
          <w:tcPr>
            <w:tcW w:w="1505" w:type="dxa"/>
            <w:tcBorders>
              <w:top w:val="nil"/>
              <w:left w:val="nil"/>
              <w:bottom w:val="single" w:sz="4" w:space="0" w:color="auto"/>
              <w:right w:val="single" w:sz="4" w:space="0" w:color="auto"/>
            </w:tcBorders>
            <w:shd w:val="clear" w:color="auto" w:fill="auto"/>
            <w:vAlign w:val="center"/>
            <w:hideMark/>
          </w:tcPr>
          <w:p w14:paraId="34FDBD1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054D0C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7EC2E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ABED7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672,0</w:t>
            </w:r>
          </w:p>
        </w:tc>
        <w:tc>
          <w:tcPr>
            <w:tcW w:w="1244" w:type="dxa"/>
            <w:tcBorders>
              <w:top w:val="nil"/>
              <w:left w:val="nil"/>
              <w:bottom w:val="single" w:sz="4" w:space="0" w:color="auto"/>
              <w:right w:val="single" w:sz="4" w:space="0" w:color="auto"/>
            </w:tcBorders>
            <w:shd w:val="clear" w:color="auto" w:fill="auto"/>
            <w:noWrap/>
            <w:vAlign w:val="center"/>
            <w:hideMark/>
          </w:tcPr>
          <w:p w14:paraId="4656A9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05C378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1134,42</w:t>
            </w:r>
          </w:p>
        </w:tc>
        <w:tc>
          <w:tcPr>
            <w:tcW w:w="711" w:type="dxa"/>
            <w:tcBorders>
              <w:top w:val="nil"/>
              <w:left w:val="nil"/>
              <w:bottom w:val="single" w:sz="4" w:space="0" w:color="auto"/>
              <w:right w:val="single" w:sz="4" w:space="0" w:color="auto"/>
            </w:tcBorders>
            <w:shd w:val="clear" w:color="auto" w:fill="auto"/>
            <w:noWrap/>
            <w:vAlign w:val="center"/>
            <w:hideMark/>
          </w:tcPr>
          <w:p w14:paraId="36FBEF3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4D5FD8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DC1B0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12,18</w:t>
            </w:r>
          </w:p>
        </w:tc>
        <w:tc>
          <w:tcPr>
            <w:tcW w:w="1505" w:type="dxa"/>
            <w:tcBorders>
              <w:top w:val="nil"/>
              <w:left w:val="nil"/>
              <w:bottom w:val="single" w:sz="4" w:space="0" w:color="auto"/>
              <w:right w:val="single" w:sz="4" w:space="0" w:color="auto"/>
            </w:tcBorders>
            <w:shd w:val="clear" w:color="auto" w:fill="auto"/>
            <w:vAlign w:val="center"/>
            <w:hideMark/>
          </w:tcPr>
          <w:p w14:paraId="6806A5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6211A36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9B642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01160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672,0</w:t>
            </w:r>
          </w:p>
        </w:tc>
        <w:tc>
          <w:tcPr>
            <w:tcW w:w="1244" w:type="dxa"/>
            <w:tcBorders>
              <w:top w:val="nil"/>
              <w:left w:val="nil"/>
              <w:bottom w:val="single" w:sz="4" w:space="0" w:color="auto"/>
              <w:right w:val="single" w:sz="4" w:space="0" w:color="auto"/>
            </w:tcBorders>
            <w:shd w:val="clear" w:color="auto" w:fill="auto"/>
            <w:noWrap/>
            <w:vAlign w:val="center"/>
            <w:hideMark/>
          </w:tcPr>
          <w:p w14:paraId="75C2A9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47EB44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3822,24</w:t>
            </w:r>
          </w:p>
        </w:tc>
        <w:tc>
          <w:tcPr>
            <w:tcW w:w="711" w:type="dxa"/>
            <w:tcBorders>
              <w:top w:val="nil"/>
              <w:left w:val="nil"/>
              <w:bottom w:val="single" w:sz="4" w:space="0" w:color="auto"/>
              <w:right w:val="single" w:sz="4" w:space="0" w:color="auto"/>
            </w:tcBorders>
            <w:shd w:val="clear" w:color="auto" w:fill="auto"/>
            <w:noWrap/>
            <w:vAlign w:val="center"/>
            <w:hideMark/>
          </w:tcPr>
          <w:p w14:paraId="27B34E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71813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6B024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12,19</w:t>
            </w:r>
          </w:p>
        </w:tc>
        <w:tc>
          <w:tcPr>
            <w:tcW w:w="1505" w:type="dxa"/>
            <w:tcBorders>
              <w:top w:val="nil"/>
              <w:left w:val="nil"/>
              <w:bottom w:val="single" w:sz="4" w:space="0" w:color="auto"/>
              <w:right w:val="single" w:sz="4" w:space="0" w:color="auto"/>
            </w:tcBorders>
            <w:shd w:val="clear" w:color="auto" w:fill="auto"/>
            <w:vAlign w:val="center"/>
            <w:hideMark/>
          </w:tcPr>
          <w:p w14:paraId="64430B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7B0BC07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CE3B8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71B79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672,0</w:t>
            </w:r>
          </w:p>
        </w:tc>
        <w:tc>
          <w:tcPr>
            <w:tcW w:w="1244" w:type="dxa"/>
            <w:tcBorders>
              <w:top w:val="nil"/>
              <w:left w:val="nil"/>
              <w:bottom w:val="single" w:sz="4" w:space="0" w:color="auto"/>
              <w:right w:val="single" w:sz="4" w:space="0" w:color="auto"/>
            </w:tcBorders>
            <w:shd w:val="clear" w:color="auto" w:fill="auto"/>
            <w:noWrap/>
            <w:vAlign w:val="center"/>
            <w:hideMark/>
          </w:tcPr>
          <w:p w14:paraId="140817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156CC0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2724,60</w:t>
            </w:r>
          </w:p>
        </w:tc>
        <w:tc>
          <w:tcPr>
            <w:tcW w:w="711" w:type="dxa"/>
            <w:tcBorders>
              <w:top w:val="nil"/>
              <w:left w:val="nil"/>
              <w:bottom w:val="single" w:sz="4" w:space="0" w:color="auto"/>
              <w:right w:val="single" w:sz="4" w:space="0" w:color="auto"/>
            </w:tcBorders>
            <w:shd w:val="clear" w:color="auto" w:fill="auto"/>
            <w:noWrap/>
            <w:vAlign w:val="center"/>
            <w:hideMark/>
          </w:tcPr>
          <w:p w14:paraId="081F1B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87E23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975DD6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9BBF0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9FB5D7A"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B3DCF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D5185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B6E3D4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F3290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9647,05</w:t>
            </w:r>
          </w:p>
        </w:tc>
        <w:tc>
          <w:tcPr>
            <w:tcW w:w="711" w:type="dxa"/>
            <w:tcBorders>
              <w:top w:val="nil"/>
              <w:left w:val="nil"/>
              <w:bottom w:val="single" w:sz="4" w:space="0" w:color="auto"/>
              <w:right w:val="single" w:sz="4" w:space="0" w:color="auto"/>
            </w:tcBorders>
            <w:shd w:val="clear" w:color="000000" w:fill="F2DCDB"/>
            <w:vAlign w:val="center"/>
            <w:hideMark/>
          </w:tcPr>
          <w:p w14:paraId="51EC12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4,06</w:t>
            </w:r>
          </w:p>
        </w:tc>
      </w:tr>
      <w:tr w:rsidR="00286820" w:rsidRPr="00286820" w14:paraId="23DB6A0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FEB06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8C11C88"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3705617"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57A36B2C"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3536761"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1B1B9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A224AA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095F4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00E911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7F672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12,20</w:t>
            </w:r>
          </w:p>
        </w:tc>
        <w:tc>
          <w:tcPr>
            <w:tcW w:w="1505" w:type="dxa"/>
            <w:tcBorders>
              <w:top w:val="nil"/>
              <w:left w:val="nil"/>
              <w:bottom w:val="single" w:sz="4" w:space="0" w:color="auto"/>
              <w:right w:val="single" w:sz="4" w:space="0" w:color="auto"/>
            </w:tcBorders>
            <w:shd w:val="clear" w:color="auto" w:fill="auto"/>
            <w:vAlign w:val="center"/>
            <w:hideMark/>
          </w:tcPr>
          <w:p w14:paraId="39A64B5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3BA53D9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4D37D2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718A7E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480,0</w:t>
            </w:r>
          </w:p>
        </w:tc>
        <w:tc>
          <w:tcPr>
            <w:tcW w:w="1244" w:type="dxa"/>
            <w:tcBorders>
              <w:top w:val="nil"/>
              <w:left w:val="nil"/>
              <w:bottom w:val="single" w:sz="4" w:space="0" w:color="auto"/>
              <w:right w:val="single" w:sz="4" w:space="0" w:color="auto"/>
            </w:tcBorders>
            <w:shd w:val="clear" w:color="auto" w:fill="auto"/>
            <w:noWrap/>
            <w:vAlign w:val="center"/>
            <w:hideMark/>
          </w:tcPr>
          <w:p w14:paraId="692F61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59B1D7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3991,96</w:t>
            </w:r>
          </w:p>
        </w:tc>
        <w:tc>
          <w:tcPr>
            <w:tcW w:w="711" w:type="dxa"/>
            <w:tcBorders>
              <w:top w:val="nil"/>
              <w:left w:val="nil"/>
              <w:bottom w:val="single" w:sz="4" w:space="0" w:color="auto"/>
              <w:right w:val="single" w:sz="4" w:space="0" w:color="auto"/>
            </w:tcBorders>
            <w:shd w:val="clear" w:color="auto" w:fill="auto"/>
            <w:noWrap/>
            <w:vAlign w:val="center"/>
            <w:hideMark/>
          </w:tcPr>
          <w:p w14:paraId="16A4EC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58C850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9E0555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12,21</w:t>
            </w:r>
          </w:p>
        </w:tc>
        <w:tc>
          <w:tcPr>
            <w:tcW w:w="1505" w:type="dxa"/>
            <w:tcBorders>
              <w:top w:val="nil"/>
              <w:left w:val="nil"/>
              <w:bottom w:val="single" w:sz="4" w:space="0" w:color="auto"/>
              <w:right w:val="single" w:sz="4" w:space="0" w:color="auto"/>
            </w:tcBorders>
            <w:shd w:val="clear" w:color="auto" w:fill="auto"/>
            <w:vAlign w:val="center"/>
            <w:hideMark/>
          </w:tcPr>
          <w:p w14:paraId="0E363FA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235804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985FE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472FA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80,0</w:t>
            </w:r>
          </w:p>
        </w:tc>
        <w:tc>
          <w:tcPr>
            <w:tcW w:w="1244" w:type="dxa"/>
            <w:tcBorders>
              <w:top w:val="nil"/>
              <w:left w:val="nil"/>
              <w:bottom w:val="single" w:sz="4" w:space="0" w:color="auto"/>
              <w:right w:val="single" w:sz="4" w:space="0" w:color="auto"/>
            </w:tcBorders>
            <w:shd w:val="clear" w:color="auto" w:fill="auto"/>
            <w:noWrap/>
            <w:vAlign w:val="center"/>
            <w:hideMark/>
          </w:tcPr>
          <w:p w14:paraId="5A01CBE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11F86C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56,84</w:t>
            </w:r>
          </w:p>
        </w:tc>
        <w:tc>
          <w:tcPr>
            <w:tcW w:w="711" w:type="dxa"/>
            <w:tcBorders>
              <w:top w:val="nil"/>
              <w:left w:val="nil"/>
              <w:bottom w:val="single" w:sz="4" w:space="0" w:color="auto"/>
              <w:right w:val="single" w:sz="4" w:space="0" w:color="auto"/>
            </w:tcBorders>
            <w:shd w:val="clear" w:color="auto" w:fill="auto"/>
            <w:noWrap/>
            <w:vAlign w:val="center"/>
            <w:hideMark/>
          </w:tcPr>
          <w:p w14:paraId="0260C5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B1EBC8"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D7DE6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12,22</w:t>
            </w:r>
          </w:p>
        </w:tc>
        <w:tc>
          <w:tcPr>
            <w:tcW w:w="1505" w:type="dxa"/>
            <w:tcBorders>
              <w:top w:val="nil"/>
              <w:left w:val="nil"/>
              <w:bottom w:val="single" w:sz="4" w:space="0" w:color="auto"/>
              <w:right w:val="single" w:sz="4" w:space="0" w:color="auto"/>
            </w:tcBorders>
            <w:shd w:val="clear" w:color="auto" w:fill="auto"/>
            <w:vAlign w:val="center"/>
            <w:hideMark/>
          </w:tcPr>
          <w:p w14:paraId="167AAC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7B4875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5BDAC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787EAF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0,480</w:t>
            </w:r>
          </w:p>
        </w:tc>
        <w:tc>
          <w:tcPr>
            <w:tcW w:w="1244" w:type="dxa"/>
            <w:tcBorders>
              <w:top w:val="nil"/>
              <w:left w:val="nil"/>
              <w:bottom w:val="single" w:sz="4" w:space="0" w:color="auto"/>
              <w:right w:val="single" w:sz="4" w:space="0" w:color="auto"/>
            </w:tcBorders>
            <w:shd w:val="clear" w:color="auto" w:fill="auto"/>
            <w:noWrap/>
            <w:vAlign w:val="center"/>
            <w:hideMark/>
          </w:tcPr>
          <w:p w14:paraId="2F25DC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5A76FF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161,41</w:t>
            </w:r>
          </w:p>
        </w:tc>
        <w:tc>
          <w:tcPr>
            <w:tcW w:w="711" w:type="dxa"/>
            <w:tcBorders>
              <w:top w:val="nil"/>
              <w:left w:val="nil"/>
              <w:bottom w:val="single" w:sz="4" w:space="0" w:color="auto"/>
              <w:right w:val="single" w:sz="4" w:space="0" w:color="auto"/>
            </w:tcBorders>
            <w:shd w:val="clear" w:color="auto" w:fill="auto"/>
            <w:noWrap/>
            <w:vAlign w:val="center"/>
            <w:hideMark/>
          </w:tcPr>
          <w:p w14:paraId="2239FD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4BA709"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5AF21F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AB7A1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1BE8D3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63C91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6C97AA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187F1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759ADC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4210,21</w:t>
            </w:r>
          </w:p>
        </w:tc>
        <w:tc>
          <w:tcPr>
            <w:tcW w:w="711" w:type="dxa"/>
            <w:tcBorders>
              <w:top w:val="nil"/>
              <w:left w:val="nil"/>
              <w:bottom w:val="single" w:sz="4" w:space="0" w:color="auto"/>
              <w:right w:val="single" w:sz="4" w:space="0" w:color="auto"/>
            </w:tcBorders>
            <w:shd w:val="clear" w:color="000000" w:fill="F2DCDB"/>
            <w:vAlign w:val="center"/>
            <w:hideMark/>
          </w:tcPr>
          <w:p w14:paraId="366B7A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1,77</w:t>
            </w:r>
          </w:p>
        </w:tc>
      </w:tr>
      <w:tr w:rsidR="00286820" w:rsidRPr="00F42521" w14:paraId="5A563917"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53E17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DFE040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4ED3A04"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ԳԴՀ-1-14,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=1,20-1,37</w:t>
            </w:r>
          </w:p>
        </w:tc>
        <w:tc>
          <w:tcPr>
            <w:tcW w:w="1192" w:type="dxa"/>
            <w:tcBorders>
              <w:top w:val="nil"/>
              <w:left w:val="nil"/>
              <w:bottom w:val="single" w:sz="4" w:space="0" w:color="auto"/>
              <w:right w:val="single" w:sz="4" w:space="0" w:color="auto"/>
            </w:tcBorders>
            <w:shd w:val="clear" w:color="auto" w:fill="auto"/>
            <w:vAlign w:val="center"/>
            <w:hideMark/>
          </w:tcPr>
          <w:p w14:paraId="1BD76B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2362D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36B37E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34D174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F83B2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9D3994B"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D906A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12,23</w:t>
            </w:r>
          </w:p>
        </w:tc>
        <w:tc>
          <w:tcPr>
            <w:tcW w:w="1505" w:type="dxa"/>
            <w:tcBorders>
              <w:top w:val="nil"/>
              <w:left w:val="nil"/>
              <w:bottom w:val="single" w:sz="4" w:space="0" w:color="auto"/>
              <w:right w:val="single" w:sz="4" w:space="0" w:color="auto"/>
            </w:tcBorders>
            <w:shd w:val="clear" w:color="auto" w:fill="auto"/>
            <w:vAlign w:val="center"/>
            <w:hideMark/>
          </w:tcPr>
          <w:p w14:paraId="78E1836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7E7A992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05230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1C90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15,6</w:t>
            </w:r>
          </w:p>
        </w:tc>
        <w:tc>
          <w:tcPr>
            <w:tcW w:w="1244" w:type="dxa"/>
            <w:tcBorders>
              <w:top w:val="nil"/>
              <w:left w:val="nil"/>
              <w:bottom w:val="single" w:sz="4" w:space="0" w:color="auto"/>
              <w:right w:val="single" w:sz="4" w:space="0" w:color="auto"/>
            </w:tcBorders>
            <w:shd w:val="clear" w:color="auto" w:fill="auto"/>
            <w:noWrap/>
            <w:vAlign w:val="center"/>
            <w:hideMark/>
          </w:tcPr>
          <w:p w14:paraId="5ED790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0EC09BB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666,62</w:t>
            </w:r>
          </w:p>
        </w:tc>
        <w:tc>
          <w:tcPr>
            <w:tcW w:w="711" w:type="dxa"/>
            <w:tcBorders>
              <w:top w:val="nil"/>
              <w:left w:val="nil"/>
              <w:bottom w:val="single" w:sz="4" w:space="0" w:color="auto"/>
              <w:right w:val="single" w:sz="4" w:space="0" w:color="auto"/>
            </w:tcBorders>
            <w:shd w:val="clear" w:color="auto" w:fill="auto"/>
            <w:noWrap/>
            <w:vAlign w:val="center"/>
            <w:hideMark/>
          </w:tcPr>
          <w:p w14:paraId="0E2202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BF7FD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ACAC0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12,24</w:t>
            </w:r>
          </w:p>
        </w:tc>
        <w:tc>
          <w:tcPr>
            <w:tcW w:w="1505" w:type="dxa"/>
            <w:tcBorders>
              <w:top w:val="nil"/>
              <w:left w:val="nil"/>
              <w:bottom w:val="single" w:sz="4" w:space="0" w:color="auto"/>
              <w:right w:val="single" w:sz="4" w:space="0" w:color="auto"/>
            </w:tcBorders>
            <w:shd w:val="clear" w:color="auto" w:fill="auto"/>
            <w:vAlign w:val="center"/>
            <w:hideMark/>
          </w:tcPr>
          <w:p w14:paraId="5C4FB9C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9977E4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3D377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A8CF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4,40</w:t>
            </w:r>
          </w:p>
        </w:tc>
        <w:tc>
          <w:tcPr>
            <w:tcW w:w="1244" w:type="dxa"/>
            <w:tcBorders>
              <w:top w:val="nil"/>
              <w:left w:val="nil"/>
              <w:bottom w:val="single" w:sz="4" w:space="0" w:color="auto"/>
              <w:right w:val="single" w:sz="4" w:space="0" w:color="auto"/>
            </w:tcBorders>
            <w:shd w:val="clear" w:color="auto" w:fill="auto"/>
            <w:noWrap/>
            <w:vAlign w:val="center"/>
            <w:hideMark/>
          </w:tcPr>
          <w:p w14:paraId="41280A5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3821602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162,35</w:t>
            </w:r>
          </w:p>
        </w:tc>
        <w:tc>
          <w:tcPr>
            <w:tcW w:w="711" w:type="dxa"/>
            <w:tcBorders>
              <w:top w:val="nil"/>
              <w:left w:val="nil"/>
              <w:bottom w:val="single" w:sz="4" w:space="0" w:color="auto"/>
              <w:right w:val="single" w:sz="4" w:space="0" w:color="auto"/>
            </w:tcBorders>
            <w:shd w:val="clear" w:color="auto" w:fill="auto"/>
            <w:noWrap/>
            <w:vAlign w:val="center"/>
            <w:hideMark/>
          </w:tcPr>
          <w:p w14:paraId="7371B87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28F558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97E1E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12,25</w:t>
            </w:r>
          </w:p>
        </w:tc>
        <w:tc>
          <w:tcPr>
            <w:tcW w:w="1505" w:type="dxa"/>
            <w:tcBorders>
              <w:top w:val="nil"/>
              <w:left w:val="nil"/>
              <w:bottom w:val="single" w:sz="4" w:space="0" w:color="auto"/>
              <w:right w:val="single" w:sz="4" w:space="0" w:color="auto"/>
            </w:tcBorders>
            <w:shd w:val="clear" w:color="auto" w:fill="auto"/>
            <w:vAlign w:val="center"/>
            <w:hideMark/>
          </w:tcPr>
          <w:p w14:paraId="22C308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F3B59E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2F49D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4D11A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7,79</w:t>
            </w:r>
          </w:p>
        </w:tc>
        <w:tc>
          <w:tcPr>
            <w:tcW w:w="1244" w:type="dxa"/>
            <w:tcBorders>
              <w:top w:val="nil"/>
              <w:left w:val="nil"/>
              <w:bottom w:val="single" w:sz="4" w:space="0" w:color="auto"/>
              <w:right w:val="single" w:sz="4" w:space="0" w:color="auto"/>
            </w:tcBorders>
            <w:shd w:val="clear" w:color="auto" w:fill="auto"/>
            <w:noWrap/>
            <w:vAlign w:val="center"/>
            <w:hideMark/>
          </w:tcPr>
          <w:p w14:paraId="20A9F4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33056B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327,83</w:t>
            </w:r>
          </w:p>
        </w:tc>
        <w:tc>
          <w:tcPr>
            <w:tcW w:w="711" w:type="dxa"/>
            <w:tcBorders>
              <w:top w:val="nil"/>
              <w:left w:val="nil"/>
              <w:bottom w:val="single" w:sz="4" w:space="0" w:color="auto"/>
              <w:right w:val="single" w:sz="4" w:space="0" w:color="auto"/>
            </w:tcBorders>
            <w:shd w:val="clear" w:color="auto" w:fill="auto"/>
            <w:noWrap/>
            <w:vAlign w:val="center"/>
            <w:hideMark/>
          </w:tcPr>
          <w:p w14:paraId="71FF84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FE6368"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D1C5E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12,26</w:t>
            </w:r>
          </w:p>
        </w:tc>
        <w:tc>
          <w:tcPr>
            <w:tcW w:w="1505" w:type="dxa"/>
            <w:tcBorders>
              <w:top w:val="nil"/>
              <w:left w:val="nil"/>
              <w:bottom w:val="single" w:sz="4" w:space="0" w:color="auto"/>
              <w:right w:val="single" w:sz="4" w:space="0" w:color="auto"/>
            </w:tcBorders>
            <w:shd w:val="clear" w:color="auto" w:fill="auto"/>
            <w:vAlign w:val="center"/>
            <w:hideMark/>
          </w:tcPr>
          <w:p w14:paraId="2DA149D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F9A95B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86F95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BCD1C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46D03B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3D77725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444,27</w:t>
            </w:r>
          </w:p>
        </w:tc>
        <w:tc>
          <w:tcPr>
            <w:tcW w:w="711" w:type="dxa"/>
            <w:tcBorders>
              <w:top w:val="nil"/>
              <w:left w:val="nil"/>
              <w:bottom w:val="single" w:sz="4" w:space="0" w:color="auto"/>
              <w:right w:val="single" w:sz="4" w:space="0" w:color="auto"/>
            </w:tcBorders>
            <w:shd w:val="clear" w:color="auto" w:fill="auto"/>
            <w:noWrap/>
            <w:vAlign w:val="center"/>
            <w:hideMark/>
          </w:tcPr>
          <w:p w14:paraId="2A6B3C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38DA6E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386E7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12,27</w:t>
            </w:r>
          </w:p>
        </w:tc>
        <w:tc>
          <w:tcPr>
            <w:tcW w:w="1505" w:type="dxa"/>
            <w:tcBorders>
              <w:top w:val="nil"/>
              <w:left w:val="nil"/>
              <w:bottom w:val="single" w:sz="4" w:space="0" w:color="auto"/>
              <w:right w:val="single" w:sz="4" w:space="0" w:color="auto"/>
            </w:tcBorders>
            <w:shd w:val="clear" w:color="auto" w:fill="auto"/>
            <w:vAlign w:val="center"/>
            <w:hideMark/>
          </w:tcPr>
          <w:p w14:paraId="7FF385D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C62F13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ACD5A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30824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1A7FFF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3B6CAE7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711" w:type="dxa"/>
            <w:tcBorders>
              <w:top w:val="nil"/>
              <w:left w:val="nil"/>
              <w:bottom w:val="single" w:sz="4" w:space="0" w:color="auto"/>
              <w:right w:val="single" w:sz="4" w:space="0" w:color="auto"/>
            </w:tcBorders>
            <w:shd w:val="clear" w:color="auto" w:fill="auto"/>
            <w:noWrap/>
            <w:vAlign w:val="center"/>
            <w:hideMark/>
          </w:tcPr>
          <w:p w14:paraId="536E24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3EDE77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4886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12,28</w:t>
            </w:r>
          </w:p>
        </w:tc>
        <w:tc>
          <w:tcPr>
            <w:tcW w:w="1505" w:type="dxa"/>
            <w:tcBorders>
              <w:top w:val="nil"/>
              <w:left w:val="nil"/>
              <w:bottom w:val="single" w:sz="4" w:space="0" w:color="auto"/>
              <w:right w:val="single" w:sz="4" w:space="0" w:color="auto"/>
            </w:tcBorders>
            <w:shd w:val="clear" w:color="auto" w:fill="auto"/>
            <w:vAlign w:val="center"/>
            <w:hideMark/>
          </w:tcPr>
          <w:p w14:paraId="756601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5642E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F4B2D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22B4A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21DFB5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1E3AB6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1844,83</w:t>
            </w:r>
          </w:p>
        </w:tc>
        <w:tc>
          <w:tcPr>
            <w:tcW w:w="711" w:type="dxa"/>
            <w:tcBorders>
              <w:top w:val="nil"/>
              <w:left w:val="nil"/>
              <w:bottom w:val="single" w:sz="4" w:space="0" w:color="auto"/>
              <w:right w:val="single" w:sz="4" w:space="0" w:color="auto"/>
            </w:tcBorders>
            <w:shd w:val="clear" w:color="auto" w:fill="auto"/>
            <w:noWrap/>
            <w:vAlign w:val="center"/>
            <w:hideMark/>
          </w:tcPr>
          <w:p w14:paraId="4D702F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8068B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D5589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12,29</w:t>
            </w:r>
          </w:p>
        </w:tc>
        <w:tc>
          <w:tcPr>
            <w:tcW w:w="1505" w:type="dxa"/>
            <w:tcBorders>
              <w:top w:val="nil"/>
              <w:left w:val="nil"/>
              <w:bottom w:val="single" w:sz="4" w:space="0" w:color="auto"/>
              <w:right w:val="single" w:sz="4" w:space="0" w:color="auto"/>
            </w:tcBorders>
            <w:shd w:val="clear" w:color="auto" w:fill="auto"/>
            <w:vAlign w:val="center"/>
            <w:hideMark/>
          </w:tcPr>
          <w:p w14:paraId="6BB427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9524A9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65037C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1D7EC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w:t>
            </w:r>
          </w:p>
        </w:tc>
        <w:tc>
          <w:tcPr>
            <w:tcW w:w="1244" w:type="dxa"/>
            <w:tcBorders>
              <w:top w:val="nil"/>
              <w:left w:val="nil"/>
              <w:bottom w:val="single" w:sz="4" w:space="0" w:color="auto"/>
              <w:right w:val="single" w:sz="4" w:space="0" w:color="auto"/>
            </w:tcBorders>
            <w:shd w:val="clear" w:color="auto" w:fill="auto"/>
            <w:noWrap/>
            <w:vAlign w:val="center"/>
            <w:hideMark/>
          </w:tcPr>
          <w:p w14:paraId="63A5AD3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65F2671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64,08</w:t>
            </w:r>
          </w:p>
        </w:tc>
        <w:tc>
          <w:tcPr>
            <w:tcW w:w="711" w:type="dxa"/>
            <w:tcBorders>
              <w:top w:val="nil"/>
              <w:left w:val="nil"/>
              <w:bottom w:val="single" w:sz="4" w:space="0" w:color="auto"/>
              <w:right w:val="single" w:sz="4" w:space="0" w:color="auto"/>
            </w:tcBorders>
            <w:shd w:val="clear" w:color="auto" w:fill="auto"/>
            <w:noWrap/>
            <w:vAlign w:val="center"/>
            <w:hideMark/>
          </w:tcPr>
          <w:p w14:paraId="1F6A27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A4C2A3"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73E2B0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12,30</w:t>
            </w:r>
          </w:p>
        </w:tc>
        <w:tc>
          <w:tcPr>
            <w:tcW w:w="1505" w:type="dxa"/>
            <w:tcBorders>
              <w:top w:val="nil"/>
              <w:left w:val="nil"/>
              <w:bottom w:val="single" w:sz="4" w:space="0" w:color="auto"/>
              <w:right w:val="single" w:sz="4" w:space="0" w:color="auto"/>
            </w:tcBorders>
            <w:shd w:val="clear" w:color="auto" w:fill="auto"/>
            <w:vAlign w:val="center"/>
            <w:hideMark/>
          </w:tcPr>
          <w:p w14:paraId="37051FE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5AA6C1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4A5590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FA333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66,6</w:t>
            </w:r>
          </w:p>
        </w:tc>
        <w:tc>
          <w:tcPr>
            <w:tcW w:w="1244" w:type="dxa"/>
            <w:tcBorders>
              <w:top w:val="nil"/>
              <w:left w:val="nil"/>
              <w:bottom w:val="single" w:sz="4" w:space="0" w:color="auto"/>
              <w:right w:val="single" w:sz="4" w:space="0" w:color="auto"/>
            </w:tcBorders>
            <w:shd w:val="clear" w:color="auto" w:fill="auto"/>
            <w:noWrap/>
            <w:vAlign w:val="center"/>
            <w:hideMark/>
          </w:tcPr>
          <w:p w14:paraId="430D88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792A89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73,64</w:t>
            </w:r>
          </w:p>
        </w:tc>
        <w:tc>
          <w:tcPr>
            <w:tcW w:w="711" w:type="dxa"/>
            <w:tcBorders>
              <w:top w:val="nil"/>
              <w:left w:val="nil"/>
              <w:bottom w:val="single" w:sz="4" w:space="0" w:color="auto"/>
              <w:right w:val="single" w:sz="4" w:space="0" w:color="auto"/>
            </w:tcBorders>
            <w:shd w:val="clear" w:color="auto" w:fill="auto"/>
            <w:noWrap/>
            <w:vAlign w:val="center"/>
            <w:hideMark/>
          </w:tcPr>
          <w:p w14:paraId="6FE65D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E31D8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CBCCB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12,31</w:t>
            </w:r>
          </w:p>
        </w:tc>
        <w:tc>
          <w:tcPr>
            <w:tcW w:w="1505" w:type="dxa"/>
            <w:tcBorders>
              <w:top w:val="nil"/>
              <w:left w:val="nil"/>
              <w:bottom w:val="single" w:sz="4" w:space="0" w:color="auto"/>
              <w:right w:val="single" w:sz="4" w:space="0" w:color="auto"/>
            </w:tcBorders>
            <w:shd w:val="clear" w:color="auto" w:fill="auto"/>
            <w:vAlign w:val="center"/>
            <w:hideMark/>
          </w:tcPr>
          <w:p w14:paraId="2F7A73A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07B3DD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A4C3A6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9691A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w:t>
            </w:r>
          </w:p>
        </w:tc>
        <w:tc>
          <w:tcPr>
            <w:tcW w:w="1244" w:type="dxa"/>
            <w:tcBorders>
              <w:top w:val="nil"/>
              <w:left w:val="nil"/>
              <w:bottom w:val="single" w:sz="4" w:space="0" w:color="auto"/>
              <w:right w:val="single" w:sz="4" w:space="0" w:color="auto"/>
            </w:tcBorders>
            <w:shd w:val="clear" w:color="auto" w:fill="auto"/>
            <w:noWrap/>
            <w:vAlign w:val="center"/>
            <w:hideMark/>
          </w:tcPr>
          <w:p w14:paraId="503993B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4BE59D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1,20</w:t>
            </w:r>
          </w:p>
        </w:tc>
        <w:tc>
          <w:tcPr>
            <w:tcW w:w="711" w:type="dxa"/>
            <w:tcBorders>
              <w:top w:val="nil"/>
              <w:left w:val="nil"/>
              <w:bottom w:val="single" w:sz="4" w:space="0" w:color="auto"/>
              <w:right w:val="single" w:sz="4" w:space="0" w:color="auto"/>
            </w:tcBorders>
            <w:shd w:val="clear" w:color="auto" w:fill="auto"/>
            <w:noWrap/>
            <w:vAlign w:val="center"/>
            <w:hideMark/>
          </w:tcPr>
          <w:p w14:paraId="42DF55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1FC1AD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EFB8A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12,32</w:t>
            </w:r>
          </w:p>
        </w:tc>
        <w:tc>
          <w:tcPr>
            <w:tcW w:w="1505" w:type="dxa"/>
            <w:tcBorders>
              <w:top w:val="nil"/>
              <w:left w:val="nil"/>
              <w:bottom w:val="single" w:sz="4" w:space="0" w:color="auto"/>
              <w:right w:val="single" w:sz="4" w:space="0" w:color="auto"/>
            </w:tcBorders>
            <w:shd w:val="clear" w:color="auto" w:fill="auto"/>
            <w:vAlign w:val="center"/>
            <w:hideMark/>
          </w:tcPr>
          <w:p w14:paraId="2A8CA46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708B0DD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19F64A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AE40E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22,5</w:t>
            </w:r>
          </w:p>
        </w:tc>
        <w:tc>
          <w:tcPr>
            <w:tcW w:w="1244" w:type="dxa"/>
            <w:tcBorders>
              <w:top w:val="nil"/>
              <w:left w:val="nil"/>
              <w:bottom w:val="single" w:sz="4" w:space="0" w:color="auto"/>
              <w:right w:val="single" w:sz="4" w:space="0" w:color="auto"/>
            </w:tcBorders>
            <w:shd w:val="clear" w:color="auto" w:fill="auto"/>
            <w:noWrap/>
            <w:vAlign w:val="center"/>
            <w:hideMark/>
          </w:tcPr>
          <w:p w14:paraId="1A0CAC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733DA6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14,88</w:t>
            </w:r>
          </w:p>
        </w:tc>
        <w:tc>
          <w:tcPr>
            <w:tcW w:w="711" w:type="dxa"/>
            <w:tcBorders>
              <w:top w:val="nil"/>
              <w:left w:val="nil"/>
              <w:bottom w:val="single" w:sz="4" w:space="0" w:color="auto"/>
              <w:right w:val="single" w:sz="4" w:space="0" w:color="auto"/>
            </w:tcBorders>
            <w:shd w:val="clear" w:color="auto" w:fill="auto"/>
            <w:noWrap/>
            <w:vAlign w:val="center"/>
            <w:hideMark/>
          </w:tcPr>
          <w:p w14:paraId="1F1B36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C15971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F9DDCA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625ED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815E9D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0BB8FE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2FCD8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90E38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1A9CF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3994,60</w:t>
            </w:r>
          </w:p>
        </w:tc>
        <w:tc>
          <w:tcPr>
            <w:tcW w:w="711" w:type="dxa"/>
            <w:tcBorders>
              <w:top w:val="nil"/>
              <w:left w:val="nil"/>
              <w:bottom w:val="single" w:sz="4" w:space="0" w:color="auto"/>
              <w:right w:val="single" w:sz="4" w:space="0" w:color="auto"/>
            </w:tcBorders>
            <w:shd w:val="clear" w:color="000000" w:fill="F2DCDB"/>
            <w:vAlign w:val="center"/>
            <w:hideMark/>
          </w:tcPr>
          <w:p w14:paraId="2A7D18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1,68</w:t>
            </w:r>
          </w:p>
        </w:tc>
      </w:tr>
      <w:tr w:rsidR="00286820" w:rsidRPr="00286820" w14:paraId="270ED22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035158C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2C73F2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10CDAC5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12-րդ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3D5A07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41F027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351DEB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57DFC0D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17851,86</w:t>
            </w:r>
          </w:p>
        </w:tc>
        <w:tc>
          <w:tcPr>
            <w:tcW w:w="711" w:type="dxa"/>
            <w:tcBorders>
              <w:top w:val="nil"/>
              <w:left w:val="nil"/>
              <w:bottom w:val="single" w:sz="4" w:space="0" w:color="auto"/>
              <w:right w:val="single" w:sz="4" w:space="0" w:color="auto"/>
            </w:tcBorders>
            <w:shd w:val="clear" w:color="000000" w:fill="D8E4BC"/>
            <w:vAlign w:val="center"/>
            <w:hideMark/>
          </w:tcPr>
          <w:p w14:paraId="3DF625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7,51</w:t>
            </w:r>
          </w:p>
        </w:tc>
      </w:tr>
      <w:tr w:rsidR="00286820" w:rsidRPr="00286820" w14:paraId="488F391C"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EA015C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E6F57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7088CA82"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13.Կոյուղու կոլեկտոր Կ-15</w:t>
            </w:r>
          </w:p>
        </w:tc>
        <w:tc>
          <w:tcPr>
            <w:tcW w:w="1192" w:type="dxa"/>
            <w:tcBorders>
              <w:top w:val="nil"/>
              <w:left w:val="nil"/>
              <w:bottom w:val="single" w:sz="4" w:space="0" w:color="auto"/>
              <w:right w:val="single" w:sz="4" w:space="0" w:color="auto"/>
            </w:tcBorders>
            <w:shd w:val="clear" w:color="000000" w:fill="FCD5B4"/>
            <w:hideMark/>
          </w:tcPr>
          <w:p w14:paraId="4ACDD86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5F3FF4C"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0C95E79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6DE1812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F24F9C7"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5AC3101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8EBDB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3410E7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78C1C0B"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251C8F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3C312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DB958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A944A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60437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1A992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4CA01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13,1</w:t>
            </w:r>
          </w:p>
        </w:tc>
        <w:tc>
          <w:tcPr>
            <w:tcW w:w="1505" w:type="dxa"/>
            <w:tcBorders>
              <w:top w:val="nil"/>
              <w:left w:val="nil"/>
              <w:bottom w:val="single" w:sz="4" w:space="0" w:color="auto"/>
              <w:right w:val="single" w:sz="4" w:space="0" w:color="auto"/>
            </w:tcBorders>
            <w:shd w:val="clear" w:color="auto" w:fill="auto"/>
            <w:vAlign w:val="center"/>
            <w:hideMark/>
          </w:tcPr>
          <w:p w14:paraId="7EA751F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74019F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D4508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C7226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135,8</w:t>
            </w:r>
          </w:p>
        </w:tc>
        <w:tc>
          <w:tcPr>
            <w:tcW w:w="1244" w:type="dxa"/>
            <w:tcBorders>
              <w:top w:val="nil"/>
              <w:left w:val="nil"/>
              <w:bottom w:val="single" w:sz="4" w:space="0" w:color="auto"/>
              <w:right w:val="single" w:sz="4" w:space="0" w:color="auto"/>
            </w:tcBorders>
            <w:shd w:val="clear" w:color="auto" w:fill="auto"/>
            <w:noWrap/>
            <w:vAlign w:val="center"/>
            <w:hideMark/>
          </w:tcPr>
          <w:p w14:paraId="2238441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639803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82,81</w:t>
            </w:r>
          </w:p>
        </w:tc>
        <w:tc>
          <w:tcPr>
            <w:tcW w:w="711" w:type="dxa"/>
            <w:tcBorders>
              <w:top w:val="nil"/>
              <w:left w:val="nil"/>
              <w:bottom w:val="single" w:sz="4" w:space="0" w:color="auto"/>
              <w:right w:val="single" w:sz="4" w:space="0" w:color="auto"/>
            </w:tcBorders>
            <w:shd w:val="clear" w:color="auto" w:fill="auto"/>
            <w:noWrap/>
            <w:vAlign w:val="center"/>
            <w:hideMark/>
          </w:tcPr>
          <w:p w14:paraId="59C3E44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1C92EF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71F0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13,2</w:t>
            </w:r>
          </w:p>
        </w:tc>
        <w:tc>
          <w:tcPr>
            <w:tcW w:w="1505" w:type="dxa"/>
            <w:tcBorders>
              <w:top w:val="nil"/>
              <w:left w:val="nil"/>
              <w:bottom w:val="single" w:sz="4" w:space="0" w:color="auto"/>
              <w:right w:val="single" w:sz="4" w:space="0" w:color="auto"/>
            </w:tcBorders>
            <w:shd w:val="clear" w:color="auto" w:fill="auto"/>
            <w:vAlign w:val="center"/>
            <w:hideMark/>
          </w:tcPr>
          <w:p w14:paraId="6C1A3F2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45F5CA0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15563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E6BF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76,3</w:t>
            </w:r>
          </w:p>
        </w:tc>
        <w:tc>
          <w:tcPr>
            <w:tcW w:w="1244" w:type="dxa"/>
            <w:tcBorders>
              <w:top w:val="nil"/>
              <w:left w:val="nil"/>
              <w:bottom w:val="single" w:sz="4" w:space="0" w:color="auto"/>
              <w:right w:val="single" w:sz="4" w:space="0" w:color="auto"/>
            </w:tcBorders>
            <w:shd w:val="clear" w:color="auto" w:fill="auto"/>
            <w:noWrap/>
            <w:vAlign w:val="center"/>
            <w:hideMark/>
          </w:tcPr>
          <w:p w14:paraId="065CEE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3626C03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57,41</w:t>
            </w:r>
          </w:p>
        </w:tc>
        <w:tc>
          <w:tcPr>
            <w:tcW w:w="711" w:type="dxa"/>
            <w:tcBorders>
              <w:top w:val="nil"/>
              <w:left w:val="nil"/>
              <w:bottom w:val="single" w:sz="4" w:space="0" w:color="auto"/>
              <w:right w:val="single" w:sz="4" w:space="0" w:color="auto"/>
            </w:tcBorders>
            <w:shd w:val="clear" w:color="auto" w:fill="auto"/>
            <w:noWrap/>
            <w:vAlign w:val="center"/>
            <w:hideMark/>
          </w:tcPr>
          <w:p w14:paraId="07AA0D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9EB85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1BF14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13,3</w:t>
            </w:r>
          </w:p>
        </w:tc>
        <w:tc>
          <w:tcPr>
            <w:tcW w:w="1505" w:type="dxa"/>
            <w:tcBorders>
              <w:top w:val="nil"/>
              <w:left w:val="nil"/>
              <w:bottom w:val="single" w:sz="4" w:space="0" w:color="auto"/>
              <w:right w:val="single" w:sz="4" w:space="0" w:color="auto"/>
            </w:tcBorders>
            <w:shd w:val="clear" w:color="auto" w:fill="auto"/>
            <w:vAlign w:val="center"/>
            <w:hideMark/>
          </w:tcPr>
          <w:p w14:paraId="510517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4B73A9B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F431B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73F98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w:t>
            </w:r>
          </w:p>
        </w:tc>
        <w:tc>
          <w:tcPr>
            <w:tcW w:w="1244" w:type="dxa"/>
            <w:tcBorders>
              <w:top w:val="nil"/>
              <w:left w:val="nil"/>
              <w:bottom w:val="single" w:sz="4" w:space="0" w:color="auto"/>
              <w:right w:val="single" w:sz="4" w:space="0" w:color="auto"/>
            </w:tcBorders>
            <w:shd w:val="clear" w:color="auto" w:fill="auto"/>
            <w:noWrap/>
            <w:vAlign w:val="center"/>
            <w:hideMark/>
          </w:tcPr>
          <w:p w14:paraId="4837BF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1DAC12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25,23</w:t>
            </w:r>
          </w:p>
        </w:tc>
        <w:tc>
          <w:tcPr>
            <w:tcW w:w="711" w:type="dxa"/>
            <w:tcBorders>
              <w:top w:val="nil"/>
              <w:left w:val="nil"/>
              <w:bottom w:val="single" w:sz="4" w:space="0" w:color="auto"/>
              <w:right w:val="single" w:sz="4" w:space="0" w:color="auto"/>
            </w:tcBorders>
            <w:shd w:val="clear" w:color="auto" w:fill="auto"/>
            <w:noWrap/>
            <w:vAlign w:val="center"/>
            <w:hideMark/>
          </w:tcPr>
          <w:p w14:paraId="6D575D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0C851D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1249D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13,4</w:t>
            </w:r>
          </w:p>
        </w:tc>
        <w:tc>
          <w:tcPr>
            <w:tcW w:w="1505" w:type="dxa"/>
            <w:tcBorders>
              <w:top w:val="nil"/>
              <w:left w:val="nil"/>
              <w:bottom w:val="single" w:sz="4" w:space="0" w:color="auto"/>
              <w:right w:val="single" w:sz="4" w:space="0" w:color="auto"/>
            </w:tcBorders>
            <w:shd w:val="clear" w:color="auto" w:fill="auto"/>
            <w:vAlign w:val="center"/>
            <w:hideMark/>
          </w:tcPr>
          <w:p w14:paraId="0FA81A26"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EFFD1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70701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2CED1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148,79</w:t>
            </w:r>
          </w:p>
        </w:tc>
        <w:tc>
          <w:tcPr>
            <w:tcW w:w="1244" w:type="dxa"/>
            <w:tcBorders>
              <w:top w:val="nil"/>
              <w:left w:val="nil"/>
              <w:bottom w:val="single" w:sz="4" w:space="0" w:color="auto"/>
              <w:right w:val="single" w:sz="4" w:space="0" w:color="auto"/>
            </w:tcBorders>
            <w:shd w:val="clear" w:color="auto" w:fill="auto"/>
            <w:noWrap/>
            <w:vAlign w:val="center"/>
            <w:hideMark/>
          </w:tcPr>
          <w:p w14:paraId="3342FF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2C4EEC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29,25</w:t>
            </w:r>
          </w:p>
        </w:tc>
        <w:tc>
          <w:tcPr>
            <w:tcW w:w="711" w:type="dxa"/>
            <w:tcBorders>
              <w:top w:val="nil"/>
              <w:left w:val="nil"/>
              <w:bottom w:val="single" w:sz="4" w:space="0" w:color="auto"/>
              <w:right w:val="single" w:sz="4" w:space="0" w:color="auto"/>
            </w:tcBorders>
            <w:shd w:val="clear" w:color="auto" w:fill="auto"/>
            <w:noWrap/>
            <w:vAlign w:val="center"/>
            <w:hideMark/>
          </w:tcPr>
          <w:p w14:paraId="6AC41E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34B5B1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F781F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13,5</w:t>
            </w:r>
          </w:p>
        </w:tc>
        <w:tc>
          <w:tcPr>
            <w:tcW w:w="1505" w:type="dxa"/>
            <w:tcBorders>
              <w:top w:val="nil"/>
              <w:left w:val="nil"/>
              <w:bottom w:val="single" w:sz="4" w:space="0" w:color="auto"/>
              <w:right w:val="single" w:sz="4" w:space="0" w:color="auto"/>
            </w:tcBorders>
            <w:shd w:val="clear" w:color="auto" w:fill="auto"/>
            <w:vAlign w:val="center"/>
            <w:hideMark/>
          </w:tcPr>
          <w:p w14:paraId="75429030"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5A27F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60256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2ABF0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148,79</w:t>
            </w:r>
          </w:p>
        </w:tc>
        <w:tc>
          <w:tcPr>
            <w:tcW w:w="1244" w:type="dxa"/>
            <w:tcBorders>
              <w:top w:val="nil"/>
              <w:left w:val="nil"/>
              <w:bottom w:val="single" w:sz="4" w:space="0" w:color="auto"/>
              <w:right w:val="single" w:sz="4" w:space="0" w:color="auto"/>
            </w:tcBorders>
            <w:shd w:val="clear" w:color="auto" w:fill="auto"/>
            <w:noWrap/>
            <w:vAlign w:val="center"/>
            <w:hideMark/>
          </w:tcPr>
          <w:p w14:paraId="493894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1AB39F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19,50</w:t>
            </w:r>
          </w:p>
        </w:tc>
        <w:tc>
          <w:tcPr>
            <w:tcW w:w="711" w:type="dxa"/>
            <w:tcBorders>
              <w:top w:val="nil"/>
              <w:left w:val="nil"/>
              <w:bottom w:val="single" w:sz="4" w:space="0" w:color="auto"/>
              <w:right w:val="single" w:sz="4" w:space="0" w:color="auto"/>
            </w:tcBorders>
            <w:shd w:val="clear" w:color="auto" w:fill="auto"/>
            <w:noWrap/>
            <w:vAlign w:val="center"/>
            <w:hideMark/>
          </w:tcPr>
          <w:p w14:paraId="780C19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CD00A0E"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F31C0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13,6</w:t>
            </w:r>
          </w:p>
        </w:tc>
        <w:tc>
          <w:tcPr>
            <w:tcW w:w="1505" w:type="dxa"/>
            <w:tcBorders>
              <w:top w:val="nil"/>
              <w:left w:val="nil"/>
              <w:bottom w:val="single" w:sz="4" w:space="0" w:color="auto"/>
              <w:right w:val="single" w:sz="4" w:space="0" w:color="auto"/>
            </w:tcBorders>
            <w:shd w:val="clear" w:color="auto" w:fill="auto"/>
            <w:vAlign w:val="center"/>
            <w:hideMark/>
          </w:tcPr>
          <w:p w14:paraId="158851F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29BCDAC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4D21D5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60EBE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11,8</w:t>
            </w:r>
          </w:p>
        </w:tc>
        <w:tc>
          <w:tcPr>
            <w:tcW w:w="1244" w:type="dxa"/>
            <w:tcBorders>
              <w:top w:val="nil"/>
              <w:left w:val="nil"/>
              <w:bottom w:val="single" w:sz="4" w:space="0" w:color="auto"/>
              <w:right w:val="single" w:sz="4" w:space="0" w:color="auto"/>
            </w:tcBorders>
            <w:shd w:val="clear" w:color="auto" w:fill="auto"/>
            <w:noWrap/>
            <w:vAlign w:val="center"/>
            <w:hideMark/>
          </w:tcPr>
          <w:p w14:paraId="1EB451E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06B7BB5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81,06</w:t>
            </w:r>
          </w:p>
        </w:tc>
        <w:tc>
          <w:tcPr>
            <w:tcW w:w="711" w:type="dxa"/>
            <w:tcBorders>
              <w:top w:val="nil"/>
              <w:left w:val="nil"/>
              <w:bottom w:val="single" w:sz="4" w:space="0" w:color="auto"/>
              <w:right w:val="single" w:sz="4" w:space="0" w:color="auto"/>
            </w:tcBorders>
            <w:shd w:val="clear" w:color="auto" w:fill="auto"/>
            <w:noWrap/>
            <w:vAlign w:val="center"/>
            <w:hideMark/>
          </w:tcPr>
          <w:p w14:paraId="519B45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282C54"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1E881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13,7</w:t>
            </w:r>
          </w:p>
        </w:tc>
        <w:tc>
          <w:tcPr>
            <w:tcW w:w="1505" w:type="dxa"/>
            <w:tcBorders>
              <w:top w:val="nil"/>
              <w:left w:val="nil"/>
              <w:bottom w:val="single" w:sz="4" w:space="0" w:color="auto"/>
              <w:right w:val="single" w:sz="4" w:space="0" w:color="auto"/>
            </w:tcBorders>
            <w:shd w:val="clear" w:color="auto" w:fill="auto"/>
            <w:vAlign w:val="center"/>
            <w:hideMark/>
          </w:tcPr>
          <w:p w14:paraId="02588FE3"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1A94B8A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67CB9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9E77A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50,3</w:t>
            </w:r>
          </w:p>
        </w:tc>
        <w:tc>
          <w:tcPr>
            <w:tcW w:w="1244" w:type="dxa"/>
            <w:tcBorders>
              <w:top w:val="nil"/>
              <w:left w:val="nil"/>
              <w:bottom w:val="single" w:sz="4" w:space="0" w:color="auto"/>
              <w:right w:val="single" w:sz="4" w:space="0" w:color="auto"/>
            </w:tcBorders>
            <w:shd w:val="clear" w:color="auto" w:fill="auto"/>
            <w:noWrap/>
            <w:vAlign w:val="center"/>
            <w:hideMark/>
          </w:tcPr>
          <w:p w14:paraId="1043A7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0E85C5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271,56</w:t>
            </w:r>
          </w:p>
        </w:tc>
        <w:tc>
          <w:tcPr>
            <w:tcW w:w="711" w:type="dxa"/>
            <w:tcBorders>
              <w:top w:val="nil"/>
              <w:left w:val="nil"/>
              <w:bottom w:val="single" w:sz="4" w:space="0" w:color="auto"/>
              <w:right w:val="single" w:sz="4" w:space="0" w:color="auto"/>
            </w:tcBorders>
            <w:shd w:val="clear" w:color="auto" w:fill="auto"/>
            <w:noWrap/>
            <w:vAlign w:val="center"/>
            <w:hideMark/>
          </w:tcPr>
          <w:p w14:paraId="3CF334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994C67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396B6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13,8</w:t>
            </w:r>
          </w:p>
        </w:tc>
        <w:tc>
          <w:tcPr>
            <w:tcW w:w="1505" w:type="dxa"/>
            <w:tcBorders>
              <w:top w:val="nil"/>
              <w:left w:val="nil"/>
              <w:bottom w:val="single" w:sz="4" w:space="0" w:color="auto"/>
              <w:right w:val="single" w:sz="4" w:space="0" w:color="auto"/>
            </w:tcBorders>
            <w:shd w:val="clear" w:color="auto" w:fill="auto"/>
            <w:vAlign w:val="center"/>
            <w:hideMark/>
          </w:tcPr>
          <w:p w14:paraId="36D9526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4A3B6ED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65173E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7C9DC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140,0</w:t>
            </w:r>
          </w:p>
        </w:tc>
        <w:tc>
          <w:tcPr>
            <w:tcW w:w="1244" w:type="dxa"/>
            <w:tcBorders>
              <w:top w:val="nil"/>
              <w:left w:val="nil"/>
              <w:bottom w:val="single" w:sz="4" w:space="0" w:color="auto"/>
              <w:right w:val="single" w:sz="4" w:space="0" w:color="auto"/>
            </w:tcBorders>
            <w:shd w:val="clear" w:color="auto" w:fill="auto"/>
            <w:noWrap/>
            <w:vAlign w:val="center"/>
            <w:hideMark/>
          </w:tcPr>
          <w:p w14:paraId="260D03A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5C52A2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9,22</w:t>
            </w:r>
          </w:p>
        </w:tc>
        <w:tc>
          <w:tcPr>
            <w:tcW w:w="711" w:type="dxa"/>
            <w:tcBorders>
              <w:top w:val="nil"/>
              <w:left w:val="nil"/>
              <w:bottom w:val="single" w:sz="4" w:space="0" w:color="auto"/>
              <w:right w:val="single" w:sz="4" w:space="0" w:color="auto"/>
            </w:tcBorders>
            <w:shd w:val="clear" w:color="auto" w:fill="auto"/>
            <w:noWrap/>
            <w:vAlign w:val="center"/>
            <w:hideMark/>
          </w:tcPr>
          <w:p w14:paraId="6930A0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0AF7D2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8D8FD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13,9</w:t>
            </w:r>
          </w:p>
        </w:tc>
        <w:tc>
          <w:tcPr>
            <w:tcW w:w="1505" w:type="dxa"/>
            <w:tcBorders>
              <w:top w:val="nil"/>
              <w:left w:val="nil"/>
              <w:bottom w:val="single" w:sz="4" w:space="0" w:color="auto"/>
              <w:right w:val="single" w:sz="4" w:space="0" w:color="auto"/>
            </w:tcBorders>
            <w:shd w:val="clear" w:color="auto" w:fill="auto"/>
            <w:vAlign w:val="center"/>
            <w:hideMark/>
          </w:tcPr>
          <w:p w14:paraId="70D47DE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22EDF8D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E70B4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C60B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140,0</w:t>
            </w:r>
          </w:p>
        </w:tc>
        <w:tc>
          <w:tcPr>
            <w:tcW w:w="1244" w:type="dxa"/>
            <w:tcBorders>
              <w:top w:val="nil"/>
              <w:left w:val="nil"/>
              <w:bottom w:val="single" w:sz="4" w:space="0" w:color="auto"/>
              <w:right w:val="single" w:sz="4" w:space="0" w:color="auto"/>
            </w:tcBorders>
            <w:shd w:val="clear" w:color="auto" w:fill="auto"/>
            <w:noWrap/>
            <w:vAlign w:val="center"/>
            <w:hideMark/>
          </w:tcPr>
          <w:p w14:paraId="1CB78B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487C14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11,32</w:t>
            </w:r>
          </w:p>
        </w:tc>
        <w:tc>
          <w:tcPr>
            <w:tcW w:w="711" w:type="dxa"/>
            <w:tcBorders>
              <w:top w:val="nil"/>
              <w:left w:val="nil"/>
              <w:bottom w:val="single" w:sz="4" w:space="0" w:color="auto"/>
              <w:right w:val="single" w:sz="4" w:space="0" w:color="auto"/>
            </w:tcBorders>
            <w:shd w:val="clear" w:color="auto" w:fill="auto"/>
            <w:noWrap/>
            <w:vAlign w:val="center"/>
            <w:hideMark/>
          </w:tcPr>
          <w:p w14:paraId="5B199D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2B1077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60DE5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13,10</w:t>
            </w:r>
          </w:p>
        </w:tc>
        <w:tc>
          <w:tcPr>
            <w:tcW w:w="1505" w:type="dxa"/>
            <w:tcBorders>
              <w:top w:val="nil"/>
              <w:left w:val="nil"/>
              <w:bottom w:val="single" w:sz="4" w:space="0" w:color="auto"/>
              <w:right w:val="single" w:sz="4" w:space="0" w:color="auto"/>
            </w:tcBorders>
            <w:shd w:val="clear" w:color="auto" w:fill="auto"/>
            <w:vAlign w:val="center"/>
            <w:hideMark/>
          </w:tcPr>
          <w:p w14:paraId="0A3D9628"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77B63B7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5145A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8E501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76,3</w:t>
            </w:r>
          </w:p>
        </w:tc>
        <w:tc>
          <w:tcPr>
            <w:tcW w:w="1244" w:type="dxa"/>
            <w:tcBorders>
              <w:top w:val="nil"/>
              <w:left w:val="nil"/>
              <w:bottom w:val="single" w:sz="4" w:space="0" w:color="auto"/>
              <w:right w:val="single" w:sz="4" w:space="0" w:color="auto"/>
            </w:tcBorders>
            <w:shd w:val="clear" w:color="auto" w:fill="auto"/>
            <w:noWrap/>
            <w:vAlign w:val="center"/>
            <w:hideMark/>
          </w:tcPr>
          <w:p w14:paraId="24828A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3F096F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7,16</w:t>
            </w:r>
          </w:p>
        </w:tc>
        <w:tc>
          <w:tcPr>
            <w:tcW w:w="711" w:type="dxa"/>
            <w:tcBorders>
              <w:top w:val="nil"/>
              <w:left w:val="nil"/>
              <w:bottom w:val="single" w:sz="4" w:space="0" w:color="auto"/>
              <w:right w:val="single" w:sz="4" w:space="0" w:color="auto"/>
            </w:tcBorders>
            <w:shd w:val="clear" w:color="auto" w:fill="auto"/>
            <w:noWrap/>
            <w:vAlign w:val="center"/>
            <w:hideMark/>
          </w:tcPr>
          <w:p w14:paraId="680E2B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E871DE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C7757B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96CBC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B97EE52"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E9E71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F7C6C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34B918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51C07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594,51</w:t>
            </w:r>
          </w:p>
        </w:tc>
        <w:tc>
          <w:tcPr>
            <w:tcW w:w="711" w:type="dxa"/>
            <w:tcBorders>
              <w:top w:val="nil"/>
              <w:left w:val="nil"/>
              <w:bottom w:val="single" w:sz="4" w:space="0" w:color="auto"/>
              <w:right w:val="single" w:sz="4" w:space="0" w:color="auto"/>
            </w:tcBorders>
            <w:shd w:val="clear" w:color="000000" w:fill="F2DCDB"/>
            <w:vAlign w:val="center"/>
            <w:hideMark/>
          </w:tcPr>
          <w:p w14:paraId="7F5F1A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0,25</w:t>
            </w:r>
          </w:p>
        </w:tc>
      </w:tr>
      <w:tr w:rsidR="00286820" w:rsidRPr="00286820" w14:paraId="33042E2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93C6B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03B4E8B"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E411232"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0163F0FE"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220F82B"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5DD76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C2321C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AD406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B98F3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6B02B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13,11</w:t>
            </w:r>
          </w:p>
        </w:tc>
        <w:tc>
          <w:tcPr>
            <w:tcW w:w="1505" w:type="dxa"/>
            <w:tcBorders>
              <w:top w:val="nil"/>
              <w:left w:val="nil"/>
              <w:bottom w:val="single" w:sz="4" w:space="0" w:color="auto"/>
              <w:right w:val="single" w:sz="4" w:space="0" w:color="auto"/>
            </w:tcBorders>
            <w:shd w:val="clear" w:color="auto" w:fill="auto"/>
            <w:vAlign w:val="center"/>
            <w:hideMark/>
          </w:tcPr>
          <w:p w14:paraId="1E53954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079174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22641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0AB9B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163,0</w:t>
            </w:r>
          </w:p>
        </w:tc>
        <w:tc>
          <w:tcPr>
            <w:tcW w:w="1244" w:type="dxa"/>
            <w:tcBorders>
              <w:top w:val="nil"/>
              <w:left w:val="nil"/>
              <w:bottom w:val="single" w:sz="4" w:space="0" w:color="auto"/>
              <w:right w:val="single" w:sz="4" w:space="0" w:color="auto"/>
            </w:tcBorders>
            <w:shd w:val="clear" w:color="auto" w:fill="auto"/>
            <w:noWrap/>
            <w:vAlign w:val="center"/>
            <w:hideMark/>
          </w:tcPr>
          <w:p w14:paraId="12775D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0847DF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1355,60</w:t>
            </w:r>
          </w:p>
        </w:tc>
        <w:tc>
          <w:tcPr>
            <w:tcW w:w="711" w:type="dxa"/>
            <w:tcBorders>
              <w:top w:val="nil"/>
              <w:left w:val="nil"/>
              <w:bottom w:val="single" w:sz="4" w:space="0" w:color="auto"/>
              <w:right w:val="single" w:sz="4" w:space="0" w:color="auto"/>
            </w:tcBorders>
            <w:shd w:val="clear" w:color="auto" w:fill="auto"/>
            <w:noWrap/>
            <w:vAlign w:val="center"/>
            <w:hideMark/>
          </w:tcPr>
          <w:p w14:paraId="48557D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446DF4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B8424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13,12</w:t>
            </w:r>
          </w:p>
        </w:tc>
        <w:tc>
          <w:tcPr>
            <w:tcW w:w="1505" w:type="dxa"/>
            <w:tcBorders>
              <w:top w:val="nil"/>
              <w:left w:val="nil"/>
              <w:bottom w:val="single" w:sz="4" w:space="0" w:color="auto"/>
              <w:right w:val="single" w:sz="4" w:space="0" w:color="auto"/>
            </w:tcBorders>
            <w:shd w:val="clear" w:color="auto" w:fill="auto"/>
            <w:vAlign w:val="center"/>
            <w:hideMark/>
          </w:tcPr>
          <w:p w14:paraId="7ED30C4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18A2D0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CED17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EADE2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28,0</w:t>
            </w:r>
          </w:p>
        </w:tc>
        <w:tc>
          <w:tcPr>
            <w:tcW w:w="1244" w:type="dxa"/>
            <w:tcBorders>
              <w:top w:val="nil"/>
              <w:left w:val="nil"/>
              <w:bottom w:val="single" w:sz="4" w:space="0" w:color="auto"/>
              <w:right w:val="single" w:sz="4" w:space="0" w:color="auto"/>
            </w:tcBorders>
            <w:shd w:val="clear" w:color="auto" w:fill="auto"/>
            <w:noWrap/>
            <w:vAlign w:val="center"/>
            <w:hideMark/>
          </w:tcPr>
          <w:p w14:paraId="0FE4ADF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52F364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19,89</w:t>
            </w:r>
          </w:p>
        </w:tc>
        <w:tc>
          <w:tcPr>
            <w:tcW w:w="711" w:type="dxa"/>
            <w:tcBorders>
              <w:top w:val="nil"/>
              <w:left w:val="nil"/>
              <w:bottom w:val="single" w:sz="4" w:space="0" w:color="auto"/>
              <w:right w:val="single" w:sz="4" w:space="0" w:color="auto"/>
            </w:tcBorders>
            <w:shd w:val="clear" w:color="auto" w:fill="auto"/>
            <w:noWrap/>
            <w:vAlign w:val="center"/>
            <w:hideMark/>
          </w:tcPr>
          <w:p w14:paraId="5E5595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965B09F"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F00A1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13,13</w:t>
            </w:r>
          </w:p>
        </w:tc>
        <w:tc>
          <w:tcPr>
            <w:tcW w:w="1505" w:type="dxa"/>
            <w:tcBorders>
              <w:top w:val="nil"/>
              <w:left w:val="nil"/>
              <w:bottom w:val="single" w:sz="4" w:space="0" w:color="auto"/>
              <w:right w:val="single" w:sz="4" w:space="0" w:color="auto"/>
            </w:tcBorders>
            <w:shd w:val="clear" w:color="auto" w:fill="auto"/>
            <w:vAlign w:val="center"/>
            <w:hideMark/>
          </w:tcPr>
          <w:p w14:paraId="7CC0251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725CC70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C4CAE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54BE77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0,163</w:t>
            </w:r>
          </w:p>
        </w:tc>
        <w:tc>
          <w:tcPr>
            <w:tcW w:w="1244" w:type="dxa"/>
            <w:tcBorders>
              <w:top w:val="nil"/>
              <w:left w:val="nil"/>
              <w:bottom w:val="single" w:sz="4" w:space="0" w:color="auto"/>
              <w:right w:val="single" w:sz="4" w:space="0" w:color="auto"/>
            </w:tcBorders>
            <w:shd w:val="clear" w:color="auto" w:fill="auto"/>
            <w:noWrap/>
            <w:vAlign w:val="center"/>
            <w:hideMark/>
          </w:tcPr>
          <w:p w14:paraId="29EDD6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24575D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54,81</w:t>
            </w:r>
          </w:p>
        </w:tc>
        <w:tc>
          <w:tcPr>
            <w:tcW w:w="711" w:type="dxa"/>
            <w:tcBorders>
              <w:top w:val="nil"/>
              <w:left w:val="nil"/>
              <w:bottom w:val="single" w:sz="4" w:space="0" w:color="auto"/>
              <w:right w:val="single" w:sz="4" w:space="0" w:color="auto"/>
            </w:tcBorders>
            <w:shd w:val="clear" w:color="auto" w:fill="auto"/>
            <w:noWrap/>
            <w:vAlign w:val="center"/>
            <w:hideMark/>
          </w:tcPr>
          <w:p w14:paraId="46B1AD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FD0E7F"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D35961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BCC7B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EAC9FB8"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F784B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4EECE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875D1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B037CD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1430,31</w:t>
            </w:r>
          </w:p>
        </w:tc>
        <w:tc>
          <w:tcPr>
            <w:tcW w:w="711" w:type="dxa"/>
            <w:tcBorders>
              <w:top w:val="nil"/>
              <w:left w:val="nil"/>
              <w:bottom w:val="single" w:sz="4" w:space="0" w:color="auto"/>
              <w:right w:val="single" w:sz="4" w:space="0" w:color="auto"/>
            </w:tcBorders>
            <w:shd w:val="clear" w:color="000000" w:fill="F2DCDB"/>
            <w:vAlign w:val="center"/>
            <w:hideMark/>
          </w:tcPr>
          <w:p w14:paraId="0FD914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0,60</w:t>
            </w:r>
          </w:p>
        </w:tc>
      </w:tr>
      <w:tr w:rsidR="00286820" w:rsidRPr="00F42521" w14:paraId="6ABA25BE"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21D9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59B586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39AA4E2"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ԱԴՀ-1,2, ԳԴՀ-1-3,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=1,17-1,27</w:t>
            </w:r>
          </w:p>
        </w:tc>
        <w:tc>
          <w:tcPr>
            <w:tcW w:w="1192" w:type="dxa"/>
            <w:tcBorders>
              <w:top w:val="nil"/>
              <w:left w:val="nil"/>
              <w:bottom w:val="single" w:sz="4" w:space="0" w:color="auto"/>
              <w:right w:val="single" w:sz="4" w:space="0" w:color="auto"/>
            </w:tcBorders>
            <w:shd w:val="clear" w:color="auto" w:fill="auto"/>
            <w:vAlign w:val="center"/>
            <w:hideMark/>
          </w:tcPr>
          <w:p w14:paraId="7EB440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41D41E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1753A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960203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7C139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AAF5AD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46DA0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13,14</w:t>
            </w:r>
          </w:p>
        </w:tc>
        <w:tc>
          <w:tcPr>
            <w:tcW w:w="1505" w:type="dxa"/>
            <w:tcBorders>
              <w:top w:val="nil"/>
              <w:left w:val="nil"/>
              <w:bottom w:val="single" w:sz="4" w:space="0" w:color="auto"/>
              <w:right w:val="single" w:sz="4" w:space="0" w:color="auto"/>
            </w:tcBorders>
            <w:shd w:val="clear" w:color="auto" w:fill="auto"/>
            <w:vAlign w:val="center"/>
            <w:hideMark/>
          </w:tcPr>
          <w:p w14:paraId="7327A0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524BEE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5F789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4739E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w:t>
            </w:r>
          </w:p>
        </w:tc>
        <w:tc>
          <w:tcPr>
            <w:tcW w:w="1244" w:type="dxa"/>
            <w:tcBorders>
              <w:top w:val="nil"/>
              <w:left w:val="nil"/>
              <w:bottom w:val="single" w:sz="4" w:space="0" w:color="auto"/>
              <w:right w:val="single" w:sz="4" w:space="0" w:color="auto"/>
            </w:tcBorders>
            <w:shd w:val="clear" w:color="auto" w:fill="auto"/>
            <w:noWrap/>
            <w:vAlign w:val="center"/>
            <w:hideMark/>
          </w:tcPr>
          <w:p w14:paraId="2299ED5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063314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209,39</w:t>
            </w:r>
          </w:p>
        </w:tc>
        <w:tc>
          <w:tcPr>
            <w:tcW w:w="711" w:type="dxa"/>
            <w:tcBorders>
              <w:top w:val="nil"/>
              <w:left w:val="nil"/>
              <w:bottom w:val="single" w:sz="4" w:space="0" w:color="auto"/>
              <w:right w:val="single" w:sz="4" w:space="0" w:color="auto"/>
            </w:tcBorders>
            <w:shd w:val="clear" w:color="auto" w:fill="auto"/>
            <w:noWrap/>
            <w:vAlign w:val="center"/>
            <w:hideMark/>
          </w:tcPr>
          <w:p w14:paraId="70B1A9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8A8A7A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3D0BE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13,15</w:t>
            </w:r>
          </w:p>
        </w:tc>
        <w:tc>
          <w:tcPr>
            <w:tcW w:w="1505" w:type="dxa"/>
            <w:tcBorders>
              <w:top w:val="nil"/>
              <w:left w:val="nil"/>
              <w:bottom w:val="single" w:sz="4" w:space="0" w:color="auto"/>
              <w:right w:val="single" w:sz="4" w:space="0" w:color="auto"/>
            </w:tcBorders>
            <w:shd w:val="clear" w:color="auto" w:fill="auto"/>
            <w:vAlign w:val="center"/>
            <w:hideMark/>
          </w:tcPr>
          <w:p w14:paraId="14FD70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9CF26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7B14E1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B2E47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6979FA4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07843F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55,35</w:t>
            </w:r>
          </w:p>
        </w:tc>
        <w:tc>
          <w:tcPr>
            <w:tcW w:w="711" w:type="dxa"/>
            <w:tcBorders>
              <w:top w:val="nil"/>
              <w:left w:val="nil"/>
              <w:bottom w:val="single" w:sz="4" w:space="0" w:color="auto"/>
              <w:right w:val="single" w:sz="4" w:space="0" w:color="auto"/>
            </w:tcBorders>
            <w:shd w:val="clear" w:color="auto" w:fill="auto"/>
            <w:noWrap/>
            <w:vAlign w:val="center"/>
            <w:hideMark/>
          </w:tcPr>
          <w:p w14:paraId="7775AE3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6ABC0A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33A1E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13,16</w:t>
            </w:r>
          </w:p>
        </w:tc>
        <w:tc>
          <w:tcPr>
            <w:tcW w:w="1505" w:type="dxa"/>
            <w:tcBorders>
              <w:top w:val="nil"/>
              <w:left w:val="nil"/>
              <w:bottom w:val="single" w:sz="4" w:space="0" w:color="auto"/>
              <w:right w:val="single" w:sz="4" w:space="0" w:color="auto"/>
            </w:tcBorders>
            <w:shd w:val="clear" w:color="auto" w:fill="auto"/>
            <w:vAlign w:val="center"/>
            <w:hideMark/>
          </w:tcPr>
          <w:p w14:paraId="4CD61F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D7838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1827F6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02F1B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2,34</w:t>
            </w:r>
          </w:p>
        </w:tc>
        <w:tc>
          <w:tcPr>
            <w:tcW w:w="1244" w:type="dxa"/>
            <w:tcBorders>
              <w:top w:val="nil"/>
              <w:left w:val="nil"/>
              <w:bottom w:val="single" w:sz="4" w:space="0" w:color="auto"/>
              <w:right w:val="single" w:sz="4" w:space="0" w:color="auto"/>
            </w:tcBorders>
            <w:shd w:val="clear" w:color="auto" w:fill="auto"/>
            <w:noWrap/>
            <w:vAlign w:val="center"/>
            <w:hideMark/>
          </w:tcPr>
          <w:p w14:paraId="3A3AD5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7E2300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98,47</w:t>
            </w:r>
          </w:p>
        </w:tc>
        <w:tc>
          <w:tcPr>
            <w:tcW w:w="711" w:type="dxa"/>
            <w:tcBorders>
              <w:top w:val="nil"/>
              <w:left w:val="nil"/>
              <w:bottom w:val="single" w:sz="4" w:space="0" w:color="auto"/>
              <w:right w:val="single" w:sz="4" w:space="0" w:color="auto"/>
            </w:tcBorders>
            <w:shd w:val="clear" w:color="auto" w:fill="auto"/>
            <w:noWrap/>
            <w:vAlign w:val="center"/>
            <w:hideMark/>
          </w:tcPr>
          <w:p w14:paraId="1FDB99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7363C6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09C3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13,17</w:t>
            </w:r>
          </w:p>
        </w:tc>
        <w:tc>
          <w:tcPr>
            <w:tcW w:w="1505" w:type="dxa"/>
            <w:tcBorders>
              <w:top w:val="nil"/>
              <w:left w:val="nil"/>
              <w:bottom w:val="single" w:sz="4" w:space="0" w:color="auto"/>
              <w:right w:val="single" w:sz="4" w:space="0" w:color="auto"/>
            </w:tcBorders>
            <w:shd w:val="clear" w:color="auto" w:fill="auto"/>
            <w:vAlign w:val="center"/>
            <w:hideMark/>
          </w:tcPr>
          <w:p w14:paraId="7F9F8A4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688BD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6D608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C04B3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1B6D4A4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4AC6CD7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148,09</w:t>
            </w:r>
          </w:p>
        </w:tc>
        <w:tc>
          <w:tcPr>
            <w:tcW w:w="711" w:type="dxa"/>
            <w:tcBorders>
              <w:top w:val="nil"/>
              <w:left w:val="nil"/>
              <w:bottom w:val="single" w:sz="4" w:space="0" w:color="auto"/>
              <w:right w:val="single" w:sz="4" w:space="0" w:color="auto"/>
            </w:tcBorders>
            <w:shd w:val="clear" w:color="auto" w:fill="auto"/>
            <w:noWrap/>
            <w:vAlign w:val="center"/>
            <w:hideMark/>
          </w:tcPr>
          <w:p w14:paraId="47C477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27811C5"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B76E2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13,18</w:t>
            </w:r>
          </w:p>
        </w:tc>
        <w:tc>
          <w:tcPr>
            <w:tcW w:w="1505" w:type="dxa"/>
            <w:tcBorders>
              <w:top w:val="nil"/>
              <w:left w:val="nil"/>
              <w:bottom w:val="single" w:sz="4" w:space="0" w:color="auto"/>
              <w:right w:val="single" w:sz="4" w:space="0" w:color="auto"/>
            </w:tcBorders>
            <w:shd w:val="clear" w:color="auto" w:fill="auto"/>
            <w:vAlign w:val="center"/>
            <w:hideMark/>
          </w:tcPr>
          <w:p w14:paraId="560A370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0EE8F8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B0491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95726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5F7549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319AE3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131,64</w:t>
            </w:r>
          </w:p>
        </w:tc>
        <w:tc>
          <w:tcPr>
            <w:tcW w:w="711" w:type="dxa"/>
            <w:tcBorders>
              <w:top w:val="nil"/>
              <w:left w:val="nil"/>
              <w:bottom w:val="single" w:sz="4" w:space="0" w:color="auto"/>
              <w:right w:val="single" w:sz="4" w:space="0" w:color="auto"/>
            </w:tcBorders>
            <w:shd w:val="clear" w:color="auto" w:fill="auto"/>
            <w:noWrap/>
            <w:vAlign w:val="center"/>
            <w:hideMark/>
          </w:tcPr>
          <w:p w14:paraId="1E0CF7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FA464C6"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4EB9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13,19</w:t>
            </w:r>
          </w:p>
        </w:tc>
        <w:tc>
          <w:tcPr>
            <w:tcW w:w="1505" w:type="dxa"/>
            <w:tcBorders>
              <w:top w:val="nil"/>
              <w:left w:val="nil"/>
              <w:bottom w:val="single" w:sz="4" w:space="0" w:color="auto"/>
              <w:right w:val="single" w:sz="4" w:space="0" w:color="auto"/>
            </w:tcBorders>
            <w:shd w:val="clear" w:color="auto" w:fill="auto"/>
            <w:vAlign w:val="center"/>
            <w:hideMark/>
          </w:tcPr>
          <w:p w14:paraId="7E38553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229D26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978DB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C851A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3943D60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7A75DA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614,94</w:t>
            </w:r>
          </w:p>
        </w:tc>
        <w:tc>
          <w:tcPr>
            <w:tcW w:w="711" w:type="dxa"/>
            <w:tcBorders>
              <w:top w:val="nil"/>
              <w:left w:val="nil"/>
              <w:bottom w:val="single" w:sz="4" w:space="0" w:color="auto"/>
              <w:right w:val="single" w:sz="4" w:space="0" w:color="auto"/>
            </w:tcBorders>
            <w:shd w:val="clear" w:color="auto" w:fill="auto"/>
            <w:noWrap/>
            <w:vAlign w:val="center"/>
            <w:hideMark/>
          </w:tcPr>
          <w:p w14:paraId="164492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84D975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BAEE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13,20</w:t>
            </w:r>
          </w:p>
        </w:tc>
        <w:tc>
          <w:tcPr>
            <w:tcW w:w="1505" w:type="dxa"/>
            <w:tcBorders>
              <w:top w:val="nil"/>
              <w:left w:val="nil"/>
              <w:bottom w:val="single" w:sz="4" w:space="0" w:color="auto"/>
              <w:right w:val="single" w:sz="4" w:space="0" w:color="auto"/>
            </w:tcBorders>
            <w:shd w:val="clear" w:color="auto" w:fill="auto"/>
            <w:vAlign w:val="center"/>
            <w:hideMark/>
          </w:tcPr>
          <w:p w14:paraId="5E5D68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407B8D4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EE72C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5A764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0,03</w:t>
            </w:r>
          </w:p>
        </w:tc>
        <w:tc>
          <w:tcPr>
            <w:tcW w:w="1244" w:type="dxa"/>
            <w:tcBorders>
              <w:top w:val="nil"/>
              <w:left w:val="nil"/>
              <w:bottom w:val="single" w:sz="4" w:space="0" w:color="auto"/>
              <w:right w:val="single" w:sz="4" w:space="0" w:color="auto"/>
            </w:tcBorders>
            <w:shd w:val="clear" w:color="auto" w:fill="auto"/>
            <w:noWrap/>
            <w:vAlign w:val="center"/>
            <w:hideMark/>
          </w:tcPr>
          <w:p w14:paraId="61D0A1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1BCF47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21,36</w:t>
            </w:r>
          </w:p>
        </w:tc>
        <w:tc>
          <w:tcPr>
            <w:tcW w:w="711" w:type="dxa"/>
            <w:tcBorders>
              <w:top w:val="nil"/>
              <w:left w:val="nil"/>
              <w:bottom w:val="single" w:sz="4" w:space="0" w:color="auto"/>
              <w:right w:val="single" w:sz="4" w:space="0" w:color="auto"/>
            </w:tcBorders>
            <w:shd w:val="clear" w:color="auto" w:fill="auto"/>
            <w:noWrap/>
            <w:vAlign w:val="center"/>
            <w:hideMark/>
          </w:tcPr>
          <w:p w14:paraId="79EDF14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EDC65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B2E18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13,21</w:t>
            </w:r>
          </w:p>
        </w:tc>
        <w:tc>
          <w:tcPr>
            <w:tcW w:w="1505" w:type="dxa"/>
            <w:tcBorders>
              <w:top w:val="nil"/>
              <w:left w:val="nil"/>
              <w:bottom w:val="single" w:sz="4" w:space="0" w:color="auto"/>
              <w:right w:val="single" w:sz="4" w:space="0" w:color="auto"/>
            </w:tcBorders>
            <w:shd w:val="clear" w:color="auto" w:fill="auto"/>
            <w:vAlign w:val="center"/>
            <w:hideMark/>
          </w:tcPr>
          <w:p w14:paraId="5083EA5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6FC1D8B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7AA36E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AC28B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21,3</w:t>
            </w:r>
          </w:p>
        </w:tc>
        <w:tc>
          <w:tcPr>
            <w:tcW w:w="1244" w:type="dxa"/>
            <w:tcBorders>
              <w:top w:val="nil"/>
              <w:left w:val="nil"/>
              <w:bottom w:val="single" w:sz="4" w:space="0" w:color="auto"/>
              <w:right w:val="single" w:sz="4" w:space="0" w:color="auto"/>
            </w:tcBorders>
            <w:shd w:val="clear" w:color="auto" w:fill="auto"/>
            <w:noWrap/>
            <w:vAlign w:val="center"/>
            <w:hideMark/>
          </w:tcPr>
          <w:p w14:paraId="4480846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116559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23,55</w:t>
            </w:r>
          </w:p>
        </w:tc>
        <w:tc>
          <w:tcPr>
            <w:tcW w:w="711" w:type="dxa"/>
            <w:tcBorders>
              <w:top w:val="nil"/>
              <w:left w:val="nil"/>
              <w:bottom w:val="single" w:sz="4" w:space="0" w:color="auto"/>
              <w:right w:val="single" w:sz="4" w:space="0" w:color="auto"/>
            </w:tcBorders>
            <w:shd w:val="clear" w:color="auto" w:fill="auto"/>
            <w:noWrap/>
            <w:vAlign w:val="center"/>
            <w:hideMark/>
          </w:tcPr>
          <w:p w14:paraId="783713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B7722E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DE303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13,22</w:t>
            </w:r>
          </w:p>
        </w:tc>
        <w:tc>
          <w:tcPr>
            <w:tcW w:w="1505" w:type="dxa"/>
            <w:tcBorders>
              <w:top w:val="nil"/>
              <w:left w:val="nil"/>
              <w:bottom w:val="single" w:sz="4" w:space="0" w:color="auto"/>
              <w:right w:val="single" w:sz="4" w:space="0" w:color="auto"/>
            </w:tcBorders>
            <w:shd w:val="clear" w:color="auto" w:fill="auto"/>
            <w:vAlign w:val="center"/>
            <w:hideMark/>
          </w:tcPr>
          <w:p w14:paraId="7DEBEA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5E8EE48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AE298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5201C8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0,03</w:t>
            </w:r>
          </w:p>
        </w:tc>
        <w:tc>
          <w:tcPr>
            <w:tcW w:w="1244" w:type="dxa"/>
            <w:tcBorders>
              <w:top w:val="nil"/>
              <w:left w:val="nil"/>
              <w:bottom w:val="single" w:sz="4" w:space="0" w:color="auto"/>
              <w:right w:val="single" w:sz="4" w:space="0" w:color="auto"/>
            </w:tcBorders>
            <w:shd w:val="clear" w:color="auto" w:fill="auto"/>
            <w:noWrap/>
            <w:vAlign w:val="center"/>
            <w:hideMark/>
          </w:tcPr>
          <w:p w14:paraId="297AD0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678BB34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0,40</w:t>
            </w:r>
          </w:p>
        </w:tc>
        <w:tc>
          <w:tcPr>
            <w:tcW w:w="711" w:type="dxa"/>
            <w:tcBorders>
              <w:top w:val="nil"/>
              <w:left w:val="nil"/>
              <w:bottom w:val="single" w:sz="4" w:space="0" w:color="auto"/>
              <w:right w:val="single" w:sz="4" w:space="0" w:color="auto"/>
            </w:tcBorders>
            <w:shd w:val="clear" w:color="auto" w:fill="auto"/>
            <w:noWrap/>
            <w:vAlign w:val="center"/>
            <w:hideMark/>
          </w:tcPr>
          <w:p w14:paraId="756A56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01A234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83D08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13,23</w:t>
            </w:r>
          </w:p>
        </w:tc>
        <w:tc>
          <w:tcPr>
            <w:tcW w:w="1505" w:type="dxa"/>
            <w:tcBorders>
              <w:top w:val="nil"/>
              <w:left w:val="nil"/>
              <w:bottom w:val="single" w:sz="4" w:space="0" w:color="auto"/>
              <w:right w:val="single" w:sz="4" w:space="0" w:color="auto"/>
            </w:tcBorders>
            <w:shd w:val="clear" w:color="auto" w:fill="auto"/>
            <w:vAlign w:val="center"/>
            <w:hideMark/>
          </w:tcPr>
          <w:p w14:paraId="7FE3197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4653D49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190FD5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F82AE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236641C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24F730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4,96</w:t>
            </w:r>
          </w:p>
        </w:tc>
        <w:tc>
          <w:tcPr>
            <w:tcW w:w="711" w:type="dxa"/>
            <w:tcBorders>
              <w:top w:val="nil"/>
              <w:left w:val="nil"/>
              <w:bottom w:val="single" w:sz="4" w:space="0" w:color="auto"/>
              <w:right w:val="single" w:sz="4" w:space="0" w:color="auto"/>
            </w:tcBorders>
            <w:shd w:val="clear" w:color="auto" w:fill="auto"/>
            <w:noWrap/>
            <w:vAlign w:val="center"/>
            <w:hideMark/>
          </w:tcPr>
          <w:p w14:paraId="3A0440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A2FB0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5C7BAC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A560EC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282E7DA"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30569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19C86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CF2B1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58150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1308,15</w:t>
            </w:r>
          </w:p>
        </w:tc>
        <w:tc>
          <w:tcPr>
            <w:tcW w:w="711" w:type="dxa"/>
            <w:tcBorders>
              <w:top w:val="nil"/>
              <w:left w:val="nil"/>
              <w:bottom w:val="single" w:sz="4" w:space="0" w:color="auto"/>
              <w:right w:val="single" w:sz="4" w:space="0" w:color="auto"/>
            </w:tcBorders>
            <w:shd w:val="clear" w:color="000000" w:fill="F2DCDB"/>
            <w:vAlign w:val="center"/>
            <w:hideMark/>
          </w:tcPr>
          <w:p w14:paraId="6D0A27B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0,55</w:t>
            </w:r>
          </w:p>
        </w:tc>
      </w:tr>
      <w:tr w:rsidR="00286820" w:rsidRPr="00286820" w14:paraId="7034312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C857AD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7C6332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39A5C0C7"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13-րդ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26E169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0884B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77BE980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65DC0F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3332,97</w:t>
            </w:r>
          </w:p>
        </w:tc>
        <w:tc>
          <w:tcPr>
            <w:tcW w:w="711" w:type="dxa"/>
            <w:tcBorders>
              <w:top w:val="nil"/>
              <w:left w:val="nil"/>
              <w:bottom w:val="single" w:sz="4" w:space="0" w:color="auto"/>
              <w:right w:val="single" w:sz="4" w:space="0" w:color="auto"/>
            </w:tcBorders>
            <w:shd w:val="clear" w:color="000000" w:fill="D8E4BC"/>
            <w:vAlign w:val="center"/>
            <w:hideMark/>
          </w:tcPr>
          <w:p w14:paraId="465CC6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1,40</w:t>
            </w:r>
          </w:p>
        </w:tc>
      </w:tr>
      <w:tr w:rsidR="00286820" w:rsidRPr="00286820" w14:paraId="71BBD27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D4FDB2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B9628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6AA15F55"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14.Կոյուղու կոլեկտոր Կ-16</w:t>
            </w:r>
          </w:p>
        </w:tc>
        <w:tc>
          <w:tcPr>
            <w:tcW w:w="1192" w:type="dxa"/>
            <w:tcBorders>
              <w:top w:val="nil"/>
              <w:left w:val="nil"/>
              <w:bottom w:val="single" w:sz="4" w:space="0" w:color="auto"/>
              <w:right w:val="single" w:sz="4" w:space="0" w:color="auto"/>
            </w:tcBorders>
            <w:shd w:val="clear" w:color="000000" w:fill="FCD5B4"/>
            <w:hideMark/>
          </w:tcPr>
          <w:p w14:paraId="4BD33E95"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0214B9E4"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02C188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66B69FF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723568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513EE79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86BD8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4521E63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088D332"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5C1B06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13D50E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F8ADEB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D8F52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E6C066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0BBB4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46CEC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w:t>
            </w:r>
          </w:p>
        </w:tc>
        <w:tc>
          <w:tcPr>
            <w:tcW w:w="1505" w:type="dxa"/>
            <w:tcBorders>
              <w:top w:val="nil"/>
              <w:left w:val="nil"/>
              <w:bottom w:val="single" w:sz="4" w:space="0" w:color="auto"/>
              <w:right w:val="single" w:sz="4" w:space="0" w:color="auto"/>
            </w:tcBorders>
            <w:shd w:val="clear" w:color="auto" w:fill="auto"/>
            <w:vAlign w:val="center"/>
            <w:hideMark/>
          </w:tcPr>
          <w:p w14:paraId="3877F3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CD0BF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F5C4F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6A9A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105,8</w:t>
            </w:r>
          </w:p>
        </w:tc>
        <w:tc>
          <w:tcPr>
            <w:tcW w:w="1244" w:type="dxa"/>
            <w:tcBorders>
              <w:top w:val="nil"/>
              <w:left w:val="nil"/>
              <w:bottom w:val="single" w:sz="4" w:space="0" w:color="auto"/>
              <w:right w:val="single" w:sz="4" w:space="0" w:color="auto"/>
            </w:tcBorders>
            <w:shd w:val="clear" w:color="auto" w:fill="auto"/>
            <w:noWrap/>
            <w:vAlign w:val="center"/>
            <w:hideMark/>
          </w:tcPr>
          <w:p w14:paraId="1BA334F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5F33B3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64,53</w:t>
            </w:r>
          </w:p>
        </w:tc>
        <w:tc>
          <w:tcPr>
            <w:tcW w:w="711" w:type="dxa"/>
            <w:tcBorders>
              <w:top w:val="nil"/>
              <w:left w:val="nil"/>
              <w:bottom w:val="single" w:sz="4" w:space="0" w:color="auto"/>
              <w:right w:val="single" w:sz="4" w:space="0" w:color="auto"/>
            </w:tcBorders>
            <w:shd w:val="clear" w:color="auto" w:fill="auto"/>
            <w:noWrap/>
            <w:vAlign w:val="center"/>
            <w:hideMark/>
          </w:tcPr>
          <w:p w14:paraId="5D73A8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44CA92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1C8CE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w:t>
            </w:r>
          </w:p>
        </w:tc>
        <w:tc>
          <w:tcPr>
            <w:tcW w:w="1505" w:type="dxa"/>
            <w:tcBorders>
              <w:top w:val="nil"/>
              <w:left w:val="nil"/>
              <w:bottom w:val="single" w:sz="4" w:space="0" w:color="auto"/>
              <w:right w:val="single" w:sz="4" w:space="0" w:color="auto"/>
            </w:tcBorders>
            <w:shd w:val="clear" w:color="auto" w:fill="auto"/>
            <w:vAlign w:val="center"/>
            <w:hideMark/>
          </w:tcPr>
          <w:p w14:paraId="6C573CC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1-53</w:t>
            </w:r>
          </w:p>
        </w:tc>
        <w:tc>
          <w:tcPr>
            <w:tcW w:w="3115" w:type="dxa"/>
            <w:tcBorders>
              <w:top w:val="nil"/>
              <w:left w:val="nil"/>
              <w:bottom w:val="single" w:sz="4" w:space="0" w:color="auto"/>
              <w:right w:val="single" w:sz="4" w:space="0" w:color="auto"/>
            </w:tcBorders>
            <w:shd w:val="clear" w:color="auto" w:fill="auto"/>
            <w:vAlign w:val="center"/>
            <w:hideMark/>
          </w:tcPr>
          <w:p w14:paraId="69C3B8F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49AF2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748C4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478,1</w:t>
            </w:r>
          </w:p>
        </w:tc>
        <w:tc>
          <w:tcPr>
            <w:tcW w:w="1244" w:type="dxa"/>
            <w:tcBorders>
              <w:top w:val="nil"/>
              <w:left w:val="nil"/>
              <w:bottom w:val="single" w:sz="4" w:space="0" w:color="auto"/>
              <w:right w:val="single" w:sz="4" w:space="0" w:color="auto"/>
            </w:tcBorders>
            <w:shd w:val="clear" w:color="auto" w:fill="auto"/>
            <w:noWrap/>
            <w:vAlign w:val="center"/>
            <w:hideMark/>
          </w:tcPr>
          <w:p w14:paraId="5DBA23A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0,762</w:t>
            </w:r>
          </w:p>
        </w:tc>
        <w:tc>
          <w:tcPr>
            <w:tcW w:w="1395" w:type="dxa"/>
            <w:tcBorders>
              <w:top w:val="nil"/>
              <w:left w:val="nil"/>
              <w:bottom w:val="single" w:sz="4" w:space="0" w:color="auto"/>
              <w:right w:val="single" w:sz="4" w:space="0" w:color="auto"/>
            </w:tcBorders>
            <w:shd w:val="clear" w:color="auto" w:fill="auto"/>
            <w:vAlign w:val="center"/>
            <w:hideMark/>
          </w:tcPr>
          <w:p w14:paraId="48F6C6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364,39</w:t>
            </w:r>
          </w:p>
        </w:tc>
        <w:tc>
          <w:tcPr>
            <w:tcW w:w="711" w:type="dxa"/>
            <w:tcBorders>
              <w:top w:val="nil"/>
              <w:left w:val="nil"/>
              <w:bottom w:val="single" w:sz="4" w:space="0" w:color="auto"/>
              <w:right w:val="single" w:sz="4" w:space="0" w:color="auto"/>
            </w:tcBorders>
            <w:shd w:val="clear" w:color="auto" w:fill="auto"/>
            <w:noWrap/>
            <w:vAlign w:val="center"/>
            <w:hideMark/>
          </w:tcPr>
          <w:p w14:paraId="3E2F36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AF4BB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02D0A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14,3</w:t>
            </w:r>
          </w:p>
        </w:tc>
        <w:tc>
          <w:tcPr>
            <w:tcW w:w="1505" w:type="dxa"/>
            <w:tcBorders>
              <w:top w:val="nil"/>
              <w:left w:val="nil"/>
              <w:bottom w:val="single" w:sz="4" w:space="0" w:color="auto"/>
              <w:right w:val="single" w:sz="4" w:space="0" w:color="auto"/>
            </w:tcBorders>
            <w:shd w:val="clear" w:color="auto" w:fill="auto"/>
            <w:vAlign w:val="center"/>
            <w:hideMark/>
          </w:tcPr>
          <w:p w14:paraId="130C78E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6088148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F8795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F6F99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76,3</w:t>
            </w:r>
          </w:p>
        </w:tc>
        <w:tc>
          <w:tcPr>
            <w:tcW w:w="1244" w:type="dxa"/>
            <w:tcBorders>
              <w:top w:val="nil"/>
              <w:left w:val="nil"/>
              <w:bottom w:val="single" w:sz="4" w:space="0" w:color="auto"/>
              <w:right w:val="single" w:sz="4" w:space="0" w:color="auto"/>
            </w:tcBorders>
            <w:shd w:val="clear" w:color="auto" w:fill="auto"/>
            <w:noWrap/>
            <w:vAlign w:val="center"/>
            <w:hideMark/>
          </w:tcPr>
          <w:p w14:paraId="27685C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699EE6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57,41</w:t>
            </w:r>
          </w:p>
        </w:tc>
        <w:tc>
          <w:tcPr>
            <w:tcW w:w="711" w:type="dxa"/>
            <w:tcBorders>
              <w:top w:val="nil"/>
              <w:left w:val="nil"/>
              <w:bottom w:val="single" w:sz="4" w:space="0" w:color="auto"/>
              <w:right w:val="single" w:sz="4" w:space="0" w:color="auto"/>
            </w:tcBorders>
            <w:shd w:val="clear" w:color="auto" w:fill="auto"/>
            <w:noWrap/>
            <w:vAlign w:val="center"/>
            <w:hideMark/>
          </w:tcPr>
          <w:p w14:paraId="0FF186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3D5336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2F802B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14,4</w:t>
            </w:r>
          </w:p>
        </w:tc>
        <w:tc>
          <w:tcPr>
            <w:tcW w:w="1505" w:type="dxa"/>
            <w:tcBorders>
              <w:top w:val="nil"/>
              <w:left w:val="nil"/>
              <w:bottom w:val="single" w:sz="4" w:space="0" w:color="auto"/>
              <w:right w:val="single" w:sz="4" w:space="0" w:color="auto"/>
            </w:tcBorders>
            <w:shd w:val="clear" w:color="auto" w:fill="auto"/>
            <w:vAlign w:val="center"/>
            <w:hideMark/>
          </w:tcPr>
          <w:p w14:paraId="3F8D2DE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2625CC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32FD4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D02C8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245,2</w:t>
            </w:r>
          </w:p>
        </w:tc>
        <w:tc>
          <w:tcPr>
            <w:tcW w:w="1244" w:type="dxa"/>
            <w:tcBorders>
              <w:top w:val="nil"/>
              <w:left w:val="nil"/>
              <w:bottom w:val="single" w:sz="4" w:space="0" w:color="auto"/>
              <w:right w:val="single" w:sz="4" w:space="0" w:color="auto"/>
            </w:tcBorders>
            <w:shd w:val="clear" w:color="auto" w:fill="auto"/>
            <w:noWrap/>
            <w:vAlign w:val="center"/>
            <w:hideMark/>
          </w:tcPr>
          <w:p w14:paraId="5ED20FF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BBC60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247,07</w:t>
            </w:r>
          </w:p>
        </w:tc>
        <w:tc>
          <w:tcPr>
            <w:tcW w:w="711" w:type="dxa"/>
            <w:tcBorders>
              <w:top w:val="nil"/>
              <w:left w:val="nil"/>
              <w:bottom w:val="single" w:sz="4" w:space="0" w:color="auto"/>
              <w:right w:val="single" w:sz="4" w:space="0" w:color="auto"/>
            </w:tcBorders>
            <w:shd w:val="clear" w:color="auto" w:fill="auto"/>
            <w:noWrap/>
            <w:vAlign w:val="center"/>
            <w:hideMark/>
          </w:tcPr>
          <w:p w14:paraId="44BD0E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8B6C2E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20ED1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14,5</w:t>
            </w:r>
          </w:p>
        </w:tc>
        <w:tc>
          <w:tcPr>
            <w:tcW w:w="1505" w:type="dxa"/>
            <w:tcBorders>
              <w:top w:val="nil"/>
              <w:left w:val="nil"/>
              <w:bottom w:val="single" w:sz="4" w:space="0" w:color="auto"/>
              <w:right w:val="single" w:sz="4" w:space="0" w:color="auto"/>
            </w:tcBorders>
            <w:shd w:val="clear" w:color="auto" w:fill="auto"/>
            <w:vAlign w:val="center"/>
            <w:hideMark/>
          </w:tcPr>
          <w:p w14:paraId="1B33CDC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2D69A63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4919F6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4031B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3,3</w:t>
            </w:r>
          </w:p>
        </w:tc>
        <w:tc>
          <w:tcPr>
            <w:tcW w:w="1244" w:type="dxa"/>
            <w:tcBorders>
              <w:top w:val="nil"/>
              <w:left w:val="nil"/>
              <w:bottom w:val="single" w:sz="4" w:space="0" w:color="auto"/>
              <w:right w:val="single" w:sz="4" w:space="0" w:color="auto"/>
            </w:tcBorders>
            <w:shd w:val="clear" w:color="auto" w:fill="auto"/>
            <w:noWrap/>
            <w:vAlign w:val="center"/>
            <w:hideMark/>
          </w:tcPr>
          <w:p w14:paraId="064DCDC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71DC2A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19,66</w:t>
            </w:r>
          </w:p>
        </w:tc>
        <w:tc>
          <w:tcPr>
            <w:tcW w:w="711" w:type="dxa"/>
            <w:tcBorders>
              <w:top w:val="nil"/>
              <w:left w:val="nil"/>
              <w:bottom w:val="single" w:sz="4" w:space="0" w:color="auto"/>
              <w:right w:val="single" w:sz="4" w:space="0" w:color="auto"/>
            </w:tcBorders>
            <w:shd w:val="clear" w:color="auto" w:fill="auto"/>
            <w:noWrap/>
            <w:vAlign w:val="center"/>
            <w:hideMark/>
          </w:tcPr>
          <w:p w14:paraId="265291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AF5537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60737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14,6</w:t>
            </w:r>
          </w:p>
        </w:tc>
        <w:tc>
          <w:tcPr>
            <w:tcW w:w="1505" w:type="dxa"/>
            <w:tcBorders>
              <w:top w:val="nil"/>
              <w:left w:val="nil"/>
              <w:bottom w:val="single" w:sz="4" w:space="0" w:color="auto"/>
              <w:right w:val="single" w:sz="4" w:space="0" w:color="auto"/>
            </w:tcBorders>
            <w:shd w:val="clear" w:color="auto" w:fill="auto"/>
            <w:vAlign w:val="center"/>
            <w:hideMark/>
          </w:tcPr>
          <w:p w14:paraId="5D3A314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C8198E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2D4D3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9BDFF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651,45</w:t>
            </w:r>
          </w:p>
        </w:tc>
        <w:tc>
          <w:tcPr>
            <w:tcW w:w="1244" w:type="dxa"/>
            <w:tcBorders>
              <w:top w:val="nil"/>
              <w:left w:val="nil"/>
              <w:bottom w:val="single" w:sz="4" w:space="0" w:color="auto"/>
              <w:right w:val="single" w:sz="4" w:space="0" w:color="auto"/>
            </w:tcBorders>
            <w:shd w:val="clear" w:color="auto" w:fill="auto"/>
            <w:noWrap/>
            <w:vAlign w:val="center"/>
            <w:hideMark/>
          </w:tcPr>
          <w:p w14:paraId="790BA4A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EB88F8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128,06</w:t>
            </w:r>
          </w:p>
        </w:tc>
        <w:tc>
          <w:tcPr>
            <w:tcW w:w="711" w:type="dxa"/>
            <w:tcBorders>
              <w:top w:val="nil"/>
              <w:left w:val="nil"/>
              <w:bottom w:val="single" w:sz="4" w:space="0" w:color="auto"/>
              <w:right w:val="single" w:sz="4" w:space="0" w:color="auto"/>
            </w:tcBorders>
            <w:shd w:val="clear" w:color="auto" w:fill="auto"/>
            <w:noWrap/>
            <w:vAlign w:val="center"/>
            <w:hideMark/>
          </w:tcPr>
          <w:p w14:paraId="1968223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B5E35F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902B5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14,7</w:t>
            </w:r>
          </w:p>
        </w:tc>
        <w:tc>
          <w:tcPr>
            <w:tcW w:w="1505" w:type="dxa"/>
            <w:tcBorders>
              <w:top w:val="nil"/>
              <w:left w:val="nil"/>
              <w:bottom w:val="single" w:sz="4" w:space="0" w:color="auto"/>
              <w:right w:val="single" w:sz="4" w:space="0" w:color="auto"/>
            </w:tcBorders>
            <w:shd w:val="clear" w:color="auto" w:fill="auto"/>
            <w:vAlign w:val="center"/>
            <w:hideMark/>
          </w:tcPr>
          <w:p w14:paraId="75DB6F0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E3FA29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A4D00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723934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651,45</w:t>
            </w:r>
          </w:p>
        </w:tc>
        <w:tc>
          <w:tcPr>
            <w:tcW w:w="1244" w:type="dxa"/>
            <w:tcBorders>
              <w:top w:val="nil"/>
              <w:left w:val="nil"/>
              <w:bottom w:val="single" w:sz="4" w:space="0" w:color="auto"/>
              <w:right w:val="single" w:sz="4" w:space="0" w:color="auto"/>
            </w:tcBorders>
            <w:shd w:val="clear" w:color="auto" w:fill="auto"/>
            <w:noWrap/>
            <w:vAlign w:val="center"/>
            <w:hideMark/>
          </w:tcPr>
          <w:p w14:paraId="1AD510F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7AF879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85,37</w:t>
            </w:r>
          </w:p>
        </w:tc>
        <w:tc>
          <w:tcPr>
            <w:tcW w:w="711" w:type="dxa"/>
            <w:tcBorders>
              <w:top w:val="nil"/>
              <w:left w:val="nil"/>
              <w:bottom w:val="single" w:sz="4" w:space="0" w:color="auto"/>
              <w:right w:val="single" w:sz="4" w:space="0" w:color="auto"/>
            </w:tcBorders>
            <w:shd w:val="clear" w:color="auto" w:fill="auto"/>
            <w:noWrap/>
            <w:vAlign w:val="center"/>
            <w:hideMark/>
          </w:tcPr>
          <w:p w14:paraId="296824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E70EDA7"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848838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14,8</w:t>
            </w:r>
          </w:p>
        </w:tc>
        <w:tc>
          <w:tcPr>
            <w:tcW w:w="1505" w:type="dxa"/>
            <w:tcBorders>
              <w:top w:val="nil"/>
              <w:left w:val="nil"/>
              <w:bottom w:val="single" w:sz="4" w:space="0" w:color="auto"/>
              <w:right w:val="single" w:sz="4" w:space="0" w:color="auto"/>
            </w:tcBorders>
            <w:shd w:val="clear" w:color="auto" w:fill="auto"/>
            <w:vAlign w:val="center"/>
            <w:hideMark/>
          </w:tcPr>
          <w:p w14:paraId="60EB444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3CA787B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20EB0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8A663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37,2</w:t>
            </w:r>
          </w:p>
        </w:tc>
        <w:tc>
          <w:tcPr>
            <w:tcW w:w="1244" w:type="dxa"/>
            <w:tcBorders>
              <w:top w:val="nil"/>
              <w:left w:val="nil"/>
              <w:bottom w:val="single" w:sz="4" w:space="0" w:color="auto"/>
              <w:right w:val="single" w:sz="4" w:space="0" w:color="auto"/>
            </w:tcBorders>
            <w:shd w:val="clear" w:color="auto" w:fill="auto"/>
            <w:noWrap/>
            <w:vAlign w:val="center"/>
            <w:hideMark/>
          </w:tcPr>
          <w:p w14:paraId="7241BC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5EF2BB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255,55</w:t>
            </w:r>
          </w:p>
        </w:tc>
        <w:tc>
          <w:tcPr>
            <w:tcW w:w="711" w:type="dxa"/>
            <w:tcBorders>
              <w:top w:val="nil"/>
              <w:left w:val="nil"/>
              <w:bottom w:val="single" w:sz="4" w:space="0" w:color="auto"/>
              <w:right w:val="single" w:sz="4" w:space="0" w:color="auto"/>
            </w:tcBorders>
            <w:shd w:val="clear" w:color="auto" w:fill="auto"/>
            <w:noWrap/>
            <w:vAlign w:val="center"/>
            <w:hideMark/>
          </w:tcPr>
          <w:p w14:paraId="212047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3AD00C3"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5A04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14,9</w:t>
            </w:r>
          </w:p>
        </w:tc>
        <w:tc>
          <w:tcPr>
            <w:tcW w:w="1505" w:type="dxa"/>
            <w:tcBorders>
              <w:top w:val="nil"/>
              <w:left w:val="nil"/>
              <w:bottom w:val="single" w:sz="4" w:space="0" w:color="auto"/>
              <w:right w:val="single" w:sz="4" w:space="0" w:color="auto"/>
            </w:tcBorders>
            <w:shd w:val="clear" w:color="auto" w:fill="auto"/>
            <w:vAlign w:val="center"/>
            <w:hideMark/>
          </w:tcPr>
          <w:p w14:paraId="0174EE94"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7DF159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F02F3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F3D46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157,3</w:t>
            </w:r>
          </w:p>
        </w:tc>
        <w:tc>
          <w:tcPr>
            <w:tcW w:w="1244" w:type="dxa"/>
            <w:tcBorders>
              <w:top w:val="nil"/>
              <w:left w:val="nil"/>
              <w:bottom w:val="single" w:sz="4" w:space="0" w:color="auto"/>
              <w:right w:val="single" w:sz="4" w:space="0" w:color="auto"/>
            </w:tcBorders>
            <w:shd w:val="clear" w:color="auto" w:fill="auto"/>
            <w:noWrap/>
            <w:vAlign w:val="center"/>
            <w:hideMark/>
          </w:tcPr>
          <w:p w14:paraId="0CD271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006B6A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849,22</w:t>
            </w:r>
          </w:p>
        </w:tc>
        <w:tc>
          <w:tcPr>
            <w:tcW w:w="711" w:type="dxa"/>
            <w:tcBorders>
              <w:top w:val="nil"/>
              <w:left w:val="nil"/>
              <w:bottom w:val="single" w:sz="4" w:space="0" w:color="auto"/>
              <w:right w:val="single" w:sz="4" w:space="0" w:color="auto"/>
            </w:tcBorders>
            <w:shd w:val="clear" w:color="auto" w:fill="auto"/>
            <w:noWrap/>
            <w:vAlign w:val="center"/>
            <w:hideMark/>
          </w:tcPr>
          <w:p w14:paraId="33E357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D5E764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0306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14,10</w:t>
            </w:r>
          </w:p>
        </w:tc>
        <w:tc>
          <w:tcPr>
            <w:tcW w:w="1505" w:type="dxa"/>
            <w:tcBorders>
              <w:top w:val="nil"/>
              <w:left w:val="nil"/>
              <w:bottom w:val="single" w:sz="4" w:space="0" w:color="auto"/>
              <w:right w:val="single" w:sz="4" w:space="0" w:color="auto"/>
            </w:tcBorders>
            <w:shd w:val="clear" w:color="auto" w:fill="auto"/>
            <w:vAlign w:val="center"/>
            <w:hideMark/>
          </w:tcPr>
          <w:p w14:paraId="0214B44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6F5538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3368AF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21F6C3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587,2</w:t>
            </w:r>
          </w:p>
        </w:tc>
        <w:tc>
          <w:tcPr>
            <w:tcW w:w="1244" w:type="dxa"/>
            <w:tcBorders>
              <w:top w:val="nil"/>
              <w:left w:val="nil"/>
              <w:bottom w:val="single" w:sz="4" w:space="0" w:color="auto"/>
              <w:right w:val="single" w:sz="4" w:space="0" w:color="auto"/>
            </w:tcBorders>
            <w:shd w:val="clear" w:color="auto" w:fill="auto"/>
            <w:noWrap/>
            <w:vAlign w:val="center"/>
            <w:hideMark/>
          </w:tcPr>
          <w:p w14:paraId="1A87AF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625D330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38,68</w:t>
            </w:r>
          </w:p>
        </w:tc>
        <w:tc>
          <w:tcPr>
            <w:tcW w:w="711" w:type="dxa"/>
            <w:tcBorders>
              <w:top w:val="nil"/>
              <w:left w:val="nil"/>
              <w:bottom w:val="single" w:sz="4" w:space="0" w:color="auto"/>
              <w:right w:val="single" w:sz="4" w:space="0" w:color="auto"/>
            </w:tcBorders>
            <w:shd w:val="clear" w:color="auto" w:fill="auto"/>
            <w:noWrap/>
            <w:vAlign w:val="center"/>
            <w:hideMark/>
          </w:tcPr>
          <w:p w14:paraId="2C7C734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D6012A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BEC70A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14,11</w:t>
            </w:r>
          </w:p>
        </w:tc>
        <w:tc>
          <w:tcPr>
            <w:tcW w:w="1505" w:type="dxa"/>
            <w:tcBorders>
              <w:top w:val="nil"/>
              <w:left w:val="nil"/>
              <w:bottom w:val="single" w:sz="4" w:space="0" w:color="auto"/>
              <w:right w:val="single" w:sz="4" w:space="0" w:color="auto"/>
            </w:tcBorders>
            <w:shd w:val="clear" w:color="auto" w:fill="auto"/>
            <w:vAlign w:val="center"/>
            <w:hideMark/>
          </w:tcPr>
          <w:p w14:paraId="68ABE32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253754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56AE7E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F3C1C8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587,2</w:t>
            </w:r>
          </w:p>
        </w:tc>
        <w:tc>
          <w:tcPr>
            <w:tcW w:w="1244" w:type="dxa"/>
            <w:tcBorders>
              <w:top w:val="nil"/>
              <w:left w:val="nil"/>
              <w:bottom w:val="single" w:sz="4" w:space="0" w:color="auto"/>
              <w:right w:val="single" w:sz="4" w:space="0" w:color="auto"/>
            </w:tcBorders>
            <w:shd w:val="clear" w:color="auto" w:fill="auto"/>
            <w:noWrap/>
            <w:vAlign w:val="center"/>
            <w:hideMark/>
          </w:tcPr>
          <w:p w14:paraId="401F82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13ED5DD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47,49</w:t>
            </w:r>
          </w:p>
        </w:tc>
        <w:tc>
          <w:tcPr>
            <w:tcW w:w="711" w:type="dxa"/>
            <w:tcBorders>
              <w:top w:val="nil"/>
              <w:left w:val="nil"/>
              <w:bottom w:val="single" w:sz="4" w:space="0" w:color="auto"/>
              <w:right w:val="single" w:sz="4" w:space="0" w:color="auto"/>
            </w:tcBorders>
            <w:shd w:val="clear" w:color="auto" w:fill="auto"/>
            <w:noWrap/>
            <w:vAlign w:val="center"/>
            <w:hideMark/>
          </w:tcPr>
          <w:p w14:paraId="1435C1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573070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B8614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14,12</w:t>
            </w:r>
          </w:p>
        </w:tc>
        <w:tc>
          <w:tcPr>
            <w:tcW w:w="1505" w:type="dxa"/>
            <w:tcBorders>
              <w:top w:val="nil"/>
              <w:left w:val="nil"/>
              <w:bottom w:val="single" w:sz="4" w:space="0" w:color="auto"/>
              <w:right w:val="single" w:sz="4" w:space="0" w:color="auto"/>
            </w:tcBorders>
            <w:shd w:val="clear" w:color="auto" w:fill="auto"/>
            <w:vAlign w:val="center"/>
            <w:hideMark/>
          </w:tcPr>
          <w:p w14:paraId="51793EC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336B466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57857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4B616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321,5</w:t>
            </w:r>
          </w:p>
        </w:tc>
        <w:tc>
          <w:tcPr>
            <w:tcW w:w="1244" w:type="dxa"/>
            <w:tcBorders>
              <w:top w:val="nil"/>
              <w:left w:val="nil"/>
              <w:bottom w:val="single" w:sz="4" w:space="0" w:color="auto"/>
              <w:right w:val="single" w:sz="4" w:space="0" w:color="auto"/>
            </w:tcBorders>
            <w:shd w:val="clear" w:color="auto" w:fill="auto"/>
            <w:noWrap/>
            <w:vAlign w:val="center"/>
            <w:hideMark/>
          </w:tcPr>
          <w:p w14:paraId="3887E1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4FF0BBF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30,16</w:t>
            </w:r>
          </w:p>
        </w:tc>
        <w:tc>
          <w:tcPr>
            <w:tcW w:w="711" w:type="dxa"/>
            <w:tcBorders>
              <w:top w:val="nil"/>
              <w:left w:val="nil"/>
              <w:bottom w:val="single" w:sz="4" w:space="0" w:color="auto"/>
              <w:right w:val="single" w:sz="4" w:space="0" w:color="auto"/>
            </w:tcBorders>
            <w:shd w:val="clear" w:color="auto" w:fill="auto"/>
            <w:noWrap/>
            <w:vAlign w:val="center"/>
            <w:hideMark/>
          </w:tcPr>
          <w:p w14:paraId="6166F2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6708D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8E247A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BE49C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C50EC1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77F06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F2661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E655D2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1B374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2187,60</w:t>
            </w:r>
          </w:p>
        </w:tc>
        <w:tc>
          <w:tcPr>
            <w:tcW w:w="711" w:type="dxa"/>
            <w:tcBorders>
              <w:top w:val="nil"/>
              <w:left w:val="nil"/>
              <w:bottom w:val="single" w:sz="4" w:space="0" w:color="auto"/>
              <w:right w:val="single" w:sz="4" w:space="0" w:color="auto"/>
            </w:tcBorders>
            <w:shd w:val="clear" w:color="000000" w:fill="F2DCDB"/>
            <w:vAlign w:val="center"/>
            <w:hideMark/>
          </w:tcPr>
          <w:p w14:paraId="7C8B98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0,92</w:t>
            </w:r>
          </w:p>
        </w:tc>
      </w:tr>
      <w:tr w:rsidR="00286820" w:rsidRPr="00286820" w14:paraId="357B055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CB41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1940F78"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8223DCC"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4A96E5C"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2FBA28E"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A97E10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FA183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249D4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657B26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B894B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14,13</w:t>
            </w:r>
          </w:p>
        </w:tc>
        <w:tc>
          <w:tcPr>
            <w:tcW w:w="1505" w:type="dxa"/>
            <w:tcBorders>
              <w:top w:val="nil"/>
              <w:left w:val="nil"/>
              <w:bottom w:val="single" w:sz="4" w:space="0" w:color="auto"/>
              <w:right w:val="single" w:sz="4" w:space="0" w:color="auto"/>
            </w:tcBorders>
            <w:shd w:val="clear" w:color="auto" w:fill="auto"/>
            <w:vAlign w:val="center"/>
            <w:hideMark/>
          </w:tcPr>
          <w:p w14:paraId="6D2DC5D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100BEF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4F0AB7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FEFC3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513,0</w:t>
            </w:r>
          </w:p>
        </w:tc>
        <w:tc>
          <w:tcPr>
            <w:tcW w:w="1244" w:type="dxa"/>
            <w:tcBorders>
              <w:top w:val="nil"/>
              <w:left w:val="nil"/>
              <w:bottom w:val="single" w:sz="4" w:space="0" w:color="auto"/>
              <w:right w:val="single" w:sz="4" w:space="0" w:color="auto"/>
            </w:tcBorders>
            <w:shd w:val="clear" w:color="auto" w:fill="auto"/>
            <w:noWrap/>
            <w:vAlign w:val="center"/>
            <w:hideMark/>
          </w:tcPr>
          <w:p w14:paraId="7C1913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690BCF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4266,41</w:t>
            </w:r>
          </w:p>
        </w:tc>
        <w:tc>
          <w:tcPr>
            <w:tcW w:w="711" w:type="dxa"/>
            <w:tcBorders>
              <w:top w:val="nil"/>
              <w:left w:val="nil"/>
              <w:bottom w:val="single" w:sz="4" w:space="0" w:color="auto"/>
              <w:right w:val="single" w:sz="4" w:space="0" w:color="auto"/>
            </w:tcBorders>
            <w:shd w:val="clear" w:color="auto" w:fill="auto"/>
            <w:noWrap/>
            <w:vAlign w:val="center"/>
            <w:hideMark/>
          </w:tcPr>
          <w:p w14:paraId="052778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910AB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6324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14,14</w:t>
            </w:r>
          </w:p>
        </w:tc>
        <w:tc>
          <w:tcPr>
            <w:tcW w:w="1505" w:type="dxa"/>
            <w:tcBorders>
              <w:top w:val="nil"/>
              <w:left w:val="nil"/>
              <w:bottom w:val="single" w:sz="4" w:space="0" w:color="auto"/>
              <w:right w:val="single" w:sz="4" w:space="0" w:color="auto"/>
            </w:tcBorders>
            <w:shd w:val="clear" w:color="auto" w:fill="auto"/>
            <w:vAlign w:val="center"/>
            <w:hideMark/>
          </w:tcPr>
          <w:p w14:paraId="5F80215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18B773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E6A7C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63D31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86,0</w:t>
            </w:r>
          </w:p>
        </w:tc>
        <w:tc>
          <w:tcPr>
            <w:tcW w:w="1244" w:type="dxa"/>
            <w:tcBorders>
              <w:top w:val="nil"/>
              <w:left w:val="nil"/>
              <w:bottom w:val="single" w:sz="4" w:space="0" w:color="auto"/>
              <w:right w:val="single" w:sz="4" w:space="0" w:color="auto"/>
            </w:tcBorders>
            <w:shd w:val="clear" w:color="auto" w:fill="auto"/>
            <w:noWrap/>
            <w:vAlign w:val="center"/>
            <w:hideMark/>
          </w:tcPr>
          <w:p w14:paraId="74AFD13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17FA1F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61,11</w:t>
            </w:r>
          </w:p>
        </w:tc>
        <w:tc>
          <w:tcPr>
            <w:tcW w:w="711" w:type="dxa"/>
            <w:tcBorders>
              <w:top w:val="nil"/>
              <w:left w:val="nil"/>
              <w:bottom w:val="single" w:sz="4" w:space="0" w:color="auto"/>
              <w:right w:val="single" w:sz="4" w:space="0" w:color="auto"/>
            </w:tcBorders>
            <w:shd w:val="clear" w:color="auto" w:fill="auto"/>
            <w:noWrap/>
            <w:vAlign w:val="center"/>
            <w:hideMark/>
          </w:tcPr>
          <w:p w14:paraId="7199EF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C656D9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553C3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14,15</w:t>
            </w:r>
          </w:p>
        </w:tc>
        <w:tc>
          <w:tcPr>
            <w:tcW w:w="1505" w:type="dxa"/>
            <w:tcBorders>
              <w:top w:val="nil"/>
              <w:left w:val="nil"/>
              <w:bottom w:val="single" w:sz="4" w:space="0" w:color="auto"/>
              <w:right w:val="single" w:sz="4" w:space="0" w:color="auto"/>
            </w:tcBorders>
            <w:shd w:val="clear" w:color="auto" w:fill="auto"/>
            <w:vAlign w:val="center"/>
            <w:hideMark/>
          </w:tcPr>
          <w:p w14:paraId="3CF4D29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1740C4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w:t>
            </w:r>
            <w:r w:rsidRPr="00286820">
              <w:rPr>
                <w:rFonts w:ascii="Sylfaen" w:hAnsi="Sylfaen" w:cs="Arial"/>
                <w:sz w:val="22"/>
                <w:szCs w:val="22"/>
                <w:lang w:val="ru-RU" w:eastAsia="ru-RU"/>
              </w:rPr>
              <w:lastRenderedPageBreak/>
              <w:t xml:space="preserve">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ACAB8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կմ</w:t>
            </w:r>
          </w:p>
        </w:tc>
        <w:tc>
          <w:tcPr>
            <w:tcW w:w="1092" w:type="dxa"/>
            <w:tcBorders>
              <w:top w:val="nil"/>
              <w:left w:val="nil"/>
              <w:bottom w:val="single" w:sz="4" w:space="0" w:color="auto"/>
              <w:right w:val="single" w:sz="4" w:space="0" w:color="auto"/>
            </w:tcBorders>
            <w:shd w:val="clear" w:color="auto" w:fill="auto"/>
            <w:vAlign w:val="center"/>
            <w:hideMark/>
          </w:tcPr>
          <w:p w14:paraId="3E0D34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0,513</w:t>
            </w:r>
          </w:p>
        </w:tc>
        <w:tc>
          <w:tcPr>
            <w:tcW w:w="1244" w:type="dxa"/>
            <w:tcBorders>
              <w:top w:val="nil"/>
              <w:left w:val="nil"/>
              <w:bottom w:val="single" w:sz="4" w:space="0" w:color="auto"/>
              <w:right w:val="single" w:sz="4" w:space="0" w:color="auto"/>
            </w:tcBorders>
            <w:shd w:val="clear" w:color="auto" w:fill="auto"/>
            <w:noWrap/>
            <w:vAlign w:val="center"/>
            <w:hideMark/>
          </w:tcPr>
          <w:p w14:paraId="1BB3F8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624305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172,50</w:t>
            </w:r>
          </w:p>
        </w:tc>
        <w:tc>
          <w:tcPr>
            <w:tcW w:w="711" w:type="dxa"/>
            <w:tcBorders>
              <w:top w:val="nil"/>
              <w:left w:val="nil"/>
              <w:bottom w:val="single" w:sz="4" w:space="0" w:color="auto"/>
              <w:right w:val="single" w:sz="4" w:space="0" w:color="auto"/>
            </w:tcBorders>
            <w:shd w:val="clear" w:color="auto" w:fill="auto"/>
            <w:noWrap/>
            <w:vAlign w:val="center"/>
            <w:hideMark/>
          </w:tcPr>
          <w:p w14:paraId="402D14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513709"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A29092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351D15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4D9209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8C52C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F50F7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02F96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CB886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4500,02</w:t>
            </w:r>
          </w:p>
        </w:tc>
        <w:tc>
          <w:tcPr>
            <w:tcW w:w="711" w:type="dxa"/>
            <w:tcBorders>
              <w:top w:val="nil"/>
              <w:left w:val="nil"/>
              <w:bottom w:val="single" w:sz="4" w:space="0" w:color="auto"/>
              <w:right w:val="single" w:sz="4" w:space="0" w:color="auto"/>
            </w:tcBorders>
            <w:shd w:val="clear" w:color="000000" w:fill="F2DCDB"/>
            <w:vAlign w:val="center"/>
            <w:hideMark/>
          </w:tcPr>
          <w:p w14:paraId="0E104C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1,89</w:t>
            </w:r>
          </w:p>
        </w:tc>
      </w:tr>
      <w:tr w:rsidR="00286820" w:rsidRPr="00F42521" w14:paraId="55B3C575"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B91FA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8FFF2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E1297F7"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ԱԴՀ-1-8, ԳԴՀ-1-9,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=1,13-2.21</w:t>
            </w:r>
          </w:p>
        </w:tc>
        <w:tc>
          <w:tcPr>
            <w:tcW w:w="1192" w:type="dxa"/>
            <w:tcBorders>
              <w:top w:val="nil"/>
              <w:left w:val="nil"/>
              <w:bottom w:val="single" w:sz="4" w:space="0" w:color="auto"/>
              <w:right w:val="single" w:sz="4" w:space="0" w:color="auto"/>
            </w:tcBorders>
            <w:shd w:val="clear" w:color="auto" w:fill="auto"/>
            <w:vAlign w:val="center"/>
            <w:hideMark/>
          </w:tcPr>
          <w:p w14:paraId="7A5C8B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B4DD9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497C4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D4C2AE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E170F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B60BB6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AAFF5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14,16</w:t>
            </w:r>
          </w:p>
        </w:tc>
        <w:tc>
          <w:tcPr>
            <w:tcW w:w="1505" w:type="dxa"/>
            <w:tcBorders>
              <w:top w:val="nil"/>
              <w:left w:val="nil"/>
              <w:bottom w:val="single" w:sz="4" w:space="0" w:color="auto"/>
              <w:right w:val="single" w:sz="4" w:space="0" w:color="auto"/>
            </w:tcBorders>
            <w:shd w:val="clear" w:color="auto" w:fill="auto"/>
            <w:vAlign w:val="center"/>
            <w:hideMark/>
          </w:tcPr>
          <w:p w14:paraId="771233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105FC3A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4E09C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E3B0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18,2</w:t>
            </w:r>
          </w:p>
        </w:tc>
        <w:tc>
          <w:tcPr>
            <w:tcW w:w="1244" w:type="dxa"/>
            <w:tcBorders>
              <w:top w:val="nil"/>
              <w:left w:val="nil"/>
              <w:bottom w:val="single" w:sz="4" w:space="0" w:color="auto"/>
              <w:right w:val="single" w:sz="4" w:space="0" w:color="auto"/>
            </w:tcBorders>
            <w:shd w:val="clear" w:color="auto" w:fill="auto"/>
            <w:noWrap/>
            <w:vAlign w:val="center"/>
            <w:hideMark/>
          </w:tcPr>
          <w:p w14:paraId="74ECB8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387A63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777,73</w:t>
            </w:r>
          </w:p>
        </w:tc>
        <w:tc>
          <w:tcPr>
            <w:tcW w:w="711" w:type="dxa"/>
            <w:tcBorders>
              <w:top w:val="nil"/>
              <w:left w:val="nil"/>
              <w:bottom w:val="single" w:sz="4" w:space="0" w:color="auto"/>
              <w:right w:val="single" w:sz="4" w:space="0" w:color="auto"/>
            </w:tcBorders>
            <w:shd w:val="clear" w:color="auto" w:fill="auto"/>
            <w:noWrap/>
            <w:vAlign w:val="center"/>
            <w:hideMark/>
          </w:tcPr>
          <w:p w14:paraId="4A4A9C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59635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0206C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14,17</w:t>
            </w:r>
          </w:p>
        </w:tc>
        <w:tc>
          <w:tcPr>
            <w:tcW w:w="1505" w:type="dxa"/>
            <w:tcBorders>
              <w:top w:val="nil"/>
              <w:left w:val="nil"/>
              <w:bottom w:val="single" w:sz="4" w:space="0" w:color="auto"/>
              <w:right w:val="single" w:sz="4" w:space="0" w:color="auto"/>
            </w:tcBorders>
            <w:shd w:val="clear" w:color="auto" w:fill="auto"/>
            <w:vAlign w:val="center"/>
            <w:hideMark/>
          </w:tcPr>
          <w:p w14:paraId="1DCBE30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1D072D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4D31F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25B8B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4,90</w:t>
            </w:r>
          </w:p>
        </w:tc>
        <w:tc>
          <w:tcPr>
            <w:tcW w:w="1244" w:type="dxa"/>
            <w:tcBorders>
              <w:top w:val="nil"/>
              <w:left w:val="nil"/>
              <w:bottom w:val="single" w:sz="4" w:space="0" w:color="auto"/>
              <w:right w:val="single" w:sz="4" w:space="0" w:color="auto"/>
            </w:tcBorders>
            <w:shd w:val="clear" w:color="auto" w:fill="auto"/>
            <w:noWrap/>
            <w:vAlign w:val="center"/>
            <w:hideMark/>
          </w:tcPr>
          <w:p w14:paraId="1CF203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0B8AC0C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180,80</w:t>
            </w:r>
          </w:p>
        </w:tc>
        <w:tc>
          <w:tcPr>
            <w:tcW w:w="711" w:type="dxa"/>
            <w:tcBorders>
              <w:top w:val="nil"/>
              <w:left w:val="nil"/>
              <w:bottom w:val="single" w:sz="4" w:space="0" w:color="auto"/>
              <w:right w:val="single" w:sz="4" w:space="0" w:color="auto"/>
            </w:tcBorders>
            <w:shd w:val="clear" w:color="auto" w:fill="auto"/>
            <w:noWrap/>
            <w:vAlign w:val="center"/>
            <w:hideMark/>
          </w:tcPr>
          <w:p w14:paraId="651157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EB1A13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45D32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14,18</w:t>
            </w:r>
          </w:p>
        </w:tc>
        <w:tc>
          <w:tcPr>
            <w:tcW w:w="1505" w:type="dxa"/>
            <w:tcBorders>
              <w:top w:val="nil"/>
              <w:left w:val="nil"/>
              <w:bottom w:val="single" w:sz="4" w:space="0" w:color="auto"/>
              <w:right w:val="single" w:sz="4" w:space="0" w:color="auto"/>
            </w:tcBorders>
            <w:shd w:val="clear" w:color="auto" w:fill="auto"/>
            <w:vAlign w:val="center"/>
            <w:hideMark/>
          </w:tcPr>
          <w:p w14:paraId="5EC18BD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21F157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D8860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F6BD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8,83</w:t>
            </w:r>
          </w:p>
        </w:tc>
        <w:tc>
          <w:tcPr>
            <w:tcW w:w="1244" w:type="dxa"/>
            <w:tcBorders>
              <w:top w:val="nil"/>
              <w:left w:val="nil"/>
              <w:bottom w:val="single" w:sz="4" w:space="0" w:color="auto"/>
              <w:right w:val="single" w:sz="4" w:space="0" w:color="auto"/>
            </w:tcBorders>
            <w:shd w:val="clear" w:color="auto" w:fill="auto"/>
            <w:noWrap/>
            <w:vAlign w:val="center"/>
            <w:hideMark/>
          </w:tcPr>
          <w:p w14:paraId="1BCF57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7C4A3E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371,59</w:t>
            </w:r>
          </w:p>
        </w:tc>
        <w:tc>
          <w:tcPr>
            <w:tcW w:w="711" w:type="dxa"/>
            <w:tcBorders>
              <w:top w:val="nil"/>
              <w:left w:val="nil"/>
              <w:bottom w:val="single" w:sz="4" w:space="0" w:color="auto"/>
              <w:right w:val="single" w:sz="4" w:space="0" w:color="auto"/>
            </w:tcBorders>
            <w:shd w:val="clear" w:color="auto" w:fill="auto"/>
            <w:noWrap/>
            <w:vAlign w:val="center"/>
            <w:hideMark/>
          </w:tcPr>
          <w:p w14:paraId="473A32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446C92B"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818C1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14,19</w:t>
            </w:r>
          </w:p>
        </w:tc>
        <w:tc>
          <w:tcPr>
            <w:tcW w:w="1505" w:type="dxa"/>
            <w:tcBorders>
              <w:top w:val="nil"/>
              <w:left w:val="nil"/>
              <w:bottom w:val="single" w:sz="4" w:space="0" w:color="auto"/>
              <w:right w:val="single" w:sz="4" w:space="0" w:color="auto"/>
            </w:tcBorders>
            <w:shd w:val="clear" w:color="auto" w:fill="auto"/>
            <w:vAlign w:val="center"/>
            <w:hideMark/>
          </w:tcPr>
          <w:p w14:paraId="47E876DE"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C25100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4E557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D5409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17,0</w:t>
            </w:r>
          </w:p>
        </w:tc>
        <w:tc>
          <w:tcPr>
            <w:tcW w:w="1244" w:type="dxa"/>
            <w:tcBorders>
              <w:top w:val="nil"/>
              <w:left w:val="nil"/>
              <w:bottom w:val="single" w:sz="4" w:space="0" w:color="auto"/>
              <w:right w:val="single" w:sz="4" w:space="0" w:color="auto"/>
            </w:tcBorders>
            <w:shd w:val="clear" w:color="auto" w:fill="auto"/>
            <w:noWrap/>
            <w:vAlign w:val="center"/>
            <w:hideMark/>
          </w:tcPr>
          <w:p w14:paraId="3BFC97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643E0E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503,50</w:t>
            </w:r>
          </w:p>
        </w:tc>
        <w:tc>
          <w:tcPr>
            <w:tcW w:w="711" w:type="dxa"/>
            <w:tcBorders>
              <w:top w:val="nil"/>
              <w:left w:val="nil"/>
              <w:bottom w:val="single" w:sz="4" w:space="0" w:color="auto"/>
              <w:right w:val="single" w:sz="4" w:space="0" w:color="auto"/>
            </w:tcBorders>
            <w:shd w:val="clear" w:color="auto" w:fill="auto"/>
            <w:noWrap/>
            <w:vAlign w:val="center"/>
            <w:hideMark/>
          </w:tcPr>
          <w:p w14:paraId="3BCA8B1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B18FB7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A072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14,20</w:t>
            </w:r>
          </w:p>
        </w:tc>
        <w:tc>
          <w:tcPr>
            <w:tcW w:w="1505" w:type="dxa"/>
            <w:tcBorders>
              <w:top w:val="nil"/>
              <w:left w:val="nil"/>
              <w:bottom w:val="single" w:sz="4" w:space="0" w:color="auto"/>
              <w:right w:val="single" w:sz="4" w:space="0" w:color="auto"/>
            </w:tcBorders>
            <w:shd w:val="clear" w:color="auto" w:fill="auto"/>
            <w:vAlign w:val="center"/>
            <w:hideMark/>
          </w:tcPr>
          <w:p w14:paraId="484ED615"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377CE1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62A99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B51BB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17,0</w:t>
            </w:r>
          </w:p>
        </w:tc>
        <w:tc>
          <w:tcPr>
            <w:tcW w:w="1244" w:type="dxa"/>
            <w:tcBorders>
              <w:top w:val="nil"/>
              <w:left w:val="nil"/>
              <w:bottom w:val="single" w:sz="4" w:space="0" w:color="auto"/>
              <w:right w:val="single" w:sz="4" w:space="0" w:color="auto"/>
            </w:tcBorders>
            <w:shd w:val="clear" w:color="auto" w:fill="auto"/>
            <w:noWrap/>
            <w:vAlign w:val="center"/>
            <w:hideMark/>
          </w:tcPr>
          <w:p w14:paraId="699F3C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1CCEE9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447,56</w:t>
            </w:r>
          </w:p>
        </w:tc>
        <w:tc>
          <w:tcPr>
            <w:tcW w:w="711" w:type="dxa"/>
            <w:tcBorders>
              <w:top w:val="nil"/>
              <w:left w:val="nil"/>
              <w:bottom w:val="single" w:sz="4" w:space="0" w:color="auto"/>
              <w:right w:val="single" w:sz="4" w:space="0" w:color="auto"/>
            </w:tcBorders>
            <w:shd w:val="clear" w:color="auto" w:fill="auto"/>
            <w:noWrap/>
            <w:vAlign w:val="center"/>
            <w:hideMark/>
          </w:tcPr>
          <w:p w14:paraId="48DEEC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FE37A0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738C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14,21</w:t>
            </w:r>
          </w:p>
        </w:tc>
        <w:tc>
          <w:tcPr>
            <w:tcW w:w="1505" w:type="dxa"/>
            <w:tcBorders>
              <w:top w:val="nil"/>
              <w:left w:val="nil"/>
              <w:bottom w:val="single" w:sz="4" w:space="0" w:color="auto"/>
              <w:right w:val="single" w:sz="4" w:space="0" w:color="auto"/>
            </w:tcBorders>
            <w:shd w:val="clear" w:color="auto" w:fill="auto"/>
            <w:vAlign w:val="center"/>
            <w:hideMark/>
          </w:tcPr>
          <w:p w14:paraId="03E3B6E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1ED2A1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27585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17F5B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4DEE09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3FFD5EB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76268C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3273CEA"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CCC8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14,22</w:t>
            </w:r>
          </w:p>
        </w:tc>
        <w:tc>
          <w:tcPr>
            <w:tcW w:w="1505" w:type="dxa"/>
            <w:tcBorders>
              <w:top w:val="nil"/>
              <w:left w:val="nil"/>
              <w:bottom w:val="single" w:sz="4" w:space="0" w:color="auto"/>
              <w:right w:val="single" w:sz="4" w:space="0" w:color="auto"/>
            </w:tcBorders>
            <w:shd w:val="clear" w:color="auto" w:fill="auto"/>
            <w:vAlign w:val="center"/>
            <w:hideMark/>
          </w:tcPr>
          <w:p w14:paraId="0F26DB0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0AC8B9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67495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1A285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17,0</w:t>
            </w:r>
          </w:p>
        </w:tc>
        <w:tc>
          <w:tcPr>
            <w:tcW w:w="1244" w:type="dxa"/>
            <w:tcBorders>
              <w:top w:val="nil"/>
              <w:left w:val="nil"/>
              <w:bottom w:val="single" w:sz="4" w:space="0" w:color="auto"/>
              <w:right w:val="single" w:sz="4" w:space="0" w:color="auto"/>
            </w:tcBorders>
            <w:shd w:val="clear" w:color="auto" w:fill="auto"/>
            <w:noWrap/>
            <w:vAlign w:val="center"/>
            <w:hideMark/>
          </w:tcPr>
          <w:p w14:paraId="62F99DE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1D2AC2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2090,81</w:t>
            </w:r>
          </w:p>
        </w:tc>
        <w:tc>
          <w:tcPr>
            <w:tcW w:w="711" w:type="dxa"/>
            <w:tcBorders>
              <w:top w:val="nil"/>
              <w:left w:val="nil"/>
              <w:bottom w:val="single" w:sz="4" w:space="0" w:color="auto"/>
              <w:right w:val="single" w:sz="4" w:space="0" w:color="auto"/>
            </w:tcBorders>
            <w:shd w:val="clear" w:color="auto" w:fill="auto"/>
            <w:noWrap/>
            <w:vAlign w:val="center"/>
            <w:hideMark/>
          </w:tcPr>
          <w:p w14:paraId="0C722C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CCFA8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588C5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14,23</w:t>
            </w:r>
          </w:p>
        </w:tc>
        <w:tc>
          <w:tcPr>
            <w:tcW w:w="1505" w:type="dxa"/>
            <w:tcBorders>
              <w:top w:val="nil"/>
              <w:left w:val="nil"/>
              <w:bottom w:val="single" w:sz="4" w:space="0" w:color="auto"/>
              <w:right w:val="single" w:sz="4" w:space="0" w:color="auto"/>
            </w:tcBorders>
            <w:shd w:val="clear" w:color="auto" w:fill="auto"/>
            <w:vAlign w:val="center"/>
            <w:hideMark/>
          </w:tcPr>
          <w:p w14:paraId="570D9D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406CCA3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Սեյսմակայունության մետաղական կապող էլեմենտներ, պողպատե թիթեղ 6մմ, արժեք, </w:t>
            </w:r>
            <w:r w:rsidRPr="00286820">
              <w:rPr>
                <w:rFonts w:ascii="Sylfaen" w:hAnsi="Sylfaen" w:cs="Arial"/>
                <w:sz w:val="22"/>
                <w:szCs w:val="22"/>
                <w:lang w:val="ru-RU" w:eastAsia="ru-RU"/>
              </w:rPr>
              <w:lastRenderedPageBreak/>
              <w:t>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2897B2D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տ</w:t>
            </w:r>
          </w:p>
        </w:tc>
        <w:tc>
          <w:tcPr>
            <w:tcW w:w="1092" w:type="dxa"/>
            <w:tcBorders>
              <w:top w:val="nil"/>
              <w:left w:val="nil"/>
              <w:bottom w:val="single" w:sz="4" w:space="0" w:color="auto"/>
              <w:right w:val="single" w:sz="4" w:space="0" w:color="auto"/>
            </w:tcBorders>
            <w:shd w:val="clear" w:color="auto" w:fill="auto"/>
            <w:vAlign w:val="center"/>
            <w:hideMark/>
          </w:tcPr>
          <w:p w14:paraId="5EB5E2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0,115</w:t>
            </w:r>
          </w:p>
        </w:tc>
        <w:tc>
          <w:tcPr>
            <w:tcW w:w="1244" w:type="dxa"/>
            <w:tcBorders>
              <w:top w:val="nil"/>
              <w:left w:val="nil"/>
              <w:bottom w:val="single" w:sz="4" w:space="0" w:color="auto"/>
              <w:right w:val="single" w:sz="4" w:space="0" w:color="auto"/>
            </w:tcBorders>
            <w:shd w:val="clear" w:color="auto" w:fill="auto"/>
            <w:noWrap/>
            <w:vAlign w:val="center"/>
            <w:hideMark/>
          </w:tcPr>
          <w:p w14:paraId="02C467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43D49B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81,87</w:t>
            </w:r>
          </w:p>
        </w:tc>
        <w:tc>
          <w:tcPr>
            <w:tcW w:w="711" w:type="dxa"/>
            <w:tcBorders>
              <w:top w:val="nil"/>
              <w:left w:val="nil"/>
              <w:bottom w:val="single" w:sz="4" w:space="0" w:color="auto"/>
              <w:right w:val="single" w:sz="4" w:space="0" w:color="auto"/>
            </w:tcBorders>
            <w:shd w:val="clear" w:color="auto" w:fill="auto"/>
            <w:noWrap/>
            <w:vAlign w:val="center"/>
            <w:hideMark/>
          </w:tcPr>
          <w:p w14:paraId="4E6C24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848D01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B40B5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14,24</w:t>
            </w:r>
          </w:p>
        </w:tc>
        <w:tc>
          <w:tcPr>
            <w:tcW w:w="1505" w:type="dxa"/>
            <w:tcBorders>
              <w:top w:val="nil"/>
              <w:left w:val="nil"/>
              <w:bottom w:val="single" w:sz="4" w:space="0" w:color="auto"/>
              <w:right w:val="single" w:sz="4" w:space="0" w:color="auto"/>
            </w:tcBorders>
            <w:shd w:val="clear" w:color="auto" w:fill="auto"/>
            <w:vAlign w:val="center"/>
            <w:hideMark/>
          </w:tcPr>
          <w:p w14:paraId="6D251EC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441B1F1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5F83E0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1526F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83,6</w:t>
            </w:r>
          </w:p>
        </w:tc>
        <w:tc>
          <w:tcPr>
            <w:tcW w:w="1244" w:type="dxa"/>
            <w:tcBorders>
              <w:top w:val="nil"/>
              <w:left w:val="nil"/>
              <w:bottom w:val="single" w:sz="4" w:space="0" w:color="auto"/>
              <w:right w:val="single" w:sz="4" w:space="0" w:color="auto"/>
            </w:tcBorders>
            <w:shd w:val="clear" w:color="auto" w:fill="auto"/>
            <w:noWrap/>
            <w:vAlign w:val="center"/>
            <w:hideMark/>
          </w:tcPr>
          <w:p w14:paraId="329BF3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23DFBF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92,44</w:t>
            </w:r>
          </w:p>
        </w:tc>
        <w:tc>
          <w:tcPr>
            <w:tcW w:w="711" w:type="dxa"/>
            <w:tcBorders>
              <w:top w:val="nil"/>
              <w:left w:val="nil"/>
              <w:bottom w:val="single" w:sz="4" w:space="0" w:color="auto"/>
              <w:right w:val="single" w:sz="4" w:space="0" w:color="auto"/>
            </w:tcBorders>
            <w:shd w:val="clear" w:color="auto" w:fill="auto"/>
            <w:noWrap/>
            <w:vAlign w:val="center"/>
            <w:hideMark/>
          </w:tcPr>
          <w:p w14:paraId="59C3D1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8AECFE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643C8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14,25</w:t>
            </w:r>
          </w:p>
        </w:tc>
        <w:tc>
          <w:tcPr>
            <w:tcW w:w="1505" w:type="dxa"/>
            <w:tcBorders>
              <w:top w:val="nil"/>
              <w:left w:val="nil"/>
              <w:bottom w:val="single" w:sz="4" w:space="0" w:color="auto"/>
              <w:right w:val="single" w:sz="4" w:space="0" w:color="auto"/>
            </w:tcBorders>
            <w:shd w:val="clear" w:color="auto" w:fill="auto"/>
            <w:vAlign w:val="center"/>
            <w:hideMark/>
          </w:tcPr>
          <w:p w14:paraId="1C73D58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22D349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EB87D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6AD16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0,115</w:t>
            </w:r>
          </w:p>
        </w:tc>
        <w:tc>
          <w:tcPr>
            <w:tcW w:w="1244" w:type="dxa"/>
            <w:tcBorders>
              <w:top w:val="nil"/>
              <w:left w:val="nil"/>
              <w:bottom w:val="single" w:sz="4" w:space="0" w:color="auto"/>
              <w:right w:val="single" w:sz="4" w:space="0" w:color="auto"/>
            </w:tcBorders>
            <w:shd w:val="clear" w:color="auto" w:fill="auto"/>
            <w:noWrap/>
            <w:vAlign w:val="center"/>
            <w:hideMark/>
          </w:tcPr>
          <w:p w14:paraId="5933A0F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2CB36FC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1,53</w:t>
            </w:r>
          </w:p>
        </w:tc>
        <w:tc>
          <w:tcPr>
            <w:tcW w:w="711" w:type="dxa"/>
            <w:tcBorders>
              <w:top w:val="nil"/>
              <w:left w:val="nil"/>
              <w:bottom w:val="single" w:sz="4" w:space="0" w:color="auto"/>
              <w:right w:val="single" w:sz="4" w:space="0" w:color="auto"/>
            </w:tcBorders>
            <w:shd w:val="clear" w:color="auto" w:fill="auto"/>
            <w:noWrap/>
            <w:vAlign w:val="center"/>
            <w:hideMark/>
          </w:tcPr>
          <w:p w14:paraId="7AD3569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9382CC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69B48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14,26</w:t>
            </w:r>
          </w:p>
        </w:tc>
        <w:tc>
          <w:tcPr>
            <w:tcW w:w="1505" w:type="dxa"/>
            <w:tcBorders>
              <w:top w:val="nil"/>
              <w:left w:val="nil"/>
              <w:bottom w:val="single" w:sz="4" w:space="0" w:color="auto"/>
              <w:right w:val="single" w:sz="4" w:space="0" w:color="auto"/>
            </w:tcBorders>
            <w:shd w:val="clear" w:color="auto" w:fill="auto"/>
            <w:vAlign w:val="center"/>
            <w:hideMark/>
          </w:tcPr>
          <w:p w14:paraId="43400F1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0B90A47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702A71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BD14E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25,5</w:t>
            </w:r>
          </w:p>
        </w:tc>
        <w:tc>
          <w:tcPr>
            <w:tcW w:w="1244" w:type="dxa"/>
            <w:tcBorders>
              <w:top w:val="nil"/>
              <w:left w:val="nil"/>
              <w:bottom w:val="single" w:sz="4" w:space="0" w:color="auto"/>
              <w:right w:val="single" w:sz="4" w:space="0" w:color="auto"/>
            </w:tcBorders>
            <w:shd w:val="clear" w:color="auto" w:fill="auto"/>
            <w:noWrap/>
            <w:vAlign w:val="center"/>
            <w:hideMark/>
          </w:tcPr>
          <w:p w14:paraId="37BFB40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506AD9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16,86</w:t>
            </w:r>
          </w:p>
        </w:tc>
        <w:tc>
          <w:tcPr>
            <w:tcW w:w="711" w:type="dxa"/>
            <w:tcBorders>
              <w:top w:val="nil"/>
              <w:left w:val="nil"/>
              <w:bottom w:val="single" w:sz="4" w:space="0" w:color="auto"/>
              <w:right w:val="single" w:sz="4" w:space="0" w:color="auto"/>
            </w:tcBorders>
            <w:shd w:val="clear" w:color="auto" w:fill="auto"/>
            <w:noWrap/>
            <w:vAlign w:val="center"/>
            <w:hideMark/>
          </w:tcPr>
          <w:p w14:paraId="2E2C6C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3C4D04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B1A433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99100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AC27EE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28BF3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DF674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2D8D9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424DAE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4643,68</w:t>
            </w:r>
          </w:p>
        </w:tc>
        <w:tc>
          <w:tcPr>
            <w:tcW w:w="711" w:type="dxa"/>
            <w:tcBorders>
              <w:top w:val="nil"/>
              <w:left w:val="nil"/>
              <w:bottom w:val="single" w:sz="4" w:space="0" w:color="auto"/>
              <w:right w:val="single" w:sz="4" w:space="0" w:color="auto"/>
            </w:tcBorders>
            <w:shd w:val="clear" w:color="000000" w:fill="F2DCDB"/>
            <w:vAlign w:val="center"/>
            <w:hideMark/>
          </w:tcPr>
          <w:p w14:paraId="04EDD9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1,95</w:t>
            </w:r>
          </w:p>
        </w:tc>
      </w:tr>
      <w:tr w:rsidR="00286820" w:rsidRPr="00286820" w14:paraId="2AD98F5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207765D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1F8A194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0FF9B462"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14-րդ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989CE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6C0CF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1DDC28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221872D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11331,29</w:t>
            </w:r>
          </w:p>
        </w:tc>
        <w:tc>
          <w:tcPr>
            <w:tcW w:w="711" w:type="dxa"/>
            <w:tcBorders>
              <w:top w:val="nil"/>
              <w:left w:val="nil"/>
              <w:bottom w:val="single" w:sz="4" w:space="0" w:color="auto"/>
              <w:right w:val="single" w:sz="4" w:space="0" w:color="auto"/>
            </w:tcBorders>
            <w:shd w:val="clear" w:color="000000" w:fill="D8E4BC"/>
            <w:vAlign w:val="center"/>
            <w:hideMark/>
          </w:tcPr>
          <w:p w14:paraId="1EFB54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4,77</w:t>
            </w:r>
          </w:p>
        </w:tc>
      </w:tr>
      <w:tr w:rsidR="00286820" w:rsidRPr="00286820" w14:paraId="4DBDBF2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75D48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0ACE0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132DD058"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15.Կոյուղու կոլեկտոր Կ-16-1</w:t>
            </w:r>
          </w:p>
        </w:tc>
        <w:tc>
          <w:tcPr>
            <w:tcW w:w="1192" w:type="dxa"/>
            <w:tcBorders>
              <w:top w:val="nil"/>
              <w:left w:val="nil"/>
              <w:bottom w:val="single" w:sz="4" w:space="0" w:color="auto"/>
              <w:right w:val="single" w:sz="4" w:space="0" w:color="auto"/>
            </w:tcBorders>
            <w:shd w:val="clear" w:color="000000" w:fill="FCD5B4"/>
            <w:hideMark/>
          </w:tcPr>
          <w:p w14:paraId="5F9E6FC5"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5C32D46C"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50C16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5BD132E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39A33B1"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66250B6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5A26D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348FBA8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8F3930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035C40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0511D14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79708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8258A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33C2A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AD208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329B5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w:t>
            </w:r>
          </w:p>
        </w:tc>
        <w:tc>
          <w:tcPr>
            <w:tcW w:w="1505" w:type="dxa"/>
            <w:tcBorders>
              <w:top w:val="nil"/>
              <w:left w:val="nil"/>
              <w:bottom w:val="single" w:sz="4" w:space="0" w:color="auto"/>
              <w:right w:val="single" w:sz="4" w:space="0" w:color="auto"/>
            </w:tcBorders>
            <w:shd w:val="clear" w:color="auto" w:fill="auto"/>
            <w:vAlign w:val="center"/>
            <w:hideMark/>
          </w:tcPr>
          <w:p w14:paraId="4E7D88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1-53</w:t>
            </w:r>
          </w:p>
        </w:tc>
        <w:tc>
          <w:tcPr>
            <w:tcW w:w="3115" w:type="dxa"/>
            <w:tcBorders>
              <w:top w:val="nil"/>
              <w:left w:val="nil"/>
              <w:bottom w:val="single" w:sz="4" w:space="0" w:color="auto"/>
              <w:right w:val="single" w:sz="4" w:space="0" w:color="auto"/>
            </w:tcBorders>
            <w:shd w:val="clear" w:color="auto" w:fill="auto"/>
            <w:vAlign w:val="center"/>
            <w:hideMark/>
          </w:tcPr>
          <w:p w14:paraId="40DC570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00420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6F2A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78,2</w:t>
            </w:r>
          </w:p>
        </w:tc>
        <w:tc>
          <w:tcPr>
            <w:tcW w:w="1244" w:type="dxa"/>
            <w:tcBorders>
              <w:top w:val="nil"/>
              <w:left w:val="nil"/>
              <w:bottom w:val="single" w:sz="4" w:space="0" w:color="auto"/>
              <w:right w:val="single" w:sz="4" w:space="0" w:color="auto"/>
            </w:tcBorders>
            <w:shd w:val="clear" w:color="auto" w:fill="auto"/>
            <w:noWrap/>
            <w:vAlign w:val="center"/>
            <w:hideMark/>
          </w:tcPr>
          <w:p w14:paraId="58CF1E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0,762</w:t>
            </w:r>
          </w:p>
        </w:tc>
        <w:tc>
          <w:tcPr>
            <w:tcW w:w="1395" w:type="dxa"/>
            <w:tcBorders>
              <w:top w:val="nil"/>
              <w:left w:val="nil"/>
              <w:bottom w:val="single" w:sz="4" w:space="0" w:color="auto"/>
              <w:right w:val="single" w:sz="4" w:space="0" w:color="auto"/>
            </w:tcBorders>
            <w:shd w:val="clear" w:color="auto" w:fill="auto"/>
            <w:vAlign w:val="center"/>
            <w:hideMark/>
          </w:tcPr>
          <w:p w14:paraId="1CC052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59,60</w:t>
            </w:r>
          </w:p>
        </w:tc>
        <w:tc>
          <w:tcPr>
            <w:tcW w:w="711" w:type="dxa"/>
            <w:tcBorders>
              <w:top w:val="nil"/>
              <w:left w:val="nil"/>
              <w:bottom w:val="single" w:sz="4" w:space="0" w:color="auto"/>
              <w:right w:val="single" w:sz="4" w:space="0" w:color="auto"/>
            </w:tcBorders>
            <w:shd w:val="clear" w:color="auto" w:fill="auto"/>
            <w:noWrap/>
            <w:vAlign w:val="center"/>
            <w:hideMark/>
          </w:tcPr>
          <w:p w14:paraId="191E76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ECABE0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C653A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15,2</w:t>
            </w:r>
          </w:p>
        </w:tc>
        <w:tc>
          <w:tcPr>
            <w:tcW w:w="1505" w:type="dxa"/>
            <w:tcBorders>
              <w:top w:val="nil"/>
              <w:left w:val="nil"/>
              <w:bottom w:val="single" w:sz="4" w:space="0" w:color="auto"/>
              <w:right w:val="single" w:sz="4" w:space="0" w:color="auto"/>
            </w:tcBorders>
            <w:shd w:val="clear" w:color="auto" w:fill="auto"/>
            <w:vAlign w:val="center"/>
            <w:hideMark/>
          </w:tcPr>
          <w:p w14:paraId="6F8421B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3B0EEAA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64C31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41A98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42,6</w:t>
            </w:r>
          </w:p>
        </w:tc>
        <w:tc>
          <w:tcPr>
            <w:tcW w:w="1244" w:type="dxa"/>
            <w:tcBorders>
              <w:top w:val="nil"/>
              <w:left w:val="nil"/>
              <w:bottom w:val="single" w:sz="4" w:space="0" w:color="auto"/>
              <w:right w:val="single" w:sz="4" w:space="0" w:color="auto"/>
            </w:tcBorders>
            <w:shd w:val="clear" w:color="auto" w:fill="auto"/>
            <w:noWrap/>
            <w:vAlign w:val="center"/>
            <w:hideMark/>
          </w:tcPr>
          <w:p w14:paraId="3B4A30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2845D9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42,92</w:t>
            </w:r>
          </w:p>
        </w:tc>
        <w:tc>
          <w:tcPr>
            <w:tcW w:w="711" w:type="dxa"/>
            <w:tcBorders>
              <w:top w:val="nil"/>
              <w:left w:val="nil"/>
              <w:bottom w:val="single" w:sz="4" w:space="0" w:color="auto"/>
              <w:right w:val="single" w:sz="4" w:space="0" w:color="auto"/>
            </w:tcBorders>
            <w:shd w:val="clear" w:color="auto" w:fill="auto"/>
            <w:noWrap/>
            <w:vAlign w:val="center"/>
            <w:hideMark/>
          </w:tcPr>
          <w:p w14:paraId="1ABCF9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D9B73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E9AAA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15,3</w:t>
            </w:r>
          </w:p>
        </w:tc>
        <w:tc>
          <w:tcPr>
            <w:tcW w:w="1505" w:type="dxa"/>
            <w:tcBorders>
              <w:top w:val="nil"/>
              <w:left w:val="nil"/>
              <w:bottom w:val="single" w:sz="4" w:space="0" w:color="auto"/>
              <w:right w:val="single" w:sz="4" w:space="0" w:color="auto"/>
            </w:tcBorders>
            <w:shd w:val="clear" w:color="auto" w:fill="auto"/>
            <w:vAlign w:val="center"/>
            <w:hideMark/>
          </w:tcPr>
          <w:p w14:paraId="794394E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0B4B8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200BDC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210BE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87,33</w:t>
            </w:r>
          </w:p>
        </w:tc>
        <w:tc>
          <w:tcPr>
            <w:tcW w:w="1244" w:type="dxa"/>
            <w:tcBorders>
              <w:top w:val="nil"/>
              <w:left w:val="nil"/>
              <w:bottom w:val="single" w:sz="4" w:space="0" w:color="auto"/>
              <w:right w:val="single" w:sz="4" w:space="0" w:color="auto"/>
            </w:tcBorders>
            <w:shd w:val="clear" w:color="auto" w:fill="auto"/>
            <w:noWrap/>
            <w:vAlign w:val="center"/>
            <w:hideMark/>
          </w:tcPr>
          <w:p w14:paraId="576C57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725985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17,17</w:t>
            </w:r>
          </w:p>
        </w:tc>
        <w:tc>
          <w:tcPr>
            <w:tcW w:w="711" w:type="dxa"/>
            <w:tcBorders>
              <w:top w:val="nil"/>
              <w:left w:val="nil"/>
              <w:bottom w:val="single" w:sz="4" w:space="0" w:color="auto"/>
              <w:right w:val="single" w:sz="4" w:space="0" w:color="auto"/>
            </w:tcBorders>
            <w:shd w:val="clear" w:color="auto" w:fill="auto"/>
            <w:noWrap/>
            <w:vAlign w:val="center"/>
            <w:hideMark/>
          </w:tcPr>
          <w:p w14:paraId="6F75F2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61448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55A7D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15,4</w:t>
            </w:r>
          </w:p>
        </w:tc>
        <w:tc>
          <w:tcPr>
            <w:tcW w:w="1505" w:type="dxa"/>
            <w:tcBorders>
              <w:top w:val="nil"/>
              <w:left w:val="nil"/>
              <w:bottom w:val="single" w:sz="4" w:space="0" w:color="auto"/>
              <w:right w:val="single" w:sz="4" w:space="0" w:color="auto"/>
            </w:tcBorders>
            <w:shd w:val="clear" w:color="auto" w:fill="auto"/>
            <w:vAlign w:val="center"/>
            <w:hideMark/>
          </w:tcPr>
          <w:p w14:paraId="4A14E987"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F4FB4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FD1AD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A0664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87,33</w:t>
            </w:r>
          </w:p>
        </w:tc>
        <w:tc>
          <w:tcPr>
            <w:tcW w:w="1244" w:type="dxa"/>
            <w:tcBorders>
              <w:top w:val="nil"/>
              <w:left w:val="nil"/>
              <w:bottom w:val="single" w:sz="4" w:space="0" w:color="auto"/>
              <w:right w:val="single" w:sz="4" w:space="0" w:color="auto"/>
            </w:tcBorders>
            <w:shd w:val="clear" w:color="auto" w:fill="auto"/>
            <w:noWrap/>
            <w:vAlign w:val="center"/>
            <w:hideMark/>
          </w:tcPr>
          <w:p w14:paraId="225C7E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17A1A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11,44</w:t>
            </w:r>
          </w:p>
        </w:tc>
        <w:tc>
          <w:tcPr>
            <w:tcW w:w="711" w:type="dxa"/>
            <w:tcBorders>
              <w:top w:val="nil"/>
              <w:left w:val="nil"/>
              <w:bottom w:val="single" w:sz="4" w:space="0" w:color="auto"/>
              <w:right w:val="single" w:sz="4" w:space="0" w:color="auto"/>
            </w:tcBorders>
            <w:shd w:val="clear" w:color="auto" w:fill="auto"/>
            <w:noWrap/>
            <w:vAlign w:val="center"/>
            <w:hideMark/>
          </w:tcPr>
          <w:p w14:paraId="5452B7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351BAA4"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8DE25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15,5</w:t>
            </w:r>
          </w:p>
        </w:tc>
        <w:tc>
          <w:tcPr>
            <w:tcW w:w="1505" w:type="dxa"/>
            <w:tcBorders>
              <w:top w:val="nil"/>
              <w:left w:val="nil"/>
              <w:bottom w:val="single" w:sz="4" w:space="0" w:color="auto"/>
              <w:right w:val="single" w:sz="4" w:space="0" w:color="auto"/>
            </w:tcBorders>
            <w:shd w:val="clear" w:color="auto" w:fill="auto"/>
            <w:vAlign w:val="center"/>
            <w:hideMark/>
          </w:tcPr>
          <w:p w14:paraId="383085B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38865E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5EDB8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BBC9A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6,5</w:t>
            </w:r>
          </w:p>
        </w:tc>
        <w:tc>
          <w:tcPr>
            <w:tcW w:w="1244" w:type="dxa"/>
            <w:tcBorders>
              <w:top w:val="nil"/>
              <w:left w:val="nil"/>
              <w:bottom w:val="single" w:sz="4" w:space="0" w:color="auto"/>
              <w:right w:val="single" w:sz="4" w:space="0" w:color="auto"/>
            </w:tcBorders>
            <w:shd w:val="clear" w:color="auto" w:fill="auto"/>
            <w:noWrap/>
            <w:vAlign w:val="center"/>
            <w:hideMark/>
          </w:tcPr>
          <w:p w14:paraId="6D8BB71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23FCAB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44,65</w:t>
            </w:r>
          </w:p>
        </w:tc>
        <w:tc>
          <w:tcPr>
            <w:tcW w:w="711" w:type="dxa"/>
            <w:tcBorders>
              <w:top w:val="nil"/>
              <w:left w:val="nil"/>
              <w:bottom w:val="single" w:sz="4" w:space="0" w:color="auto"/>
              <w:right w:val="single" w:sz="4" w:space="0" w:color="auto"/>
            </w:tcBorders>
            <w:shd w:val="clear" w:color="auto" w:fill="auto"/>
            <w:noWrap/>
            <w:vAlign w:val="center"/>
            <w:hideMark/>
          </w:tcPr>
          <w:p w14:paraId="2F3AF1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EA98F6"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71E83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15,6</w:t>
            </w:r>
          </w:p>
        </w:tc>
        <w:tc>
          <w:tcPr>
            <w:tcW w:w="1505" w:type="dxa"/>
            <w:tcBorders>
              <w:top w:val="nil"/>
              <w:left w:val="nil"/>
              <w:bottom w:val="single" w:sz="4" w:space="0" w:color="auto"/>
              <w:right w:val="single" w:sz="4" w:space="0" w:color="auto"/>
            </w:tcBorders>
            <w:shd w:val="clear" w:color="auto" w:fill="auto"/>
            <w:vAlign w:val="center"/>
            <w:hideMark/>
          </w:tcPr>
          <w:p w14:paraId="39E565A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3078F3D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B300A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CFC7B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27,8</w:t>
            </w:r>
          </w:p>
        </w:tc>
        <w:tc>
          <w:tcPr>
            <w:tcW w:w="1244" w:type="dxa"/>
            <w:tcBorders>
              <w:top w:val="nil"/>
              <w:left w:val="nil"/>
              <w:bottom w:val="single" w:sz="4" w:space="0" w:color="auto"/>
              <w:right w:val="single" w:sz="4" w:space="0" w:color="auto"/>
            </w:tcBorders>
            <w:shd w:val="clear" w:color="auto" w:fill="auto"/>
            <w:noWrap/>
            <w:vAlign w:val="center"/>
            <w:hideMark/>
          </w:tcPr>
          <w:p w14:paraId="2D2D78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447557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150,09</w:t>
            </w:r>
          </w:p>
        </w:tc>
        <w:tc>
          <w:tcPr>
            <w:tcW w:w="711" w:type="dxa"/>
            <w:tcBorders>
              <w:top w:val="nil"/>
              <w:left w:val="nil"/>
              <w:bottom w:val="single" w:sz="4" w:space="0" w:color="auto"/>
              <w:right w:val="single" w:sz="4" w:space="0" w:color="auto"/>
            </w:tcBorders>
            <w:shd w:val="clear" w:color="auto" w:fill="auto"/>
            <w:noWrap/>
            <w:vAlign w:val="center"/>
            <w:hideMark/>
          </w:tcPr>
          <w:p w14:paraId="64A93F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A1747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FB04D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15,7</w:t>
            </w:r>
          </w:p>
        </w:tc>
        <w:tc>
          <w:tcPr>
            <w:tcW w:w="1505" w:type="dxa"/>
            <w:tcBorders>
              <w:top w:val="nil"/>
              <w:left w:val="nil"/>
              <w:bottom w:val="single" w:sz="4" w:space="0" w:color="auto"/>
              <w:right w:val="single" w:sz="4" w:space="0" w:color="auto"/>
            </w:tcBorders>
            <w:shd w:val="clear" w:color="auto" w:fill="auto"/>
            <w:vAlign w:val="center"/>
            <w:hideMark/>
          </w:tcPr>
          <w:p w14:paraId="15F6508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57D08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48CAF1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C9585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78,2</w:t>
            </w:r>
          </w:p>
        </w:tc>
        <w:tc>
          <w:tcPr>
            <w:tcW w:w="1244" w:type="dxa"/>
            <w:tcBorders>
              <w:top w:val="nil"/>
              <w:left w:val="nil"/>
              <w:bottom w:val="single" w:sz="4" w:space="0" w:color="auto"/>
              <w:right w:val="single" w:sz="4" w:space="0" w:color="auto"/>
            </w:tcBorders>
            <w:shd w:val="clear" w:color="auto" w:fill="auto"/>
            <w:noWrap/>
            <w:vAlign w:val="center"/>
            <w:hideMark/>
          </w:tcPr>
          <w:p w14:paraId="7F3ED9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29298F4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5,15</w:t>
            </w:r>
          </w:p>
        </w:tc>
        <w:tc>
          <w:tcPr>
            <w:tcW w:w="711" w:type="dxa"/>
            <w:tcBorders>
              <w:top w:val="nil"/>
              <w:left w:val="nil"/>
              <w:bottom w:val="single" w:sz="4" w:space="0" w:color="auto"/>
              <w:right w:val="single" w:sz="4" w:space="0" w:color="auto"/>
            </w:tcBorders>
            <w:shd w:val="clear" w:color="auto" w:fill="auto"/>
            <w:noWrap/>
            <w:vAlign w:val="center"/>
            <w:hideMark/>
          </w:tcPr>
          <w:p w14:paraId="3A6BA4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D1E8955"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2FE48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15,8</w:t>
            </w:r>
          </w:p>
        </w:tc>
        <w:tc>
          <w:tcPr>
            <w:tcW w:w="1505" w:type="dxa"/>
            <w:tcBorders>
              <w:top w:val="nil"/>
              <w:left w:val="nil"/>
              <w:bottom w:val="single" w:sz="4" w:space="0" w:color="auto"/>
              <w:right w:val="single" w:sz="4" w:space="0" w:color="auto"/>
            </w:tcBorders>
            <w:shd w:val="clear" w:color="auto" w:fill="auto"/>
            <w:vAlign w:val="center"/>
            <w:hideMark/>
          </w:tcPr>
          <w:p w14:paraId="1026E0F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3E907D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481868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B5DA3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78,2</w:t>
            </w:r>
          </w:p>
        </w:tc>
        <w:tc>
          <w:tcPr>
            <w:tcW w:w="1244" w:type="dxa"/>
            <w:tcBorders>
              <w:top w:val="nil"/>
              <w:left w:val="nil"/>
              <w:bottom w:val="single" w:sz="4" w:space="0" w:color="auto"/>
              <w:right w:val="single" w:sz="4" w:space="0" w:color="auto"/>
            </w:tcBorders>
            <w:shd w:val="clear" w:color="auto" w:fill="auto"/>
            <w:noWrap/>
            <w:vAlign w:val="center"/>
            <w:hideMark/>
          </w:tcPr>
          <w:p w14:paraId="025656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453B36B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6,32</w:t>
            </w:r>
          </w:p>
        </w:tc>
        <w:tc>
          <w:tcPr>
            <w:tcW w:w="711" w:type="dxa"/>
            <w:tcBorders>
              <w:top w:val="nil"/>
              <w:left w:val="nil"/>
              <w:bottom w:val="single" w:sz="4" w:space="0" w:color="auto"/>
              <w:right w:val="single" w:sz="4" w:space="0" w:color="auto"/>
            </w:tcBorders>
            <w:shd w:val="clear" w:color="auto" w:fill="auto"/>
            <w:noWrap/>
            <w:vAlign w:val="center"/>
            <w:hideMark/>
          </w:tcPr>
          <w:p w14:paraId="0BAF3F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C3ECB1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8764B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15,9</w:t>
            </w:r>
          </w:p>
        </w:tc>
        <w:tc>
          <w:tcPr>
            <w:tcW w:w="1505" w:type="dxa"/>
            <w:tcBorders>
              <w:top w:val="nil"/>
              <w:left w:val="nil"/>
              <w:bottom w:val="single" w:sz="4" w:space="0" w:color="auto"/>
              <w:right w:val="single" w:sz="4" w:space="0" w:color="auto"/>
            </w:tcBorders>
            <w:shd w:val="clear" w:color="auto" w:fill="auto"/>
            <w:vAlign w:val="center"/>
            <w:hideMark/>
          </w:tcPr>
          <w:p w14:paraId="202F640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551C0B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FED1E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AEFF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42,6</w:t>
            </w:r>
          </w:p>
        </w:tc>
        <w:tc>
          <w:tcPr>
            <w:tcW w:w="1244" w:type="dxa"/>
            <w:tcBorders>
              <w:top w:val="nil"/>
              <w:left w:val="nil"/>
              <w:bottom w:val="single" w:sz="4" w:space="0" w:color="auto"/>
              <w:right w:val="single" w:sz="4" w:space="0" w:color="auto"/>
            </w:tcBorders>
            <w:shd w:val="clear" w:color="auto" w:fill="auto"/>
            <w:noWrap/>
            <w:vAlign w:val="center"/>
            <w:hideMark/>
          </w:tcPr>
          <w:p w14:paraId="729EFB8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58243E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4,00</w:t>
            </w:r>
          </w:p>
        </w:tc>
        <w:tc>
          <w:tcPr>
            <w:tcW w:w="711" w:type="dxa"/>
            <w:tcBorders>
              <w:top w:val="nil"/>
              <w:left w:val="nil"/>
              <w:bottom w:val="single" w:sz="4" w:space="0" w:color="auto"/>
              <w:right w:val="single" w:sz="4" w:space="0" w:color="auto"/>
            </w:tcBorders>
            <w:shd w:val="clear" w:color="auto" w:fill="auto"/>
            <w:noWrap/>
            <w:vAlign w:val="center"/>
            <w:hideMark/>
          </w:tcPr>
          <w:p w14:paraId="017E10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641F7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000FA4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08F714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9FA97A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2D97AA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E6DD3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654A29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7EE31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341,35</w:t>
            </w:r>
          </w:p>
        </w:tc>
        <w:tc>
          <w:tcPr>
            <w:tcW w:w="711" w:type="dxa"/>
            <w:tcBorders>
              <w:top w:val="nil"/>
              <w:left w:val="nil"/>
              <w:bottom w:val="single" w:sz="4" w:space="0" w:color="auto"/>
              <w:right w:val="single" w:sz="4" w:space="0" w:color="auto"/>
            </w:tcBorders>
            <w:shd w:val="clear" w:color="000000" w:fill="F2DCDB"/>
            <w:vAlign w:val="center"/>
            <w:hideMark/>
          </w:tcPr>
          <w:p w14:paraId="47FB5E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0,14</w:t>
            </w:r>
          </w:p>
        </w:tc>
      </w:tr>
      <w:tr w:rsidR="00286820" w:rsidRPr="00286820" w14:paraId="0364F99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1844C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313DF6F"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6C6F8E4C"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0EB2E5CF"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026F4C5"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188D0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8AEF68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B3460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0B680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C7D93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15,10</w:t>
            </w:r>
          </w:p>
        </w:tc>
        <w:tc>
          <w:tcPr>
            <w:tcW w:w="1505" w:type="dxa"/>
            <w:tcBorders>
              <w:top w:val="nil"/>
              <w:left w:val="nil"/>
              <w:bottom w:val="single" w:sz="4" w:space="0" w:color="auto"/>
              <w:right w:val="single" w:sz="4" w:space="0" w:color="auto"/>
            </w:tcBorders>
            <w:shd w:val="clear" w:color="auto" w:fill="auto"/>
            <w:vAlign w:val="center"/>
            <w:hideMark/>
          </w:tcPr>
          <w:p w14:paraId="34E4F8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4F10126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69FFD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2C33A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90,0</w:t>
            </w:r>
          </w:p>
        </w:tc>
        <w:tc>
          <w:tcPr>
            <w:tcW w:w="1244" w:type="dxa"/>
            <w:tcBorders>
              <w:top w:val="nil"/>
              <w:left w:val="nil"/>
              <w:bottom w:val="single" w:sz="4" w:space="0" w:color="auto"/>
              <w:right w:val="single" w:sz="4" w:space="0" w:color="auto"/>
            </w:tcBorders>
            <w:shd w:val="clear" w:color="auto" w:fill="auto"/>
            <w:noWrap/>
            <w:vAlign w:val="center"/>
            <w:hideMark/>
          </w:tcPr>
          <w:p w14:paraId="06A12CD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7042E2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748,49</w:t>
            </w:r>
          </w:p>
        </w:tc>
        <w:tc>
          <w:tcPr>
            <w:tcW w:w="711" w:type="dxa"/>
            <w:tcBorders>
              <w:top w:val="nil"/>
              <w:left w:val="nil"/>
              <w:bottom w:val="single" w:sz="4" w:space="0" w:color="auto"/>
              <w:right w:val="single" w:sz="4" w:space="0" w:color="auto"/>
            </w:tcBorders>
            <w:shd w:val="clear" w:color="auto" w:fill="auto"/>
            <w:noWrap/>
            <w:vAlign w:val="center"/>
            <w:hideMark/>
          </w:tcPr>
          <w:p w14:paraId="50F020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A872D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A26F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15,11</w:t>
            </w:r>
          </w:p>
        </w:tc>
        <w:tc>
          <w:tcPr>
            <w:tcW w:w="1505" w:type="dxa"/>
            <w:tcBorders>
              <w:top w:val="nil"/>
              <w:left w:val="nil"/>
              <w:bottom w:val="single" w:sz="4" w:space="0" w:color="auto"/>
              <w:right w:val="single" w:sz="4" w:space="0" w:color="auto"/>
            </w:tcBorders>
            <w:shd w:val="clear" w:color="auto" w:fill="auto"/>
            <w:vAlign w:val="center"/>
            <w:hideMark/>
          </w:tcPr>
          <w:p w14:paraId="21AE43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54D42F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00F1A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E77BA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222FF8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256E26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10,66</w:t>
            </w:r>
          </w:p>
        </w:tc>
        <w:tc>
          <w:tcPr>
            <w:tcW w:w="711" w:type="dxa"/>
            <w:tcBorders>
              <w:top w:val="nil"/>
              <w:left w:val="nil"/>
              <w:bottom w:val="single" w:sz="4" w:space="0" w:color="auto"/>
              <w:right w:val="single" w:sz="4" w:space="0" w:color="auto"/>
            </w:tcBorders>
            <w:shd w:val="clear" w:color="auto" w:fill="auto"/>
            <w:noWrap/>
            <w:vAlign w:val="center"/>
            <w:hideMark/>
          </w:tcPr>
          <w:p w14:paraId="0DC3B9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BCE9436"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49D6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15,12</w:t>
            </w:r>
          </w:p>
        </w:tc>
        <w:tc>
          <w:tcPr>
            <w:tcW w:w="1505" w:type="dxa"/>
            <w:tcBorders>
              <w:top w:val="nil"/>
              <w:left w:val="nil"/>
              <w:bottom w:val="single" w:sz="4" w:space="0" w:color="auto"/>
              <w:right w:val="single" w:sz="4" w:space="0" w:color="auto"/>
            </w:tcBorders>
            <w:shd w:val="clear" w:color="auto" w:fill="auto"/>
            <w:vAlign w:val="center"/>
            <w:hideMark/>
          </w:tcPr>
          <w:p w14:paraId="68C2619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0427E0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8EA38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C83AC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0,090</w:t>
            </w:r>
          </w:p>
        </w:tc>
        <w:tc>
          <w:tcPr>
            <w:tcW w:w="1244" w:type="dxa"/>
            <w:tcBorders>
              <w:top w:val="nil"/>
              <w:left w:val="nil"/>
              <w:bottom w:val="single" w:sz="4" w:space="0" w:color="auto"/>
              <w:right w:val="single" w:sz="4" w:space="0" w:color="auto"/>
            </w:tcBorders>
            <w:shd w:val="clear" w:color="auto" w:fill="auto"/>
            <w:noWrap/>
            <w:vAlign w:val="center"/>
            <w:hideMark/>
          </w:tcPr>
          <w:p w14:paraId="026A66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46E16E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30,26</w:t>
            </w:r>
          </w:p>
        </w:tc>
        <w:tc>
          <w:tcPr>
            <w:tcW w:w="711" w:type="dxa"/>
            <w:tcBorders>
              <w:top w:val="nil"/>
              <w:left w:val="nil"/>
              <w:bottom w:val="single" w:sz="4" w:space="0" w:color="auto"/>
              <w:right w:val="single" w:sz="4" w:space="0" w:color="auto"/>
            </w:tcBorders>
            <w:shd w:val="clear" w:color="auto" w:fill="auto"/>
            <w:noWrap/>
            <w:vAlign w:val="center"/>
            <w:hideMark/>
          </w:tcPr>
          <w:p w14:paraId="515743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4156ED" w14:textId="77777777" w:rsidTr="00286820">
        <w:trPr>
          <w:trHeight w:val="792"/>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F189A5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4DE589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9EBAA5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0F1C5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631FA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66F01E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BA9EC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789,41</w:t>
            </w:r>
          </w:p>
        </w:tc>
        <w:tc>
          <w:tcPr>
            <w:tcW w:w="711" w:type="dxa"/>
            <w:tcBorders>
              <w:top w:val="nil"/>
              <w:left w:val="nil"/>
              <w:bottom w:val="single" w:sz="4" w:space="0" w:color="auto"/>
              <w:right w:val="single" w:sz="4" w:space="0" w:color="auto"/>
            </w:tcBorders>
            <w:shd w:val="clear" w:color="000000" w:fill="F2DCDB"/>
            <w:vAlign w:val="center"/>
            <w:hideMark/>
          </w:tcPr>
          <w:p w14:paraId="20E445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0,33</w:t>
            </w:r>
          </w:p>
        </w:tc>
      </w:tr>
      <w:tr w:rsidR="00286820" w:rsidRPr="00F42521" w14:paraId="1228C9EB" w14:textId="77777777" w:rsidTr="00286820">
        <w:trPr>
          <w:trHeight w:val="48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B0C8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A096B1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65D0900"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 ԳԴՀ-1,2,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=1,20-1,21</w:t>
            </w:r>
          </w:p>
        </w:tc>
        <w:tc>
          <w:tcPr>
            <w:tcW w:w="1192" w:type="dxa"/>
            <w:tcBorders>
              <w:top w:val="nil"/>
              <w:left w:val="nil"/>
              <w:bottom w:val="single" w:sz="4" w:space="0" w:color="auto"/>
              <w:right w:val="single" w:sz="4" w:space="0" w:color="auto"/>
            </w:tcBorders>
            <w:shd w:val="clear" w:color="auto" w:fill="auto"/>
            <w:vAlign w:val="center"/>
            <w:hideMark/>
          </w:tcPr>
          <w:p w14:paraId="0A2F03B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48AE5E9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46FC2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E7C64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52471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C75A3D"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D7035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15,13</w:t>
            </w:r>
          </w:p>
        </w:tc>
        <w:tc>
          <w:tcPr>
            <w:tcW w:w="1505" w:type="dxa"/>
            <w:tcBorders>
              <w:top w:val="nil"/>
              <w:left w:val="nil"/>
              <w:bottom w:val="single" w:sz="4" w:space="0" w:color="auto"/>
              <w:right w:val="single" w:sz="4" w:space="0" w:color="auto"/>
            </w:tcBorders>
            <w:shd w:val="clear" w:color="auto" w:fill="auto"/>
            <w:vAlign w:val="center"/>
            <w:hideMark/>
          </w:tcPr>
          <w:p w14:paraId="70A787E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66149E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401DE7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64C09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3E1BBA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48CD3C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128,20</w:t>
            </w:r>
          </w:p>
        </w:tc>
        <w:tc>
          <w:tcPr>
            <w:tcW w:w="711" w:type="dxa"/>
            <w:tcBorders>
              <w:top w:val="nil"/>
              <w:left w:val="nil"/>
              <w:bottom w:val="single" w:sz="4" w:space="0" w:color="auto"/>
              <w:right w:val="single" w:sz="4" w:space="0" w:color="auto"/>
            </w:tcBorders>
            <w:shd w:val="clear" w:color="auto" w:fill="auto"/>
            <w:noWrap/>
            <w:vAlign w:val="center"/>
            <w:hideMark/>
          </w:tcPr>
          <w:p w14:paraId="04A248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1715D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DDB56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15,14</w:t>
            </w:r>
          </w:p>
        </w:tc>
        <w:tc>
          <w:tcPr>
            <w:tcW w:w="1505" w:type="dxa"/>
            <w:tcBorders>
              <w:top w:val="nil"/>
              <w:left w:val="nil"/>
              <w:bottom w:val="single" w:sz="4" w:space="0" w:color="auto"/>
              <w:right w:val="single" w:sz="4" w:space="0" w:color="auto"/>
            </w:tcBorders>
            <w:shd w:val="clear" w:color="auto" w:fill="auto"/>
            <w:vAlign w:val="center"/>
            <w:hideMark/>
          </w:tcPr>
          <w:p w14:paraId="0684B85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CA185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Միաձույլ բետոնե նախապատրաստական շերտի10սմ հաստությամբ նյութերի արժեքը, </w:t>
            </w:r>
            <w:r w:rsidRPr="00286820">
              <w:rPr>
                <w:rFonts w:ascii="Sylfaen" w:hAnsi="Sylfaen" w:cs="Arial"/>
                <w:sz w:val="22"/>
                <w:szCs w:val="22"/>
                <w:lang w:val="ru-RU" w:eastAsia="ru-RU"/>
              </w:rPr>
              <w:lastRenderedPageBreak/>
              <w:t>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4B783A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E5D91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0,90</w:t>
            </w:r>
          </w:p>
        </w:tc>
        <w:tc>
          <w:tcPr>
            <w:tcW w:w="1244" w:type="dxa"/>
            <w:tcBorders>
              <w:top w:val="nil"/>
              <w:left w:val="nil"/>
              <w:bottom w:val="single" w:sz="4" w:space="0" w:color="auto"/>
              <w:right w:val="single" w:sz="4" w:space="0" w:color="auto"/>
            </w:tcBorders>
            <w:shd w:val="clear" w:color="auto" w:fill="auto"/>
            <w:noWrap/>
            <w:vAlign w:val="center"/>
            <w:hideMark/>
          </w:tcPr>
          <w:p w14:paraId="469AB6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384F43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33,21</w:t>
            </w:r>
          </w:p>
        </w:tc>
        <w:tc>
          <w:tcPr>
            <w:tcW w:w="711" w:type="dxa"/>
            <w:tcBorders>
              <w:top w:val="nil"/>
              <w:left w:val="nil"/>
              <w:bottom w:val="single" w:sz="4" w:space="0" w:color="auto"/>
              <w:right w:val="single" w:sz="4" w:space="0" w:color="auto"/>
            </w:tcBorders>
            <w:shd w:val="clear" w:color="auto" w:fill="auto"/>
            <w:noWrap/>
            <w:vAlign w:val="center"/>
            <w:hideMark/>
          </w:tcPr>
          <w:p w14:paraId="53D83F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77D288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AEC6E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15,15</w:t>
            </w:r>
          </w:p>
        </w:tc>
        <w:tc>
          <w:tcPr>
            <w:tcW w:w="1505" w:type="dxa"/>
            <w:tcBorders>
              <w:top w:val="nil"/>
              <w:left w:val="nil"/>
              <w:bottom w:val="single" w:sz="4" w:space="0" w:color="auto"/>
              <w:right w:val="single" w:sz="4" w:space="0" w:color="auto"/>
            </w:tcBorders>
            <w:shd w:val="clear" w:color="auto" w:fill="auto"/>
            <w:vAlign w:val="center"/>
            <w:hideMark/>
          </w:tcPr>
          <w:p w14:paraId="1611834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8E6223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6FBAA5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65D384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1,45</w:t>
            </w:r>
          </w:p>
        </w:tc>
        <w:tc>
          <w:tcPr>
            <w:tcW w:w="1244" w:type="dxa"/>
            <w:tcBorders>
              <w:top w:val="nil"/>
              <w:left w:val="nil"/>
              <w:bottom w:val="single" w:sz="4" w:space="0" w:color="auto"/>
              <w:right w:val="single" w:sz="4" w:space="0" w:color="auto"/>
            </w:tcBorders>
            <w:shd w:val="clear" w:color="auto" w:fill="auto"/>
            <w:noWrap/>
            <w:vAlign w:val="center"/>
            <w:hideMark/>
          </w:tcPr>
          <w:p w14:paraId="2144E79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6B765A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61,02</w:t>
            </w:r>
          </w:p>
        </w:tc>
        <w:tc>
          <w:tcPr>
            <w:tcW w:w="711" w:type="dxa"/>
            <w:tcBorders>
              <w:top w:val="nil"/>
              <w:left w:val="nil"/>
              <w:bottom w:val="single" w:sz="4" w:space="0" w:color="auto"/>
              <w:right w:val="single" w:sz="4" w:space="0" w:color="auto"/>
            </w:tcBorders>
            <w:shd w:val="clear" w:color="auto" w:fill="auto"/>
            <w:noWrap/>
            <w:vAlign w:val="center"/>
            <w:hideMark/>
          </w:tcPr>
          <w:p w14:paraId="367A28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B1F51F6"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787AE6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15,16</w:t>
            </w:r>
          </w:p>
        </w:tc>
        <w:tc>
          <w:tcPr>
            <w:tcW w:w="1505" w:type="dxa"/>
            <w:tcBorders>
              <w:top w:val="nil"/>
              <w:left w:val="nil"/>
              <w:bottom w:val="single" w:sz="4" w:space="0" w:color="auto"/>
              <w:right w:val="single" w:sz="4" w:space="0" w:color="auto"/>
            </w:tcBorders>
            <w:shd w:val="clear" w:color="auto" w:fill="auto"/>
            <w:vAlign w:val="center"/>
            <w:hideMark/>
          </w:tcPr>
          <w:p w14:paraId="5B39D76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509FA5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AD5A6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16581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5E2D47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0A0ACEC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88,85</w:t>
            </w:r>
          </w:p>
        </w:tc>
        <w:tc>
          <w:tcPr>
            <w:tcW w:w="711" w:type="dxa"/>
            <w:tcBorders>
              <w:top w:val="nil"/>
              <w:left w:val="nil"/>
              <w:bottom w:val="single" w:sz="4" w:space="0" w:color="auto"/>
              <w:right w:val="single" w:sz="4" w:space="0" w:color="auto"/>
            </w:tcBorders>
            <w:shd w:val="clear" w:color="auto" w:fill="auto"/>
            <w:noWrap/>
            <w:vAlign w:val="center"/>
            <w:hideMark/>
          </w:tcPr>
          <w:p w14:paraId="5BAA9B9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8520E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B98120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15,17</w:t>
            </w:r>
          </w:p>
        </w:tc>
        <w:tc>
          <w:tcPr>
            <w:tcW w:w="1505" w:type="dxa"/>
            <w:tcBorders>
              <w:top w:val="nil"/>
              <w:left w:val="nil"/>
              <w:bottom w:val="single" w:sz="4" w:space="0" w:color="auto"/>
              <w:right w:val="single" w:sz="4" w:space="0" w:color="auto"/>
            </w:tcBorders>
            <w:shd w:val="clear" w:color="auto" w:fill="auto"/>
            <w:vAlign w:val="center"/>
            <w:hideMark/>
          </w:tcPr>
          <w:p w14:paraId="53F7565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2B8980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EAE37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C8EC2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1BC0E3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51F03B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08365C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D1E451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4B630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15,18</w:t>
            </w:r>
          </w:p>
        </w:tc>
        <w:tc>
          <w:tcPr>
            <w:tcW w:w="1505" w:type="dxa"/>
            <w:tcBorders>
              <w:top w:val="nil"/>
              <w:left w:val="nil"/>
              <w:bottom w:val="single" w:sz="4" w:space="0" w:color="auto"/>
              <w:right w:val="single" w:sz="4" w:space="0" w:color="auto"/>
            </w:tcBorders>
            <w:shd w:val="clear" w:color="auto" w:fill="auto"/>
            <w:vAlign w:val="center"/>
            <w:hideMark/>
          </w:tcPr>
          <w:p w14:paraId="6522F71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96DBD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21B99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7D594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279E094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74D685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368,97</w:t>
            </w:r>
          </w:p>
        </w:tc>
        <w:tc>
          <w:tcPr>
            <w:tcW w:w="711" w:type="dxa"/>
            <w:tcBorders>
              <w:top w:val="nil"/>
              <w:left w:val="nil"/>
              <w:bottom w:val="single" w:sz="4" w:space="0" w:color="auto"/>
              <w:right w:val="single" w:sz="4" w:space="0" w:color="auto"/>
            </w:tcBorders>
            <w:shd w:val="clear" w:color="auto" w:fill="auto"/>
            <w:noWrap/>
            <w:vAlign w:val="center"/>
            <w:hideMark/>
          </w:tcPr>
          <w:p w14:paraId="64D1BB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D539A9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4C93B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15,19</w:t>
            </w:r>
          </w:p>
        </w:tc>
        <w:tc>
          <w:tcPr>
            <w:tcW w:w="1505" w:type="dxa"/>
            <w:tcBorders>
              <w:top w:val="nil"/>
              <w:left w:val="nil"/>
              <w:bottom w:val="single" w:sz="4" w:space="0" w:color="auto"/>
              <w:right w:val="single" w:sz="4" w:space="0" w:color="auto"/>
            </w:tcBorders>
            <w:shd w:val="clear" w:color="auto" w:fill="auto"/>
            <w:vAlign w:val="center"/>
            <w:hideMark/>
          </w:tcPr>
          <w:p w14:paraId="2DCB94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6105F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6D218C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B0CB5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0,018</w:t>
            </w:r>
          </w:p>
        </w:tc>
        <w:tc>
          <w:tcPr>
            <w:tcW w:w="1244" w:type="dxa"/>
            <w:tcBorders>
              <w:top w:val="nil"/>
              <w:left w:val="nil"/>
              <w:bottom w:val="single" w:sz="4" w:space="0" w:color="auto"/>
              <w:right w:val="single" w:sz="4" w:space="0" w:color="auto"/>
            </w:tcBorders>
            <w:shd w:val="clear" w:color="auto" w:fill="auto"/>
            <w:noWrap/>
            <w:vAlign w:val="center"/>
            <w:hideMark/>
          </w:tcPr>
          <w:p w14:paraId="718F7D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28C11A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12,82</w:t>
            </w:r>
          </w:p>
        </w:tc>
        <w:tc>
          <w:tcPr>
            <w:tcW w:w="711" w:type="dxa"/>
            <w:tcBorders>
              <w:top w:val="nil"/>
              <w:left w:val="nil"/>
              <w:bottom w:val="single" w:sz="4" w:space="0" w:color="auto"/>
              <w:right w:val="single" w:sz="4" w:space="0" w:color="auto"/>
            </w:tcBorders>
            <w:shd w:val="clear" w:color="auto" w:fill="auto"/>
            <w:noWrap/>
            <w:vAlign w:val="center"/>
            <w:hideMark/>
          </w:tcPr>
          <w:p w14:paraId="13108F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E76CB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5F13C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15,20</w:t>
            </w:r>
          </w:p>
        </w:tc>
        <w:tc>
          <w:tcPr>
            <w:tcW w:w="1505" w:type="dxa"/>
            <w:tcBorders>
              <w:top w:val="nil"/>
              <w:left w:val="nil"/>
              <w:bottom w:val="single" w:sz="4" w:space="0" w:color="auto"/>
              <w:right w:val="single" w:sz="4" w:space="0" w:color="auto"/>
            </w:tcBorders>
            <w:shd w:val="clear" w:color="auto" w:fill="auto"/>
            <w:vAlign w:val="center"/>
            <w:hideMark/>
          </w:tcPr>
          <w:p w14:paraId="5986DA0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256696A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BAF79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45C70B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12,9</w:t>
            </w:r>
          </w:p>
        </w:tc>
        <w:tc>
          <w:tcPr>
            <w:tcW w:w="1244" w:type="dxa"/>
            <w:tcBorders>
              <w:top w:val="nil"/>
              <w:left w:val="nil"/>
              <w:bottom w:val="single" w:sz="4" w:space="0" w:color="auto"/>
              <w:right w:val="single" w:sz="4" w:space="0" w:color="auto"/>
            </w:tcBorders>
            <w:shd w:val="clear" w:color="auto" w:fill="auto"/>
            <w:noWrap/>
            <w:vAlign w:val="center"/>
            <w:hideMark/>
          </w:tcPr>
          <w:p w14:paraId="0000F6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400420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14,26</w:t>
            </w:r>
          </w:p>
        </w:tc>
        <w:tc>
          <w:tcPr>
            <w:tcW w:w="711" w:type="dxa"/>
            <w:tcBorders>
              <w:top w:val="nil"/>
              <w:left w:val="nil"/>
              <w:bottom w:val="single" w:sz="4" w:space="0" w:color="auto"/>
              <w:right w:val="single" w:sz="4" w:space="0" w:color="auto"/>
            </w:tcBorders>
            <w:shd w:val="clear" w:color="auto" w:fill="auto"/>
            <w:noWrap/>
            <w:vAlign w:val="center"/>
            <w:hideMark/>
          </w:tcPr>
          <w:p w14:paraId="7967EC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A83150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42A07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15,21</w:t>
            </w:r>
          </w:p>
        </w:tc>
        <w:tc>
          <w:tcPr>
            <w:tcW w:w="1505" w:type="dxa"/>
            <w:tcBorders>
              <w:top w:val="nil"/>
              <w:left w:val="nil"/>
              <w:bottom w:val="single" w:sz="4" w:space="0" w:color="auto"/>
              <w:right w:val="single" w:sz="4" w:space="0" w:color="auto"/>
            </w:tcBorders>
            <w:shd w:val="clear" w:color="auto" w:fill="auto"/>
            <w:vAlign w:val="center"/>
            <w:hideMark/>
          </w:tcPr>
          <w:p w14:paraId="4E11E1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1F03B14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BB5C8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37E1E3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0,018</w:t>
            </w:r>
          </w:p>
        </w:tc>
        <w:tc>
          <w:tcPr>
            <w:tcW w:w="1244" w:type="dxa"/>
            <w:tcBorders>
              <w:top w:val="nil"/>
              <w:left w:val="nil"/>
              <w:bottom w:val="single" w:sz="4" w:space="0" w:color="auto"/>
              <w:right w:val="single" w:sz="4" w:space="0" w:color="auto"/>
            </w:tcBorders>
            <w:shd w:val="clear" w:color="auto" w:fill="auto"/>
            <w:noWrap/>
            <w:vAlign w:val="center"/>
            <w:hideMark/>
          </w:tcPr>
          <w:p w14:paraId="6FF3E36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7A67003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0,24</w:t>
            </w:r>
          </w:p>
        </w:tc>
        <w:tc>
          <w:tcPr>
            <w:tcW w:w="711" w:type="dxa"/>
            <w:tcBorders>
              <w:top w:val="nil"/>
              <w:left w:val="nil"/>
              <w:bottom w:val="single" w:sz="4" w:space="0" w:color="auto"/>
              <w:right w:val="single" w:sz="4" w:space="0" w:color="auto"/>
            </w:tcBorders>
            <w:shd w:val="clear" w:color="auto" w:fill="auto"/>
            <w:noWrap/>
            <w:vAlign w:val="center"/>
            <w:hideMark/>
          </w:tcPr>
          <w:p w14:paraId="5C8021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D5269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1C9751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15,22</w:t>
            </w:r>
          </w:p>
        </w:tc>
        <w:tc>
          <w:tcPr>
            <w:tcW w:w="1505" w:type="dxa"/>
            <w:tcBorders>
              <w:top w:val="nil"/>
              <w:left w:val="nil"/>
              <w:bottom w:val="single" w:sz="4" w:space="0" w:color="auto"/>
              <w:right w:val="single" w:sz="4" w:space="0" w:color="auto"/>
            </w:tcBorders>
            <w:shd w:val="clear" w:color="auto" w:fill="auto"/>
            <w:vAlign w:val="center"/>
            <w:hideMark/>
          </w:tcPr>
          <w:p w14:paraId="389D05B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7AF1E11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C557A3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63D51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4,5</w:t>
            </w:r>
          </w:p>
        </w:tc>
        <w:tc>
          <w:tcPr>
            <w:tcW w:w="1244" w:type="dxa"/>
            <w:tcBorders>
              <w:top w:val="nil"/>
              <w:left w:val="nil"/>
              <w:bottom w:val="single" w:sz="4" w:space="0" w:color="auto"/>
              <w:right w:val="single" w:sz="4" w:space="0" w:color="auto"/>
            </w:tcBorders>
            <w:shd w:val="clear" w:color="auto" w:fill="auto"/>
            <w:noWrap/>
            <w:vAlign w:val="center"/>
            <w:hideMark/>
          </w:tcPr>
          <w:p w14:paraId="597B52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6B0A55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2,98</w:t>
            </w:r>
          </w:p>
        </w:tc>
        <w:tc>
          <w:tcPr>
            <w:tcW w:w="711" w:type="dxa"/>
            <w:tcBorders>
              <w:top w:val="nil"/>
              <w:left w:val="nil"/>
              <w:bottom w:val="single" w:sz="4" w:space="0" w:color="auto"/>
              <w:right w:val="single" w:sz="4" w:space="0" w:color="auto"/>
            </w:tcBorders>
            <w:shd w:val="clear" w:color="auto" w:fill="auto"/>
            <w:noWrap/>
            <w:vAlign w:val="center"/>
            <w:hideMark/>
          </w:tcPr>
          <w:p w14:paraId="0674E7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B1CA78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535B9F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92BBC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DF310E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10DCE4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542A0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80419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040DB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789,52</w:t>
            </w:r>
          </w:p>
        </w:tc>
        <w:tc>
          <w:tcPr>
            <w:tcW w:w="711" w:type="dxa"/>
            <w:tcBorders>
              <w:top w:val="nil"/>
              <w:left w:val="nil"/>
              <w:bottom w:val="single" w:sz="4" w:space="0" w:color="auto"/>
              <w:right w:val="single" w:sz="4" w:space="0" w:color="auto"/>
            </w:tcBorders>
            <w:shd w:val="clear" w:color="000000" w:fill="F2DCDB"/>
            <w:vAlign w:val="center"/>
            <w:hideMark/>
          </w:tcPr>
          <w:p w14:paraId="532D47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0,33</w:t>
            </w:r>
          </w:p>
        </w:tc>
      </w:tr>
      <w:tr w:rsidR="00286820" w:rsidRPr="00286820" w14:paraId="7694737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552FC5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3BA6A45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02FA78B1"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15-րդ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5DF4D9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155423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7D486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0F35CA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1920,28</w:t>
            </w:r>
          </w:p>
        </w:tc>
        <w:tc>
          <w:tcPr>
            <w:tcW w:w="711" w:type="dxa"/>
            <w:tcBorders>
              <w:top w:val="nil"/>
              <w:left w:val="nil"/>
              <w:bottom w:val="single" w:sz="4" w:space="0" w:color="auto"/>
              <w:right w:val="single" w:sz="4" w:space="0" w:color="auto"/>
            </w:tcBorders>
            <w:shd w:val="clear" w:color="000000" w:fill="D8E4BC"/>
            <w:vAlign w:val="center"/>
            <w:hideMark/>
          </w:tcPr>
          <w:p w14:paraId="1DA5A4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0,81</w:t>
            </w:r>
          </w:p>
        </w:tc>
      </w:tr>
      <w:tr w:rsidR="00286820" w:rsidRPr="00286820" w14:paraId="2E47109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381ECB7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0714E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65EAF63B"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16.Կոյուղու կոլեկտոր Կ-17</w:t>
            </w:r>
          </w:p>
        </w:tc>
        <w:tc>
          <w:tcPr>
            <w:tcW w:w="1192" w:type="dxa"/>
            <w:tcBorders>
              <w:top w:val="nil"/>
              <w:left w:val="nil"/>
              <w:bottom w:val="single" w:sz="4" w:space="0" w:color="auto"/>
              <w:right w:val="single" w:sz="4" w:space="0" w:color="auto"/>
            </w:tcBorders>
            <w:shd w:val="clear" w:color="000000" w:fill="FCD5B4"/>
            <w:hideMark/>
          </w:tcPr>
          <w:p w14:paraId="01F52B0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357F524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7083446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76E339F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0634AFC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2CF0D0B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753973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5CDDF6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A35F49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12F44B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40FA71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2D4331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01B819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hideMark/>
          </w:tcPr>
          <w:p w14:paraId="0EA6B8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F07B6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844AE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w:t>
            </w:r>
          </w:p>
        </w:tc>
        <w:tc>
          <w:tcPr>
            <w:tcW w:w="1505" w:type="dxa"/>
            <w:tcBorders>
              <w:top w:val="nil"/>
              <w:left w:val="nil"/>
              <w:bottom w:val="single" w:sz="4" w:space="0" w:color="auto"/>
              <w:right w:val="single" w:sz="4" w:space="0" w:color="auto"/>
            </w:tcBorders>
            <w:shd w:val="clear" w:color="auto" w:fill="auto"/>
            <w:vAlign w:val="center"/>
            <w:hideMark/>
          </w:tcPr>
          <w:p w14:paraId="473A903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CBBFB2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429DF6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10E4F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1950,0</w:t>
            </w:r>
          </w:p>
        </w:tc>
        <w:tc>
          <w:tcPr>
            <w:tcW w:w="1244" w:type="dxa"/>
            <w:tcBorders>
              <w:top w:val="nil"/>
              <w:left w:val="nil"/>
              <w:bottom w:val="single" w:sz="4" w:space="0" w:color="auto"/>
              <w:right w:val="single" w:sz="4" w:space="0" w:color="auto"/>
            </w:tcBorders>
            <w:shd w:val="clear" w:color="auto" w:fill="auto"/>
            <w:noWrap/>
            <w:vAlign w:val="center"/>
            <w:hideMark/>
          </w:tcPr>
          <w:p w14:paraId="5D18415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068F86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204,44</w:t>
            </w:r>
          </w:p>
        </w:tc>
        <w:tc>
          <w:tcPr>
            <w:tcW w:w="711" w:type="dxa"/>
            <w:tcBorders>
              <w:top w:val="nil"/>
              <w:left w:val="nil"/>
              <w:bottom w:val="single" w:sz="4" w:space="0" w:color="auto"/>
              <w:right w:val="single" w:sz="4" w:space="0" w:color="auto"/>
            </w:tcBorders>
            <w:shd w:val="clear" w:color="auto" w:fill="auto"/>
            <w:noWrap/>
            <w:vAlign w:val="center"/>
            <w:hideMark/>
          </w:tcPr>
          <w:p w14:paraId="4B2B1C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F645D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BB7E7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w:t>
            </w:r>
          </w:p>
        </w:tc>
        <w:tc>
          <w:tcPr>
            <w:tcW w:w="1505" w:type="dxa"/>
            <w:tcBorders>
              <w:top w:val="nil"/>
              <w:left w:val="nil"/>
              <w:bottom w:val="single" w:sz="4" w:space="0" w:color="auto"/>
              <w:right w:val="single" w:sz="4" w:space="0" w:color="auto"/>
            </w:tcBorders>
            <w:shd w:val="clear" w:color="auto" w:fill="auto"/>
            <w:vAlign w:val="center"/>
            <w:hideMark/>
          </w:tcPr>
          <w:p w14:paraId="4EEF060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2C704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6812C0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25E48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145,7</w:t>
            </w:r>
          </w:p>
        </w:tc>
        <w:tc>
          <w:tcPr>
            <w:tcW w:w="1244" w:type="dxa"/>
            <w:tcBorders>
              <w:top w:val="nil"/>
              <w:left w:val="nil"/>
              <w:bottom w:val="single" w:sz="4" w:space="0" w:color="auto"/>
              <w:right w:val="single" w:sz="4" w:space="0" w:color="auto"/>
            </w:tcBorders>
            <w:shd w:val="clear" w:color="auto" w:fill="auto"/>
            <w:noWrap/>
            <w:vAlign w:val="center"/>
            <w:hideMark/>
          </w:tcPr>
          <w:p w14:paraId="660E57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4F413B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146,81</w:t>
            </w:r>
          </w:p>
        </w:tc>
        <w:tc>
          <w:tcPr>
            <w:tcW w:w="711" w:type="dxa"/>
            <w:tcBorders>
              <w:top w:val="nil"/>
              <w:left w:val="nil"/>
              <w:bottom w:val="single" w:sz="4" w:space="0" w:color="auto"/>
              <w:right w:val="single" w:sz="4" w:space="0" w:color="auto"/>
            </w:tcBorders>
            <w:shd w:val="clear" w:color="auto" w:fill="auto"/>
            <w:noWrap/>
            <w:vAlign w:val="center"/>
            <w:hideMark/>
          </w:tcPr>
          <w:p w14:paraId="148DB2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0FDD71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E2445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16,3</w:t>
            </w:r>
          </w:p>
        </w:tc>
        <w:tc>
          <w:tcPr>
            <w:tcW w:w="1505" w:type="dxa"/>
            <w:tcBorders>
              <w:top w:val="nil"/>
              <w:left w:val="nil"/>
              <w:bottom w:val="single" w:sz="4" w:space="0" w:color="auto"/>
              <w:right w:val="single" w:sz="4" w:space="0" w:color="auto"/>
            </w:tcBorders>
            <w:shd w:val="clear" w:color="auto" w:fill="auto"/>
            <w:vAlign w:val="center"/>
            <w:hideMark/>
          </w:tcPr>
          <w:p w14:paraId="276575E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A69221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E4EB4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C796A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305,97</w:t>
            </w:r>
          </w:p>
        </w:tc>
        <w:tc>
          <w:tcPr>
            <w:tcW w:w="1244" w:type="dxa"/>
            <w:tcBorders>
              <w:top w:val="nil"/>
              <w:left w:val="nil"/>
              <w:bottom w:val="single" w:sz="4" w:space="0" w:color="auto"/>
              <w:right w:val="single" w:sz="4" w:space="0" w:color="auto"/>
            </w:tcBorders>
            <w:shd w:val="clear" w:color="auto" w:fill="auto"/>
            <w:noWrap/>
            <w:vAlign w:val="center"/>
            <w:hideMark/>
          </w:tcPr>
          <w:p w14:paraId="790A57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1CBAAA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60,15</w:t>
            </w:r>
          </w:p>
        </w:tc>
        <w:tc>
          <w:tcPr>
            <w:tcW w:w="711" w:type="dxa"/>
            <w:tcBorders>
              <w:top w:val="nil"/>
              <w:left w:val="nil"/>
              <w:bottom w:val="single" w:sz="4" w:space="0" w:color="auto"/>
              <w:right w:val="single" w:sz="4" w:space="0" w:color="auto"/>
            </w:tcBorders>
            <w:shd w:val="clear" w:color="auto" w:fill="auto"/>
            <w:noWrap/>
            <w:vAlign w:val="center"/>
            <w:hideMark/>
          </w:tcPr>
          <w:p w14:paraId="402D9D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51D90B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30409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16,4</w:t>
            </w:r>
          </w:p>
        </w:tc>
        <w:tc>
          <w:tcPr>
            <w:tcW w:w="1505" w:type="dxa"/>
            <w:tcBorders>
              <w:top w:val="nil"/>
              <w:left w:val="nil"/>
              <w:bottom w:val="single" w:sz="4" w:space="0" w:color="auto"/>
              <w:right w:val="single" w:sz="4" w:space="0" w:color="auto"/>
            </w:tcBorders>
            <w:shd w:val="clear" w:color="auto" w:fill="auto"/>
            <w:vAlign w:val="center"/>
            <w:hideMark/>
          </w:tcPr>
          <w:p w14:paraId="772A3758"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99A13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16D972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F059D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305,97</w:t>
            </w:r>
          </w:p>
        </w:tc>
        <w:tc>
          <w:tcPr>
            <w:tcW w:w="1244" w:type="dxa"/>
            <w:tcBorders>
              <w:top w:val="nil"/>
              <w:left w:val="nil"/>
              <w:bottom w:val="single" w:sz="4" w:space="0" w:color="auto"/>
              <w:right w:val="single" w:sz="4" w:space="0" w:color="auto"/>
            </w:tcBorders>
            <w:shd w:val="clear" w:color="auto" w:fill="auto"/>
            <w:noWrap/>
            <w:vAlign w:val="center"/>
            <w:hideMark/>
          </w:tcPr>
          <w:p w14:paraId="0577FC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670DAD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40,10</w:t>
            </w:r>
          </w:p>
        </w:tc>
        <w:tc>
          <w:tcPr>
            <w:tcW w:w="711" w:type="dxa"/>
            <w:tcBorders>
              <w:top w:val="nil"/>
              <w:left w:val="nil"/>
              <w:bottom w:val="single" w:sz="4" w:space="0" w:color="auto"/>
              <w:right w:val="single" w:sz="4" w:space="0" w:color="auto"/>
            </w:tcBorders>
            <w:shd w:val="clear" w:color="auto" w:fill="auto"/>
            <w:noWrap/>
            <w:vAlign w:val="center"/>
            <w:hideMark/>
          </w:tcPr>
          <w:p w14:paraId="12B2EC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F0CD0A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A458AE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16,5</w:t>
            </w:r>
          </w:p>
        </w:tc>
        <w:tc>
          <w:tcPr>
            <w:tcW w:w="1505" w:type="dxa"/>
            <w:tcBorders>
              <w:top w:val="nil"/>
              <w:left w:val="nil"/>
              <w:bottom w:val="single" w:sz="4" w:space="0" w:color="auto"/>
              <w:right w:val="single" w:sz="4" w:space="0" w:color="auto"/>
            </w:tcBorders>
            <w:shd w:val="clear" w:color="auto" w:fill="auto"/>
            <w:vAlign w:val="center"/>
            <w:hideMark/>
          </w:tcPr>
          <w:p w14:paraId="28EFAD3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0DD41D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D8606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9AB75C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525,1</w:t>
            </w:r>
          </w:p>
        </w:tc>
        <w:tc>
          <w:tcPr>
            <w:tcW w:w="1244" w:type="dxa"/>
            <w:tcBorders>
              <w:top w:val="nil"/>
              <w:left w:val="nil"/>
              <w:bottom w:val="single" w:sz="4" w:space="0" w:color="auto"/>
              <w:right w:val="single" w:sz="4" w:space="0" w:color="auto"/>
            </w:tcBorders>
            <w:shd w:val="clear" w:color="auto" w:fill="auto"/>
            <w:noWrap/>
            <w:vAlign w:val="center"/>
            <w:hideMark/>
          </w:tcPr>
          <w:p w14:paraId="01D174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5B6F81A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320,16</w:t>
            </w:r>
          </w:p>
        </w:tc>
        <w:tc>
          <w:tcPr>
            <w:tcW w:w="711" w:type="dxa"/>
            <w:tcBorders>
              <w:top w:val="nil"/>
              <w:left w:val="nil"/>
              <w:bottom w:val="single" w:sz="4" w:space="0" w:color="auto"/>
              <w:right w:val="single" w:sz="4" w:space="0" w:color="auto"/>
            </w:tcBorders>
            <w:shd w:val="clear" w:color="auto" w:fill="auto"/>
            <w:noWrap/>
            <w:vAlign w:val="center"/>
            <w:hideMark/>
          </w:tcPr>
          <w:p w14:paraId="5FCEE3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93DA9D"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AD608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16,6</w:t>
            </w:r>
          </w:p>
        </w:tc>
        <w:tc>
          <w:tcPr>
            <w:tcW w:w="1505" w:type="dxa"/>
            <w:tcBorders>
              <w:top w:val="nil"/>
              <w:left w:val="nil"/>
              <w:bottom w:val="single" w:sz="4" w:space="0" w:color="auto"/>
              <w:right w:val="single" w:sz="4" w:space="0" w:color="auto"/>
            </w:tcBorders>
            <w:shd w:val="clear" w:color="auto" w:fill="auto"/>
            <w:vAlign w:val="center"/>
            <w:hideMark/>
          </w:tcPr>
          <w:p w14:paraId="1B5DB8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hideMark/>
          </w:tcPr>
          <w:p w14:paraId="7579C23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5B1D42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C9E45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5,5</w:t>
            </w:r>
          </w:p>
        </w:tc>
        <w:tc>
          <w:tcPr>
            <w:tcW w:w="1244" w:type="dxa"/>
            <w:tcBorders>
              <w:top w:val="nil"/>
              <w:left w:val="nil"/>
              <w:bottom w:val="single" w:sz="4" w:space="0" w:color="auto"/>
              <w:right w:val="single" w:sz="4" w:space="0" w:color="auto"/>
            </w:tcBorders>
            <w:shd w:val="clear" w:color="auto" w:fill="auto"/>
            <w:noWrap/>
            <w:vAlign w:val="center"/>
            <w:hideMark/>
          </w:tcPr>
          <w:p w14:paraId="2ED5CA2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5AB92D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4,14</w:t>
            </w:r>
          </w:p>
        </w:tc>
        <w:tc>
          <w:tcPr>
            <w:tcW w:w="711" w:type="dxa"/>
            <w:tcBorders>
              <w:top w:val="nil"/>
              <w:left w:val="nil"/>
              <w:bottom w:val="single" w:sz="4" w:space="0" w:color="auto"/>
              <w:right w:val="single" w:sz="4" w:space="0" w:color="auto"/>
            </w:tcBorders>
            <w:shd w:val="clear" w:color="auto" w:fill="auto"/>
            <w:noWrap/>
            <w:vAlign w:val="center"/>
            <w:hideMark/>
          </w:tcPr>
          <w:p w14:paraId="0D23F5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051256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3695C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16,7</w:t>
            </w:r>
          </w:p>
        </w:tc>
        <w:tc>
          <w:tcPr>
            <w:tcW w:w="1505" w:type="dxa"/>
            <w:tcBorders>
              <w:top w:val="nil"/>
              <w:left w:val="nil"/>
              <w:bottom w:val="single" w:sz="4" w:space="0" w:color="auto"/>
              <w:right w:val="single" w:sz="4" w:space="0" w:color="auto"/>
            </w:tcBorders>
            <w:shd w:val="clear" w:color="auto" w:fill="auto"/>
            <w:vAlign w:val="center"/>
            <w:hideMark/>
          </w:tcPr>
          <w:p w14:paraId="4F1D88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3AF760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F3D51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E7B26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16,2</w:t>
            </w:r>
          </w:p>
        </w:tc>
        <w:tc>
          <w:tcPr>
            <w:tcW w:w="1244" w:type="dxa"/>
            <w:tcBorders>
              <w:top w:val="nil"/>
              <w:left w:val="nil"/>
              <w:bottom w:val="single" w:sz="4" w:space="0" w:color="auto"/>
              <w:right w:val="single" w:sz="4" w:space="0" w:color="auto"/>
            </w:tcBorders>
            <w:shd w:val="clear" w:color="auto" w:fill="auto"/>
            <w:noWrap/>
            <w:vAlign w:val="center"/>
            <w:hideMark/>
          </w:tcPr>
          <w:p w14:paraId="45929FB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2506A6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97,56</w:t>
            </w:r>
          </w:p>
        </w:tc>
        <w:tc>
          <w:tcPr>
            <w:tcW w:w="711" w:type="dxa"/>
            <w:tcBorders>
              <w:top w:val="nil"/>
              <w:left w:val="nil"/>
              <w:bottom w:val="single" w:sz="4" w:space="0" w:color="auto"/>
              <w:right w:val="single" w:sz="4" w:space="0" w:color="auto"/>
            </w:tcBorders>
            <w:shd w:val="clear" w:color="auto" w:fill="auto"/>
            <w:noWrap/>
            <w:vAlign w:val="center"/>
            <w:hideMark/>
          </w:tcPr>
          <w:p w14:paraId="0B20B1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3401B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15329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16,8</w:t>
            </w:r>
          </w:p>
        </w:tc>
        <w:tc>
          <w:tcPr>
            <w:tcW w:w="1505" w:type="dxa"/>
            <w:tcBorders>
              <w:top w:val="nil"/>
              <w:left w:val="nil"/>
              <w:bottom w:val="single" w:sz="4" w:space="0" w:color="auto"/>
              <w:right w:val="single" w:sz="4" w:space="0" w:color="auto"/>
            </w:tcBorders>
            <w:shd w:val="clear" w:color="auto" w:fill="auto"/>
            <w:vAlign w:val="center"/>
            <w:hideMark/>
          </w:tcPr>
          <w:p w14:paraId="7C42B7F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2697DF7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2B657B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F4A52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663,2</w:t>
            </w:r>
          </w:p>
        </w:tc>
        <w:tc>
          <w:tcPr>
            <w:tcW w:w="1244" w:type="dxa"/>
            <w:tcBorders>
              <w:top w:val="nil"/>
              <w:left w:val="nil"/>
              <w:bottom w:val="single" w:sz="4" w:space="0" w:color="auto"/>
              <w:right w:val="single" w:sz="4" w:space="0" w:color="auto"/>
            </w:tcBorders>
            <w:shd w:val="clear" w:color="auto" w:fill="auto"/>
            <w:noWrap/>
            <w:vAlign w:val="center"/>
            <w:hideMark/>
          </w:tcPr>
          <w:p w14:paraId="113B28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259427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668,26</w:t>
            </w:r>
          </w:p>
        </w:tc>
        <w:tc>
          <w:tcPr>
            <w:tcW w:w="711" w:type="dxa"/>
            <w:tcBorders>
              <w:top w:val="nil"/>
              <w:left w:val="nil"/>
              <w:bottom w:val="single" w:sz="4" w:space="0" w:color="auto"/>
              <w:right w:val="single" w:sz="4" w:space="0" w:color="auto"/>
            </w:tcBorders>
            <w:shd w:val="clear" w:color="auto" w:fill="auto"/>
            <w:noWrap/>
            <w:vAlign w:val="center"/>
            <w:hideMark/>
          </w:tcPr>
          <w:p w14:paraId="3FCA8A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F7AD8D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31FC0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16,9</w:t>
            </w:r>
          </w:p>
        </w:tc>
        <w:tc>
          <w:tcPr>
            <w:tcW w:w="1505" w:type="dxa"/>
            <w:tcBorders>
              <w:top w:val="nil"/>
              <w:left w:val="nil"/>
              <w:bottom w:val="single" w:sz="4" w:space="0" w:color="auto"/>
              <w:right w:val="single" w:sz="4" w:space="0" w:color="auto"/>
            </w:tcBorders>
            <w:shd w:val="clear" w:color="auto" w:fill="auto"/>
            <w:vAlign w:val="center"/>
            <w:hideMark/>
          </w:tcPr>
          <w:p w14:paraId="3E9D933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E26AC6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CB0E7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9AB0B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1370,3</w:t>
            </w:r>
          </w:p>
        </w:tc>
        <w:tc>
          <w:tcPr>
            <w:tcW w:w="1244" w:type="dxa"/>
            <w:tcBorders>
              <w:top w:val="nil"/>
              <w:left w:val="nil"/>
              <w:bottom w:val="single" w:sz="4" w:space="0" w:color="auto"/>
              <w:right w:val="single" w:sz="4" w:space="0" w:color="auto"/>
            </w:tcBorders>
            <w:shd w:val="clear" w:color="auto" w:fill="auto"/>
            <w:noWrap/>
            <w:vAlign w:val="center"/>
            <w:hideMark/>
          </w:tcPr>
          <w:p w14:paraId="11EBC5F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1D1742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269,37</w:t>
            </w:r>
          </w:p>
        </w:tc>
        <w:tc>
          <w:tcPr>
            <w:tcW w:w="711" w:type="dxa"/>
            <w:tcBorders>
              <w:top w:val="nil"/>
              <w:left w:val="nil"/>
              <w:bottom w:val="single" w:sz="4" w:space="0" w:color="auto"/>
              <w:right w:val="single" w:sz="4" w:space="0" w:color="auto"/>
            </w:tcBorders>
            <w:shd w:val="clear" w:color="auto" w:fill="auto"/>
            <w:noWrap/>
            <w:vAlign w:val="center"/>
            <w:hideMark/>
          </w:tcPr>
          <w:p w14:paraId="204F5BA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3D8DAF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6DDE0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16,10</w:t>
            </w:r>
          </w:p>
        </w:tc>
        <w:tc>
          <w:tcPr>
            <w:tcW w:w="1505" w:type="dxa"/>
            <w:tcBorders>
              <w:top w:val="nil"/>
              <w:left w:val="nil"/>
              <w:bottom w:val="single" w:sz="4" w:space="0" w:color="auto"/>
              <w:right w:val="single" w:sz="4" w:space="0" w:color="auto"/>
            </w:tcBorders>
            <w:shd w:val="clear" w:color="auto" w:fill="auto"/>
            <w:vAlign w:val="center"/>
            <w:hideMark/>
          </w:tcPr>
          <w:p w14:paraId="4908449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D3B570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88768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DC22F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1370,3</w:t>
            </w:r>
          </w:p>
        </w:tc>
        <w:tc>
          <w:tcPr>
            <w:tcW w:w="1244" w:type="dxa"/>
            <w:tcBorders>
              <w:top w:val="nil"/>
              <w:left w:val="nil"/>
              <w:bottom w:val="single" w:sz="4" w:space="0" w:color="auto"/>
              <w:right w:val="single" w:sz="4" w:space="0" w:color="auto"/>
            </w:tcBorders>
            <w:shd w:val="clear" w:color="auto" w:fill="auto"/>
            <w:noWrap/>
            <w:vAlign w:val="center"/>
            <w:hideMark/>
          </w:tcPr>
          <w:p w14:paraId="6D9D8D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04AD4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179,58</w:t>
            </w:r>
          </w:p>
        </w:tc>
        <w:tc>
          <w:tcPr>
            <w:tcW w:w="711" w:type="dxa"/>
            <w:tcBorders>
              <w:top w:val="nil"/>
              <w:left w:val="nil"/>
              <w:bottom w:val="single" w:sz="4" w:space="0" w:color="auto"/>
              <w:right w:val="single" w:sz="4" w:space="0" w:color="auto"/>
            </w:tcBorders>
            <w:shd w:val="clear" w:color="auto" w:fill="auto"/>
            <w:noWrap/>
            <w:vAlign w:val="center"/>
            <w:hideMark/>
          </w:tcPr>
          <w:p w14:paraId="61B5BB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0FEA32"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55513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16,11</w:t>
            </w:r>
          </w:p>
        </w:tc>
        <w:tc>
          <w:tcPr>
            <w:tcW w:w="1505" w:type="dxa"/>
            <w:tcBorders>
              <w:top w:val="nil"/>
              <w:left w:val="nil"/>
              <w:bottom w:val="single" w:sz="4" w:space="0" w:color="auto"/>
              <w:right w:val="single" w:sz="4" w:space="0" w:color="auto"/>
            </w:tcBorders>
            <w:shd w:val="clear" w:color="auto" w:fill="auto"/>
            <w:vAlign w:val="center"/>
            <w:hideMark/>
          </w:tcPr>
          <w:p w14:paraId="4119346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7EFCE8B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477916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6286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68,1</w:t>
            </w:r>
          </w:p>
        </w:tc>
        <w:tc>
          <w:tcPr>
            <w:tcW w:w="1244" w:type="dxa"/>
            <w:tcBorders>
              <w:top w:val="nil"/>
              <w:left w:val="nil"/>
              <w:bottom w:val="single" w:sz="4" w:space="0" w:color="auto"/>
              <w:right w:val="single" w:sz="4" w:space="0" w:color="auto"/>
            </w:tcBorders>
            <w:shd w:val="clear" w:color="auto" w:fill="auto"/>
            <w:noWrap/>
            <w:vAlign w:val="center"/>
            <w:hideMark/>
          </w:tcPr>
          <w:p w14:paraId="5DCBB2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6A860DB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467,83</w:t>
            </w:r>
          </w:p>
        </w:tc>
        <w:tc>
          <w:tcPr>
            <w:tcW w:w="711" w:type="dxa"/>
            <w:tcBorders>
              <w:top w:val="nil"/>
              <w:left w:val="nil"/>
              <w:bottom w:val="single" w:sz="4" w:space="0" w:color="auto"/>
              <w:right w:val="single" w:sz="4" w:space="0" w:color="auto"/>
            </w:tcBorders>
            <w:shd w:val="clear" w:color="auto" w:fill="auto"/>
            <w:noWrap/>
            <w:vAlign w:val="center"/>
            <w:hideMark/>
          </w:tcPr>
          <w:p w14:paraId="33C942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7080F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9869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16,12</w:t>
            </w:r>
          </w:p>
        </w:tc>
        <w:tc>
          <w:tcPr>
            <w:tcW w:w="1505" w:type="dxa"/>
            <w:tcBorders>
              <w:top w:val="nil"/>
              <w:left w:val="nil"/>
              <w:bottom w:val="single" w:sz="4" w:space="0" w:color="auto"/>
              <w:right w:val="single" w:sz="4" w:space="0" w:color="auto"/>
            </w:tcBorders>
            <w:shd w:val="clear" w:color="auto" w:fill="auto"/>
            <w:vAlign w:val="center"/>
            <w:hideMark/>
          </w:tcPr>
          <w:p w14:paraId="3E25EE7D"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503B0F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04C980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15F62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289,8</w:t>
            </w:r>
          </w:p>
        </w:tc>
        <w:tc>
          <w:tcPr>
            <w:tcW w:w="1244" w:type="dxa"/>
            <w:tcBorders>
              <w:top w:val="nil"/>
              <w:left w:val="nil"/>
              <w:bottom w:val="single" w:sz="4" w:space="0" w:color="auto"/>
              <w:right w:val="single" w:sz="4" w:space="0" w:color="auto"/>
            </w:tcBorders>
            <w:shd w:val="clear" w:color="auto" w:fill="auto"/>
            <w:noWrap/>
            <w:vAlign w:val="center"/>
            <w:hideMark/>
          </w:tcPr>
          <w:p w14:paraId="0343AF0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569D83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1564,56</w:t>
            </w:r>
          </w:p>
        </w:tc>
        <w:tc>
          <w:tcPr>
            <w:tcW w:w="711" w:type="dxa"/>
            <w:tcBorders>
              <w:top w:val="nil"/>
              <w:left w:val="nil"/>
              <w:bottom w:val="single" w:sz="4" w:space="0" w:color="auto"/>
              <w:right w:val="single" w:sz="4" w:space="0" w:color="auto"/>
            </w:tcBorders>
            <w:shd w:val="clear" w:color="auto" w:fill="auto"/>
            <w:noWrap/>
            <w:vAlign w:val="center"/>
            <w:hideMark/>
          </w:tcPr>
          <w:p w14:paraId="73C0BF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3BEC8F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1178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16,13</w:t>
            </w:r>
          </w:p>
        </w:tc>
        <w:tc>
          <w:tcPr>
            <w:tcW w:w="1505" w:type="dxa"/>
            <w:tcBorders>
              <w:top w:val="nil"/>
              <w:left w:val="nil"/>
              <w:bottom w:val="single" w:sz="4" w:space="0" w:color="auto"/>
              <w:right w:val="single" w:sz="4" w:space="0" w:color="auto"/>
            </w:tcBorders>
            <w:shd w:val="clear" w:color="auto" w:fill="auto"/>
            <w:vAlign w:val="center"/>
            <w:hideMark/>
          </w:tcPr>
          <w:p w14:paraId="585412DC"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2C6459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0BF5D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8827F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541,3</w:t>
            </w:r>
          </w:p>
        </w:tc>
        <w:tc>
          <w:tcPr>
            <w:tcW w:w="1244" w:type="dxa"/>
            <w:tcBorders>
              <w:top w:val="nil"/>
              <w:left w:val="nil"/>
              <w:bottom w:val="single" w:sz="4" w:space="0" w:color="auto"/>
              <w:right w:val="single" w:sz="4" w:space="0" w:color="auto"/>
            </w:tcBorders>
            <w:shd w:val="clear" w:color="auto" w:fill="auto"/>
            <w:noWrap/>
            <w:vAlign w:val="center"/>
            <w:hideMark/>
          </w:tcPr>
          <w:p w14:paraId="7169B7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7FB213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35,66</w:t>
            </w:r>
          </w:p>
        </w:tc>
        <w:tc>
          <w:tcPr>
            <w:tcW w:w="711" w:type="dxa"/>
            <w:tcBorders>
              <w:top w:val="nil"/>
              <w:left w:val="nil"/>
              <w:bottom w:val="single" w:sz="4" w:space="0" w:color="auto"/>
              <w:right w:val="single" w:sz="4" w:space="0" w:color="auto"/>
            </w:tcBorders>
            <w:shd w:val="clear" w:color="auto" w:fill="auto"/>
            <w:noWrap/>
            <w:vAlign w:val="center"/>
            <w:hideMark/>
          </w:tcPr>
          <w:p w14:paraId="6D9D39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013E2F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3133D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16,14</w:t>
            </w:r>
          </w:p>
        </w:tc>
        <w:tc>
          <w:tcPr>
            <w:tcW w:w="1505" w:type="dxa"/>
            <w:tcBorders>
              <w:top w:val="nil"/>
              <w:left w:val="nil"/>
              <w:bottom w:val="single" w:sz="4" w:space="0" w:color="auto"/>
              <w:right w:val="single" w:sz="4" w:space="0" w:color="auto"/>
            </w:tcBorders>
            <w:shd w:val="clear" w:color="auto" w:fill="auto"/>
            <w:vAlign w:val="center"/>
            <w:hideMark/>
          </w:tcPr>
          <w:p w14:paraId="3F9F16E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553E543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53309F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53ED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541,3</w:t>
            </w:r>
          </w:p>
        </w:tc>
        <w:tc>
          <w:tcPr>
            <w:tcW w:w="1244" w:type="dxa"/>
            <w:tcBorders>
              <w:top w:val="nil"/>
              <w:left w:val="nil"/>
              <w:bottom w:val="single" w:sz="4" w:space="0" w:color="auto"/>
              <w:right w:val="single" w:sz="4" w:space="0" w:color="auto"/>
            </w:tcBorders>
            <w:shd w:val="clear" w:color="auto" w:fill="auto"/>
            <w:noWrap/>
            <w:vAlign w:val="center"/>
            <w:hideMark/>
          </w:tcPr>
          <w:p w14:paraId="2DBEBD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097A9A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43,78</w:t>
            </w:r>
          </w:p>
        </w:tc>
        <w:tc>
          <w:tcPr>
            <w:tcW w:w="711" w:type="dxa"/>
            <w:tcBorders>
              <w:top w:val="nil"/>
              <w:left w:val="nil"/>
              <w:bottom w:val="single" w:sz="4" w:space="0" w:color="auto"/>
              <w:right w:val="single" w:sz="4" w:space="0" w:color="auto"/>
            </w:tcBorders>
            <w:shd w:val="clear" w:color="auto" w:fill="auto"/>
            <w:noWrap/>
            <w:vAlign w:val="center"/>
            <w:hideMark/>
          </w:tcPr>
          <w:p w14:paraId="3F905B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5EE565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F816C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16,15</w:t>
            </w:r>
          </w:p>
        </w:tc>
        <w:tc>
          <w:tcPr>
            <w:tcW w:w="1505" w:type="dxa"/>
            <w:tcBorders>
              <w:top w:val="nil"/>
              <w:left w:val="nil"/>
              <w:bottom w:val="single" w:sz="4" w:space="0" w:color="auto"/>
              <w:right w:val="single" w:sz="4" w:space="0" w:color="auto"/>
            </w:tcBorders>
            <w:shd w:val="clear" w:color="auto" w:fill="auto"/>
            <w:vAlign w:val="center"/>
            <w:hideMark/>
          </w:tcPr>
          <w:p w14:paraId="098E5E02"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35B92F6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1C5CFAA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08D0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668,7</w:t>
            </w:r>
          </w:p>
        </w:tc>
        <w:tc>
          <w:tcPr>
            <w:tcW w:w="1244" w:type="dxa"/>
            <w:tcBorders>
              <w:top w:val="nil"/>
              <w:left w:val="nil"/>
              <w:bottom w:val="single" w:sz="4" w:space="0" w:color="auto"/>
              <w:right w:val="single" w:sz="4" w:space="0" w:color="auto"/>
            </w:tcBorders>
            <w:shd w:val="clear" w:color="auto" w:fill="auto"/>
            <w:noWrap/>
            <w:vAlign w:val="center"/>
            <w:hideMark/>
          </w:tcPr>
          <w:p w14:paraId="0B2A238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6AA2E5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62,73</w:t>
            </w:r>
          </w:p>
        </w:tc>
        <w:tc>
          <w:tcPr>
            <w:tcW w:w="711" w:type="dxa"/>
            <w:tcBorders>
              <w:top w:val="nil"/>
              <w:left w:val="nil"/>
              <w:bottom w:val="single" w:sz="4" w:space="0" w:color="auto"/>
              <w:right w:val="single" w:sz="4" w:space="0" w:color="auto"/>
            </w:tcBorders>
            <w:shd w:val="clear" w:color="auto" w:fill="auto"/>
            <w:noWrap/>
            <w:vAlign w:val="center"/>
            <w:hideMark/>
          </w:tcPr>
          <w:p w14:paraId="064CA8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D0988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72713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16,16</w:t>
            </w:r>
          </w:p>
        </w:tc>
        <w:tc>
          <w:tcPr>
            <w:tcW w:w="1505" w:type="dxa"/>
            <w:tcBorders>
              <w:top w:val="nil"/>
              <w:left w:val="nil"/>
              <w:bottom w:val="single" w:sz="4" w:space="0" w:color="auto"/>
              <w:right w:val="single" w:sz="4" w:space="0" w:color="auto"/>
            </w:tcBorders>
            <w:shd w:val="clear" w:color="auto" w:fill="auto"/>
            <w:vAlign w:val="center"/>
            <w:hideMark/>
          </w:tcPr>
          <w:p w14:paraId="386E144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720C1A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56315E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54CC6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1314,6</w:t>
            </w:r>
          </w:p>
        </w:tc>
        <w:tc>
          <w:tcPr>
            <w:tcW w:w="1244" w:type="dxa"/>
            <w:tcBorders>
              <w:top w:val="nil"/>
              <w:left w:val="nil"/>
              <w:bottom w:val="single" w:sz="4" w:space="0" w:color="auto"/>
              <w:right w:val="single" w:sz="4" w:space="0" w:color="auto"/>
            </w:tcBorders>
            <w:shd w:val="clear" w:color="auto" w:fill="auto"/>
            <w:noWrap/>
            <w:vAlign w:val="center"/>
            <w:hideMark/>
          </w:tcPr>
          <w:p w14:paraId="7D76EF9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56D281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2219,22</w:t>
            </w:r>
          </w:p>
        </w:tc>
        <w:tc>
          <w:tcPr>
            <w:tcW w:w="711" w:type="dxa"/>
            <w:tcBorders>
              <w:top w:val="nil"/>
              <w:left w:val="nil"/>
              <w:bottom w:val="single" w:sz="4" w:space="0" w:color="auto"/>
              <w:right w:val="single" w:sz="4" w:space="0" w:color="auto"/>
            </w:tcBorders>
            <w:shd w:val="clear" w:color="auto" w:fill="auto"/>
            <w:noWrap/>
            <w:vAlign w:val="center"/>
            <w:hideMark/>
          </w:tcPr>
          <w:p w14:paraId="64AF5E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BA56530"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77251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16,17</w:t>
            </w:r>
          </w:p>
        </w:tc>
        <w:tc>
          <w:tcPr>
            <w:tcW w:w="1505" w:type="dxa"/>
            <w:tcBorders>
              <w:top w:val="nil"/>
              <w:left w:val="nil"/>
              <w:bottom w:val="single" w:sz="4" w:space="0" w:color="auto"/>
              <w:right w:val="single" w:sz="4" w:space="0" w:color="auto"/>
            </w:tcBorders>
            <w:shd w:val="clear" w:color="auto" w:fill="auto"/>
            <w:vAlign w:val="center"/>
            <w:hideMark/>
          </w:tcPr>
          <w:p w14:paraId="24D5CA5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38C0BC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4FE2B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5CD70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1314,6</w:t>
            </w:r>
          </w:p>
        </w:tc>
        <w:tc>
          <w:tcPr>
            <w:tcW w:w="1244" w:type="dxa"/>
            <w:tcBorders>
              <w:top w:val="nil"/>
              <w:left w:val="nil"/>
              <w:bottom w:val="single" w:sz="4" w:space="0" w:color="auto"/>
              <w:right w:val="single" w:sz="4" w:space="0" w:color="auto"/>
            </w:tcBorders>
            <w:shd w:val="clear" w:color="auto" w:fill="auto"/>
            <w:noWrap/>
            <w:vAlign w:val="center"/>
            <w:hideMark/>
          </w:tcPr>
          <w:p w14:paraId="2555E80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6BB277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7477,25</w:t>
            </w:r>
          </w:p>
        </w:tc>
        <w:tc>
          <w:tcPr>
            <w:tcW w:w="711" w:type="dxa"/>
            <w:tcBorders>
              <w:top w:val="nil"/>
              <w:left w:val="nil"/>
              <w:bottom w:val="single" w:sz="4" w:space="0" w:color="auto"/>
              <w:right w:val="single" w:sz="4" w:space="0" w:color="auto"/>
            </w:tcBorders>
            <w:shd w:val="clear" w:color="auto" w:fill="auto"/>
            <w:noWrap/>
            <w:vAlign w:val="center"/>
            <w:hideMark/>
          </w:tcPr>
          <w:p w14:paraId="3895F3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9F4CE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27C3B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16,18</w:t>
            </w:r>
          </w:p>
        </w:tc>
        <w:tc>
          <w:tcPr>
            <w:tcW w:w="1505" w:type="dxa"/>
            <w:tcBorders>
              <w:top w:val="nil"/>
              <w:left w:val="nil"/>
              <w:bottom w:val="single" w:sz="4" w:space="0" w:color="auto"/>
              <w:right w:val="single" w:sz="4" w:space="0" w:color="auto"/>
            </w:tcBorders>
            <w:shd w:val="clear" w:color="auto" w:fill="auto"/>
            <w:vAlign w:val="center"/>
            <w:hideMark/>
          </w:tcPr>
          <w:p w14:paraId="678B54C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67417E8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6A038D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BB17F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1314,6</w:t>
            </w:r>
          </w:p>
        </w:tc>
        <w:tc>
          <w:tcPr>
            <w:tcW w:w="1244" w:type="dxa"/>
            <w:tcBorders>
              <w:top w:val="nil"/>
              <w:left w:val="nil"/>
              <w:bottom w:val="single" w:sz="4" w:space="0" w:color="auto"/>
              <w:right w:val="single" w:sz="4" w:space="0" w:color="auto"/>
            </w:tcBorders>
            <w:shd w:val="clear" w:color="auto" w:fill="auto"/>
            <w:noWrap/>
            <w:vAlign w:val="center"/>
            <w:hideMark/>
          </w:tcPr>
          <w:p w14:paraId="4378F53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1263F04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5329,99</w:t>
            </w:r>
          </w:p>
        </w:tc>
        <w:tc>
          <w:tcPr>
            <w:tcW w:w="711" w:type="dxa"/>
            <w:tcBorders>
              <w:top w:val="nil"/>
              <w:left w:val="nil"/>
              <w:bottom w:val="single" w:sz="4" w:space="0" w:color="auto"/>
              <w:right w:val="single" w:sz="4" w:space="0" w:color="auto"/>
            </w:tcBorders>
            <w:shd w:val="clear" w:color="auto" w:fill="auto"/>
            <w:noWrap/>
            <w:vAlign w:val="center"/>
            <w:hideMark/>
          </w:tcPr>
          <w:p w14:paraId="1F05E7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51174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A564A0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B61ED8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6E1C30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E0401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AAE95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69FEF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0C4E5E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19191,58</w:t>
            </w:r>
          </w:p>
        </w:tc>
        <w:tc>
          <w:tcPr>
            <w:tcW w:w="711" w:type="dxa"/>
            <w:tcBorders>
              <w:top w:val="nil"/>
              <w:left w:val="nil"/>
              <w:bottom w:val="single" w:sz="4" w:space="0" w:color="auto"/>
              <w:right w:val="single" w:sz="4" w:space="0" w:color="auto"/>
            </w:tcBorders>
            <w:shd w:val="clear" w:color="000000" w:fill="F2DCDB"/>
            <w:vAlign w:val="center"/>
            <w:hideMark/>
          </w:tcPr>
          <w:p w14:paraId="5CB420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8,07</w:t>
            </w:r>
          </w:p>
        </w:tc>
      </w:tr>
      <w:tr w:rsidR="00286820" w:rsidRPr="00286820" w14:paraId="5D76933D"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F649F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0D8086C3"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16BEAE40"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C2F84B3"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6028A64"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A83DD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FC6A9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373D31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B3DB92"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FB829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16,19</w:t>
            </w:r>
          </w:p>
        </w:tc>
        <w:tc>
          <w:tcPr>
            <w:tcW w:w="1505" w:type="dxa"/>
            <w:tcBorders>
              <w:top w:val="nil"/>
              <w:left w:val="nil"/>
              <w:bottom w:val="single" w:sz="4" w:space="0" w:color="auto"/>
              <w:right w:val="single" w:sz="4" w:space="0" w:color="auto"/>
            </w:tcBorders>
            <w:shd w:val="clear" w:color="auto" w:fill="auto"/>
            <w:vAlign w:val="center"/>
            <w:hideMark/>
          </w:tcPr>
          <w:p w14:paraId="53CDEF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1E6D3CB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FBDF4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156112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939,0</w:t>
            </w:r>
          </w:p>
        </w:tc>
        <w:tc>
          <w:tcPr>
            <w:tcW w:w="1244" w:type="dxa"/>
            <w:tcBorders>
              <w:top w:val="nil"/>
              <w:left w:val="nil"/>
              <w:bottom w:val="single" w:sz="4" w:space="0" w:color="auto"/>
              <w:right w:val="single" w:sz="4" w:space="0" w:color="auto"/>
            </w:tcBorders>
            <w:shd w:val="clear" w:color="auto" w:fill="auto"/>
            <w:noWrap/>
            <w:vAlign w:val="center"/>
            <w:hideMark/>
          </w:tcPr>
          <w:p w14:paraId="480DB2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507462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7809,27</w:t>
            </w:r>
          </w:p>
        </w:tc>
        <w:tc>
          <w:tcPr>
            <w:tcW w:w="711" w:type="dxa"/>
            <w:tcBorders>
              <w:top w:val="nil"/>
              <w:left w:val="nil"/>
              <w:bottom w:val="single" w:sz="4" w:space="0" w:color="auto"/>
              <w:right w:val="single" w:sz="4" w:space="0" w:color="auto"/>
            </w:tcBorders>
            <w:shd w:val="clear" w:color="auto" w:fill="auto"/>
            <w:noWrap/>
            <w:vAlign w:val="center"/>
            <w:hideMark/>
          </w:tcPr>
          <w:p w14:paraId="1BEA47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46D12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FB257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16,20</w:t>
            </w:r>
          </w:p>
        </w:tc>
        <w:tc>
          <w:tcPr>
            <w:tcW w:w="1505" w:type="dxa"/>
            <w:tcBorders>
              <w:top w:val="nil"/>
              <w:left w:val="nil"/>
              <w:bottom w:val="single" w:sz="4" w:space="0" w:color="auto"/>
              <w:right w:val="single" w:sz="4" w:space="0" w:color="auto"/>
            </w:tcBorders>
            <w:shd w:val="clear" w:color="auto" w:fill="auto"/>
            <w:vAlign w:val="center"/>
            <w:hideMark/>
          </w:tcPr>
          <w:p w14:paraId="40D90D4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1DEA4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56032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67C49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157,0</w:t>
            </w:r>
          </w:p>
        </w:tc>
        <w:tc>
          <w:tcPr>
            <w:tcW w:w="1244" w:type="dxa"/>
            <w:tcBorders>
              <w:top w:val="nil"/>
              <w:left w:val="nil"/>
              <w:bottom w:val="single" w:sz="4" w:space="0" w:color="auto"/>
              <w:right w:val="single" w:sz="4" w:space="0" w:color="auto"/>
            </w:tcBorders>
            <w:shd w:val="clear" w:color="auto" w:fill="auto"/>
            <w:noWrap/>
            <w:vAlign w:val="center"/>
            <w:hideMark/>
          </w:tcPr>
          <w:p w14:paraId="290B91C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3BE4442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111,55</w:t>
            </w:r>
          </w:p>
        </w:tc>
        <w:tc>
          <w:tcPr>
            <w:tcW w:w="711" w:type="dxa"/>
            <w:tcBorders>
              <w:top w:val="nil"/>
              <w:left w:val="nil"/>
              <w:bottom w:val="single" w:sz="4" w:space="0" w:color="auto"/>
              <w:right w:val="single" w:sz="4" w:space="0" w:color="auto"/>
            </w:tcBorders>
            <w:shd w:val="clear" w:color="auto" w:fill="auto"/>
            <w:noWrap/>
            <w:vAlign w:val="center"/>
            <w:hideMark/>
          </w:tcPr>
          <w:p w14:paraId="3F1763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7D42A6E"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D3D07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16,21</w:t>
            </w:r>
          </w:p>
        </w:tc>
        <w:tc>
          <w:tcPr>
            <w:tcW w:w="1505" w:type="dxa"/>
            <w:tcBorders>
              <w:top w:val="nil"/>
              <w:left w:val="nil"/>
              <w:bottom w:val="single" w:sz="4" w:space="0" w:color="auto"/>
              <w:right w:val="single" w:sz="4" w:space="0" w:color="auto"/>
            </w:tcBorders>
            <w:shd w:val="clear" w:color="auto" w:fill="auto"/>
            <w:vAlign w:val="center"/>
            <w:hideMark/>
          </w:tcPr>
          <w:p w14:paraId="0AF2322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087A43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558331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2507D8B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0,939</w:t>
            </w:r>
          </w:p>
        </w:tc>
        <w:tc>
          <w:tcPr>
            <w:tcW w:w="1244" w:type="dxa"/>
            <w:tcBorders>
              <w:top w:val="nil"/>
              <w:left w:val="nil"/>
              <w:bottom w:val="single" w:sz="4" w:space="0" w:color="auto"/>
              <w:right w:val="single" w:sz="4" w:space="0" w:color="auto"/>
            </w:tcBorders>
            <w:shd w:val="clear" w:color="auto" w:fill="auto"/>
            <w:noWrap/>
            <w:vAlign w:val="center"/>
            <w:hideMark/>
          </w:tcPr>
          <w:p w14:paraId="39122B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0918652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315,75</w:t>
            </w:r>
          </w:p>
        </w:tc>
        <w:tc>
          <w:tcPr>
            <w:tcW w:w="711" w:type="dxa"/>
            <w:tcBorders>
              <w:top w:val="nil"/>
              <w:left w:val="nil"/>
              <w:bottom w:val="single" w:sz="4" w:space="0" w:color="auto"/>
              <w:right w:val="single" w:sz="4" w:space="0" w:color="auto"/>
            </w:tcBorders>
            <w:shd w:val="clear" w:color="auto" w:fill="auto"/>
            <w:noWrap/>
            <w:vAlign w:val="center"/>
            <w:hideMark/>
          </w:tcPr>
          <w:p w14:paraId="07EDC6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4E2428E"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16C96E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DE5E6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67D01F24"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64798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3A59F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3E9E6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F4C699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8236,58</w:t>
            </w:r>
          </w:p>
        </w:tc>
        <w:tc>
          <w:tcPr>
            <w:tcW w:w="711" w:type="dxa"/>
            <w:tcBorders>
              <w:top w:val="nil"/>
              <w:left w:val="nil"/>
              <w:bottom w:val="single" w:sz="4" w:space="0" w:color="auto"/>
              <w:right w:val="single" w:sz="4" w:space="0" w:color="auto"/>
            </w:tcBorders>
            <w:shd w:val="clear" w:color="000000" w:fill="F2DCDB"/>
            <w:vAlign w:val="center"/>
            <w:hideMark/>
          </w:tcPr>
          <w:p w14:paraId="217A88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3,46</w:t>
            </w:r>
          </w:p>
        </w:tc>
      </w:tr>
      <w:tr w:rsidR="00286820" w:rsidRPr="00F42521" w14:paraId="374508FE" w14:textId="77777777" w:rsidTr="00286820">
        <w:trPr>
          <w:trHeight w:val="6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20367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9D6A7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AE7E0FC"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ԱԴՀ-1-4,ԳԴՀ-1-20,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=1,17-2.33</w:t>
            </w:r>
          </w:p>
        </w:tc>
        <w:tc>
          <w:tcPr>
            <w:tcW w:w="1192" w:type="dxa"/>
            <w:tcBorders>
              <w:top w:val="nil"/>
              <w:left w:val="nil"/>
              <w:bottom w:val="single" w:sz="4" w:space="0" w:color="auto"/>
              <w:right w:val="single" w:sz="4" w:space="0" w:color="auto"/>
            </w:tcBorders>
            <w:shd w:val="clear" w:color="auto" w:fill="auto"/>
            <w:vAlign w:val="center"/>
            <w:hideMark/>
          </w:tcPr>
          <w:p w14:paraId="0CAF05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18341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383BE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0223DA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CA3E9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1AA99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E76C88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16,22</w:t>
            </w:r>
          </w:p>
        </w:tc>
        <w:tc>
          <w:tcPr>
            <w:tcW w:w="1505" w:type="dxa"/>
            <w:tcBorders>
              <w:top w:val="nil"/>
              <w:left w:val="nil"/>
              <w:bottom w:val="single" w:sz="4" w:space="0" w:color="auto"/>
              <w:right w:val="single" w:sz="4" w:space="0" w:color="auto"/>
            </w:tcBorders>
            <w:shd w:val="clear" w:color="auto" w:fill="auto"/>
            <w:vAlign w:val="center"/>
            <w:hideMark/>
          </w:tcPr>
          <w:p w14:paraId="5DF784C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7BACFCC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D1000 հորերի հավաքովի ե.բ.  էլեմենտների և բետոնե կոնստրուկցիաների տեղադրում, ներառյալ  նախապատրաստական շերտի և առվակի </w:t>
            </w:r>
            <w:r w:rsidRPr="00286820">
              <w:rPr>
                <w:rFonts w:ascii="Sylfaen" w:hAnsi="Sylfaen" w:cs="Arial"/>
                <w:sz w:val="22"/>
                <w:szCs w:val="22"/>
                <w:lang w:val="ru-RU" w:eastAsia="ru-RU"/>
              </w:rPr>
              <w:lastRenderedPageBreak/>
              <w:t>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66AA3F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420A8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25,8</w:t>
            </w:r>
          </w:p>
        </w:tc>
        <w:tc>
          <w:tcPr>
            <w:tcW w:w="1244" w:type="dxa"/>
            <w:tcBorders>
              <w:top w:val="nil"/>
              <w:left w:val="nil"/>
              <w:bottom w:val="single" w:sz="4" w:space="0" w:color="auto"/>
              <w:right w:val="single" w:sz="4" w:space="0" w:color="auto"/>
            </w:tcBorders>
            <w:shd w:val="clear" w:color="auto" w:fill="auto"/>
            <w:noWrap/>
            <w:vAlign w:val="center"/>
            <w:hideMark/>
          </w:tcPr>
          <w:p w14:paraId="63DCB1F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24A48B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1102,49</w:t>
            </w:r>
          </w:p>
        </w:tc>
        <w:tc>
          <w:tcPr>
            <w:tcW w:w="711" w:type="dxa"/>
            <w:tcBorders>
              <w:top w:val="nil"/>
              <w:left w:val="nil"/>
              <w:bottom w:val="single" w:sz="4" w:space="0" w:color="auto"/>
              <w:right w:val="single" w:sz="4" w:space="0" w:color="auto"/>
            </w:tcBorders>
            <w:shd w:val="clear" w:color="auto" w:fill="auto"/>
            <w:noWrap/>
            <w:vAlign w:val="center"/>
            <w:hideMark/>
          </w:tcPr>
          <w:p w14:paraId="57950C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C2389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5E8C7A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16,23</w:t>
            </w:r>
          </w:p>
        </w:tc>
        <w:tc>
          <w:tcPr>
            <w:tcW w:w="1505" w:type="dxa"/>
            <w:tcBorders>
              <w:top w:val="nil"/>
              <w:left w:val="nil"/>
              <w:bottom w:val="single" w:sz="4" w:space="0" w:color="auto"/>
              <w:right w:val="single" w:sz="4" w:space="0" w:color="auto"/>
            </w:tcBorders>
            <w:shd w:val="clear" w:color="auto" w:fill="auto"/>
            <w:vAlign w:val="center"/>
            <w:hideMark/>
          </w:tcPr>
          <w:p w14:paraId="7E3FCAD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055D2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784F8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34EC96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7,00</w:t>
            </w:r>
          </w:p>
        </w:tc>
        <w:tc>
          <w:tcPr>
            <w:tcW w:w="1244" w:type="dxa"/>
            <w:tcBorders>
              <w:top w:val="nil"/>
              <w:left w:val="nil"/>
              <w:bottom w:val="single" w:sz="4" w:space="0" w:color="auto"/>
              <w:right w:val="single" w:sz="4" w:space="0" w:color="auto"/>
            </w:tcBorders>
            <w:shd w:val="clear" w:color="auto" w:fill="auto"/>
            <w:noWrap/>
            <w:vAlign w:val="center"/>
            <w:hideMark/>
          </w:tcPr>
          <w:p w14:paraId="709179C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17FA208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258,29</w:t>
            </w:r>
          </w:p>
        </w:tc>
        <w:tc>
          <w:tcPr>
            <w:tcW w:w="711" w:type="dxa"/>
            <w:tcBorders>
              <w:top w:val="nil"/>
              <w:left w:val="nil"/>
              <w:bottom w:val="single" w:sz="4" w:space="0" w:color="auto"/>
              <w:right w:val="single" w:sz="4" w:space="0" w:color="auto"/>
            </w:tcBorders>
            <w:shd w:val="clear" w:color="auto" w:fill="auto"/>
            <w:noWrap/>
            <w:vAlign w:val="center"/>
            <w:hideMark/>
          </w:tcPr>
          <w:p w14:paraId="71BE0B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05CA73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00F40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16,24</w:t>
            </w:r>
          </w:p>
        </w:tc>
        <w:tc>
          <w:tcPr>
            <w:tcW w:w="1505" w:type="dxa"/>
            <w:tcBorders>
              <w:top w:val="nil"/>
              <w:left w:val="nil"/>
              <w:bottom w:val="single" w:sz="4" w:space="0" w:color="auto"/>
              <w:right w:val="single" w:sz="4" w:space="0" w:color="auto"/>
            </w:tcBorders>
            <w:shd w:val="clear" w:color="auto" w:fill="auto"/>
            <w:vAlign w:val="center"/>
            <w:hideMark/>
          </w:tcPr>
          <w:p w14:paraId="0F9DC8B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332911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9944E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992A3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12,80</w:t>
            </w:r>
          </w:p>
        </w:tc>
        <w:tc>
          <w:tcPr>
            <w:tcW w:w="1244" w:type="dxa"/>
            <w:tcBorders>
              <w:top w:val="nil"/>
              <w:left w:val="nil"/>
              <w:bottom w:val="single" w:sz="4" w:space="0" w:color="auto"/>
              <w:right w:val="single" w:sz="4" w:space="0" w:color="auto"/>
            </w:tcBorders>
            <w:shd w:val="clear" w:color="auto" w:fill="auto"/>
            <w:noWrap/>
            <w:vAlign w:val="center"/>
            <w:hideMark/>
          </w:tcPr>
          <w:p w14:paraId="6991FD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20C4709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538,66</w:t>
            </w:r>
          </w:p>
        </w:tc>
        <w:tc>
          <w:tcPr>
            <w:tcW w:w="711" w:type="dxa"/>
            <w:tcBorders>
              <w:top w:val="nil"/>
              <w:left w:val="nil"/>
              <w:bottom w:val="single" w:sz="4" w:space="0" w:color="auto"/>
              <w:right w:val="single" w:sz="4" w:space="0" w:color="auto"/>
            </w:tcBorders>
            <w:shd w:val="clear" w:color="auto" w:fill="auto"/>
            <w:noWrap/>
            <w:vAlign w:val="center"/>
            <w:hideMark/>
          </w:tcPr>
          <w:p w14:paraId="2B1FDC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7D0040"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D8810A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16,25</w:t>
            </w:r>
          </w:p>
        </w:tc>
        <w:tc>
          <w:tcPr>
            <w:tcW w:w="1505" w:type="dxa"/>
            <w:tcBorders>
              <w:top w:val="nil"/>
              <w:left w:val="nil"/>
              <w:bottom w:val="single" w:sz="4" w:space="0" w:color="auto"/>
              <w:right w:val="single" w:sz="4" w:space="0" w:color="auto"/>
            </w:tcBorders>
            <w:shd w:val="clear" w:color="auto" w:fill="auto"/>
            <w:vAlign w:val="center"/>
            <w:hideMark/>
          </w:tcPr>
          <w:p w14:paraId="67F45D9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4B7609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A0263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8ACC7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24,0</w:t>
            </w:r>
          </w:p>
        </w:tc>
        <w:tc>
          <w:tcPr>
            <w:tcW w:w="1244" w:type="dxa"/>
            <w:tcBorders>
              <w:top w:val="nil"/>
              <w:left w:val="nil"/>
              <w:bottom w:val="single" w:sz="4" w:space="0" w:color="auto"/>
              <w:right w:val="single" w:sz="4" w:space="0" w:color="auto"/>
            </w:tcBorders>
            <w:shd w:val="clear" w:color="auto" w:fill="auto"/>
            <w:noWrap/>
            <w:vAlign w:val="center"/>
            <w:hideMark/>
          </w:tcPr>
          <w:p w14:paraId="576B8C5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53F3ED7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710,83</w:t>
            </w:r>
          </w:p>
        </w:tc>
        <w:tc>
          <w:tcPr>
            <w:tcW w:w="711" w:type="dxa"/>
            <w:tcBorders>
              <w:top w:val="nil"/>
              <w:left w:val="nil"/>
              <w:bottom w:val="single" w:sz="4" w:space="0" w:color="auto"/>
              <w:right w:val="single" w:sz="4" w:space="0" w:color="auto"/>
            </w:tcBorders>
            <w:shd w:val="clear" w:color="auto" w:fill="auto"/>
            <w:noWrap/>
            <w:vAlign w:val="center"/>
            <w:hideMark/>
          </w:tcPr>
          <w:p w14:paraId="4FE93AA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1D60B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7F655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16,26</w:t>
            </w:r>
          </w:p>
        </w:tc>
        <w:tc>
          <w:tcPr>
            <w:tcW w:w="1505" w:type="dxa"/>
            <w:tcBorders>
              <w:top w:val="nil"/>
              <w:left w:val="nil"/>
              <w:bottom w:val="single" w:sz="4" w:space="0" w:color="auto"/>
              <w:right w:val="single" w:sz="4" w:space="0" w:color="auto"/>
            </w:tcBorders>
            <w:shd w:val="clear" w:color="auto" w:fill="auto"/>
            <w:vAlign w:val="center"/>
            <w:hideMark/>
          </w:tcPr>
          <w:p w14:paraId="795F0554"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D5C622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C2F19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5E518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24,0</w:t>
            </w:r>
          </w:p>
        </w:tc>
        <w:tc>
          <w:tcPr>
            <w:tcW w:w="1244" w:type="dxa"/>
            <w:tcBorders>
              <w:top w:val="nil"/>
              <w:left w:val="nil"/>
              <w:bottom w:val="single" w:sz="4" w:space="0" w:color="auto"/>
              <w:right w:val="single" w:sz="4" w:space="0" w:color="auto"/>
            </w:tcBorders>
            <w:shd w:val="clear" w:color="auto" w:fill="auto"/>
            <w:noWrap/>
            <w:vAlign w:val="center"/>
            <w:hideMark/>
          </w:tcPr>
          <w:p w14:paraId="20E23D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224E12D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631,85</w:t>
            </w:r>
          </w:p>
        </w:tc>
        <w:tc>
          <w:tcPr>
            <w:tcW w:w="711" w:type="dxa"/>
            <w:tcBorders>
              <w:top w:val="nil"/>
              <w:left w:val="nil"/>
              <w:bottom w:val="single" w:sz="4" w:space="0" w:color="auto"/>
              <w:right w:val="single" w:sz="4" w:space="0" w:color="auto"/>
            </w:tcBorders>
            <w:shd w:val="clear" w:color="auto" w:fill="auto"/>
            <w:noWrap/>
            <w:vAlign w:val="center"/>
            <w:hideMark/>
          </w:tcPr>
          <w:p w14:paraId="28349AA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EB6933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3133B5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16,27</w:t>
            </w:r>
          </w:p>
        </w:tc>
        <w:tc>
          <w:tcPr>
            <w:tcW w:w="1505" w:type="dxa"/>
            <w:tcBorders>
              <w:top w:val="nil"/>
              <w:left w:val="nil"/>
              <w:bottom w:val="single" w:sz="4" w:space="0" w:color="auto"/>
              <w:right w:val="single" w:sz="4" w:space="0" w:color="auto"/>
            </w:tcBorders>
            <w:shd w:val="clear" w:color="auto" w:fill="auto"/>
            <w:vAlign w:val="center"/>
            <w:hideMark/>
          </w:tcPr>
          <w:p w14:paraId="23D87F0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38E042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A418F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02450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0C300C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2A5581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2D645F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58692B"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39E19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16,28</w:t>
            </w:r>
          </w:p>
        </w:tc>
        <w:tc>
          <w:tcPr>
            <w:tcW w:w="1505" w:type="dxa"/>
            <w:tcBorders>
              <w:top w:val="nil"/>
              <w:left w:val="nil"/>
              <w:bottom w:val="single" w:sz="4" w:space="0" w:color="auto"/>
              <w:right w:val="single" w:sz="4" w:space="0" w:color="auto"/>
            </w:tcBorders>
            <w:shd w:val="clear" w:color="auto" w:fill="auto"/>
            <w:vAlign w:val="center"/>
            <w:hideMark/>
          </w:tcPr>
          <w:p w14:paraId="708FEF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CE2760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6D5F3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8DF1E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24,0</w:t>
            </w:r>
          </w:p>
        </w:tc>
        <w:tc>
          <w:tcPr>
            <w:tcW w:w="1244" w:type="dxa"/>
            <w:tcBorders>
              <w:top w:val="nil"/>
              <w:left w:val="nil"/>
              <w:bottom w:val="single" w:sz="4" w:space="0" w:color="auto"/>
              <w:right w:val="single" w:sz="4" w:space="0" w:color="auto"/>
            </w:tcBorders>
            <w:shd w:val="clear" w:color="auto" w:fill="auto"/>
            <w:noWrap/>
            <w:vAlign w:val="center"/>
            <w:hideMark/>
          </w:tcPr>
          <w:p w14:paraId="729C393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6E4CAB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2951,74</w:t>
            </w:r>
          </w:p>
        </w:tc>
        <w:tc>
          <w:tcPr>
            <w:tcW w:w="711" w:type="dxa"/>
            <w:tcBorders>
              <w:top w:val="nil"/>
              <w:left w:val="nil"/>
              <w:bottom w:val="single" w:sz="4" w:space="0" w:color="auto"/>
              <w:right w:val="single" w:sz="4" w:space="0" w:color="auto"/>
            </w:tcBorders>
            <w:shd w:val="clear" w:color="auto" w:fill="auto"/>
            <w:noWrap/>
            <w:vAlign w:val="center"/>
            <w:hideMark/>
          </w:tcPr>
          <w:p w14:paraId="0E4E06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AD2A7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4C788F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16,29</w:t>
            </w:r>
          </w:p>
        </w:tc>
        <w:tc>
          <w:tcPr>
            <w:tcW w:w="1505" w:type="dxa"/>
            <w:tcBorders>
              <w:top w:val="nil"/>
              <w:left w:val="nil"/>
              <w:bottom w:val="single" w:sz="4" w:space="0" w:color="auto"/>
              <w:right w:val="single" w:sz="4" w:space="0" w:color="auto"/>
            </w:tcBorders>
            <w:shd w:val="clear" w:color="auto" w:fill="auto"/>
            <w:vAlign w:val="center"/>
            <w:hideMark/>
          </w:tcPr>
          <w:p w14:paraId="25DE264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566E39D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DADF0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4E01C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0,157</w:t>
            </w:r>
          </w:p>
        </w:tc>
        <w:tc>
          <w:tcPr>
            <w:tcW w:w="1244" w:type="dxa"/>
            <w:tcBorders>
              <w:top w:val="nil"/>
              <w:left w:val="nil"/>
              <w:bottom w:val="single" w:sz="4" w:space="0" w:color="auto"/>
              <w:right w:val="single" w:sz="4" w:space="0" w:color="auto"/>
            </w:tcBorders>
            <w:shd w:val="clear" w:color="auto" w:fill="auto"/>
            <w:noWrap/>
            <w:vAlign w:val="center"/>
            <w:hideMark/>
          </w:tcPr>
          <w:p w14:paraId="54B580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521D2D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111,78</w:t>
            </w:r>
          </w:p>
        </w:tc>
        <w:tc>
          <w:tcPr>
            <w:tcW w:w="711" w:type="dxa"/>
            <w:tcBorders>
              <w:top w:val="nil"/>
              <w:left w:val="nil"/>
              <w:bottom w:val="single" w:sz="4" w:space="0" w:color="auto"/>
              <w:right w:val="single" w:sz="4" w:space="0" w:color="auto"/>
            </w:tcBorders>
            <w:shd w:val="clear" w:color="auto" w:fill="auto"/>
            <w:noWrap/>
            <w:vAlign w:val="center"/>
            <w:hideMark/>
          </w:tcPr>
          <w:p w14:paraId="4472B59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44ED8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42CB1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16,30</w:t>
            </w:r>
          </w:p>
        </w:tc>
        <w:tc>
          <w:tcPr>
            <w:tcW w:w="1505" w:type="dxa"/>
            <w:tcBorders>
              <w:top w:val="nil"/>
              <w:left w:val="nil"/>
              <w:bottom w:val="single" w:sz="4" w:space="0" w:color="auto"/>
              <w:right w:val="single" w:sz="4" w:space="0" w:color="auto"/>
            </w:tcBorders>
            <w:shd w:val="clear" w:color="auto" w:fill="auto"/>
            <w:vAlign w:val="center"/>
            <w:hideMark/>
          </w:tcPr>
          <w:p w14:paraId="6A75B2C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405867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A852A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1AED4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116</w:t>
            </w:r>
          </w:p>
        </w:tc>
        <w:tc>
          <w:tcPr>
            <w:tcW w:w="1244" w:type="dxa"/>
            <w:tcBorders>
              <w:top w:val="nil"/>
              <w:left w:val="nil"/>
              <w:bottom w:val="single" w:sz="4" w:space="0" w:color="auto"/>
              <w:right w:val="single" w:sz="4" w:space="0" w:color="auto"/>
            </w:tcBorders>
            <w:shd w:val="clear" w:color="auto" w:fill="auto"/>
            <w:noWrap/>
            <w:vAlign w:val="center"/>
            <w:hideMark/>
          </w:tcPr>
          <w:p w14:paraId="2B13D9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337CA4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128,26</w:t>
            </w:r>
          </w:p>
        </w:tc>
        <w:tc>
          <w:tcPr>
            <w:tcW w:w="711" w:type="dxa"/>
            <w:tcBorders>
              <w:top w:val="nil"/>
              <w:left w:val="nil"/>
              <w:bottom w:val="single" w:sz="4" w:space="0" w:color="auto"/>
              <w:right w:val="single" w:sz="4" w:space="0" w:color="auto"/>
            </w:tcBorders>
            <w:shd w:val="clear" w:color="auto" w:fill="auto"/>
            <w:noWrap/>
            <w:vAlign w:val="center"/>
            <w:hideMark/>
          </w:tcPr>
          <w:p w14:paraId="4FC720D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B1A2A4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59C1D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16,31</w:t>
            </w:r>
          </w:p>
        </w:tc>
        <w:tc>
          <w:tcPr>
            <w:tcW w:w="1505" w:type="dxa"/>
            <w:tcBorders>
              <w:top w:val="nil"/>
              <w:left w:val="nil"/>
              <w:bottom w:val="single" w:sz="4" w:space="0" w:color="auto"/>
              <w:right w:val="single" w:sz="4" w:space="0" w:color="auto"/>
            </w:tcBorders>
            <w:shd w:val="clear" w:color="auto" w:fill="auto"/>
            <w:vAlign w:val="center"/>
            <w:hideMark/>
          </w:tcPr>
          <w:p w14:paraId="6E6F295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39925B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EC871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AB63B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0,157</w:t>
            </w:r>
          </w:p>
        </w:tc>
        <w:tc>
          <w:tcPr>
            <w:tcW w:w="1244" w:type="dxa"/>
            <w:tcBorders>
              <w:top w:val="nil"/>
              <w:left w:val="nil"/>
              <w:bottom w:val="single" w:sz="4" w:space="0" w:color="auto"/>
              <w:right w:val="single" w:sz="4" w:space="0" w:color="auto"/>
            </w:tcBorders>
            <w:shd w:val="clear" w:color="auto" w:fill="auto"/>
            <w:noWrap/>
            <w:vAlign w:val="center"/>
            <w:hideMark/>
          </w:tcPr>
          <w:p w14:paraId="2C2793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0550945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2,09</w:t>
            </w:r>
          </w:p>
        </w:tc>
        <w:tc>
          <w:tcPr>
            <w:tcW w:w="711" w:type="dxa"/>
            <w:tcBorders>
              <w:top w:val="nil"/>
              <w:left w:val="nil"/>
              <w:bottom w:val="single" w:sz="4" w:space="0" w:color="auto"/>
              <w:right w:val="single" w:sz="4" w:space="0" w:color="auto"/>
            </w:tcBorders>
            <w:shd w:val="clear" w:color="auto" w:fill="auto"/>
            <w:noWrap/>
            <w:vAlign w:val="center"/>
            <w:hideMark/>
          </w:tcPr>
          <w:p w14:paraId="7F58C2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E856D5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5D46B1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16,32</w:t>
            </w:r>
          </w:p>
        </w:tc>
        <w:tc>
          <w:tcPr>
            <w:tcW w:w="1505" w:type="dxa"/>
            <w:tcBorders>
              <w:top w:val="nil"/>
              <w:left w:val="nil"/>
              <w:bottom w:val="single" w:sz="4" w:space="0" w:color="auto"/>
              <w:right w:val="single" w:sz="4" w:space="0" w:color="auto"/>
            </w:tcBorders>
            <w:shd w:val="clear" w:color="auto" w:fill="auto"/>
            <w:vAlign w:val="center"/>
            <w:hideMark/>
          </w:tcPr>
          <w:p w14:paraId="411E0D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8F508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Բետոնե վաքի առվակի երկաթայնացում, ներառյալ նյութերի արժեքը, </w:t>
            </w:r>
            <w:r w:rsidRPr="00286820">
              <w:rPr>
                <w:rFonts w:ascii="Sylfaen" w:hAnsi="Sylfaen" w:cs="Arial"/>
                <w:sz w:val="22"/>
                <w:szCs w:val="22"/>
                <w:lang w:val="ru-RU" w:eastAsia="ru-RU"/>
              </w:rPr>
              <w:lastRenderedPageBreak/>
              <w:t>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B5025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CA9F7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w:t>
            </w:r>
          </w:p>
        </w:tc>
        <w:tc>
          <w:tcPr>
            <w:tcW w:w="1244" w:type="dxa"/>
            <w:tcBorders>
              <w:top w:val="nil"/>
              <w:left w:val="nil"/>
              <w:bottom w:val="single" w:sz="4" w:space="0" w:color="auto"/>
              <w:right w:val="single" w:sz="4" w:space="0" w:color="auto"/>
            </w:tcBorders>
            <w:shd w:val="clear" w:color="auto" w:fill="auto"/>
            <w:noWrap/>
            <w:vAlign w:val="center"/>
            <w:hideMark/>
          </w:tcPr>
          <w:p w14:paraId="5F9187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6D08B0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23,80</w:t>
            </w:r>
          </w:p>
        </w:tc>
        <w:tc>
          <w:tcPr>
            <w:tcW w:w="711" w:type="dxa"/>
            <w:tcBorders>
              <w:top w:val="nil"/>
              <w:left w:val="nil"/>
              <w:bottom w:val="single" w:sz="4" w:space="0" w:color="auto"/>
              <w:right w:val="single" w:sz="4" w:space="0" w:color="auto"/>
            </w:tcBorders>
            <w:shd w:val="clear" w:color="auto" w:fill="auto"/>
            <w:noWrap/>
            <w:vAlign w:val="center"/>
            <w:hideMark/>
          </w:tcPr>
          <w:p w14:paraId="0174F27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B3B25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FC11E8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EBC86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18FC9F8"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44413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2AFB8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A3A9F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61406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6538,76</w:t>
            </w:r>
          </w:p>
        </w:tc>
        <w:tc>
          <w:tcPr>
            <w:tcW w:w="711" w:type="dxa"/>
            <w:tcBorders>
              <w:top w:val="nil"/>
              <w:left w:val="nil"/>
              <w:bottom w:val="single" w:sz="4" w:space="0" w:color="auto"/>
              <w:right w:val="single" w:sz="4" w:space="0" w:color="auto"/>
            </w:tcBorders>
            <w:shd w:val="clear" w:color="000000" w:fill="F2DCDB"/>
            <w:vAlign w:val="center"/>
            <w:hideMark/>
          </w:tcPr>
          <w:p w14:paraId="595B89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2,75</w:t>
            </w:r>
          </w:p>
        </w:tc>
      </w:tr>
      <w:tr w:rsidR="00286820" w:rsidRPr="00286820" w14:paraId="347539D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33CDF06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7E8D553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0F0C2EF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16-րդ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171EA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6A4ABCF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503FB2B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36B8A4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33966,91</w:t>
            </w:r>
          </w:p>
        </w:tc>
        <w:tc>
          <w:tcPr>
            <w:tcW w:w="711" w:type="dxa"/>
            <w:tcBorders>
              <w:top w:val="nil"/>
              <w:left w:val="nil"/>
              <w:bottom w:val="single" w:sz="4" w:space="0" w:color="auto"/>
              <w:right w:val="single" w:sz="4" w:space="0" w:color="auto"/>
            </w:tcBorders>
            <w:shd w:val="clear" w:color="000000" w:fill="D8E4BC"/>
            <w:vAlign w:val="center"/>
            <w:hideMark/>
          </w:tcPr>
          <w:p w14:paraId="6497F3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14,28</w:t>
            </w:r>
          </w:p>
        </w:tc>
      </w:tr>
      <w:tr w:rsidR="00286820" w:rsidRPr="00286820" w14:paraId="35E1FA81"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1039B5A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0FB27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0E29428A"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17.Կոյուղու կոլեկտոր Կ-17-1</w:t>
            </w:r>
          </w:p>
        </w:tc>
        <w:tc>
          <w:tcPr>
            <w:tcW w:w="1192" w:type="dxa"/>
            <w:tcBorders>
              <w:top w:val="nil"/>
              <w:left w:val="nil"/>
              <w:bottom w:val="single" w:sz="4" w:space="0" w:color="auto"/>
              <w:right w:val="single" w:sz="4" w:space="0" w:color="auto"/>
            </w:tcBorders>
            <w:shd w:val="clear" w:color="000000" w:fill="FCD5B4"/>
            <w:hideMark/>
          </w:tcPr>
          <w:p w14:paraId="5FEA5457"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3BB26DE4"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472E86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5EFC81F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18134244"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0246346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953EB8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637E4F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7FC2EF24"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745D35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36E3384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45F3B51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17637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F4A59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96AAAB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559C4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w:t>
            </w:r>
          </w:p>
        </w:tc>
        <w:tc>
          <w:tcPr>
            <w:tcW w:w="1505" w:type="dxa"/>
            <w:tcBorders>
              <w:top w:val="nil"/>
              <w:left w:val="nil"/>
              <w:bottom w:val="single" w:sz="4" w:space="0" w:color="auto"/>
              <w:right w:val="single" w:sz="4" w:space="0" w:color="auto"/>
            </w:tcBorders>
            <w:shd w:val="clear" w:color="auto" w:fill="auto"/>
            <w:vAlign w:val="center"/>
            <w:hideMark/>
          </w:tcPr>
          <w:p w14:paraId="215A0E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16FDE8A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25D372B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BE394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50,1</w:t>
            </w:r>
          </w:p>
        </w:tc>
        <w:tc>
          <w:tcPr>
            <w:tcW w:w="1244" w:type="dxa"/>
            <w:tcBorders>
              <w:top w:val="nil"/>
              <w:left w:val="nil"/>
              <w:bottom w:val="single" w:sz="4" w:space="0" w:color="auto"/>
              <w:right w:val="single" w:sz="4" w:space="0" w:color="auto"/>
            </w:tcBorders>
            <w:shd w:val="clear" w:color="auto" w:fill="auto"/>
            <w:noWrap/>
            <w:vAlign w:val="center"/>
            <w:hideMark/>
          </w:tcPr>
          <w:p w14:paraId="24D2D4B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4736BE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30,58</w:t>
            </w:r>
          </w:p>
        </w:tc>
        <w:tc>
          <w:tcPr>
            <w:tcW w:w="711" w:type="dxa"/>
            <w:tcBorders>
              <w:top w:val="nil"/>
              <w:left w:val="nil"/>
              <w:bottom w:val="single" w:sz="4" w:space="0" w:color="auto"/>
              <w:right w:val="single" w:sz="4" w:space="0" w:color="auto"/>
            </w:tcBorders>
            <w:shd w:val="clear" w:color="auto" w:fill="auto"/>
            <w:noWrap/>
            <w:vAlign w:val="center"/>
            <w:hideMark/>
          </w:tcPr>
          <w:p w14:paraId="1A458E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2A0DB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C24B5D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w:t>
            </w:r>
          </w:p>
        </w:tc>
        <w:tc>
          <w:tcPr>
            <w:tcW w:w="1505" w:type="dxa"/>
            <w:tcBorders>
              <w:top w:val="nil"/>
              <w:left w:val="nil"/>
              <w:bottom w:val="single" w:sz="4" w:space="0" w:color="auto"/>
              <w:right w:val="single" w:sz="4" w:space="0" w:color="auto"/>
            </w:tcBorders>
            <w:shd w:val="clear" w:color="auto" w:fill="auto"/>
            <w:vAlign w:val="center"/>
            <w:hideMark/>
          </w:tcPr>
          <w:p w14:paraId="7761580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6C7A79E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1A374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6C692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w:t>
            </w:r>
          </w:p>
        </w:tc>
        <w:tc>
          <w:tcPr>
            <w:tcW w:w="1244" w:type="dxa"/>
            <w:tcBorders>
              <w:top w:val="nil"/>
              <w:left w:val="nil"/>
              <w:bottom w:val="single" w:sz="4" w:space="0" w:color="auto"/>
              <w:right w:val="single" w:sz="4" w:space="0" w:color="auto"/>
            </w:tcBorders>
            <w:shd w:val="clear" w:color="auto" w:fill="auto"/>
            <w:noWrap/>
            <w:vAlign w:val="center"/>
            <w:hideMark/>
          </w:tcPr>
          <w:p w14:paraId="6AE5B7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09B42B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9,32</w:t>
            </w:r>
          </w:p>
        </w:tc>
        <w:tc>
          <w:tcPr>
            <w:tcW w:w="711" w:type="dxa"/>
            <w:tcBorders>
              <w:top w:val="nil"/>
              <w:left w:val="nil"/>
              <w:bottom w:val="single" w:sz="4" w:space="0" w:color="auto"/>
              <w:right w:val="single" w:sz="4" w:space="0" w:color="auto"/>
            </w:tcBorders>
            <w:shd w:val="clear" w:color="auto" w:fill="auto"/>
            <w:noWrap/>
            <w:vAlign w:val="center"/>
            <w:hideMark/>
          </w:tcPr>
          <w:p w14:paraId="5FE953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B38A01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5E04A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17,3</w:t>
            </w:r>
          </w:p>
        </w:tc>
        <w:tc>
          <w:tcPr>
            <w:tcW w:w="1505" w:type="dxa"/>
            <w:tcBorders>
              <w:top w:val="nil"/>
              <w:left w:val="nil"/>
              <w:bottom w:val="single" w:sz="4" w:space="0" w:color="auto"/>
              <w:right w:val="single" w:sz="4" w:space="0" w:color="auto"/>
            </w:tcBorders>
            <w:shd w:val="clear" w:color="auto" w:fill="auto"/>
            <w:vAlign w:val="center"/>
            <w:hideMark/>
          </w:tcPr>
          <w:p w14:paraId="76E5FB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1-53</w:t>
            </w:r>
          </w:p>
        </w:tc>
        <w:tc>
          <w:tcPr>
            <w:tcW w:w="3115" w:type="dxa"/>
            <w:tcBorders>
              <w:top w:val="nil"/>
              <w:left w:val="nil"/>
              <w:bottom w:val="single" w:sz="4" w:space="0" w:color="auto"/>
              <w:right w:val="single" w:sz="4" w:space="0" w:color="auto"/>
            </w:tcBorders>
            <w:shd w:val="clear" w:color="auto" w:fill="auto"/>
            <w:vAlign w:val="center"/>
            <w:hideMark/>
          </w:tcPr>
          <w:p w14:paraId="6FE950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4D10B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2B405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w:t>
            </w:r>
          </w:p>
        </w:tc>
        <w:tc>
          <w:tcPr>
            <w:tcW w:w="1244" w:type="dxa"/>
            <w:tcBorders>
              <w:top w:val="nil"/>
              <w:left w:val="nil"/>
              <w:bottom w:val="single" w:sz="4" w:space="0" w:color="auto"/>
              <w:right w:val="single" w:sz="4" w:space="0" w:color="auto"/>
            </w:tcBorders>
            <w:shd w:val="clear" w:color="auto" w:fill="auto"/>
            <w:noWrap/>
            <w:vAlign w:val="center"/>
            <w:hideMark/>
          </w:tcPr>
          <w:p w14:paraId="0F496F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0,762</w:t>
            </w:r>
          </w:p>
        </w:tc>
        <w:tc>
          <w:tcPr>
            <w:tcW w:w="1395" w:type="dxa"/>
            <w:tcBorders>
              <w:top w:val="nil"/>
              <w:left w:val="nil"/>
              <w:bottom w:val="single" w:sz="4" w:space="0" w:color="auto"/>
              <w:right w:val="single" w:sz="4" w:space="0" w:color="auto"/>
            </w:tcBorders>
            <w:shd w:val="clear" w:color="auto" w:fill="auto"/>
            <w:vAlign w:val="center"/>
            <w:hideMark/>
          </w:tcPr>
          <w:p w14:paraId="0F416C1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1,45</w:t>
            </w:r>
          </w:p>
        </w:tc>
        <w:tc>
          <w:tcPr>
            <w:tcW w:w="711" w:type="dxa"/>
            <w:tcBorders>
              <w:top w:val="nil"/>
              <w:left w:val="nil"/>
              <w:bottom w:val="single" w:sz="4" w:space="0" w:color="auto"/>
              <w:right w:val="single" w:sz="4" w:space="0" w:color="auto"/>
            </w:tcBorders>
            <w:shd w:val="clear" w:color="auto" w:fill="auto"/>
            <w:noWrap/>
            <w:vAlign w:val="center"/>
            <w:hideMark/>
          </w:tcPr>
          <w:p w14:paraId="5BDCA87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A8736B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662AD0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17,4</w:t>
            </w:r>
          </w:p>
        </w:tc>
        <w:tc>
          <w:tcPr>
            <w:tcW w:w="1505" w:type="dxa"/>
            <w:tcBorders>
              <w:top w:val="nil"/>
              <w:left w:val="nil"/>
              <w:bottom w:val="single" w:sz="4" w:space="0" w:color="auto"/>
              <w:right w:val="single" w:sz="4" w:space="0" w:color="auto"/>
            </w:tcBorders>
            <w:shd w:val="clear" w:color="auto" w:fill="auto"/>
            <w:vAlign w:val="center"/>
            <w:hideMark/>
          </w:tcPr>
          <w:p w14:paraId="1293FBF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5236358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04B167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4EE77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24,2</w:t>
            </w:r>
          </w:p>
        </w:tc>
        <w:tc>
          <w:tcPr>
            <w:tcW w:w="1244" w:type="dxa"/>
            <w:tcBorders>
              <w:top w:val="nil"/>
              <w:left w:val="nil"/>
              <w:bottom w:val="single" w:sz="4" w:space="0" w:color="auto"/>
              <w:right w:val="single" w:sz="4" w:space="0" w:color="auto"/>
            </w:tcBorders>
            <w:shd w:val="clear" w:color="auto" w:fill="auto"/>
            <w:noWrap/>
            <w:vAlign w:val="center"/>
            <w:hideMark/>
          </w:tcPr>
          <w:p w14:paraId="6B72E95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26F7EB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24,38</w:t>
            </w:r>
          </w:p>
        </w:tc>
        <w:tc>
          <w:tcPr>
            <w:tcW w:w="711" w:type="dxa"/>
            <w:tcBorders>
              <w:top w:val="nil"/>
              <w:left w:val="nil"/>
              <w:bottom w:val="single" w:sz="4" w:space="0" w:color="auto"/>
              <w:right w:val="single" w:sz="4" w:space="0" w:color="auto"/>
            </w:tcBorders>
            <w:shd w:val="clear" w:color="auto" w:fill="auto"/>
            <w:noWrap/>
            <w:vAlign w:val="center"/>
            <w:hideMark/>
          </w:tcPr>
          <w:p w14:paraId="7A5DC62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540DC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4B944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17,5</w:t>
            </w:r>
          </w:p>
        </w:tc>
        <w:tc>
          <w:tcPr>
            <w:tcW w:w="1505" w:type="dxa"/>
            <w:tcBorders>
              <w:top w:val="nil"/>
              <w:left w:val="nil"/>
              <w:bottom w:val="single" w:sz="4" w:space="0" w:color="auto"/>
              <w:right w:val="single" w:sz="4" w:space="0" w:color="auto"/>
            </w:tcBorders>
            <w:shd w:val="clear" w:color="auto" w:fill="auto"/>
            <w:vAlign w:val="center"/>
            <w:hideMark/>
          </w:tcPr>
          <w:p w14:paraId="5E833FE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C3672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FCFC7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1195A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49,6</w:t>
            </w:r>
          </w:p>
        </w:tc>
        <w:tc>
          <w:tcPr>
            <w:tcW w:w="1244" w:type="dxa"/>
            <w:tcBorders>
              <w:top w:val="nil"/>
              <w:left w:val="nil"/>
              <w:bottom w:val="single" w:sz="4" w:space="0" w:color="auto"/>
              <w:right w:val="single" w:sz="4" w:space="0" w:color="auto"/>
            </w:tcBorders>
            <w:shd w:val="clear" w:color="auto" w:fill="auto"/>
            <w:noWrap/>
            <w:vAlign w:val="center"/>
            <w:hideMark/>
          </w:tcPr>
          <w:p w14:paraId="24AAEC8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C41EB9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9,75</w:t>
            </w:r>
          </w:p>
        </w:tc>
        <w:tc>
          <w:tcPr>
            <w:tcW w:w="711" w:type="dxa"/>
            <w:tcBorders>
              <w:top w:val="nil"/>
              <w:left w:val="nil"/>
              <w:bottom w:val="single" w:sz="4" w:space="0" w:color="auto"/>
              <w:right w:val="single" w:sz="4" w:space="0" w:color="auto"/>
            </w:tcBorders>
            <w:shd w:val="clear" w:color="auto" w:fill="auto"/>
            <w:noWrap/>
            <w:vAlign w:val="center"/>
            <w:hideMark/>
          </w:tcPr>
          <w:p w14:paraId="17F7B7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3812C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A1ED0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17,6</w:t>
            </w:r>
          </w:p>
        </w:tc>
        <w:tc>
          <w:tcPr>
            <w:tcW w:w="1505" w:type="dxa"/>
            <w:tcBorders>
              <w:top w:val="nil"/>
              <w:left w:val="nil"/>
              <w:bottom w:val="single" w:sz="4" w:space="0" w:color="auto"/>
              <w:right w:val="single" w:sz="4" w:space="0" w:color="auto"/>
            </w:tcBorders>
            <w:shd w:val="clear" w:color="auto" w:fill="auto"/>
            <w:vAlign w:val="center"/>
            <w:hideMark/>
          </w:tcPr>
          <w:p w14:paraId="630FF06D"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587643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61D15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4BEA4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49,6</w:t>
            </w:r>
          </w:p>
        </w:tc>
        <w:tc>
          <w:tcPr>
            <w:tcW w:w="1244" w:type="dxa"/>
            <w:tcBorders>
              <w:top w:val="nil"/>
              <w:left w:val="nil"/>
              <w:bottom w:val="single" w:sz="4" w:space="0" w:color="auto"/>
              <w:right w:val="single" w:sz="4" w:space="0" w:color="auto"/>
            </w:tcBorders>
            <w:shd w:val="clear" w:color="auto" w:fill="auto"/>
            <w:noWrap/>
            <w:vAlign w:val="center"/>
            <w:hideMark/>
          </w:tcPr>
          <w:p w14:paraId="20CB658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3601F4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6,50</w:t>
            </w:r>
          </w:p>
        </w:tc>
        <w:tc>
          <w:tcPr>
            <w:tcW w:w="711" w:type="dxa"/>
            <w:tcBorders>
              <w:top w:val="nil"/>
              <w:left w:val="nil"/>
              <w:bottom w:val="single" w:sz="4" w:space="0" w:color="auto"/>
              <w:right w:val="single" w:sz="4" w:space="0" w:color="auto"/>
            </w:tcBorders>
            <w:shd w:val="clear" w:color="auto" w:fill="auto"/>
            <w:noWrap/>
            <w:vAlign w:val="center"/>
            <w:hideMark/>
          </w:tcPr>
          <w:p w14:paraId="040EEA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F231E1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36527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17,7</w:t>
            </w:r>
          </w:p>
        </w:tc>
        <w:tc>
          <w:tcPr>
            <w:tcW w:w="1505" w:type="dxa"/>
            <w:tcBorders>
              <w:top w:val="nil"/>
              <w:left w:val="nil"/>
              <w:bottom w:val="single" w:sz="4" w:space="0" w:color="auto"/>
              <w:right w:val="single" w:sz="4" w:space="0" w:color="auto"/>
            </w:tcBorders>
            <w:shd w:val="clear" w:color="auto" w:fill="auto"/>
            <w:vAlign w:val="center"/>
            <w:hideMark/>
          </w:tcPr>
          <w:p w14:paraId="5C073D3B"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1CC4E6A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48D0CB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D25DB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w:t>
            </w:r>
          </w:p>
        </w:tc>
        <w:tc>
          <w:tcPr>
            <w:tcW w:w="1244" w:type="dxa"/>
            <w:tcBorders>
              <w:top w:val="nil"/>
              <w:left w:val="nil"/>
              <w:bottom w:val="single" w:sz="4" w:space="0" w:color="auto"/>
              <w:right w:val="single" w:sz="4" w:space="0" w:color="auto"/>
            </w:tcBorders>
            <w:shd w:val="clear" w:color="auto" w:fill="auto"/>
            <w:noWrap/>
            <w:vAlign w:val="center"/>
            <w:hideMark/>
          </w:tcPr>
          <w:p w14:paraId="006DE06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12477BB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24,73</w:t>
            </w:r>
          </w:p>
        </w:tc>
        <w:tc>
          <w:tcPr>
            <w:tcW w:w="711" w:type="dxa"/>
            <w:tcBorders>
              <w:top w:val="nil"/>
              <w:left w:val="nil"/>
              <w:bottom w:val="single" w:sz="4" w:space="0" w:color="auto"/>
              <w:right w:val="single" w:sz="4" w:space="0" w:color="auto"/>
            </w:tcBorders>
            <w:shd w:val="clear" w:color="auto" w:fill="auto"/>
            <w:noWrap/>
            <w:vAlign w:val="center"/>
            <w:hideMark/>
          </w:tcPr>
          <w:p w14:paraId="5B628F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DD3C40"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1455F9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17,8</w:t>
            </w:r>
          </w:p>
        </w:tc>
        <w:tc>
          <w:tcPr>
            <w:tcW w:w="1505" w:type="dxa"/>
            <w:tcBorders>
              <w:top w:val="nil"/>
              <w:left w:val="nil"/>
              <w:bottom w:val="single" w:sz="4" w:space="0" w:color="auto"/>
              <w:right w:val="single" w:sz="4" w:space="0" w:color="auto"/>
            </w:tcBorders>
            <w:shd w:val="clear" w:color="auto" w:fill="auto"/>
            <w:vAlign w:val="center"/>
            <w:hideMark/>
          </w:tcPr>
          <w:p w14:paraId="4D70455F"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6722257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4049C9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FF88D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16,4</w:t>
            </w:r>
          </w:p>
        </w:tc>
        <w:tc>
          <w:tcPr>
            <w:tcW w:w="1244" w:type="dxa"/>
            <w:tcBorders>
              <w:top w:val="nil"/>
              <w:left w:val="nil"/>
              <w:bottom w:val="single" w:sz="4" w:space="0" w:color="auto"/>
              <w:right w:val="single" w:sz="4" w:space="0" w:color="auto"/>
            </w:tcBorders>
            <w:shd w:val="clear" w:color="auto" w:fill="auto"/>
            <w:noWrap/>
            <w:vAlign w:val="center"/>
            <w:hideMark/>
          </w:tcPr>
          <w:p w14:paraId="5D507B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73969C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88,54</w:t>
            </w:r>
          </w:p>
        </w:tc>
        <w:tc>
          <w:tcPr>
            <w:tcW w:w="711" w:type="dxa"/>
            <w:tcBorders>
              <w:top w:val="nil"/>
              <w:left w:val="nil"/>
              <w:bottom w:val="single" w:sz="4" w:space="0" w:color="auto"/>
              <w:right w:val="single" w:sz="4" w:space="0" w:color="auto"/>
            </w:tcBorders>
            <w:shd w:val="clear" w:color="auto" w:fill="auto"/>
            <w:noWrap/>
            <w:vAlign w:val="center"/>
            <w:hideMark/>
          </w:tcPr>
          <w:p w14:paraId="740FF2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28552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5D2AA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17,9</w:t>
            </w:r>
          </w:p>
        </w:tc>
        <w:tc>
          <w:tcPr>
            <w:tcW w:w="1505" w:type="dxa"/>
            <w:tcBorders>
              <w:top w:val="nil"/>
              <w:left w:val="nil"/>
              <w:bottom w:val="single" w:sz="4" w:space="0" w:color="auto"/>
              <w:right w:val="single" w:sz="4" w:space="0" w:color="auto"/>
            </w:tcBorders>
            <w:shd w:val="clear" w:color="auto" w:fill="auto"/>
            <w:vAlign w:val="center"/>
            <w:hideMark/>
          </w:tcPr>
          <w:p w14:paraId="3D3A4CD8"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00A2BDD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7E5953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3D87A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53,6</w:t>
            </w:r>
          </w:p>
        </w:tc>
        <w:tc>
          <w:tcPr>
            <w:tcW w:w="1244" w:type="dxa"/>
            <w:tcBorders>
              <w:top w:val="nil"/>
              <w:left w:val="nil"/>
              <w:bottom w:val="single" w:sz="4" w:space="0" w:color="auto"/>
              <w:right w:val="single" w:sz="4" w:space="0" w:color="auto"/>
            </w:tcBorders>
            <w:shd w:val="clear" w:color="auto" w:fill="auto"/>
            <w:noWrap/>
            <w:vAlign w:val="center"/>
            <w:hideMark/>
          </w:tcPr>
          <w:p w14:paraId="62E827E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7F50957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3,53</w:t>
            </w:r>
          </w:p>
        </w:tc>
        <w:tc>
          <w:tcPr>
            <w:tcW w:w="711" w:type="dxa"/>
            <w:tcBorders>
              <w:top w:val="nil"/>
              <w:left w:val="nil"/>
              <w:bottom w:val="single" w:sz="4" w:space="0" w:color="auto"/>
              <w:right w:val="single" w:sz="4" w:space="0" w:color="auto"/>
            </w:tcBorders>
            <w:shd w:val="clear" w:color="auto" w:fill="auto"/>
            <w:noWrap/>
            <w:vAlign w:val="center"/>
            <w:hideMark/>
          </w:tcPr>
          <w:p w14:paraId="51823B4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9A142C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2569A0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17,10</w:t>
            </w:r>
          </w:p>
        </w:tc>
        <w:tc>
          <w:tcPr>
            <w:tcW w:w="1505" w:type="dxa"/>
            <w:tcBorders>
              <w:top w:val="nil"/>
              <w:left w:val="nil"/>
              <w:bottom w:val="single" w:sz="4" w:space="0" w:color="auto"/>
              <w:right w:val="single" w:sz="4" w:space="0" w:color="auto"/>
            </w:tcBorders>
            <w:shd w:val="clear" w:color="auto" w:fill="auto"/>
            <w:vAlign w:val="center"/>
            <w:hideMark/>
          </w:tcPr>
          <w:p w14:paraId="4F5F932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209CF0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3FCDAF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0E002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53,6</w:t>
            </w:r>
          </w:p>
        </w:tc>
        <w:tc>
          <w:tcPr>
            <w:tcW w:w="1244" w:type="dxa"/>
            <w:tcBorders>
              <w:top w:val="nil"/>
              <w:left w:val="nil"/>
              <w:bottom w:val="single" w:sz="4" w:space="0" w:color="auto"/>
              <w:right w:val="single" w:sz="4" w:space="0" w:color="auto"/>
            </w:tcBorders>
            <w:shd w:val="clear" w:color="auto" w:fill="auto"/>
            <w:noWrap/>
            <w:vAlign w:val="center"/>
            <w:hideMark/>
          </w:tcPr>
          <w:p w14:paraId="3CCB083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5405F06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4,34</w:t>
            </w:r>
          </w:p>
        </w:tc>
        <w:tc>
          <w:tcPr>
            <w:tcW w:w="711" w:type="dxa"/>
            <w:tcBorders>
              <w:top w:val="nil"/>
              <w:left w:val="nil"/>
              <w:bottom w:val="single" w:sz="4" w:space="0" w:color="auto"/>
              <w:right w:val="single" w:sz="4" w:space="0" w:color="auto"/>
            </w:tcBorders>
            <w:shd w:val="clear" w:color="auto" w:fill="auto"/>
            <w:noWrap/>
            <w:vAlign w:val="center"/>
            <w:hideMark/>
          </w:tcPr>
          <w:p w14:paraId="02E581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2779F1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8B8C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17,11</w:t>
            </w:r>
          </w:p>
        </w:tc>
        <w:tc>
          <w:tcPr>
            <w:tcW w:w="1505" w:type="dxa"/>
            <w:tcBorders>
              <w:top w:val="nil"/>
              <w:left w:val="nil"/>
              <w:bottom w:val="single" w:sz="4" w:space="0" w:color="auto"/>
              <w:right w:val="single" w:sz="4" w:space="0" w:color="auto"/>
            </w:tcBorders>
            <w:shd w:val="clear" w:color="auto" w:fill="auto"/>
            <w:vAlign w:val="center"/>
            <w:hideMark/>
          </w:tcPr>
          <w:p w14:paraId="56919BA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2B0CDB9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2750F0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7308E6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24,2</w:t>
            </w:r>
          </w:p>
        </w:tc>
        <w:tc>
          <w:tcPr>
            <w:tcW w:w="1244" w:type="dxa"/>
            <w:tcBorders>
              <w:top w:val="nil"/>
              <w:left w:val="nil"/>
              <w:bottom w:val="single" w:sz="4" w:space="0" w:color="auto"/>
              <w:right w:val="single" w:sz="4" w:space="0" w:color="auto"/>
            </w:tcBorders>
            <w:shd w:val="clear" w:color="auto" w:fill="auto"/>
            <w:noWrap/>
            <w:vAlign w:val="center"/>
            <w:hideMark/>
          </w:tcPr>
          <w:p w14:paraId="4CD3D60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75C728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2,27</w:t>
            </w:r>
          </w:p>
        </w:tc>
        <w:tc>
          <w:tcPr>
            <w:tcW w:w="711" w:type="dxa"/>
            <w:tcBorders>
              <w:top w:val="nil"/>
              <w:left w:val="nil"/>
              <w:bottom w:val="single" w:sz="4" w:space="0" w:color="auto"/>
              <w:right w:val="single" w:sz="4" w:space="0" w:color="auto"/>
            </w:tcBorders>
            <w:shd w:val="clear" w:color="auto" w:fill="auto"/>
            <w:noWrap/>
            <w:vAlign w:val="center"/>
            <w:hideMark/>
          </w:tcPr>
          <w:p w14:paraId="746BB1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86064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21F670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9BFAB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391A2CFD"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3C3CC5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266D0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D6C0C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52DD92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205,39</w:t>
            </w:r>
          </w:p>
        </w:tc>
        <w:tc>
          <w:tcPr>
            <w:tcW w:w="711" w:type="dxa"/>
            <w:tcBorders>
              <w:top w:val="nil"/>
              <w:left w:val="nil"/>
              <w:bottom w:val="single" w:sz="4" w:space="0" w:color="auto"/>
              <w:right w:val="single" w:sz="4" w:space="0" w:color="auto"/>
            </w:tcBorders>
            <w:shd w:val="clear" w:color="000000" w:fill="F2DCDB"/>
            <w:vAlign w:val="center"/>
            <w:hideMark/>
          </w:tcPr>
          <w:p w14:paraId="7AF09B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0,09</w:t>
            </w:r>
          </w:p>
        </w:tc>
      </w:tr>
      <w:tr w:rsidR="00286820" w:rsidRPr="00286820" w14:paraId="642411A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FAC69A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745DEFA0"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2BEC3A9"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B651204"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F712BAC"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3A5480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56C895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82B67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069913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C54D7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17,12</w:t>
            </w:r>
          </w:p>
        </w:tc>
        <w:tc>
          <w:tcPr>
            <w:tcW w:w="1505" w:type="dxa"/>
            <w:tcBorders>
              <w:top w:val="nil"/>
              <w:left w:val="nil"/>
              <w:bottom w:val="single" w:sz="4" w:space="0" w:color="auto"/>
              <w:right w:val="single" w:sz="4" w:space="0" w:color="auto"/>
            </w:tcBorders>
            <w:shd w:val="clear" w:color="auto" w:fill="auto"/>
            <w:vAlign w:val="center"/>
            <w:hideMark/>
          </w:tcPr>
          <w:p w14:paraId="6A39B15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4255FC2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77B817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C686D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50,0</w:t>
            </w:r>
          </w:p>
        </w:tc>
        <w:tc>
          <w:tcPr>
            <w:tcW w:w="1244" w:type="dxa"/>
            <w:tcBorders>
              <w:top w:val="nil"/>
              <w:left w:val="nil"/>
              <w:bottom w:val="single" w:sz="4" w:space="0" w:color="auto"/>
              <w:right w:val="single" w:sz="4" w:space="0" w:color="auto"/>
            </w:tcBorders>
            <w:shd w:val="clear" w:color="auto" w:fill="auto"/>
            <w:noWrap/>
            <w:vAlign w:val="center"/>
            <w:hideMark/>
          </w:tcPr>
          <w:p w14:paraId="7D2E15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6BEE2E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415,83</w:t>
            </w:r>
          </w:p>
        </w:tc>
        <w:tc>
          <w:tcPr>
            <w:tcW w:w="711" w:type="dxa"/>
            <w:tcBorders>
              <w:top w:val="nil"/>
              <w:left w:val="nil"/>
              <w:bottom w:val="single" w:sz="4" w:space="0" w:color="auto"/>
              <w:right w:val="single" w:sz="4" w:space="0" w:color="auto"/>
            </w:tcBorders>
            <w:shd w:val="clear" w:color="auto" w:fill="auto"/>
            <w:noWrap/>
            <w:vAlign w:val="center"/>
            <w:hideMark/>
          </w:tcPr>
          <w:p w14:paraId="2B6D05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885B60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F390A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17,13</w:t>
            </w:r>
          </w:p>
        </w:tc>
        <w:tc>
          <w:tcPr>
            <w:tcW w:w="1505" w:type="dxa"/>
            <w:tcBorders>
              <w:top w:val="nil"/>
              <w:left w:val="nil"/>
              <w:bottom w:val="single" w:sz="4" w:space="0" w:color="auto"/>
              <w:right w:val="single" w:sz="4" w:space="0" w:color="auto"/>
            </w:tcBorders>
            <w:shd w:val="clear" w:color="auto" w:fill="auto"/>
            <w:vAlign w:val="center"/>
            <w:hideMark/>
          </w:tcPr>
          <w:p w14:paraId="6700B1E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0B4D7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4BA91B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47547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7243713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205BA57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6,39</w:t>
            </w:r>
          </w:p>
        </w:tc>
        <w:tc>
          <w:tcPr>
            <w:tcW w:w="711" w:type="dxa"/>
            <w:tcBorders>
              <w:top w:val="nil"/>
              <w:left w:val="nil"/>
              <w:bottom w:val="single" w:sz="4" w:space="0" w:color="auto"/>
              <w:right w:val="single" w:sz="4" w:space="0" w:color="auto"/>
            </w:tcBorders>
            <w:shd w:val="clear" w:color="auto" w:fill="auto"/>
            <w:noWrap/>
            <w:vAlign w:val="center"/>
            <w:hideMark/>
          </w:tcPr>
          <w:p w14:paraId="76E7DF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0C8D5C"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A4F00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17,14</w:t>
            </w:r>
          </w:p>
        </w:tc>
        <w:tc>
          <w:tcPr>
            <w:tcW w:w="1505" w:type="dxa"/>
            <w:tcBorders>
              <w:top w:val="nil"/>
              <w:left w:val="nil"/>
              <w:bottom w:val="single" w:sz="4" w:space="0" w:color="auto"/>
              <w:right w:val="single" w:sz="4" w:space="0" w:color="auto"/>
            </w:tcBorders>
            <w:shd w:val="clear" w:color="auto" w:fill="auto"/>
            <w:vAlign w:val="center"/>
            <w:hideMark/>
          </w:tcPr>
          <w:p w14:paraId="5E9818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0BEED5B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64896A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6B850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0,050</w:t>
            </w:r>
          </w:p>
        </w:tc>
        <w:tc>
          <w:tcPr>
            <w:tcW w:w="1244" w:type="dxa"/>
            <w:tcBorders>
              <w:top w:val="nil"/>
              <w:left w:val="nil"/>
              <w:bottom w:val="single" w:sz="4" w:space="0" w:color="auto"/>
              <w:right w:val="single" w:sz="4" w:space="0" w:color="auto"/>
            </w:tcBorders>
            <w:shd w:val="clear" w:color="auto" w:fill="auto"/>
            <w:noWrap/>
            <w:vAlign w:val="center"/>
            <w:hideMark/>
          </w:tcPr>
          <w:p w14:paraId="67E685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119F9A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16,81</w:t>
            </w:r>
          </w:p>
        </w:tc>
        <w:tc>
          <w:tcPr>
            <w:tcW w:w="711" w:type="dxa"/>
            <w:tcBorders>
              <w:top w:val="nil"/>
              <w:left w:val="nil"/>
              <w:bottom w:val="single" w:sz="4" w:space="0" w:color="auto"/>
              <w:right w:val="single" w:sz="4" w:space="0" w:color="auto"/>
            </w:tcBorders>
            <w:shd w:val="clear" w:color="auto" w:fill="auto"/>
            <w:noWrap/>
            <w:vAlign w:val="center"/>
            <w:hideMark/>
          </w:tcPr>
          <w:p w14:paraId="32F8922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5C56508"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4D97C110"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51D656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26D2CE2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003C274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EBCB37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483D33F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F0091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439,04</w:t>
            </w:r>
          </w:p>
        </w:tc>
        <w:tc>
          <w:tcPr>
            <w:tcW w:w="711" w:type="dxa"/>
            <w:tcBorders>
              <w:top w:val="nil"/>
              <w:left w:val="nil"/>
              <w:bottom w:val="single" w:sz="4" w:space="0" w:color="auto"/>
              <w:right w:val="single" w:sz="4" w:space="0" w:color="auto"/>
            </w:tcBorders>
            <w:shd w:val="clear" w:color="000000" w:fill="F2DCDB"/>
            <w:vAlign w:val="center"/>
            <w:hideMark/>
          </w:tcPr>
          <w:p w14:paraId="03CB9F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0,18</w:t>
            </w:r>
          </w:p>
        </w:tc>
      </w:tr>
      <w:tr w:rsidR="00286820" w:rsidRPr="00F42521" w14:paraId="51CC2162"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0C1BF9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3E0F6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7869E22D"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ԱԴՀ-1,ԳԴՀ-1,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w:t>
            </w:r>
          </w:p>
        </w:tc>
        <w:tc>
          <w:tcPr>
            <w:tcW w:w="1192" w:type="dxa"/>
            <w:tcBorders>
              <w:top w:val="nil"/>
              <w:left w:val="nil"/>
              <w:bottom w:val="single" w:sz="4" w:space="0" w:color="auto"/>
              <w:right w:val="single" w:sz="4" w:space="0" w:color="auto"/>
            </w:tcBorders>
            <w:shd w:val="clear" w:color="auto" w:fill="auto"/>
            <w:vAlign w:val="center"/>
            <w:hideMark/>
          </w:tcPr>
          <w:p w14:paraId="1116DD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53382E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4317B7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9592EE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D69757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FB9B5F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298D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17,15</w:t>
            </w:r>
          </w:p>
        </w:tc>
        <w:tc>
          <w:tcPr>
            <w:tcW w:w="1505" w:type="dxa"/>
            <w:tcBorders>
              <w:top w:val="nil"/>
              <w:left w:val="nil"/>
              <w:bottom w:val="single" w:sz="4" w:space="0" w:color="auto"/>
              <w:right w:val="single" w:sz="4" w:space="0" w:color="auto"/>
            </w:tcBorders>
            <w:shd w:val="clear" w:color="auto" w:fill="auto"/>
            <w:vAlign w:val="center"/>
            <w:hideMark/>
          </w:tcPr>
          <w:p w14:paraId="182B624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53673E1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3AC637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1434B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DAF7EA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009A08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85,46</w:t>
            </w:r>
          </w:p>
        </w:tc>
        <w:tc>
          <w:tcPr>
            <w:tcW w:w="711" w:type="dxa"/>
            <w:tcBorders>
              <w:top w:val="nil"/>
              <w:left w:val="nil"/>
              <w:bottom w:val="single" w:sz="4" w:space="0" w:color="auto"/>
              <w:right w:val="single" w:sz="4" w:space="0" w:color="auto"/>
            </w:tcBorders>
            <w:shd w:val="clear" w:color="auto" w:fill="auto"/>
            <w:noWrap/>
            <w:vAlign w:val="center"/>
            <w:hideMark/>
          </w:tcPr>
          <w:p w14:paraId="3035EC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19CADD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8634E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17,16</w:t>
            </w:r>
          </w:p>
        </w:tc>
        <w:tc>
          <w:tcPr>
            <w:tcW w:w="1505" w:type="dxa"/>
            <w:tcBorders>
              <w:top w:val="nil"/>
              <w:left w:val="nil"/>
              <w:bottom w:val="single" w:sz="4" w:space="0" w:color="auto"/>
              <w:right w:val="single" w:sz="4" w:space="0" w:color="auto"/>
            </w:tcBorders>
            <w:shd w:val="clear" w:color="auto" w:fill="auto"/>
            <w:vAlign w:val="center"/>
            <w:hideMark/>
          </w:tcPr>
          <w:p w14:paraId="61A79F2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69068B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1D0E7E7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0174F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0,60</w:t>
            </w:r>
          </w:p>
        </w:tc>
        <w:tc>
          <w:tcPr>
            <w:tcW w:w="1244" w:type="dxa"/>
            <w:tcBorders>
              <w:top w:val="nil"/>
              <w:left w:val="nil"/>
              <w:bottom w:val="single" w:sz="4" w:space="0" w:color="auto"/>
              <w:right w:val="single" w:sz="4" w:space="0" w:color="auto"/>
            </w:tcBorders>
            <w:shd w:val="clear" w:color="auto" w:fill="auto"/>
            <w:noWrap/>
            <w:vAlign w:val="center"/>
            <w:hideMark/>
          </w:tcPr>
          <w:p w14:paraId="295F8B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517A92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22,14</w:t>
            </w:r>
          </w:p>
        </w:tc>
        <w:tc>
          <w:tcPr>
            <w:tcW w:w="711" w:type="dxa"/>
            <w:tcBorders>
              <w:top w:val="nil"/>
              <w:left w:val="nil"/>
              <w:bottom w:val="single" w:sz="4" w:space="0" w:color="auto"/>
              <w:right w:val="single" w:sz="4" w:space="0" w:color="auto"/>
            </w:tcBorders>
            <w:shd w:val="clear" w:color="auto" w:fill="auto"/>
            <w:noWrap/>
            <w:vAlign w:val="center"/>
            <w:hideMark/>
          </w:tcPr>
          <w:p w14:paraId="665C65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69214D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C6B57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17,17</w:t>
            </w:r>
          </w:p>
        </w:tc>
        <w:tc>
          <w:tcPr>
            <w:tcW w:w="1505" w:type="dxa"/>
            <w:tcBorders>
              <w:top w:val="nil"/>
              <w:left w:val="nil"/>
              <w:bottom w:val="single" w:sz="4" w:space="0" w:color="auto"/>
              <w:right w:val="single" w:sz="4" w:space="0" w:color="auto"/>
            </w:tcBorders>
            <w:shd w:val="clear" w:color="auto" w:fill="auto"/>
            <w:vAlign w:val="center"/>
            <w:hideMark/>
          </w:tcPr>
          <w:p w14:paraId="4C2CDA0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FB4C8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Միաձույլ բետոնե առվակի նյութերի, արժեքը, մատակարարումը, </w:t>
            </w:r>
            <w:r w:rsidRPr="00286820">
              <w:rPr>
                <w:rFonts w:ascii="Sylfaen" w:hAnsi="Sylfaen" w:cs="Arial"/>
                <w:sz w:val="22"/>
                <w:szCs w:val="22"/>
                <w:lang w:val="ru-RU" w:eastAsia="ru-RU"/>
              </w:rPr>
              <w:lastRenderedPageBreak/>
              <w:t>B12.5դասի</w:t>
            </w:r>
          </w:p>
        </w:tc>
        <w:tc>
          <w:tcPr>
            <w:tcW w:w="1192" w:type="dxa"/>
            <w:tcBorders>
              <w:top w:val="nil"/>
              <w:left w:val="nil"/>
              <w:bottom w:val="single" w:sz="4" w:space="0" w:color="auto"/>
              <w:right w:val="single" w:sz="4" w:space="0" w:color="auto"/>
            </w:tcBorders>
            <w:shd w:val="clear" w:color="auto" w:fill="auto"/>
            <w:vAlign w:val="center"/>
            <w:hideMark/>
          </w:tcPr>
          <w:p w14:paraId="058E425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D9497D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0,96</w:t>
            </w:r>
          </w:p>
        </w:tc>
        <w:tc>
          <w:tcPr>
            <w:tcW w:w="1244" w:type="dxa"/>
            <w:tcBorders>
              <w:top w:val="nil"/>
              <w:left w:val="nil"/>
              <w:bottom w:val="single" w:sz="4" w:space="0" w:color="auto"/>
              <w:right w:val="single" w:sz="4" w:space="0" w:color="auto"/>
            </w:tcBorders>
            <w:shd w:val="clear" w:color="auto" w:fill="auto"/>
            <w:noWrap/>
            <w:vAlign w:val="center"/>
            <w:hideMark/>
          </w:tcPr>
          <w:p w14:paraId="0892EE5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07CDB55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40,40</w:t>
            </w:r>
          </w:p>
        </w:tc>
        <w:tc>
          <w:tcPr>
            <w:tcW w:w="711" w:type="dxa"/>
            <w:tcBorders>
              <w:top w:val="nil"/>
              <w:left w:val="nil"/>
              <w:bottom w:val="single" w:sz="4" w:space="0" w:color="auto"/>
              <w:right w:val="single" w:sz="4" w:space="0" w:color="auto"/>
            </w:tcBorders>
            <w:shd w:val="clear" w:color="auto" w:fill="auto"/>
            <w:noWrap/>
            <w:vAlign w:val="center"/>
            <w:hideMark/>
          </w:tcPr>
          <w:p w14:paraId="79B317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D6280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D35EED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17,18</w:t>
            </w:r>
          </w:p>
        </w:tc>
        <w:tc>
          <w:tcPr>
            <w:tcW w:w="1505" w:type="dxa"/>
            <w:tcBorders>
              <w:top w:val="nil"/>
              <w:left w:val="nil"/>
              <w:bottom w:val="single" w:sz="4" w:space="0" w:color="auto"/>
              <w:right w:val="single" w:sz="4" w:space="0" w:color="auto"/>
            </w:tcBorders>
            <w:shd w:val="clear" w:color="auto" w:fill="auto"/>
            <w:vAlign w:val="center"/>
            <w:hideMark/>
          </w:tcPr>
          <w:p w14:paraId="6918A889"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206885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FA8E2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CFF3B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369B9ED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0B2A183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59,24</w:t>
            </w:r>
          </w:p>
        </w:tc>
        <w:tc>
          <w:tcPr>
            <w:tcW w:w="711" w:type="dxa"/>
            <w:tcBorders>
              <w:top w:val="nil"/>
              <w:left w:val="nil"/>
              <w:bottom w:val="single" w:sz="4" w:space="0" w:color="auto"/>
              <w:right w:val="single" w:sz="4" w:space="0" w:color="auto"/>
            </w:tcBorders>
            <w:shd w:val="clear" w:color="auto" w:fill="auto"/>
            <w:noWrap/>
            <w:vAlign w:val="center"/>
            <w:hideMark/>
          </w:tcPr>
          <w:p w14:paraId="68EFDB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21BDA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6C9C50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17,19</w:t>
            </w:r>
          </w:p>
        </w:tc>
        <w:tc>
          <w:tcPr>
            <w:tcW w:w="1505" w:type="dxa"/>
            <w:tcBorders>
              <w:top w:val="nil"/>
              <w:left w:val="nil"/>
              <w:bottom w:val="single" w:sz="4" w:space="0" w:color="auto"/>
              <w:right w:val="single" w:sz="4" w:space="0" w:color="auto"/>
            </w:tcBorders>
            <w:shd w:val="clear" w:color="auto" w:fill="auto"/>
            <w:vAlign w:val="center"/>
            <w:hideMark/>
          </w:tcPr>
          <w:p w14:paraId="75991B8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DC2C0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36FE95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7576C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FEFDF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604D630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52,65</w:t>
            </w:r>
          </w:p>
        </w:tc>
        <w:tc>
          <w:tcPr>
            <w:tcW w:w="711" w:type="dxa"/>
            <w:tcBorders>
              <w:top w:val="nil"/>
              <w:left w:val="nil"/>
              <w:bottom w:val="single" w:sz="4" w:space="0" w:color="auto"/>
              <w:right w:val="single" w:sz="4" w:space="0" w:color="auto"/>
            </w:tcBorders>
            <w:shd w:val="clear" w:color="auto" w:fill="auto"/>
            <w:noWrap/>
            <w:vAlign w:val="center"/>
            <w:hideMark/>
          </w:tcPr>
          <w:p w14:paraId="13DC9A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1A6DC6D"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74C25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17,20</w:t>
            </w:r>
          </w:p>
        </w:tc>
        <w:tc>
          <w:tcPr>
            <w:tcW w:w="1505" w:type="dxa"/>
            <w:tcBorders>
              <w:top w:val="nil"/>
              <w:left w:val="nil"/>
              <w:bottom w:val="single" w:sz="4" w:space="0" w:color="auto"/>
              <w:right w:val="single" w:sz="4" w:space="0" w:color="auto"/>
            </w:tcBorders>
            <w:shd w:val="clear" w:color="auto" w:fill="auto"/>
            <w:vAlign w:val="center"/>
            <w:hideMark/>
          </w:tcPr>
          <w:p w14:paraId="5850A9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9890C9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9B3C03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FE0BD0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7BC10D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381DFB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245,98</w:t>
            </w:r>
          </w:p>
        </w:tc>
        <w:tc>
          <w:tcPr>
            <w:tcW w:w="711" w:type="dxa"/>
            <w:tcBorders>
              <w:top w:val="nil"/>
              <w:left w:val="nil"/>
              <w:bottom w:val="single" w:sz="4" w:space="0" w:color="auto"/>
              <w:right w:val="single" w:sz="4" w:space="0" w:color="auto"/>
            </w:tcBorders>
            <w:shd w:val="clear" w:color="auto" w:fill="auto"/>
            <w:noWrap/>
            <w:vAlign w:val="center"/>
            <w:hideMark/>
          </w:tcPr>
          <w:p w14:paraId="7142258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8E52F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9630B8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17,21</w:t>
            </w:r>
          </w:p>
        </w:tc>
        <w:tc>
          <w:tcPr>
            <w:tcW w:w="1505" w:type="dxa"/>
            <w:tcBorders>
              <w:top w:val="nil"/>
              <w:left w:val="nil"/>
              <w:bottom w:val="single" w:sz="4" w:space="0" w:color="auto"/>
              <w:right w:val="single" w:sz="4" w:space="0" w:color="auto"/>
            </w:tcBorders>
            <w:shd w:val="clear" w:color="auto" w:fill="auto"/>
            <w:vAlign w:val="center"/>
            <w:hideMark/>
          </w:tcPr>
          <w:p w14:paraId="77BF04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62716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54A9D9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3184A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0,012</w:t>
            </w:r>
          </w:p>
        </w:tc>
        <w:tc>
          <w:tcPr>
            <w:tcW w:w="1244" w:type="dxa"/>
            <w:tcBorders>
              <w:top w:val="nil"/>
              <w:left w:val="nil"/>
              <w:bottom w:val="single" w:sz="4" w:space="0" w:color="auto"/>
              <w:right w:val="single" w:sz="4" w:space="0" w:color="auto"/>
            </w:tcBorders>
            <w:shd w:val="clear" w:color="auto" w:fill="auto"/>
            <w:noWrap/>
            <w:vAlign w:val="center"/>
            <w:hideMark/>
          </w:tcPr>
          <w:p w14:paraId="25FC7D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625F4F8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8,54</w:t>
            </w:r>
          </w:p>
        </w:tc>
        <w:tc>
          <w:tcPr>
            <w:tcW w:w="711" w:type="dxa"/>
            <w:tcBorders>
              <w:top w:val="nil"/>
              <w:left w:val="nil"/>
              <w:bottom w:val="single" w:sz="4" w:space="0" w:color="auto"/>
              <w:right w:val="single" w:sz="4" w:space="0" w:color="auto"/>
            </w:tcBorders>
            <w:shd w:val="clear" w:color="auto" w:fill="auto"/>
            <w:noWrap/>
            <w:vAlign w:val="center"/>
            <w:hideMark/>
          </w:tcPr>
          <w:p w14:paraId="7D7AF1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9EFBF8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F12E8B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17,22</w:t>
            </w:r>
          </w:p>
        </w:tc>
        <w:tc>
          <w:tcPr>
            <w:tcW w:w="1505" w:type="dxa"/>
            <w:tcBorders>
              <w:top w:val="nil"/>
              <w:left w:val="nil"/>
              <w:bottom w:val="single" w:sz="4" w:space="0" w:color="auto"/>
              <w:right w:val="single" w:sz="4" w:space="0" w:color="auto"/>
            </w:tcBorders>
            <w:shd w:val="clear" w:color="auto" w:fill="auto"/>
            <w:vAlign w:val="center"/>
            <w:hideMark/>
          </w:tcPr>
          <w:p w14:paraId="3376737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62399FC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57B2C06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F8BEA9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8,6</w:t>
            </w:r>
          </w:p>
        </w:tc>
        <w:tc>
          <w:tcPr>
            <w:tcW w:w="1244" w:type="dxa"/>
            <w:tcBorders>
              <w:top w:val="nil"/>
              <w:left w:val="nil"/>
              <w:bottom w:val="single" w:sz="4" w:space="0" w:color="auto"/>
              <w:right w:val="single" w:sz="4" w:space="0" w:color="auto"/>
            </w:tcBorders>
            <w:shd w:val="clear" w:color="auto" w:fill="auto"/>
            <w:noWrap/>
            <w:vAlign w:val="center"/>
            <w:hideMark/>
          </w:tcPr>
          <w:p w14:paraId="35B44F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615C5E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9,51</w:t>
            </w:r>
          </w:p>
        </w:tc>
        <w:tc>
          <w:tcPr>
            <w:tcW w:w="711" w:type="dxa"/>
            <w:tcBorders>
              <w:top w:val="nil"/>
              <w:left w:val="nil"/>
              <w:bottom w:val="single" w:sz="4" w:space="0" w:color="auto"/>
              <w:right w:val="single" w:sz="4" w:space="0" w:color="auto"/>
            </w:tcBorders>
            <w:shd w:val="clear" w:color="auto" w:fill="auto"/>
            <w:noWrap/>
            <w:vAlign w:val="center"/>
            <w:hideMark/>
          </w:tcPr>
          <w:p w14:paraId="2FA1B6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E154B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D946A9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17,23</w:t>
            </w:r>
          </w:p>
        </w:tc>
        <w:tc>
          <w:tcPr>
            <w:tcW w:w="1505" w:type="dxa"/>
            <w:tcBorders>
              <w:top w:val="nil"/>
              <w:left w:val="nil"/>
              <w:bottom w:val="single" w:sz="4" w:space="0" w:color="auto"/>
              <w:right w:val="single" w:sz="4" w:space="0" w:color="auto"/>
            </w:tcBorders>
            <w:shd w:val="clear" w:color="auto" w:fill="auto"/>
            <w:vAlign w:val="center"/>
            <w:hideMark/>
          </w:tcPr>
          <w:p w14:paraId="31C967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16A34B2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187E3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53A08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0,012</w:t>
            </w:r>
          </w:p>
        </w:tc>
        <w:tc>
          <w:tcPr>
            <w:tcW w:w="1244" w:type="dxa"/>
            <w:tcBorders>
              <w:top w:val="nil"/>
              <w:left w:val="nil"/>
              <w:bottom w:val="single" w:sz="4" w:space="0" w:color="auto"/>
              <w:right w:val="single" w:sz="4" w:space="0" w:color="auto"/>
            </w:tcBorders>
            <w:shd w:val="clear" w:color="auto" w:fill="auto"/>
            <w:noWrap/>
            <w:vAlign w:val="center"/>
            <w:hideMark/>
          </w:tcPr>
          <w:p w14:paraId="3E606F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1496919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0,16</w:t>
            </w:r>
          </w:p>
        </w:tc>
        <w:tc>
          <w:tcPr>
            <w:tcW w:w="711" w:type="dxa"/>
            <w:tcBorders>
              <w:top w:val="nil"/>
              <w:left w:val="nil"/>
              <w:bottom w:val="single" w:sz="4" w:space="0" w:color="auto"/>
              <w:right w:val="single" w:sz="4" w:space="0" w:color="auto"/>
            </w:tcBorders>
            <w:shd w:val="clear" w:color="auto" w:fill="auto"/>
            <w:noWrap/>
            <w:vAlign w:val="center"/>
            <w:hideMark/>
          </w:tcPr>
          <w:p w14:paraId="6F5CA2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46EA8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27C260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17,24</w:t>
            </w:r>
          </w:p>
        </w:tc>
        <w:tc>
          <w:tcPr>
            <w:tcW w:w="1505" w:type="dxa"/>
            <w:tcBorders>
              <w:top w:val="nil"/>
              <w:left w:val="nil"/>
              <w:bottom w:val="single" w:sz="4" w:space="0" w:color="auto"/>
              <w:right w:val="single" w:sz="4" w:space="0" w:color="auto"/>
            </w:tcBorders>
            <w:shd w:val="clear" w:color="auto" w:fill="auto"/>
            <w:vAlign w:val="center"/>
            <w:hideMark/>
          </w:tcPr>
          <w:p w14:paraId="3FCBDF2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0B3D3B6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71DB7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A1135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w:t>
            </w:r>
          </w:p>
        </w:tc>
        <w:tc>
          <w:tcPr>
            <w:tcW w:w="1244" w:type="dxa"/>
            <w:tcBorders>
              <w:top w:val="nil"/>
              <w:left w:val="nil"/>
              <w:bottom w:val="single" w:sz="4" w:space="0" w:color="auto"/>
              <w:right w:val="single" w:sz="4" w:space="0" w:color="auto"/>
            </w:tcBorders>
            <w:shd w:val="clear" w:color="auto" w:fill="auto"/>
            <w:noWrap/>
            <w:vAlign w:val="center"/>
            <w:hideMark/>
          </w:tcPr>
          <w:p w14:paraId="613660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7E1D27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1,98</w:t>
            </w:r>
          </w:p>
        </w:tc>
        <w:tc>
          <w:tcPr>
            <w:tcW w:w="711" w:type="dxa"/>
            <w:tcBorders>
              <w:top w:val="nil"/>
              <w:left w:val="nil"/>
              <w:bottom w:val="single" w:sz="4" w:space="0" w:color="auto"/>
              <w:right w:val="single" w:sz="4" w:space="0" w:color="auto"/>
            </w:tcBorders>
            <w:shd w:val="clear" w:color="auto" w:fill="auto"/>
            <w:noWrap/>
            <w:vAlign w:val="center"/>
            <w:hideMark/>
          </w:tcPr>
          <w:p w14:paraId="3F79DE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531A50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8A0749E"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EA6AB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B20D38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35602B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5785D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5B6F0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46244F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526,07</w:t>
            </w:r>
          </w:p>
        </w:tc>
        <w:tc>
          <w:tcPr>
            <w:tcW w:w="711" w:type="dxa"/>
            <w:tcBorders>
              <w:top w:val="nil"/>
              <w:left w:val="nil"/>
              <w:bottom w:val="single" w:sz="4" w:space="0" w:color="auto"/>
              <w:right w:val="single" w:sz="4" w:space="0" w:color="auto"/>
            </w:tcBorders>
            <w:shd w:val="clear" w:color="000000" w:fill="F2DCDB"/>
            <w:vAlign w:val="center"/>
            <w:hideMark/>
          </w:tcPr>
          <w:p w14:paraId="7A0822F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0,22</w:t>
            </w:r>
          </w:p>
        </w:tc>
      </w:tr>
      <w:tr w:rsidR="00286820" w:rsidRPr="00286820" w14:paraId="51D48B5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7C942AB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B38C63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2C19FEE2"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16-րդ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7C53ED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ABB15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362DCAC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15C8DB8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1170,49</w:t>
            </w:r>
          </w:p>
        </w:tc>
        <w:tc>
          <w:tcPr>
            <w:tcW w:w="711" w:type="dxa"/>
            <w:tcBorders>
              <w:top w:val="nil"/>
              <w:left w:val="nil"/>
              <w:bottom w:val="single" w:sz="4" w:space="0" w:color="auto"/>
              <w:right w:val="single" w:sz="4" w:space="0" w:color="auto"/>
            </w:tcBorders>
            <w:shd w:val="clear" w:color="000000" w:fill="D8E4BC"/>
            <w:vAlign w:val="center"/>
            <w:hideMark/>
          </w:tcPr>
          <w:p w14:paraId="559BB7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0,49</w:t>
            </w:r>
          </w:p>
        </w:tc>
      </w:tr>
      <w:tr w:rsidR="00286820" w:rsidRPr="00286820" w14:paraId="04221B4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61F3996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5950A8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065898A3"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18.Կոյուղու կոլեկտոր Կ-18</w:t>
            </w:r>
          </w:p>
        </w:tc>
        <w:tc>
          <w:tcPr>
            <w:tcW w:w="1192" w:type="dxa"/>
            <w:tcBorders>
              <w:top w:val="nil"/>
              <w:left w:val="nil"/>
              <w:bottom w:val="single" w:sz="4" w:space="0" w:color="auto"/>
              <w:right w:val="single" w:sz="4" w:space="0" w:color="auto"/>
            </w:tcBorders>
            <w:shd w:val="clear" w:color="000000" w:fill="FCD5B4"/>
            <w:hideMark/>
          </w:tcPr>
          <w:p w14:paraId="0FE4615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4775E11A"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0496E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6C18465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A50ADA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23A06317"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B7C931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652474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29F28CA"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6EEC94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051207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FAFC2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4CD85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4B8760F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C11FB2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061E0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w:t>
            </w:r>
          </w:p>
        </w:tc>
        <w:tc>
          <w:tcPr>
            <w:tcW w:w="1505" w:type="dxa"/>
            <w:tcBorders>
              <w:top w:val="nil"/>
              <w:left w:val="nil"/>
              <w:bottom w:val="single" w:sz="4" w:space="0" w:color="auto"/>
              <w:right w:val="single" w:sz="4" w:space="0" w:color="auto"/>
            </w:tcBorders>
            <w:shd w:val="clear" w:color="auto" w:fill="auto"/>
            <w:vAlign w:val="center"/>
            <w:hideMark/>
          </w:tcPr>
          <w:p w14:paraId="14BAE6F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613C0F5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Քայքայված 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582637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D1901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39,8</w:t>
            </w:r>
          </w:p>
        </w:tc>
        <w:tc>
          <w:tcPr>
            <w:tcW w:w="1244" w:type="dxa"/>
            <w:tcBorders>
              <w:top w:val="nil"/>
              <w:left w:val="nil"/>
              <w:bottom w:val="single" w:sz="4" w:space="0" w:color="auto"/>
              <w:right w:val="single" w:sz="4" w:space="0" w:color="auto"/>
            </w:tcBorders>
            <w:shd w:val="clear" w:color="auto" w:fill="auto"/>
            <w:noWrap/>
            <w:vAlign w:val="center"/>
            <w:hideMark/>
          </w:tcPr>
          <w:p w14:paraId="535B40B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6ECDEB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40,10</w:t>
            </w:r>
          </w:p>
        </w:tc>
        <w:tc>
          <w:tcPr>
            <w:tcW w:w="711" w:type="dxa"/>
            <w:tcBorders>
              <w:top w:val="nil"/>
              <w:left w:val="nil"/>
              <w:bottom w:val="single" w:sz="4" w:space="0" w:color="auto"/>
              <w:right w:val="single" w:sz="4" w:space="0" w:color="auto"/>
            </w:tcBorders>
            <w:shd w:val="clear" w:color="auto" w:fill="auto"/>
            <w:noWrap/>
            <w:vAlign w:val="center"/>
            <w:hideMark/>
          </w:tcPr>
          <w:p w14:paraId="6CD114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429578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DCA85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w:t>
            </w:r>
          </w:p>
        </w:tc>
        <w:tc>
          <w:tcPr>
            <w:tcW w:w="1505" w:type="dxa"/>
            <w:tcBorders>
              <w:top w:val="nil"/>
              <w:left w:val="nil"/>
              <w:bottom w:val="single" w:sz="4" w:space="0" w:color="auto"/>
              <w:right w:val="single" w:sz="4" w:space="0" w:color="auto"/>
            </w:tcBorders>
            <w:shd w:val="clear" w:color="auto" w:fill="auto"/>
            <w:vAlign w:val="center"/>
            <w:hideMark/>
          </w:tcPr>
          <w:p w14:paraId="5433BD2B"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FECFC1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19057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973CC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83,58</w:t>
            </w:r>
          </w:p>
        </w:tc>
        <w:tc>
          <w:tcPr>
            <w:tcW w:w="1244" w:type="dxa"/>
            <w:tcBorders>
              <w:top w:val="nil"/>
              <w:left w:val="nil"/>
              <w:bottom w:val="single" w:sz="4" w:space="0" w:color="auto"/>
              <w:right w:val="single" w:sz="4" w:space="0" w:color="auto"/>
            </w:tcBorders>
            <w:shd w:val="clear" w:color="auto" w:fill="auto"/>
            <w:noWrap/>
            <w:vAlign w:val="center"/>
            <w:hideMark/>
          </w:tcPr>
          <w:p w14:paraId="2A74269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4F92CA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16,43</w:t>
            </w:r>
          </w:p>
        </w:tc>
        <w:tc>
          <w:tcPr>
            <w:tcW w:w="711" w:type="dxa"/>
            <w:tcBorders>
              <w:top w:val="nil"/>
              <w:left w:val="nil"/>
              <w:bottom w:val="single" w:sz="4" w:space="0" w:color="auto"/>
              <w:right w:val="single" w:sz="4" w:space="0" w:color="auto"/>
            </w:tcBorders>
            <w:shd w:val="clear" w:color="auto" w:fill="auto"/>
            <w:noWrap/>
            <w:vAlign w:val="center"/>
            <w:hideMark/>
          </w:tcPr>
          <w:p w14:paraId="263396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6E1E6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0F8B3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18,3</w:t>
            </w:r>
          </w:p>
        </w:tc>
        <w:tc>
          <w:tcPr>
            <w:tcW w:w="1505" w:type="dxa"/>
            <w:tcBorders>
              <w:top w:val="nil"/>
              <w:left w:val="nil"/>
              <w:bottom w:val="single" w:sz="4" w:space="0" w:color="auto"/>
              <w:right w:val="single" w:sz="4" w:space="0" w:color="auto"/>
            </w:tcBorders>
            <w:shd w:val="clear" w:color="auto" w:fill="auto"/>
            <w:vAlign w:val="center"/>
            <w:hideMark/>
          </w:tcPr>
          <w:p w14:paraId="2C5DA204"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F1D3AC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ասֆալտի թափոնների տեղափոխում թափոնավայր հաջորդ 1կմ -</w:t>
            </w:r>
            <w:r w:rsidRPr="00286820">
              <w:rPr>
                <w:rFonts w:ascii="Sylfaen" w:hAnsi="Sylfaen" w:cs="Arial"/>
                <w:sz w:val="22"/>
                <w:szCs w:val="22"/>
                <w:lang w:val="ru-RU" w:eastAsia="ru-RU"/>
              </w:rPr>
              <w:lastRenderedPageBreak/>
              <w:t xml:space="preserve">ի համար </w:t>
            </w:r>
          </w:p>
        </w:tc>
        <w:tc>
          <w:tcPr>
            <w:tcW w:w="1192" w:type="dxa"/>
            <w:tcBorders>
              <w:top w:val="nil"/>
              <w:left w:val="nil"/>
              <w:bottom w:val="single" w:sz="4" w:space="0" w:color="auto"/>
              <w:right w:val="single" w:sz="4" w:space="0" w:color="auto"/>
            </w:tcBorders>
            <w:shd w:val="clear" w:color="auto" w:fill="auto"/>
            <w:vAlign w:val="center"/>
            <w:hideMark/>
          </w:tcPr>
          <w:p w14:paraId="3F6507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տ</w:t>
            </w:r>
          </w:p>
        </w:tc>
        <w:tc>
          <w:tcPr>
            <w:tcW w:w="1092" w:type="dxa"/>
            <w:tcBorders>
              <w:top w:val="nil"/>
              <w:left w:val="nil"/>
              <w:bottom w:val="single" w:sz="4" w:space="0" w:color="auto"/>
              <w:right w:val="single" w:sz="4" w:space="0" w:color="auto"/>
            </w:tcBorders>
            <w:shd w:val="clear" w:color="auto" w:fill="auto"/>
            <w:vAlign w:val="center"/>
            <w:hideMark/>
          </w:tcPr>
          <w:p w14:paraId="21EB70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83,58</w:t>
            </w:r>
          </w:p>
        </w:tc>
        <w:tc>
          <w:tcPr>
            <w:tcW w:w="1244" w:type="dxa"/>
            <w:tcBorders>
              <w:top w:val="nil"/>
              <w:left w:val="nil"/>
              <w:bottom w:val="single" w:sz="4" w:space="0" w:color="auto"/>
              <w:right w:val="single" w:sz="4" w:space="0" w:color="auto"/>
            </w:tcBorders>
            <w:shd w:val="clear" w:color="auto" w:fill="auto"/>
            <w:noWrap/>
            <w:vAlign w:val="center"/>
            <w:hideMark/>
          </w:tcPr>
          <w:p w14:paraId="6051F3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4309C9C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10,95</w:t>
            </w:r>
          </w:p>
        </w:tc>
        <w:tc>
          <w:tcPr>
            <w:tcW w:w="711" w:type="dxa"/>
            <w:tcBorders>
              <w:top w:val="nil"/>
              <w:left w:val="nil"/>
              <w:bottom w:val="single" w:sz="4" w:space="0" w:color="auto"/>
              <w:right w:val="single" w:sz="4" w:space="0" w:color="auto"/>
            </w:tcBorders>
            <w:shd w:val="clear" w:color="auto" w:fill="auto"/>
            <w:noWrap/>
            <w:vAlign w:val="center"/>
            <w:hideMark/>
          </w:tcPr>
          <w:p w14:paraId="698F09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52B7B0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91D18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18,4</w:t>
            </w:r>
          </w:p>
        </w:tc>
        <w:tc>
          <w:tcPr>
            <w:tcW w:w="1505" w:type="dxa"/>
            <w:tcBorders>
              <w:top w:val="nil"/>
              <w:left w:val="nil"/>
              <w:bottom w:val="single" w:sz="4" w:space="0" w:color="auto"/>
              <w:right w:val="single" w:sz="4" w:space="0" w:color="auto"/>
            </w:tcBorders>
            <w:shd w:val="clear" w:color="auto" w:fill="auto"/>
            <w:vAlign w:val="center"/>
            <w:hideMark/>
          </w:tcPr>
          <w:p w14:paraId="2B20F0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1-53</w:t>
            </w:r>
          </w:p>
        </w:tc>
        <w:tc>
          <w:tcPr>
            <w:tcW w:w="3115" w:type="dxa"/>
            <w:tcBorders>
              <w:top w:val="nil"/>
              <w:left w:val="nil"/>
              <w:bottom w:val="single" w:sz="4" w:space="0" w:color="auto"/>
              <w:right w:val="single" w:sz="4" w:space="0" w:color="auto"/>
            </w:tcBorders>
            <w:shd w:val="clear" w:color="auto" w:fill="auto"/>
            <w:vAlign w:val="center"/>
            <w:hideMark/>
          </w:tcPr>
          <w:p w14:paraId="29B850D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1F034F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CFDAA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241,7</w:t>
            </w:r>
          </w:p>
        </w:tc>
        <w:tc>
          <w:tcPr>
            <w:tcW w:w="1244" w:type="dxa"/>
            <w:tcBorders>
              <w:top w:val="nil"/>
              <w:left w:val="nil"/>
              <w:bottom w:val="single" w:sz="4" w:space="0" w:color="auto"/>
              <w:right w:val="single" w:sz="4" w:space="0" w:color="auto"/>
            </w:tcBorders>
            <w:shd w:val="clear" w:color="auto" w:fill="auto"/>
            <w:noWrap/>
            <w:vAlign w:val="center"/>
            <w:hideMark/>
          </w:tcPr>
          <w:p w14:paraId="0A8F447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0,762</w:t>
            </w:r>
          </w:p>
        </w:tc>
        <w:tc>
          <w:tcPr>
            <w:tcW w:w="1395" w:type="dxa"/>
            <w:tcBorders>
              <w:top w:val="nil"/>
              <w:left w:val="nil"/>
              <w:bottom w:val="single" w:sz="4" w:space="0" w:color="auto"/>
              <w:right w:val="single" w:sz="4" w:space="0" w:color="auto"/>
            </w:tcBorders>
            <w:shd w:val="clear" w:color="auto" w:fill="auto"/>
            <w:vAlign w:val="center"/>
            <w:hideMark/>
          </w:tcPr>
          <w:p w14:paraId="3542143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184,21</w:t>
            </w:r>
          </w:p>
        </w:tc>
        <w:tc>
          <w:tcPr>
            <w:tcW w:w="711" w:type="dxa"/>
            <w:tcBorders>
              <w:top w:val="nil"/>
              <w:left w:val="nil"/>
              <w:bottom w:val="single" w:sz="4" w:space="0" w:color="auto"/>
              <w:right w:val="single" w:sz="4" w:space="0" w:color="auto"/>
            </w:tcBorders>
            <w:shd w:val="clear" w:color="auto" w:fill="auto"/>
            <w:noWrap/>
            <w:vAlign w:val="center"/>
            <w:hideMark/>
          </w:tcPr>
          <w:p w14:paraId="430F834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944F0ED"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01BA5A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18,5</w:t>
            </w:r>
          </w:p>
        </w:tc>
        <w:tc>
          <w:tcPr>
            <w:tcW w:w="1505" w:type="dxa"/>
            <w:tcBorders>
              <w:top w:val="nil"/>
              <w:left w:val="nil"/>
              <w:bottom w:val="single" w:sz="4" w:space="0" w:color="auto"/>
              <w:right w:val="single" w:sz="4" w:space="0" w:color="auto"/>
            </w:tcBorders>
            <w:shd w:val="clear" w:color="auto" w:fill="auto"/>
            <w:vAlign w:val="center"/>
            <w:hideMark/>
          </w:tcPr>
          <w:p w14:paraId="2FAE66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ՎՀ-144, 01.0.7.2015թ</w:t>
            </w:r>
          </w:p>
        </w:tc>
        <w:tc>
          <w:tcPr>
            <w:tcW w:w="3115" w:type="dxa"/>
            <w:tcBorders>
              <w:top w:val="nil"/>
              <w:left w:val="nil"/>
              <w:bottom w:val="single" w:sz="4" w:space="0" w:color="auto"/>
              <w:right w:val="single" w:sz="4" w:space="0" w:color="auto"/>
            </w:tcBorders>
            <w:shd w:val="clear" w:color="auto" w:fill="auto"/>
            <w:hideMark/>
          </w:tcPr>
          <w:p w14:paraId="5093F31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VI կարգի բնահողերի փխրեցում մեխանիկական եղանակով, հիդրոմուրճով (20% լցանյութ) խրամուղու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6E1B2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B8A40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124,2</w:t>
            </w:r>
          </w:p>
        </w:tc>
        <w:tc>
          <w:tcPr>
            <w:tcW w:w="1244" w:type="dxa"/>
            <w:tcBorders>
              <w:top w:val="nil"/>
              <w:left w:val="nil"/>
              <w:bottom w:val="single" w:sz="4" w:space="0" w:color="auto"/>
              <w:right w:val="single" w:sz="4" w:space="0" w:color="auto"/>
            </w:tcBorders>
            <w:shd w:val="clear" w:color="auto" w:fill="auto"/>
            <w:noWrap/>
            <w:vAlign w:val="center"/>
            <w:hideMark/>
          </w:tcPr>
          <w:p w14:paraId="71E3EF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7,208</w:t>
            </w:r>
          </w:p>
        </w:tc>
        <w:tc>
          <w:tcPr>
            <w:tcW w:w="1395" w:type="dxa"/>
            <w:tcBorders>
              <w:top w:val="nil"/>
              <w:left w:val="nil"/>
              <w:bottom w:val="single" w:sz="4" w:space="0" w:color="auto"/>
              <w:right w:val="single" w:sz="4" w:space="0" w:color="auto"/>
            </w:tcBorders>
            <w:shd w:val="clear" w:color="auto" w:fill="auto"/>
            <w:vAlign w:val="center"/>
            <w:hideMark/>
          </w:tcPr>
          <w:p w14:paraId="506520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894,94</w:t>
            </w:r>
          </w:p>
        </w:tc>
        <w:tc>
          <w:tcPr>
            <w:tcW w:w="711" w:type="dxa"/>
            <w:tcBorders>
              <w:top w:val="nil"/>
              <w:left w:val="nil"/>
              <w:bottom w:val="single" w:sz="4" w:space="0" w:color="auto"/>
              <w:right w:val="single" w:sz="4" w:space="0" w:color="auto"/>
            </w:tcBorders>
            <w:shd w:val="clear" w:color="auto" w:fill="auto"/>
            <w:noWrap/>
            <w:vAlign w:val="center"/>
            <w:hideMark/>
          </w:tcPr>
          <w:p w14:paraId="529640E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66A584F"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DB9C7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18,6</w:t>
            </w:r>
          </w:p>
        </w:tc>
        <w:tc>
          <w:tcPr>
            <w:tcW w:w="1505" w:type="dxa"/>
            <w:tcBorders>
              <w:top w:val="nil"/>
              <w:left w:val="nil"/>
              <w:bottom w:val="single" w:sz="4" w:space="0" w:color="auto"/>
              <w:right w:val="single" w:sz="4" w:space="0" w:color="auto"/>
            </w:tcBorders>
            <w:shd w:val="clear" w:color="auto" w:fill="auto"/>
            <w:vAlign w:val="center"/>
            <w:hideMark/>
          </w:tcPr>
          <w:p w14:paraId="480EA8C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1-54</w:t>
            </w:r>
          </w:p>
        </w:tc>
        <w:tc>
          <w:tcPr>
            <w:tcW w:w="3115" w:type="dxa"/>
            <w:tcBorders>
              <w:top w:val="nil"/>
              <w:left w:val="nil"/>
              <w:bottom w:val="single" w:sz="4" w:space="0" w:color="auto"/>
              <w:right w:val="single" w:sz="4" w:space="0" w:color="auto"/>
            </w:tcBorders>
            <w:shd w:val="clear" w:color="auto" w:fill="auto"/>
            <w:vAlign w:val="center"/>
            <w:hideMark/>
          </w:tcPr>
          <w:p w14:paraId="756D6D1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VI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1FF48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991F5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71,9</w:t>
            </w:r>
          </w:p>
        </w:tc>
        <w:tc>
          <w:tcPr>
            <w:tcW w:w="1244" w:type="dxa"/>
            <w:tcBorders>
              <w:top w:val="nil"/>
              <w:left w:val="nil"/>
              <w:bottom w:val="single" w:sz="4" w:space="0" w:color="auto"/>
              <w:right w:val="single" w:sz="4" w:space="0" w:color="auto"/>
            </w:tcBorders>
            <w:shd w:val="clear" w:color="auto" w:fill="auto"/>
            <w:noWrap/>
            <w:vAlign w:val="center"/>
            <w:hideMark/>
          </w:tcPr>
          <w:p w14:paraId="2F7F0FC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0,910</w:t>
            </w:r>
          </w:p>
        </w:tc>
        <w:tc>
          <w:tcPr>
            <w:tcW w:w="1395" w:type="dxa"/>
            <w:tcBorders>
              <w:top w:val="nil"/>
              <w:left w:val="nil"/>
              <w:bottom w:val="single" w:sz="4" w:space="0" w:color="auto"/>
              <w:right w:val="single" w:sz="4" w:space="0" w:color="auto"/>
            </w:tcBorders>
            <w:shd w:val="clear" w:color="auto" w:fill="auto"/>
            <w:vAlign w:val="center"/>
            <w:hideMark/>
          </w:tcPr>
          <w:p w14:paraId="388D6D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65,46</w:t>
            </w:r>
          </w:p>
        </w:tc>
        <w:tc>
          <w:tcPr>
            <w:tcW w:w="711" w:type="dxa"/>
            <w:tcBorders>
              <w:top w:val="nil"/>
              <w:left w:val="nil"/>
              <w:bottom w:val="single" w:sz="4" w:space="0" w:color="auto"/>
              <w:right w:val="single" w:sz="4" w:space="0" w:color="auto"/>
            </w:tcBorders>
            <w:shd w:val="clear" w:color="auto" w:fill="auto"/>
            <w:noWrap/>
            <w:vAlign w:val="center"/>
            <w:hideMark/>
          </w:tcPr>
          <w:p w14:paraId="24AC05E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4580E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8CACB2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18,7</w:t>
            </w:r>
          </w:p>
        </w:tc>
        <w:tc>
          <w:tcPr>
            <w:tcW w:w="1505" w:type="dxa"/>
            <w:tcBorders>
              <w:top w:val="nil"/>
              <w:left w:val="nil"/>
              <w:bottom w:val="single" w:sz="4" w:space="0" w:color="auto"/>
              <w:right w:val="single" w:sz="4" w:space="0" w:color="auto"/>
            </w:tcBorders>
            <w:shd w:val="clear" w:color="auto" w:fill="auto"/>
            <w:vAlign w:val="center"/>
            <w:hideMark/>
          </w:tcPr>
          <w:p w14:paraId="46E08C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1-173</w:t>
            </w:r>
          </w:p>
        </w:tc>
        <w:tc>
          <w:tcPr>
            <w:tcW w:w="3115" w:type="dxa"/>
            <w:tcBorders>
              <w:top w:val="nil"/>
              <w:left w:val="nil"/>
              <w:bottom w:val="single" w:sz="4" w:space="0" w:color="auto"/>
              <w:right w:val="single" w:sz="4" w:space="0" w:color="auto"/>
            </w:tcBorders>
            <w:shd w:val="clear" w:color="auto" w:fill="auto"/>
            <w:vAlign w:val="center"/>
            <w:hideMark/>
          </w:tcPr>
          <w:p w14:paraId="2F6CBC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VI կարգի բնահողերի քանդում էքսկավատորով բարձումով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98B7DD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686A0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83,3</w:t>
            </w:r>
          </w:p>
        </w:tc>
        <w:tc>
          <w:tcPr>
            <w:tcW w:w="1244" w:type="dxa"/>
            <w:tcBorders>
              <w:top w:val="nil"/>
              <w:left w:val="nil"/>
              <w:bottom w:val="single" w:sz="4" w:space="0" w:color="auto"/>
              <w:right w:val="single" w:sz="4" w:space="0" w:color="auto"/>
            </w:tcBorders>
            <w:shd w:val="clear" w:color="auto" w:fill="auto"/>
            <w:noWrap/>
            <w:vAlign w:val="center"/>
            <w:hideMark/>
          </w:tcPr>
          <w:p w14:paraId="7BB8EB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1,205</w:t>
            </w:r>
          </w:p>
        </w:tc>
        <w:tc>
          <w:tcPr>
            <w:tcW w:w="1395" w:type="dxa"/>
            <w:tcBorders>
              <w:top w:val="nil"/>
              <w:left w:val="nil"/>
              <w:bottom w:val="single" w:sz="4" w:space="0" w:color="auto"/>
              <w:right w:val="single" w:sz="4" w:space="0" w:color="auto"/>
            </w:tcBorders>
            <w:shd w:val="clear" w:color="auto" w:fill="auto"/>
            <w:vAlign w:val="center"/>
            <w:hideMark/>
          </w:tcPr>
          <w:p w14:paraId="001E67C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100,36</w:t>
            </w:r>
          </w:p>
        </w:tc>
        <w:tc>
          <w:tcPr>
            <w:tcW w:w="711" w:type="dxa"/>
            <w:tcBorders>
              <w:top w:val="nil"/>
              <w:left w:val="nil"/>
              <w:bottom w:val="single" w:sz="4" w:space="0" w:color="auto"/>
              <w:right w:val="single" w:sz="4" w:space="0" w:color="auto"/>
            </w:tcBorders>
            <w:shd w:val="clear" w:color="auto" w:fill="auto"/>
            <w:noWrap/>
            <w:vAlign w:val="center"/>
            <w:hideMark/>
          </w:tcPr>
          <w:p w14:paraId="29811D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9C2757"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6EF0B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18,8</w:t>
            </w:r>
          </w:p>
        </w:tc>
        <w:tc>
          <w:tcPr>
            <w:tcW w:w="1505" w:type="dxa"/>
            <w:tcBorders>
              <w:top w:val="nil"/>
              <w:left w:val="nil"/>
              <w:bottom w:val="single" w:sz="4" w:space="0" w:color="auto"/>
              <w:right w:val="single" w:sz="4" w:space="0" w:color="auto"/>
            </w:tcBorders>
            <w:shd w:val="clear" w:color="auto" w:fill="auto"/>
            <w:vAlign w:val="center"/>
            <w:hideMark/>
          </w:tcPr>
          <w:p w14:paraId="6D156B4D"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9C26C7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2C82F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4CF6D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183,26</w:t>
            </w:r>
          </w:p>
        </w:tc>
        <w:tc>
          <w:tcPr>
            <w:tcW w:w="1244" w:type="dxa"/>
            <w:tcBorders>
              <w:top w:val="nil"/>
              <w:left w:val="nil"/>
              <w:bottom w:val="single" w:sz="4" w:space="0" w:color="auto"/>
              <w:right w:val="single" w:sz="4" w:space="0" w:color="auto"/>
            </w:tcBorders>
            <w:shd w:val="clear" w:color="auto" w:fill="auto"/>
            <w:noWrap/>
            <w:vAlign w:val="center"/>
            <w:hideMark/>
          </w:tcPr>
          <w:p w14:paraId="149FA4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B6E9B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36,03</w:t>
            </w:r>
          </w:p>
        </w:tc>
        <w:tc>
          <w:tcPr>
            <w:tcW w:w="711" w:type="dxa"/>
            <w:tcBorders>
              <w:top w:val="nil"/>
              <w:left w:val="nil"/>
              <w:bottom w:val="single" w:sz="4" w:space="0" w:color="auto"/>
              <w:right w:val="single" w:sz="4" w:space="0" w:color="auto"/>
            </w:tcBorders>
            <w:shd w:val="clear" w:color="auto" w:fill="auto"/>
            <w:noWrap/>
            <w:vAlign w:val="center"/>
            <w:hideMark/>
          </w:tcPr>
          <w:p w14:paraId="6D5EB6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34A2A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29E2A0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18,9</w:t>
            </w:r>
          </w:p>
        </w:tc>
        <w:tc>
          <w:tcPr>
            <w:tcW w:w="1505" w:type="dxa"/>
            <w:tcBorders>
              <w:top w:val="nil"/>
              <w:left w:val="nil"/>
              <w:bottom w:val="single" w:sz="4" w:space="0" w:color="auto"/>
              <w:right w:val="single" w:sz="4" w:space="0" w:color="auto"/>
            </w:tcBorders>
            <w:shd w:val="clear" w:color="auto" w:fill="auto"/>
            <w:vAlign w:val="center"/>
            <w:hideMark/>
          </w:tcPr>
          <w:p w14:paraId="78BECD7E"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ADE46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C35DE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9A66F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183,26</w:t>
            </w:r>
          </w:p>
        </w:tc>
        <w:tc>
          <w:tcPr>
            <w:tcW w:w="1244" w:type="dxa"/>
            <w:tcBorders>
              <w:top w:val="nil"/>
              <w:left w:val="nil"/>
              <w:bottom w:val="single" w:sz="4" w:space="0" w:color="auto"/>
              <w:right w:val="single" w:sz="4" w:space="0" w:color="auto"/>
            </w:tcBorders>
            <w:shd w:val="clear" w:color="auto" w:fill="auto"/>
            <w:noWrap/>
            <w:vAlign w:val="center"/>
            <w:hideMark/>
          </w:tcPr>
          <w:p w14:paraId="110DA40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53599A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24,02</w:t>
            </w:r>
          </w:p>
        </w:tc>
        <w:tc>
          <w:tcPr>
            <w:tcW w:w="711" w:type="dxa"/>
            <w:tcBorders>
              <w:top w:val="nil"/>
              <w:left w:val="nil"/>
              <w:bottom w:val="single" w:sz="4" w:space="0" w:color="auto"/>
              <w:right w:val="single" w:sz="4" w:space="0" w:color="auto"/>
            </w:tcBorders>
            <w:shd w:val="clear" w:color="auto" w:fill="auto"/>
            <w:noWrap/>
            <w:vAlign w:val="center"/>
            <w:hideMark/>
          </w:tcPr>
          <w:p w14:paraId="2F85F5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744866"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4FC17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18,10</w:t>
            </w:r>
          </w:p>
        </w:tc>
        <w:tc>
          <w:tcPr>
            <w:tcW w:w="1505" w:type="dxa"/>
            <w:tcBorders>
              <w:top w:val="nil"/>
              <w:left w:val="nil"/>
              <w:bottom w:val="single" w:sz="4" w:space="0" w:color="auto"/>
              <w:right w:val="single" w:sz="4" w:space="0" w:color="auto"/>
            </w:tcBorders>
            <w:shd w:val="clear" w:color="auto" w:fill="auto"/>
            <w:vAlign w:val="center"/>
            <w:hideMark/>
          </w:tcPr>
          <w:p w14:paraId="5DBD0CC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38A00A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6EBB0E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91A72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16,6</w:t>
            </w:r>
          </w:p>
        </w:tc>
        <w:tc>
          <w:tcPr>
            <w:tcW w:w="1244" w:type="dxa"/>
            <w:tcBorders>
              <w:top w:val="nil"/>
              <w:left w:val="nil"/>
              <w:bottom w:val="single" w:sz="4" w:space="0" w:color="auto"/>
              <w:right w:val="single" w:sz="4" w:space="0" w:color="auto"/>
            </w:tcBorders>
            <w:shd w:val="clear" w:color="auto" w:fill="auto"/>
            <w:noWrap/>
            <w:vAlign w:val="center"/>
            <w:hideMark/>
          </w:tcPr>
          <w:p w14:paraId="269F5A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4A5CBD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114,04</w:t>
            </w:r>
          </w:p>
        </w:tc>
        <w:tc>
          <w:tcPr>
            <w:tcW w:w="711" w:type="dxa"/>
            <w:tcBorders>
              <w:top w:val="nil"/>
              <w:left w:val="nil"/>
              <w:bottom w:val="single" w:sz="4" w:space="0" w:color="auto"/>
              <w:right w:val="single" w:sz="4" w:space="0" w:color="auto"/>
            </w:tcBorders>
            <w:shd w:val="clear" w:color="auto" w:fill="auto"/>
            <w:noWrap/>
            <w:vAlign w:val="center"/>
            <w:hideMark/>
          </w:tcPr>
          <w:p w14:paraId="62DAB59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42D5BDC" w14:textId="77777777" w:rsidTr="00286820">
        <w:trPr>
          <w:trHeight w:val="21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0A71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18,11</w:t>
            </w:r>
          </w:p>
        </w:tc>
        <w:tc>
          <w:tcPr>
            <w:tcW w:w="1505" w:type="dxa"/>
            <w:tcBorders>
              <w:top w:val="nil"/>
              <w:left w:val="nil"/>
              <w:bottom w:val="single" w:sz="4" w:space="0" w:color="auto"/>
              <w:right w:val="single" w:sz="4" w:space="0" w:color="auto"/>
            </w:tcBorders>
            <w:shd w:val="clear" w:color="auto" w:fill="auto"/>
            <w:vAlign w:val="center"/>
            <w:hideMark/>
          </w:tcPr>
          <w:p w14:paraId="26A7C2B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0CE6139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71896B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FF8A3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70,7</w:t>
            </w:r>
          </w:p>
        </w:tc>
        <w:tc>
          <w:tcPr>
            <w:tcW w:w="1244" w:type="dxa"/>
            <w:tcBorders>
              <w:top w:val="nil"/>
              <w:left w:val="nil"/>
              <w:bottom w:val="single" w:sz="4" w:space="0" w:color="auto"/>
              <w:right w:val="single" w:sz="4" w:space="0" w:color="auto"/>
            </w:tcBorders>
            <w:shd w:val="clear" w:color="auto" w:fill="auto"/>
            <w:noWrap/>
            <w:vAlign w:val="center"/>
            <w:hideMark/>
          </w:tcPr>
          <w:p w14:paraId="40B01E7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3F8DFA9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381,69</w:t>
            </w:r>
          </w:p>
        </w:tc>
        <w:tc>
          <w:tcPr>
            <w:tcW w:w="711" w:type="dxa"/>
            <w:tcBorders>
              <w:top w:val="nil"/>
              <w:left w:val="nil"/>
              <w:bottom w:val="single" w:sz="4" w:space="0" w:color="auto"/>
              <w:right w:val="single" w:sz="4" w:space="0" w:color="auto"/>
            </w:tcBorders>
            <w:shd w:val="clear" w:color="auto" w:fill="auto"/>
            <w:noWrap/>
            <w:vAlign w:val="center"/>
            <w:hideMark/>
          </w:tcPr>
          <w:p w14:paraId="44D395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F8191A3"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B29B7B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18,12</w:t>
            </w:r>
          </w:p>
        </w:tc>
        <w:tc>
          <w:tcPr>
            <w:tcW w:w="1505" w:type="dxa"/>
            <w:tcBorders>
              <w:top w:val="nil"/>
              <w:left w:val="nil"/>
              <w:bottom w:val="single" w:sz="4" w:space="0" w:color="auto"/>
              <w:right w:val="single" w:sz="4" w:space="0" w:color="auto"/>
            </w:tcBorders>
            <w:shd w:val="clear" w:color="auto" w:fill="auto"/>
            <w:vAlign w:val="center"/>
            <w:hideMark/>
          </w:tcPr>
          <w:p w14:paraId="6A793161"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466850E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2AF448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8863C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313,6</w:t>
            </w:r>
          </w:p>
        </w:tc>
        <w:tc>
          <w:tcPr>
            <w:tcW w:w="1244" w:type="dxa"/>
            <w:tcBorders>
              <w:top w:val="nil"/>
              <w:left w:val="nil"/>
              <w:bottom w:val="single" w:sz="4" w:space="0" w:color="auto"/>
              <w:right w:val="single" w:sz="4" w:space="0" w:color="auto"/>
            </w:tcBorders>
            <w:shd w:val="clear" w:color="auto" w:fill="auto"/>
            <w:noWrap/>
            <w:vAlign w:val="center"/>
            <w:hideMark/>
          </w:tcPr>
          <w:p w14:paraId="50D304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4A6C16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20,66</w:t>
            </w:r>
          </w:p>
        </w:tc>
        <w:tc>
          <w:tcPr>
            <w:tcW w:w="711" w:type="dxa"/>
            <w:tcBorders>
              <w:top w:val="nil"/>
              <w:left w:val="nil"/>
              <w:bottom w:val="single" w:sz="4" w:space="0" w:color="auto"/>
              <w:right w:val="single" w:sz="4" w:space="0" w:color="auto"/>
            </w:tcBorders>
            <w:shd w:val="clear" w:color="auto" w:fill="auto"/>
            <w:noWrap/>
            <w:vAlign w:val="center"/>
            <w:hideMark/>
          </w:tcPr>
          <w:p w14:paraId="2FB360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91F8E3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8BCC7C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18,13</w:t>
            </w:r>
          </w:p>
        </w:tc>
        <w:tc>
          <w:tcPr>
            <w:tcW w:w="1505" w:type="dxa"/>
            <w:tcBorders>
              <w:top w:val="nil"/>
              <w:left w:val="nil"/>
              <w:bottom w:val="single" w:sz="4" w:space="0" w:color="auto"/>
              <w:right w:val="single" w:sz="4" w:space="0" w:color="auto"/>
            </w:tcBorders>
            <w:shd w:val="clear" w:color="auto" w:fill="auto"/>
            <w:vAlign w:val="center"/>
            <w:hideMark/>
          </w:tcPr>
          <w:p w14:paraId="7D48BB3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vAlign w:val="center"/>
            <w:hideMark/>
          </w:tcPr>
          <w:p w14:paraId="6A420C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2E8A7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28146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313,6</w:t>
            </w:r>
          </w:p>
        </w:tc>
        <w:tc>
          <w:tcPr>
            <w:tcW w:w="1244" w:type="dxa"/>
            <w:tcBorders>
              <w:top w:val="nil"/>
              <w:left w:val="nil"/>
              <w:bottom w:val="single" w:sz="4" w:space="0" w:color="auto"/>
              <w:right w:val="single" w:sz="4" w:space="0" w:color="auto"/>
            </w:tcBorders>
            <w:shd w:val="clear" w:color="auto" w:fill="auto"/>
            <w:noWrap/>
            <w:vAlign w:val="center"/>
            <w:hideMark/>
          </w:tcPr>
          <w:p w14:paraId="2486725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54DDE0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25,36</w:t>
            </w:r>
          </w:p>
        </w:tc>
        <w:tc>
          <w:tcPr>
            <w:tcW w:w="711" w:type="dxa"/>
            <w:tcBorders>
              <w:top w:val="nil"/>
              <w:left w:val="nil"/>
              <w:bottom w:val="single" w:sz="4" w:space="0" w:color="auto"/>
              <w:right w:val="single" w:sz="4" w:space="0" w:color="auto"/>
            </w:tcBorders>
            <w:shd w:val="clear" w:color="auto" w:fill="auto"/>
            <w:noWrap/>
            <w:vAlign w:val="center"/>
            <w:hideMark/>
          </w:tcPr>
          <w:p w14:paraId="5F09E1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8BD011A"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9F5DD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18,14</w:t>
            </w:r>
          </w:p>
        </w:tc>
        <w:tc>
          <w:tcPr>
            <w:tcW w:w="1505" w:type="dxa"/>
            <w:tcBorders>
              <w:top w:val="nil"/>
              <w:left w:val="nil"/>
              <w:bottom w:val="single" w:sz="4" w:space="0" w:color="auto"/>
              <w:right w:val="single" w:sz="4" w:space="0" w:color="auto"/>
            </w:tcBorders>
            <w:shd w:val="clear" w:color="auto" w:fill="auto"/>
            <w:vAlign w:val="center"/>
            <w:hideMark/>
          </w:tcPr>
          <w:p w14:paraId="7EE10CF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1ABAB7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081B68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E84CE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83,3</w:t>
            </w:r>
          </w:p>
        </w:tc>
        <w:tc>
          <w:tcPr>
            <w:tcW w:w="1244" w:type="dxa"/>
            <w:tcBorders>
              <w:top w:val="nil"/>
              <w:left w:val="nil"/>
              <w:bottom w:val="single" w:sz="4" w:space="0" w:color="auto"/>
              <w:right w:val="single" w:sz="4" w:space="0" w:color="auto"/>
            </w:tcBorders>
            <w:shd w:val="clear" w:color="auto" w:fill="auto"/>
            <w:noWrap/>
            <w:vAlign w:val="center"/>
            <w:hideMark/>
          </w:tcPr>
          <w:p w14:paraId="67E60F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7FDB5D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7,81</w:t>
            </w:r>
          </w:p>
        </w:tc>
        <w:tc>
          <w:tcPr>
            <w:tcW w:w="711" w:type="dxa"/>
            <w:tcBorders>
              <w:top w:val="nil"/>
              <w:left w:val="nil"/>
              <w:bottom w:val="single" w:sz="4" w:space="0" w:color="auto"/>
              <w:right w:val="single" w:sz="4" w:space="0" w:color="auto"/>
            </w:tcBorders>
            <w:shd w:val="clear" w:color="auto" w:fill="auto"/>
            <w:noWrap/>
            <w:vAlign w:val="center"/>
            <w:hideMark/>
          </w:tcPr>
          <w:p w14:paraId="1D992F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BA9E2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5E00522"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E31B62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425D6F9"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AB502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D28D0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1CDDE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31D8958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1922,07</w:t>
            </w:r>
          </w:p>
        </w:tc>
        <w:tc>
          <w:tcPr>
            <w:tcW w:w="711" w:type="dxa"/>
            <w:tcBorders>
              <w:top w:val="nil"/>
              <w:left w:val="nil"/>
              <w:bottom w:val="single" w:sz="4" w:space="0" w:color="auto"/>
              <w:right w:val="single" w:sz="4" w:space="0" w:color="auto"/>
            </w:tcBorders>
            <w:shd w:val="clear" w:color="000000" w:fill="F2DCDB"/>
            <w:vAlign w:val="center"/>
            <w:hideMark/>
          </w:tcPr>
          <w:p w14:paraId="5CED9D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0,81</w:t>
            </w:r>
          </w:p>
        </w:tc>
      </w:tr>
      <w:tr w:rsidR="00286820" w:rsidRPr="00286820" w14:paraId="7FE4A3F2"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C52F05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4DA8109"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D950ADE"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9CE9CE6"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665EA82"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EE27DF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1206D5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B47E3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D4F55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727B7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18,15</w:t>
            </w:r>
          </w:p>
        </w:tc>
        <w:tc>
          <w:tcPr>
            <w:tcW w:w="1505" w:type="dxa"/>
            <w:tcBorders>
              <w:top w:val="nil"/>
              <w:left w:val="nil"/>
              <w:bottom w:val="single" w:sz="4" w:space="0" w:color="auto"/>
              <w:right w:val="single" w:sz="4" w:space="0" w:color="auto"/>
            </w:tcBorders>
            <w:shd w:val="clear" w:color="auto" w:fill="auto"/>
            <w:vAlign w:val="center"/>
            <w:hideMark/>
          </w:tcPr>
          <w:p w14:paraId="1FF85EE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165E6EE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FD0AFB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43F1552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229,0</w:t>
            </w:r>
          </w:p>
        </w:tc>
        <w:tc>
          <w:tcPr>
            <w:tcW w:w="1244" w:type="dxa"/>
            <w:tcBorders>
              <w:top w:val="nil"/>
              <w:left w:val="nil"/>
              <w:bottom w:val="single" w:sz="4" w:space="0" w:color="auto"/>
              <w:right w:val="single" w:sz="4" w:space="0" w:color="auto"/>
            </w:tcBorders>
            <w:shd w:val="clear" w:color="auto" w:fill="auto"/>
            <w:noWrap/>
            <w:vAlign w:val="center"/>
            <w:hideMark/>
          </w:tcPr>
          <w:p w14:paraId="1C5DC4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5447D6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1904,50</w:t>
            </w:r>
          </w:p>
        </w:tc>
        <w:tc>
          <w:tcPr>
            <w:tcW w:w="711" w:type="dxa"/>
            <w:tcBorders>
              <w:top w:val="nil"/>
              <w:left w:val="nil"/>
              <w:bottom w:val="single" w:sz="4" w:space="0" w:color="auto"/>
              <w:right w:val="single" w:sz="4" w:space="0" w:color="auto"/>
            </w:tcBorders>
            <w:shd w:val="clear" w:color="auto" w:fill="auto"/>
            <w:noWrap/>
            <w:vAlign w:val="center"/>
            <w:hideMark/>
          </w:tcPr>
          <w:p w14:paraId="62EED7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944C2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7D40CB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18,16</w:t>
            </w:r>
          </w:p>
        </w:tc>
        <w:tc>
          <w:tcPr>
            <w:tcW w:w="1505" w:type="dxa"/>
            <w:tcBorders>
              <w:top w:val="nil"/>
              <w:left w:val="nil"/>
              <w:bottom w:val="single" w:sz="4" w:space="0" w:color="auto"/>
              <w:right w:val="single" w:sz="4" w:space="0" w:color="auto"/>
            </w:tcBorders>
            <w:shd w:val="clear" w:color="auto" w:fill="auto"/>
            <w:vAlign w:val="center"/>
            <w:hideMark/>
          </w:tcPr>
          <w:p w14:paraId="0CF90F6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49D1392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A8ACA0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9769E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39,0</w:t>
            </w:r>
          </w:p>
        </w:tc>
        <w:tc>
          <w:tcPr>
            <w:tcW w:w="1244" w:type="dxa"/>
            <w:tcBorders>
              <w:top w:val="nil"/>
              <w:left w:val="nil"/>
              <w:bottom w:val="single" w:sz="4" w:space="0" w:color="auto"/>
              <w:right w:val="single" w:sz="4" w:space="0" w:color="auto"/>
            </w:tcBorders>
            <w:shd w:val="clear" w:color="auto" w:fill="auto"/>
            <w:noWrap/>
            <w:vAlign w:val="center"/>
            <w:hideMark/>
          </w:tcPr>
          <w:p w14:paraId="16A8BA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6216FA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27,71</w:t>
            </w:r>
          </w:p>
        </w:tc>
        <w:tc>
          <w:tcPr>
            <w:tcW w:w="711" w:type="dxa"/>
            <w:tcBorders>
              <w:top w:val="nil"/>
              <w:left w:val="nil"/>
              <w:bottom w:val="single" w:sz="4" w:space="0" w:color="auto"/>
              <w:right w:val="single" w:sz="4" w:space="0" w:color="auto"/>
            </w:tcBorders>
            <w:shd w:val="clear" w:color="auto" w:fill="auto"/>
            <w:noWrap/>
            <w:vAlign w:val="center"/>
            <w:hideMark/>
          </w:tcPr>
          <w:p w14:paraId="269C63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025B9D3" w14:textId="77777777" w:rsidTr="00286820">
        <w:trPr>
          <w:trHeight w:val="18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C3B03A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18,17</w:t>
            </w:r>
          </w:p>
        </w:tc>
        <w:tc>
          <w:tcPr>
            <w:tcW w:w="1505" w:type="dxa"/>
            <w:tcBorders>
              <w:top w:val="nil"/>
              <w:left w:val="nil"/>
              <w:bottom w:val="single" w:sz="4" w:space="0" w:color="auto"/>
              <w:right w:val="single" w:sz="4" w:space="0" w:color="auto"/>
            </w:tcBorders>
            <w:shd w:val="clear" w:color="auto" w:fill="auto"/>
            <w:vAlign w:val="center"/>
            <w:hideMark/>
          </w:tcPr>
          <w:p w14:paraId="0F073AEA" w14:textId="77777777" w:rsidR="00286820" w:rsidRPr="00286820" w:rsidRDefault="00286820" w:rsidP="00286820">
            <w:pPr>
              <w:rPr>
                <w:rFonts w:ascii="Sylfaen" w:hAnsi="Sylfaen" w:cs="Arial"/>
                <w:lang w:val="ru-RU" w:eastAsia="ru-RU"/>
              </w:rPr>
            </w:pPr>
            <w:r w:rsidRPr="00286820">
              <w:rPr>
                <w:rFonts w:ascii="Sylfaen" w:hAnsi="Sylfaen" w:cs="Arial"/>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236BED6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E7FBD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058812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0,229</w:t>
            </w:r>
          </w:p>
        </w:tc>
        <w:tc>
          <w:tcPr>
            <w:tcW w:w="1244" w:type="dxa"/>
            <w:tcBorders>
              <w:top w:val="nil"/>
              <w:left w:val="nil"/>
              <w:bottom w:val="single" w:sz="4" w:space="0" w:color="auto"/>
              <w:right w:val="single" w:sz="4" w:space="0" w:color="auto"/>
            </w:tcBorders>
            <w:shd w:val="clear" w:color="auto" w:fill="auto"/>
            <w:noWrap/>
            <w:vAlign w:val="center"/>
            <w:hideMark/>
          </w:tcPr>
          <w:p w14:paraId="50452A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086E9CB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77,00</w:t>
            </w:r>
          </w:p>
        </w:tc>
        <w:tc>
          <w:tcPr>
            <w:tcW w:w="711" w:type="dxa"/>
            <w:tcBorders>
              <w:top w:val="nil"/>
              <w:left w:val="nil"/>
              <w:bottom w:val="single" w:sz="4" w:space="0" w:color="auto"/>
              <w:right w:val="single" w:sz="4" w:space="0" w:color="auto"/>
            </w:tcBorders>
            <w:shd w:val="clear" w:color="auto" w:fill="auto"/>
            <w:noWrap/>
            <w:vAlign w:val="center"/>
            <w:hideMark/>
          </w:tcPr>
          <w:p w14:paraId="167EF9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D75CF05"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6256936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E62397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942D8DB"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48608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0500E0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DA4273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D8123C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2009,21</w:t>
            </w:r>
          </w:p>
        </w:tc>
        <w:tc>
          <w:tcPr>
            <w:tcW w:w="711" w:type="dxa"/>
            <w:tcBorders>
              <w:top w:val="nil"/>
              <w:left w:val="nil"/>
              <w:bottom w:val="single" w:sz="4" w:space="0" w:color="auto"/>
              <w:right w:val="single" w:sz="4" w:space="0" w:color="auto"/>
            </w:tcBorders>
            <w:shd w:val="clear" w:color="000000" w:fill="F2DCDB"/>
            <w:vAlign w:val="center"/>
            <w:hideMark/>
          </w:tcPr>
          <w:p w14:paraId="0E47398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0,84</w:t>
            </w:r>
          </w:p>
        </w:tc>
      </w:tr>
      <w:tr w:rsidR="00286820" w:rsidRPr="00F42521" w14:paraId="4AA4F05A"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B93E5C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43E20F6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274D627"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ԱԴՀ-1, ԳԴՀ-1-6,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=1,2-2.45</w:t>
            </w:r>
          </w:p>
        </w:tc>
        <w:tc>
          <w:tcPr>
            <w:tcW w:w="1192" w:type="dxa"/>
            <w:tcBorders>
              <w:top w:val="nil"/>
              <w:left w:val="nil"/>
              <w:bottom w:val="single" w:sz="4" w:space="0" w:color="auto"/>
              <w:right w:val="single" w:sz="4" w:space="0" w:color="auto"/>
            </w:tcBorders>
            <w:shd w:val="clear" w:color="auto" w:fill="auto"/>
            <w:vAlign w:val="center"/>
            <w:hideMark/>
          </w:tcPr>
          <w:p w14:paraId="67486E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0CFD0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1F7D5A3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6F9F8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EBB18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B09E2F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A595F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18,18</w:t>
            </w:r>
          </w:p>
        </w:tc>
        <w:tc>
          <w:tcPr>
            <w:tcW w:w="1505" w:type="dxa"/>
            <w:tcBorders>
              <w:top w:val="nil"/>
              <w:left w:val="nil"/>
              <w:bottom w:val="single" w:sz="4" w:space="0" w:color="auto"/>
              <w:right w:val="single" w:sz="4" w:space="0" w:color="auto"/>
            </w:tcBorders>
            <w:shd w:val="clear" w:color="auto" w:fill="auto"/>
            <w:vAlign w:val="center"/>
            <w:hideMark/>
          </w:tcPr>
          <w:p w14:paraId="4F772C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29FE88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4D76E0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A591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8,3</w:t>
            </w:r>
          </w:p>
        </w:tc>
        <w:tc>
          <w:tcPr>
            <w:tcW w:w="1244" w:type="dxa"/>
            <w:tcBorders>
              <w:top w:val="nil"/>
              <w:left w:val="nil"/>
              <w:bottom w:val="single" w:sz="4" w:space="0" w:color="auto"/>
              <w:right w:val="single" w:sz="4" w:space="0" w:color="auto"/>
            </w:tcBorders>
            <w:shd w:val="clear" w:color="auto" w:fill="auto"/>
            <w:noWrap/>
            <w:vAlign w:val="center"/>
            <w:hideMark/>
          </w:tcPr>
          <w:p w14:paraId="25CDF4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692C1B7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354,68</w:t>
            </w:r>
          </w:p>
        </w:tc>
        <w:tc>
          <w:tcPr>
            <w:tcW w:w="711" w:type="dxa"/>
            <w:tcBorders>
              <w:top w:val="nil"/>
              <w:left w:val="nil"/>
              <w:bottom w:val="single" w:sz="4" w:space="0" w:color="auto"/>
              <w:right w:val="single" w:sz="4" w:space="0" w:color="auto"/>
            </w:tcBorders>
            <w:shd w:val="clear" w:color="auto" w:fill="auto"/>
            <w:noWrap/>
            <w:vAlign w:val="center"/>
            <w:hideMark/>
          </w:tcPr>
          <w:p w14:paraId="5C25A3C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4CD124"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53E78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18,19</w:t>
            </w:r>
          </w:p>
        </w:tc>
        <w:tc>
          <w:tcPr>
            <w:tcW w:w="1505" w:type="dxa"/>
            <w:tcBorders>
              <w:top w:val="nil"/>
              <w:left w:val="nil"/>
              <w:bottom w:val="single" w:sz="4" w:space="0" w:color="auto"/>
              <w:right w:val="single" w:sz="4" w:space="0" w:color="auto"/>
            </w:tcBorders>
            <w:shd w:val="clear" w:color="auto" w:fill="auto"/>
            <w:vAlign w:val="center"/>
            <w:hideMark/>
          </w:tcPr>
          <w:p w14:paraId="6EE523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787CF8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603091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24535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2,000</w:t>
            </w:r>
          </w:p>
        </w:tc>
        <w:tc>
          <w:tcPr>
            <w:tcW w:w="1244" w:type="dxa"/>
            <w:tcBorders>
              <w:top w:val="nil"/>
              <w:left w:val="nil"/>
              <w:bottom w:val="single" w:sz="4" w:space="0" w:color="auto"/>
              <w:right w:val="single" w:sz="4" w:space="0" w:color="auto"/>
            </w:tcBorders>
            <w:shd w:val="clear" w:color="auto" w:fill="auto"/>
            <w:noWrap/>
            <w:vAlign w:val="center"/>
            <w:hideMark/>
          </w:tcPr>
          <w:p w14:paraId="742E39A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2C67051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73,80</w:t>
            </w:r>
          </w:p>
        </w:tc>
        <w:tc>
          <w:tcPr>
            <w:tcW w:w="711" w:type="dxa"/>
            <w:tcBorders>
              <w:top w:val="nil"/>
              <w:left w:val="nil"/>
              <w:bottom w:val="single" w:sz="4" w:space="0" w:color="auto"/>
              <w:right w:val="single" w:sz="4" w:space="0" w:color="auto"/>
            </w:tcBorders>
            <w:shd w:val="clear" w:color="auto" w:fill="auto"/>
            <w:noWrap/>
            <w:vAlign w:val="center"/>
            <w:hideMark/>
          </w:tcPr>
          <w:p w14:paraId="073A8D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D57BE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00350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18,20</w:t>
            </w:r>
          </w:p>
        </w:tc>
        <w:tc>
          <w:tcPr>
            <w:tcW w:w="1505" w:type="dxa"/>
            <w:tcBorders>
              <w:top w:val="nil"/>
              <w:left w:val="nil"/>
              <w:bottom w:val="single" w:sz="4" w:space="0" w:color="auto"/>
              <w:right w:val="single" w:sz="4" w:space="0" w:color="auto"/>
            </w:tcBorders>
            <w:shd w:val="clear" w:color="auto" w:fill="auto"/>
            <w:vAlign w:val="center"/>
            <w:hideMark/>
          </w:tcPr>
          <w:p w14:paraId="5500585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949DD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71D351D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2F6A9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4,15</w:t>
            </w:r>
          </w:p>
        </w:tc>
        <w:tc>
          <w:tcPr>
            <w:tcW w:w="1244" w:type="dxa"/>
            <w:tcBorders>
              <w:top w:val="nil"/>
              <w:left w:val="nil"/>
              <w:bottom w:val="single" w:sz="4" w:space="0" w:color="auto"/>
              <w:right w:val="single" w:sz="4" w:space="0" w:color="auto"/>
            </w:tcBorders>
            <w:shd w:val="clear" w:color="auto" w:fill="auto"/>
            <w:noWrap/>
            <w:vAlign w:val="center"/>
            <w:hideMark/>
          </w:tcPr>
          <w:p w14:paraId="5BDBEB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1EECD7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174,64</w:t>
            </w:r>
          </w:p>
        </w:tc>
        <w:tc>
          <w:tcPr>
            <w:tcW w:w="711" w:type="dxa"/>
            <w:tcBorders>
              <w:top w:val="nil"/>
              <w:left w:val="nil"/>
              <w:bottom w:val="single" w:sz="4" w:space="0" w:color="auto"/>
              <w:right w:val="single" w:sz="4" w:space="0" w:color="auto"/>
            </w:tcBorders>
            <w:shd w:val="clear" w:color="auto" w:fill="auto"/>
            <w:noWrap/>
            <w:vAlign w:val="center"/>
            <w:hideMark/>
          </w:tcPr>
          <w:p w14:paraId="7F1B49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2966A8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FE54F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18,21</w:t>
            </w:r>
          </w:p>
        </w:tc>
        <w:tc>
          <w:tcPr>
            <w:tcW w:w="1505" w:type="dxa"/>
            <w:tcBorders>
              <w:top w:val="nil"/>
              <w:left w:val="nil"/>
              <w:bottom w:val="single" w:sz="4" w:space="0" w:color="auto"/>
              <w:right w:val="single" w:sz="4" w:space="0" w:color="auto"/>
            </w:tcBorders>
            <w:shd w:val="clear" w:color="auto" w:fill="auto"/>
            <w:vAlign w:val="center"/>
            <w:hideMark/>
          </w:tcPr>
          <w:p w14:paraId="640E1C4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C5F075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4A955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F4767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516984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580FC0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207,33</w:t>
            </w:r>
          </w:p>
        </w:tc>
        <w:tc>
          <w:tcPr>
            <w:tcW w:w="711" w:type="dxa"/>
            <w:tcBorders>
              <w:top w:val="nil"/>
              <w:left w:val="nil"/>
              <w:bottom w:val="single" w:sz="4" w:space="0" w:color="auto"/>
              <w:right w:val="single" w:sz="4" w:space="0" w:color="auto"/>
            </w:tcBorders>
            <w:shd w:val="clear" w:color="auto" w:fill="auto"/>
            <w:noWrap/>
            <w:vAlign w:val="center"/>
            <w:hideMark/>
          </w:tcPr>
          <w:p w14:paraId="6F60E0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A7691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80FE5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18,22</w:t>
            </w:r>
          </w:p>
        </w:tc>
        <w:tc>
          <w:tcPr>
            <w:tcW w:w="1505" w:type="dxa"/>
            <w:tcBorders>
              <w:top w:val="nil"/>
              <w:left w:val="nil"/>
              <w:bottom w:val="single" w:sz="4" w:space="0" w:color="auto"/>
              <w:right w:val="single" w:sz="4" w:space="0" w:color="auto"/>
            </w:tcBorders>
            <w:shd w:val="clear" w:color="auto" w:fill="auto"/>
            <w:vAlign w:val="center"/>
            <w:hideMark/>
          </w:tcPr>
          <w:p w14:paraId="62A9B527"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39794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09344B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630E0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0C13561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5CDA6CB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184,29</w:t>
            </w:r>
          </w:p>
        </w:tc>
        <w:tc>
          <w:tcPr>
            <w:tcW w:w="711" w:type="dxa"/>
            <w:tcBorders>
              <w:top w:val="nil"/>
              <w:left w:val="nil"/>
              <w:bottom w:val="single" w:sz="4" w:space="0" w:color="auto"/>
              <w:right w:val="single" w:sz="4" w:space="0" w:color="auto"/>
            </w:tcBorders>
            <w:shd w:val="clear" w:color="auto" w:fill="auto"/>
            <w:noWrap/>
            <w:vAlign w:val="center"/>
            <w:hideMark/>
          </w:tcPr>
          <w:p w14:paraId="428AC4A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A15CE8"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177DEE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18,23</w:t>
            </w:r>
          </w:p>
        </w:tc>
        <w:tc>
          <w:tcPr>
            <w:tcW w:w="1505" w:type="dxa"/>
            <w:tcBorders>
              <w:top w:val="nil"/>
              <w:left w:val="nil"/>
              <w:bottom w:val="single" w:sz="4" w:space="0" w:color="auto"/>
              <w:right w:val="single" w:sz="4" w:space="0" w:color="auto"/>
            </w:tcBorders>
            <w:shd w:val="clear" w:color="auto" w:fill="auto"/>
            <w:vAlign w:val="center"/>
            <w:hideMark/>
          </w:tcPr>
          <w:p w14:paraId="3EAE9F81"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C29E71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E922A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8727AB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ADB17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721D78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6F9635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F90D061"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762D2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18,24</w:t>
            </w:r>
          </w:p>
        </w:tc>
        <w:tc>
          <w:tcPr>
            <w:tcW w:w="1505" w:type="dxa"/>
            <w:tcBorders>
              <w:top w:val="nil"/>
              <w:left w:val="nil"/>
              <w:bottom w:val="single" w:sz="4" w:space="0" w:color="auto"/>
              <w:right w:val="single" w:sz="4" w:space="0" w:color="auto"/>
            </w:tcBorders>
            <w:shd w:val="clear" w:color="auto" w:fill="auto"/>
            <w:vAlign w:val="center"/>
            <w:hideMark/>
          </w:tcPr>
          <w:p w14:paraId="45B05C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9D8D6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EBC8E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2C17DC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24038F7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37A497D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860,92</w:t>
            </w:r>
          </w:p>
        </w:tc>
        <w:tc>
          <w:tcPr>
            <w:tcW w:w="711" w:type="dxa"/>
            <w:tcBorders>
              <w:top w:val="nil"/>
              <w:left w:val="nil"/>
              <w:bottom w:val="single" w:sz="4" w:space="0" w:color="auto"/>
              <w:right w:val="single" w:sz="4" w:space="0" w:color="auto"/>
            </w:tcBorders>
            <w:shd w:val="clear" w:color="auto" w:fill="auto"/>
            <w:noWrap/>
            <w:vAlign w:val="center"/>
            <w:hideMark/>
          </w:tcPr>
          <w:p w14:paraId="4061B60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37616E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970F0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18,25</w:t>
            </w:r>
          </w:p>
        </w:tc>
        <w:tc>
          <w:tcPr>
            <w:tcW w:w="1505" w:type="dxa"/>
            <w:tcBorders>
              <w:top w:val="nil"/>
              <w:left w:val="nil"/>
              <w:bottom w:val="single" w:sz="4" w:space="0" w:color="auto"/>
              <w:right w:val="single" w:sz="4" w:space="0" w:color="auto"/>
            </w:tcBorders>
            <w:shd w:val="clear" w:color="auto" w:fill="auto"/>
            <w:vAlign w:val="center"/>
            <w:hideMark/>
          </w:tcPr>
          <w:p w14:paraId="4B2847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635374D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13B756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B7E04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0,0550</w:t>
            </w:r>
          </w:p>
        </w:tc>
        <w:tc>
          <w:tcPr>
            <w:tcW w:w="1244" w:type="dxa"/>
            <w:tcBorders>
              <w:top w:val="nil"/>
              <w:left w:val="nil"/>
              <w:bottom w:val="single" w:sz="4" w:space="0" w:color="auto"/>
              <w:right w:val="single" w:sz="4" w:space="0" w:color="auto"/>
            </w:tcBorders>
            <w:shd w:val="clear" w:color="auto" w:fill="auto"/>
            <w:noWrap/>
            <w:vAlign w:val="center"/>
            <w:hideMark/>
          </w:tcPr>
          <w:p w14:paraId="2C817A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7E51D6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39,16</w:t>
            </w:r>
          </w:p>
        </w:tc>
        <w:tc>
          <w:tcPr>
            <w:tcW w:w="711" w:type="dxa"/>
            <w:tcBorders>
              <w:top w:val="nil"/>
              <w:left w:val="nil"/>
              <w:bottom w:val="single" w:sz="4" w:space="0" w:color="auto"/>
              <w:right w:val="single" w:sz="4" w:space="0" w:color="auto"/>
            </w:tcBorders>
            <w:shd w:val="clear" w:color="auto" w:fill="auto"/>
            <w:noWrap/>
            <w:vAlign w:val="center"/>
            <w:hideMark/>
          </w:tcPr>
          <w:p w14:paraId="249281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04B81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593F7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18,26</w:t>
            </w:r>
          </w:p>
        </w:tc>
        <w:tc>
          <w:tcPr>
            <w:tcW w:w="1505" w:type="dxa"/>
            <w:tcBorders>
              <w:top w:val="nil"/>
              <w:left w:val="nil"/>
              <w:bottom w:val="single" w:sz="4" w:space="0" w:color="auto"/>
              <w:right w:val="single" w:sz="4" w:space="0" w:color="auto"/>
            </w:tcBorders>
            <w:shd w:val="clear" w:color="auto" w:fill="auto"/>
            <w:vAlign w:val="center"/>
            <w:hideMark/>
          </w:tcPr>
          <w:p w14:paraId="6EE362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245659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1FB2F5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2F7C91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40,9</w:t>
            </w:r>
          </w:p>
        </w:tc>
        <w:tc>
          <w:tcPr>
            <w:tcW w:w="1244" w:type="dxa"/>
            <w:tcBorders>
              <w:top w:val="nil"/>
              <w:left w:val="nil"/>
              <w:bottom w:val="single" w:sz="4" w:space="0" w:color="auto"/>
              <w:right w:val="single" w:sz="4" w:space="0" w:color="auto"/>
            </w:tcBorders>
            <w:shd w:val="clear" w:color="auto" w:fill="auto"/>
            <w:noWrap/>
            <w:vAlign w:val="center"/>
            <w:hideMark/>
          </w:tcPr>
          <w:p w14:paraId="58E8F66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7C42F8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45,22</w:t>
            </w:r>
          </w:p>
        </w:tc>
        <w:tc>
          <w:tcPr>
            <w:tcW w:w="711" w:type="dxa"/>
            <w:tcBorders>
              <w:top w:val="nil"/>
              <w:left w:val="nil"/>
              <w:bottom w:val="single" w:sz="4" w:space="0" w:color="auto"/>
              <w:right w:val="single" w:sz="4" w:space="0" w:color="auto"/>
            </w:tcBorders>
            <w:shd w:val="clear" w:color="auto" w:fill="auto"/>
            <w:noWrap/>
            <w:vAlign w:val="center"/>
            <w:hideMark/>
          </w:tcPr>
          <w:p w14:paraId="3038FB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E8064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116CF9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18,27</w:t>
            </w:r>
          </w:p>
        </w:tc>
        <w:tc>
          <w:tcPr>
            <w:tcW w:w="1505" w:type="dxa"/>
            <w:tcBorders>
              <w:top w:val="nil"/>
              <w:left w:val="nil"/>
              <w:bottom w:val="single" w:sz="4" w:space="0" w:color="auto"/>
              <w:right w:val="single" w:sz="4" w:space="0" w:color="auto"/>
            </w:tcBorders>
            <w:shd w:val="clear" w:color="auto" w:fill="auto"/>
            <w:vAlign w:val="center"/>
            <w:hideMark/>
          </w:tcPr>
          <w:p w14:paraId="132715D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5D7DE3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1932B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45F993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0,055</w:t>
            </w:r>
          </w:p>
        </w:tc>
        <w:tc>
          <w:tcPr>
            <w:tcW w:w="1244" w:type="dxa"/>
            <w:tcBorders>
              <w:top w:val="nil"/>
              <w:left w:val="nil"/>
              <w:bottom w:val="single" w:sz="4" w:space="0" w:color="auto"/>
              <w:right w:val="single" w:sz="4" w:space="0" w:color="auto"/>
            </w:tcBorders>
            <w:shd w:val="clear" w:color="auto" w:fill="auto"/>
            <w:noWrap/>
            <w:vAlign w:val="center"/>
            <w:hideMark/>
          </w:tcPr>
          <w:p w14:paraId="12A86E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62959A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0,73</w:t>
            </w:r>
          </w:p>
        </w:tc>
        <w:tc>
          <w:tcPr>
            <w:tcW w:w="711" w:type="dxa"/>
            <w:tcBorders>
              <w:top w:val="nil"/>
              <w:left w:val="nil"/>
              <w:bottom w:val="single" w:sz="4" w:space="0" w:color="auto"/>
              <w:right w:val="single" w:sz="4" w:space="0" w:color="auto"/>
            </w:tcBorders>
            <w:shd w:val="clear" w:color="auto" w:fill="auto"/>
            <w:noWrap/>
            <w:vAlign w:val="center"/>
            <w:hideMark/>
          </w:tcPr>
          <w:p w14:paraId="204638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1678D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4599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18,28</w:t>
            </w:r>
          </w:p>
        </w:tc>
        <w:tc>
          <w:tcPr>
            <w:tcW w:w="1505" w:type="dxa"/>
            <w:tcBorders>
              <w:top w:val="nil"/>
              <w:left w:val="nil"/>
              <w:bottom w:val="single" w:sz="4" w:space="0" w:color="auto"/>
              <w:right w:val="single" w:sz="4" w:space="0" w:color="auto"/>
            </w:tcBorders>
            <w:shd w:val="clear" w:color="auto" w:fill="auto"/>
            <w:vAlign w:val="center"/>
            <w:hideMark/>
          </w:tcPr>
          <w:p w14:paraId="2915F7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4AB991D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4C1D64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E957E8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10,5</w:t>
            </w:r>
          </w:p>
        </w:tc>
        <w:tc>
          <w:tcPr>
            <w:tcW w:w="1244" w:type="dxa"/>
            <w:tcBorders>
              <w:top w:val="nil"/>
              <w:left w:val="nil"/>
              <w:bottom w:val="single" w:sz="4" w:space="0" w:color="auto"/>
              <w:right w:val="single" w:sz="4" w:space="0" w:color="auto"/>
            </w:tcBorders>
            <w:shd w:val="clear" w:color="auto" w:fill="auto"/>
            <w:noWrap/>
            <w:vAlign w:val="center"/>
            <w:hideMark/>
          </w:tcPr>
          <w:p w14:paraId="6824C9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666285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6,94</w:t>
            </w:r>
          </w:p>
        </w:tc>
        <w:tc>
          <w:tcPr>
            <w:tcW w:w="711" w:type="dxa"/>
            <w:tcBorders>
              <w:top w:val="nil"/>
              <w:left w:val="nil"/>
              <w:bottom w:val="single" w:sz="4" w:space="0" w:color="auto"/>
              <w:right w:val="single" w:sz="4" w:space="0" w:color="auto"/>
            </w:tcBorders>
            <w:shd w:val="clear" w:color="auto" w:fill="auto"/>
            <w:noWrap/>
            <w:vAlign w:val="center"/>
            <w:hideMark/>
          </w:tcPr>
          <w:p w14:paraId="6C9DC18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8744494"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826A27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D33079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9B728AF"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2A0B31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A035A5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7DAC8A8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F4C14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2026,69</w:t>
            </w:r>
          </w:p>
        </w:tc>
        <w:tc>
          <w:tcPr>
            <w:tcW w:w="711" w:type="dxa"/>
            <w:tcBorders>
              <w:top w:val="nil"/>
              <w:left w:val="nil"/>
              <w:bottom w:val="single" w:sz="4" w:space="0" w:color="auto"/>
              <w:right w:val="single" w:sz="4" w:space="0" w:color="auto"/>
            </w:tcBorders>
            <w:shd w:val="clear" w:color="000000" w:fill="F2DCDB"/>
            <w:vAlign w:val="center"/>
            <w:hideMark/>
          </w:tcPr>
          <w:p w14:paraId="04C4AED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0,85</w:t>
            </w:r>
          </w:p>
        </w:tc>
      </w:tr>
      <w:tr w:rsidR="00286820" w:rsidRPr="00286820" w14:paraId="7AE03498"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F77866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576C16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68B39A3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18-րդ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4D2F8D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345A85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0FB6E7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76EC5CB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5957,97</w:t>
            </w:r>
          </w:p>
        </w:tc>
        <w:tc>
          <w:tcPr>
            <w:tcW w:w="711" w:type="dxa"/>
            <w:tcBorders>
              <w:top w:val="nil"/>
              <w:left w:val="nil"/>
              <w:bottom w:val="single" w:sz="4" w:space="0" w:color="auto"/>
              <w:right w:val="single" w:sz="4" w:space="0" w:color="auto"/>
            </w:tcBorders>
            <w:shd w:val="clear" w:color="000000" w:fill="D8E4BC"/>
            <w:vAlign w:val="center"/>
            <w:hideMark/>
          </w:tcPr>
          <w:p w14:paraId="64ADCEB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2,51</w:t>
            </w:r>
          </w:p>
        </w:tc>
      </w:tr>
      <w:tr w:rsidR="00286820" w:rsidRPr="00286820" w14:paraId="5BF766A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064E9D9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10FF57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2EDF1AA4"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19.Կոյուղու կոլեկտոր Կ-19</w:t>
            </w:r>
          </w:p>
        </w:tc>
        <w:tc>
          <w:tcPr>
            <w:tcW w:w="1192" w:type="dxa"/>
            <w:tcBorders>
              <w:top w:val="nil"/>
              <w:left w:val="nil"/>
              <w:bottom w:val="single" w:sz="4" w:space="0" w:color="auto"/>
              <w:right w:val="single" w:sz="4" w:space="0" w:color="auto"/>
            </w:tcBorders>
            <w:shd w:val="clear" w:color="000000" w:fill="FCD5B4"/>
            <w:hideMark/>
          </w:tcPr>
          <w:p w14:paraId="400DD2F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6D63B30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24D74D0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72B32F1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5F22FAA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514B7585"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29400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728910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F3B6F98"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7634CB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627EFA7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C5A8A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87C8A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5CEB7D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93039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6E8498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w:t>
            </w:r>
          </w:p>
        </w:tc>
        <w:tc>
          <w:tcPr>
            <w:tcW w:w="1505" w:type="dxa"/>
            <w:tcBorders>
              <w:top w:val="nil"/>
              <w:left w:val="nil"/>
              <w:bottom w:val="single" w:sz="4" w:space="0" w:color="auto"/>
              <w:right w:val="single" w:sz="4" w:space="0" w:color="auto"/>
            </w:tcBorders>
            <w:shd w:val="clear" w:color="auto" w:fill="auto"/>
            <w:vAlign w:val="center"/>
            <w:hideMark/>
          </w:tcPr>
          <w:p w14:paraId="2859B48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1-53</w:t>
            </w:r>
          </w:p>
        </w:tc>
        <w:tc>
          <w:tcPr>
            <w:tcW w:w="3115" w:type="dxa"/>
            <w:tcBorders>
              <w:top w:val="nil"/>
              <w:left w:val="nil"/>
              <w:bottom w:val="single" w:sz="4" w:space="0" w:color="auto"/>
              <w:right w:val="single" w:sz="4" w:space="0" w:color="auto"/>
            </w:tcBorders>
            <w:shd w:val="clear" w:color="auto" w:fill="auto"/>
            <w:vAlign w:val="center"/>
            <w:hideMark/>
          </w:tcPr>
          <w:p w14:paraId="147096B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3E537A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38B55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741,6</w:t>
            </w:r>
          </w:p>
        </w:tc>
        <w:tc>
          <w:tcPr>
            <w:tcW w:w="1244" w:type="dxa"/>
            <w:tcBorders>
              <w:top w:val="nil"/>
              <w:left w:val="nil"/>
              <w:bottom w:val="single" w:sz="4" w:space="0" w:color="auto"/>
              <w:right w:val="single" w:sz="4" w:space="0" w:color="auto"/>
            </w:tcBorders>
            <w:shd w:val="clear" w:color="auto" w:fill="auto"/>
            <w:noWrap/>
            <w:vAlign w:val="center"/>
            <w:hideMark/>
          </w:tcPr>
          <w:p w14:paraId="33505D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0,762</w:t>
            </w:r>
          </w:p>
        </w:tc>
        <w:tc>
          <w:tcPr>
            <w:tcW w:w="1395" w:type="dxa"/>
            <w:tcBorders>
              <w:top w:val="nil"/>
              <w:left w:val="nil"/>
              <w:bottom w:val="single" w:sz="4" w:space="0" w:color="auto"/>
              <w:right w:val="single" w:sz="4" w:space="0" w:color="auto"/>
            </w:tcBorders>
            <w:shd w:val="clear" w:color="auto" w:fill="auto"/>
            <w:vAlign w:val="center"/>
            <w:hideMark/>
          </w:tcPr>
          <w:p w14:paraId="2D226DE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565,22</w:t>
            </w:r>
          </w:p>
        </w:tc>
        <w:tc>
          <w:tcPr>
            <w:tcW w:w="711" w:type="dxa"/>
            <w:tcBorders>
              <w:top w:val="nil"/>
              <w:left w:val="nil"/>
              <w:bottom w:val="single" w:sz="4" w:space="0" w:color="auto"/>
              <w:right w:val="single" w:sz="4" w:space="0" w:color="auto"/>
            </w:tcBorders>
            <w:shd w:val="clear" w:color="auto" w:fill="auto"/>
            <w:noWrap/>
            <w:vAlign w:val="center"/>
            <w:hideMark/>
          </w:tcPr>
          <w:p w14:paraId="1CDFE6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DE33E8"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6FCCB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w:t>
            </w:r>
          </w:p>
        </w:tc>
        <w:tc>
          <w:tcPr>
            <w:tcW w:w="1505" w:type="dxa"/>
            <w:tcBorders>
              <w:top w:val="nil"/>
              <w:left w:val="nil"/>
              <w:bottom w:val="single" w:sz="4" w:space="0" w:color="auto"/>
              <w:right w:val="single" w:sz="4" w:space="0" w:color="auto"/>
            </w:tcBorders>
            <w:shd w:val="clear" w:color="auto" w:fill="auto"/>
            <w:vAlign w:val="center"/>
            <w:hideMark/>
          </w:tcPr>
          <w:p w14:paraId="4B1B014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660CB4B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V կարգի բնահողերի քանդում էքսկավատորով  բարձումով խրամուղու </w:t>
            </w:r>
            <w:r w:rsidRPr="00286820">
              <w:rPr>
                <w:rFonts w:ascii="Sylfaen" w:hAnsi="Sylfaen" w:cs="Arial"/>
                <w:sz w:val="22"/>
                <w:szCs w:val="22"/>
                <w:lang w:val="ru-RU" w:eastAsia="ru-RU"/>
              </w:rPr>
              <w:lastRenderedPageBreak/>
              <w:t>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107DCBF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50683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99,7</w:t>
            </w:r>
          </w:p>
        </w:tc>
        <w:tc>
          <w:tcPr>
            <w:tcW w:w="1244" w:type="dxa"/>
            <w:tcBorders>
              <w:top w:val="nil"/>
              <w:left w:val="nil"/>
              <w:bottom w:val="single" w:sz="4" w:space="0" w:color="auto"/>
              <w:right w:val="single" w:sz="4" w:space="0" w:color="auto"/>
            </w:tcBorders>
            <w:shd w:val="clear" w:color="auto" w:fill="auto"/>
            <w:noWrap/>
            <w:vAlign w:val="center"/>
            <w:hideMark/>
          </w:tcPr>
          <w:p w14:paraId="25EB8A2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58204A3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100,46</w:t>
            </w:r>
          </w:p>
        </w:tc>
        <w:tc>
          <w:tcPr>
            <w:tcW w:w="711" w:type="dxa"/>
            <w:tcBorders>
              <w:top w:val="nil"/>
              <w:left w:val="nil"/>
              <w:bottom w:val="single" w:sz="4" w:space="0" w:color="auto"/>
              <w:right w:val="single" w:sz="4" w:space="0" w:color="auto"/>
            </w:tcBorders>
            <w:shd w:val="clear" w:color="auto" w:fill="auto"/>
            <w:noWrap/>
            <w:vAlign w:val="center"/>
            <w:hideMark/>
          </w:tcPr>
          <w:p w14:paraId="69CD16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3E885D7"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7A4F9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19,3</w:t>
            </w:r>
          </w:p>
        </w:tc>
        <w:tc>
          <w:tcPr>
            <w:tcW w:w="1505" w:type="dxa"/>
            <w:tcBorders>
              <w:top w:val="nil"/>
              <w:left w:val="nil"/>
              <w:bottom w:val="single" w:sz="4" w:space="0" w:color="auto"/>
              <w:right w:val="single" w:sz="4" w:space="0" w:color="auto"/>
            </w:tcBorders>
            <w:shd w:val="clear" w:color="auto" w:fill="auto"/>
            <w:vAlign w:val="center"/>
            <w:hideMark/>
          </w:tcPr>
          <w:p w14:paraId="6D4CBEC1"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43EDCF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6AAFA4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6F3778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204,39</w:t>
            </w:r>
          </w:p>
        </w:tc>
        <w:tc>
          <w:tcPr>
            <w:tcW w:w="1244" w:type="dxa"/>
            <w:tcBorders>
              <w:top w:val="nil"/>
              <w:left w:val="nil"/>
              <w:bottom w:val="single" w:sz="4" w:space="0" w:color="auto"/>
              <w:right w:val="single" w:sz="4" w:space="0" w:color="auto"/>
            </w:tcBorders>
            <w:shd w:val="clear" w:color="auto" w:fill="auto"/>
            <w:noWrap/>
            <w:vAlign w:val="center"/>
            <w:hideMark/>
          </w:tcPr>
          <w:p w14:paraId="3E11C9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B5F96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40,18</w:t>
            </w:r>
          </w:p>
        </w:tc>
        <w:tc>
          <w:tcPr>
            <w:tcW w:w="711" w:type="dxa"/>
            <w:tcBorders>
              <w:top w:val="nil"/>
              <w:left w:val="nil"/>
              <w:bottom w:val="single" w:sz="4" w:space="0" w:color="auto"/>
              <w:right w:val="single" w:sz="4" w:space="0" w:color="auto"/>
            </w:tcBorders>
            <w:shd w:val="clear" w:color="auto" w:fill="auto"/>
            <w:noWrap/>
            <w:vAlign w:val="center"/>
            <w:hideMark/>
          </w:tcPr>
          <w:p w14:paraId="2D0FD8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C15FF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635A7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19,4</w:t>
            </w:r>
          </w:p>
        </w:tc>
        <w:tc>
          <w:tcPr>
            <w:tcW w:w="1505" w:type="dxa"/>
            <w:tcBorders>
              <w:top w:val="nil"/>
              <w:left w:val="nil"/>
              <w:bottom w:val="single" w:sz="4" w:space="0" w:color="auto"/>
              <w:right w:val="single" w:sz="4" w:space="0" w:color="auto"/>
            </w:tcBorders>
            <w:shd w:val="clear" w:color="auto" w:fill="auto"/>
            <w:vAlign w:val="center"/>
            <w:hideMark/>
          </w:tcPr>
          <w:p w14:paraId="7092DE32"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D63293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7031D36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28863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204,39</w:t>
            </w:r>
          </w:p>
        </w:tc>
        <w:tc>
          <w:tcPr>
            <w:tcW w:w="1244" w:type="dxa"/>
            <w:tcBorders>
              <w:top w:val="nil"/>
              <w:left w:val="nil"/>
              <w:bottom w:val="single" w:sz="4" w:space="0" w:color="auto"/>
              <w:right w:val="single" w:sz="4" w:space="0" w:color="auto"/>
            </w:tcBorders>
            <w:shd w:val="clear" w:color="auto" w:fill="auto"/>
            <w:noWrap/>
            <w:vAlign w:val="center"/>
            <w:hideMark/>
          </w:tcPr>
          <w:p w14:paraId="0560BEC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6B8340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26,79</w:t>
            </w:r>
          </w:p>
        </w:tc>
        <w:tc>
          <w:tcPr>
            <w:tcW w:w="711" w:type="dxa"/>
            <w:tcBorders>
              <w:top w:val="nil"/>
              <w:left w:val="nil"/>
              <w:bottom w:val="single" w:sz="4" w:space="0" w:color="auto"/>
              <w:right w:val="single" w:sz="4" w:space="0" w:color="auto"/>
            </w:tcBorders>
            <w:shd w:val="clear" w:color="auto" w:fill="auto"/>
            <w:noWrap/>
            <w:vAlign w:val="center"/>
            <w:hideMark/>
          </w:tcPr>
          <w:p w14:paraId="254178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079E70F"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48AA1B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19,5</w:t>
            </w:r>
          </w:p>
        </w:tc>
        <w:tc>
          <w:tcPr>
            <w:tcW w:w="1505" w:type="dxa"/>
            <w:tcBorders>
              <w:top w:val="nil"/>
              <w:left w:val="nil"/>
              <w:bottom w:val="single" w:sz="4" w:space="0" w:color="auto"/>
              <w:right w:val="single" w:sz="4" w:space="0" w:color="auto"/>
            </w:tcBorders>
            <w:shd w:val="clear" w:color="auto" w:fill="auto"/>
            <w:vAlign w:val="center"/>
            <w:hideMark/>
          </w:tcPr>
          <w:p w14:paraId="756B3C1A"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2DEDA1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06C3A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2FFE2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12,1</w:t>
            </w:r>
          </w:p>
        </w:tc>
        <w:tc>
          <w:tcPr>
            <w:tcW w:w="1244" w:type="dxa"/>
            <w:tcBorders>
              <w:top w:val="nil"/>
              <w:left w:val="nil"/>
              <w:bottom w:val="single" w:sz="4" w:space="0" w:color="auto"/>
              <w:right w:val="single" w:sz="4" w:space="0" w:color="auto"/>
            </w:tcBorders>
            <w:shd w:val="clear" w:color="auto" w:fill="auto"/>
            <w:noWrap/>
            <w:vAlign w:val="center"/>
            <w:hideMark/>
          </w:tcPr>
          <w:p w14:paraId="4DACBD3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76E4ED8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83,12</w:t>
            </w:r>
          </w:p>
        </w:tc>
        <w:tc>
          <w:tcPr>
            <w:tcW w:w="711" w:type="dxa"/>
            <w:tcBorders>
              <w:top w:val="nil"/>
              <w:left w:val="nil"/>
              <w:bottom w:val="single" w:sz="4" w:space="0" w:color="auto"/>
              <w:right w:val="single" w:sz="4" w:space="0" w:color="auto"/>
            </w:tcBorders>
            <w:shd w:val="clear" w:color="auto" w:fill="auto"/>
            <w:noWrap/>
            <w:vAlign w:val="center"/>
            <w:hideMark/>
          </w:tcPr>
          <w:p w14:paraId="477862F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5871B98"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A22D4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19,6</w:t>
            </w:r>
          </w:p>
        </w:tc>
        <w:tc>
          <w:tcPr>
            <w:tcW w:w="1505" w:type="dxa"/>
            <w:tcBorders>
              <w:top w:val="nil"/>
              <w:left w:val="nil"/>
              <w:bottom w:val="single" w:sz="4" w:space="0" w:color="auto"/>
              <w:right w:val="single" w:sz="4" w:space="0" w:color="auto"/>
            </w:tcBorders>
            <w:shd w:val="clear" w:color="auto" w:fill="auto"/>
            <w:vAlign w:val="center"/>
            <w:hideMark/>
          </w:tcPr>
          <w:p w14:paraId="5BAFB5F6"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7EE48E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14B53B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1D864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51,5</w:t>
            </w:r>
          </w:p>
        </w:tc>
        <w:tc>
          <w:tcPr>
            <w:tcW w:w="1244" w:type="dxa"/>
            <w:tcBorders>
              <w:top w:val="nil"/>
              <w:left w:val="nil"/>
              <w:bottom w:val="single" w:sz="4" w:space="0" w:color="auto"/>
              <w:right w:val="single" w:sz="4" w:space="0" w:color="auto"/>
            </w:tcBorders>
            <w:shd w:val="clear" w:color="auto" w:fill="auto"/>
            <w:noWrap/>
            <w:vAlign w:val="center"/>
            <w:hideMark/>
          </w:tcPr>
          <w:p w14:paraId="4591C9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04FD17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278,04</w:t>
            </w:r>
          </w:p>
        </w:tc>
        <w:tc>
          <w:tcPr>
            <w:tcW w:w="711" w:type="dxa"/>
            <w:tcBorders>
              <w:top w:val="nil"/>
              <w:left w:val="nil"/>
              <w:bottom w:val="single" w:sz="4" w:space="0" w:color="auto"/>
              <w:right w:val="single" w:sz="4" w:space="0" w:color="auto"/>
            </w:tcBorders>
            <w:shd w:val="clear" w:color="auto" w:fill="auto"/>
            <w:noWrap/>
            <w:vAlign w:val="center"/>
            <w:hideMark/>
          </w:tcPr>
          <w:p w14:paraId="7C81AA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7EFFF17" w14:textId="77777777" w:rsidTr="00286820">
        <w:trPr>
          <w:trHeight w:val="1418"/>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B3A536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19,7</w:t>
            </w:r>
          </w:p>
        </w:tc>
        <w:tc>
          <w:tcPr>
            <w:tcW w:w="1505" w:type="dxa"/>
            <w:tcBorders>
              <w:top w:val="nil"/>
              <w:left w:val="nil"/>
              <w:bottom w:val="single" w:sz="4" w:space="0" w:color="auto"/>
              <w:right w:val="single" w:sz="4" w:space="0" w:color="auto"/>
            </w:tcBorders>
            <w:shd w:val="clear" w:color="auto" w:fill="auto"/>
            <w:vAlign w:val="center"/>
            <w:hideMark/>
          </w:tcPr>
          <w:p w14:paraId="079FB28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149099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0A5A767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B7E74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741,6</w:t>
            </w:r>
          </w:p>
        </w:tc>
        <w:tc>
          <w:tcPr>
            <w:tcW w:w="1244" w:type="dxa"/>
            <w:tcBorders>
              <w:top w:val="nil"/>
              <w:left w:val="nil"/>
              <w:bottom w:val="single" w:sz="4" w:space="0" w:color="auto"/>
              <w:right w:val="single" w:sz="4" w:space="0" w:color="auto"/>
            </w:tcBorders>
            <w:shd w:val="clear" w:color="auto" w:fill="auto"/>
            <w:noWrap/>
            <w:vAlign w:val="center"/>
            <w:hideMark/>
          </w:tcPr>
          <w:p w14:paraId="4D5AE0A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32686E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48,85</w:t>
            </w:r>
          </w:p>
        </w:tc>
        <w:tc>
          <w:tcPr>
            <w:tcW w:w="711" w:type="dxa"/>
            <w:tcBorders>
              <w:top w:val="nil"/>
              <w:left w:val="nil"/>
              <w:bottom w:val="single" w:sz="4" w:space="0" w:color="auto"/>
              <w:right w:val="single" w:sz="4" w:space="0" w:color="auto"/>
            </w:tcBorders>
            <w:shd w:val="clear" w:color="auto" w:fill="auto"/>
            <w:noWrap/>
            <w:vAlign w:val="center"/>
            <w:hideMark/>
          </w:tcPr>
          <w:p w14:paraId="6B6BF7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BD10976"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D19D67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19,8</w:t>
            </w:r>
          </w:p>
        </w:tc>
        <w:tc>
          <w:tcPr>
            <w:tcW w:w="1505" w:type="dxa"/>
            <w:tcBorders>
              <w:top w:val="nil"/>
              <w:left w:val="nil"/>
              <w:bottom w:val="single" w:sz="4" w:space="0" w:color="auto"/>
              <w:right w:val="single" w:sz="4" w:space="0" w:color="auto"/>
            </w:tcBorders>
            <w:shd w:val="clear" w:color="auto" w:fill="auto"/>
            <w:vAlign w:val="center"/>
            <w:hideMark/>
          </w:tcPr>
          <w:p w14:paraId="23458D8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3E52C53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86494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5A814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741,6</w:t>
            </w:r>
          </w:p>
        </w:tc>
        <w:tc>
          <w:tcPr>
            <w:tcW w:w="1244" w:type="dxa"/>
            <w:tcBorders>
              <w:top w:val="nil"/>
              <w:left w:val="nil"/>
              <w:bottom w:val="single" w:sz="4" w:space="0" w:color="auto"/>
              <w:right w:val="single" w:sz="4" w:space="0" w:color="auto"/>
            </w:tcBorders>
            <w:shd w:val="clear" w:color="auto" w:fill="auto"/>
            <w:noWrap/>
            <w:vAlign w:val="center"/>
            <w:hideMark/>
          </w:tcPr>
          <w:p w14:paraId="6C30DF2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29EE51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59,98</w:t>
            </w:r>
          </w:p>
        </w:tc>
        <w:tc>
          <w:tcPr>
            <w:tcW w:w="711" w:type="dxa"/>
            <w:tcBorders>
              <w:top w:val="nil"/>
              <w:left w:val="nil"/>
              <w:bottom w:val="single" w:sz="4" w:space="0" w:color="auto"/>
              <w:right w:val="single" w:sz="4" w:space="0" w:color="auto"/>
            </w:tcBorders>
            <w:shd w:val="clear" w:color="auto" w:fill="auto"/>
            <w:noWrap/>
            <w:vAlign w:val="center"/>
            <w:hideMark/>
          </w:tcPr>
          <w:p w14:paraId="36AC51F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23F54D6"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64A51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19,9</w:t>
            </w:r>
          </w:p>
        </w:tc>
        <w:tc>
          <w:tcPr>
            <w:tcW w:w="1505" w:type="dxa"/>
            <w:tcBorders>
              <w:top w:val="nil"/>
              <w:left w:val="nil"/>
              <w:bottom w:val="single" w:sz="4" w:space="0" w:color="auto"/>
              <w:right w:val="single" w:sz="4" w:space="0" w:color="auto"/>
            </w:tcBorders>
            <w:shd w:val="clear" w:color="auto" w:fill="auto"/>
            <w:vAlign w:val="center"/>
            <w:hideMark/>
          </w:tcPr>
          <w:p w14:paraId="491E708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2FCF804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4677DA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EFC187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99,7</w:t>
            </w:r>
          </w:p>
        </w:tc>
        <w:tc>
          <w:tcPr>
            <w:tcW w:w="1244" w:type="dxa"/>
            <w:tcBorders>
              <w:top w:val="nil"/>
              <w:left w:val="nil"/>
              <w:bottom w:val="single" w:sz="4" w:space="0" w:color="auto"/>
              <w:right w:val="single" w:sz="4" w:space="0" w:color="auto"/>
            </w:tcBorders>
            <w:shd w:val="clear" w:color="auto" w:fill="auto"/>
            <w:noWrap/>
            <w:vAlign w:val="center"/>
            <w:hideMark/>
          </w:tcPr>
          <w:p w14:paraId="2843AA4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46E85B3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9,35</w:t>
            </w:r>
          </w:p>
        </w:tc>
        <w:tc>
          <w:tcPr>
            <w:tcW w:w="711" w:type="dxa"/>
            <w:tcBorders>
              <w:top w:val="nil"/>
              <w:left w:val="nil"/>
              <w:bottom w:val="single" w:sz="4" w:space="0" w:color="auto"/>
              <w:right w:val="single" w:sz="4" w:space="0" w:color="auto"/>
            </w:tcBorders>
            <w:shd w:val="clear" w:color="auto" w:fill="auto"/>
            <w:noWrap/>
            <w:vAlign w:val="center"/>
            <w:hideMark/>
          </w:tcPr>
          <w:p w14:paraId="5AFFCB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2B13D78"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A6546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19,10</w:t>
            </w:r>
          </w:p>
        </w:tc>
        <w:tc>
          <w:tcPr>
            <w:tcW w:w="1505" w:type="dxa"/>
            <w:tcBorders>
              <w:top w:val="nil"/>
              <w:left w:val="nil"/>
              <w:bottom w:val="single" w:sz="4" w:space="0" w:color="auto"/>
              <w:right w:val="single" w:sz="4" w:space="0" w:color="auto"/>
            </w:tcBorders>
            <w:shd w:val="clear" w:color="auto" w:fill="auto"/>
            <w:vAlign w:val="center"/>
            <w:hideMark/>
          </w:tcPr>
          <w:p w14:paraId="720007B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1-226 PE</w:t>
            </w:r>
          </w:p>
        </w:tc>
        <w:tc>
          <w:tcPr>
            <w:tcW w:w="3115" w:type="dxa"/>
            <w:tcBorders>
              <w:top w:val="nil"/>
              <w:left w:val="nil"/>
              <w:bottom w:val="single" w:sz="4" w:space="0" w:color="auto"/>
              <w:right w:val="single" w:sz="4" w:space="0" w:color="auto"/>
            </w:tcBorders>
            <w:shd w:val="clear" w:color="auto" w:fill="auto"/>
            <w:vAlign w:val="center"/>
            <w:hideMark/>
          </w:tcPr>
          <w:p w14:paraId="063603A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Փոսորակի և խրամուղու շեպերի ժամանակավոր ամրացում կայուն գրունտներում խորհությունը 3մ-ից ավել, ներառյալ ծախսվող փայտանյութերի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6135F7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E7241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84,1</w:t>
            </w:r>
          </w:p>
        </w:tc>
        <w:tc>
          <w:tcPr>
            <w:tcW w:w="1244" w:type="dxa"/>
            <w:tcBorders>
              <w:top w:val="nil"/>
              <w:left w:val="nil"/>
              <w:bottom w:val="single" w:sz="4" w:space="0" w:color="auto"/>
              <w:right w:val="single" w:sz="4" w:space="0" w:color="auto"/>
            </w:tcBorders>
            <w:shd w:val="clear" w:color="auto" w:fill="auto"/>
            <w:noWrap/>
            <w:vAlign w:val="center"/>
            <w:hideMark/>
          </w:tcPr>
          <w:p w14:paraId="303A89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3,339</w:t>
            </w:r>
          </w:p>
        </w:tc>
        <w:tc>
          <w:tcPr>
            <w:tcW w:w="1395" w:type="dxa"/>
            <w:tcBorders>
              <w:top w:val="nil"/>
              <w:left w:val="nil"/>
              <w:bottom w:val="single" w:sz="4" w:space="0" w:color="auto"/>
              <w:right w:val="single" w:sz="4" w:space="0" w:color="auto"/>
            </w:tcBorders>
            <w:shd w:val="clear" w:color="auto" w:fill="auto"/>
            <w:vAlign w:val="center"/>
            <w:hideMark/>
          </w:tcPr>
          <w:p w14:paraId="50A6AD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280,93</w:t>
            </w:r>
          </w:p>
        </w:tc>
        <w:tc>
          <w:tcPr>
            <w:tcW w:w="711" w:type="dxa"/>
            <w:tcBorders>
              <w:top w:val="nil"/>
              <w:left w:val="nil"/>
              <w:bottom w:val="single" w:sz="4" w:space="0" w:color="auto"/>
              <w:right w:val="single" w:sz="4" w:space="0" w:color="auto"/>
            </w:tcBorders>
            <w:shd w:val="clear" w:color="auto" w:fill="auto"/>
            <w:noWrap/>
            <w:vAlign w:val="center"/>
            <w:hideMark/>
          </w:tcPr>
          <w:p w14:paraId="255616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DBE4CA2"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490152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7687B2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EE959A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920AD2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259EF94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ECDB8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53CA61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1492,91</w:t>
            </w:r>
          </w:p>
        </w:tc>
        <w:tc>
          <w:tcPr>
            <w:tcW w:w="711" w:type="dxa"/>
            <w:tcBorders>
              <w:top w:val="nil"/>
              <w:left w:val="nil"/>
              <w:bottom w:val="single" w:sz="4" w:space="0" w:color="auto"/>
              <w:right w:val="single" w:sz="4" w:space="0" w:color="auto"/>
            </w:tcBorders>
            <w:shd w:val="clear" w:color="000000" w:fill="F2DCDB"/>
            <w:vAlign w:val="center"/>
            <w:hideMark/>
          </w:tcPr>
          <w:p w14:paraId="52BD284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0,63</w:t>
            </w:r>
          </w:p>
        </w:tc>
      </w:tr>
      <w:tr w:rsidR="00286820" w:rsidRPr="00286820" w14:paraId="75C9AB48"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88EC8D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8BB4F06"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4D36323"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2C8EF3E8"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032FDBFC"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E16F7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229DE8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0B4BCB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16D86AF"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BCF08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19,11</w:t>
            </w:r>
          </w:p>
        </w:tc>
        <w:tc>
          <w:tcPr>
            <w:tcW w:w="1505" w:type="dxa"/>
            <w:tcBorders>
              <w:top w:val="nil"/>
              <w:left w:val="nil"/>
              <w:bottom w:val="single" w:sz="4" w:space="0" w:color="auto"/>
              <w:right w:val="single" w:sz="4" w:space="0" w:color="auto"/>
            </w:tcBorders>
            <w:shd w:val="clear" w:color="auto" w:fill="auto"/>
            <w:vAlign w:val="center"/>
            <w:hideMark/>
          </w:tcPr>
          <w:p w14:paraId="6F6533C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187F477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DN200 /GF/ SN8 տիպի պոլիէթիլենե լայնուկավոր ակոսավոր խողովակներ, արժեք, մատակարարում, տեղադրում և հիդրավլիկ </w:t>
            </w:r>
            <w:r w:rsidRPr="00286820">
              <w:rPr>
                <w:rFonts w:ascii="Sylfaen" w:hAnsi="Sylfaen" w:cs="Arial"/>
                <w:sz w:val="22"/>
                <w:szCs w:val="22"/>
                <w:lang w:val="ru-RU" w:eastAsia="ru-RU"/>
              </w:rPr>
              <w:lastRenderedPageBreak/>
              <w:t>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65E627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p>
        </w:tc>
        <w:tc>
          <w:tcPr>
            <w:tcW w:w="1092" w:type="dxa"/>
            <w:tcBorders>
              <w:top w:val="nil"/>
              <w:left w:val="nil"/>
              <w:bottom w:val="single" w:sz="4" w:space="0" w:color="auto"/>
              <w:right w:val="single" w:sz="4" w:space="0" w:color="auto"/>
            </w:tcBorders>
            <w:shd w:val="clear" w:color="auto" w:fill="auto"/>
            <w:vAlign w:val="center"/>
            <w:hideMark/>
          </w:tcPr>
          <w:p w14:paraId="4995AA2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167,0</w:t>
            </w:r>
          </w:p>
        </w:tc>
        <w:tc>
          <w:tcPr>
            <w:tcW w:w="1244" w:type="dxa"/>
            <w:tcBorders>
              <w:top w:val="nil"/>
              <w:left w:val="nil"/>
              <w:bottom w:val="single" w:sz="4" w:space="0" w:color="auto"/>
              <w:right w:val="single" w:sz="4" w:space="0" w:color="auto"/>
            </w:tcBorders>
            <w:shd w:val="clear" w:color="auto" w:fill="auto"/>
            <w:noWrap/>
            <w:vAlign w:val="center"/>
            <w:hideMark/>
          </w:tcPr>
          <w:p w14:paraId="0DAE51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7373845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1388,87</w:t>
            </w:r>
          </w:p>
        </w:tc>
        <w:tc>
          <w:tcPr>
            <w:tcW w:w="711" w:type="dxa"/>
            <w:tcBorders>
              <w:top w:val="nil"/>
              <w:left w:val="nil"/>
              <w:bottom w:val="single" w:sz="4" w:space="0" w:color="auto"/>
              <w:right w:val="single" w:sz="4" w:space="0" w:color="auto"/>
            </w:tcBorders>
            <w:shd w:val="clear" w:color="auto" w:fill="auto"/>
            <w:noWrap/>
            <w:vAlign w:val="center"/>
            <w:hideMark/>
          </w:tcPr>
          <w:p w14:paraId="31A9FD7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299979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1D4DA3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19,12</w:t>
            </w:r>
          </w:p>
        </w:tc>
        <w:tc>
          <w:tcPr>
            <w:tcW w:w="1505" w:type="dxa"/>
            <w:tcBorders>
              <w:top w:val="nil"/>
              <w:left w:val="nil"/>
              <w:bottom w:val="single" w:sz="4" w:space="0" w:color="auto"/>
              <w:right w:val="single" w:sz="4" w:space="0" w:color="auto"/>
            </w:tcBorders>
            <w:shd w:val="clear" w:color="auto" w:fill="auto"/>
            <w:vAlign w:val="center"/>
            <w:hideMark/>
          </w:tcPr>
          <w:p w14:paraId="1DC4466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DCC94E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C7985C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D0E53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28,0</w:t>
            </w:r>
          </w:p>
        </w:tc>
        <w:tc>
          <w:tcPr>
            <w:tcW w:w="1244" w:type="dxa"/>
            <w:tcBorders>
              <w:top w:val="nil"/>
              <w:left w:val="nil"/>
              <w:bottom w:val="single" w:sz="4" w:space="0" w:color="auto"/>
              <w:right w:val="single" w:sz="4" w:space="0" w:color="auto"/>
            </w:tcBorders>
            <w:shd w:val="clear" w:color="auto" w:fill="auto"/>
            <w:noWrap/>
            <w:vAlign w:val="center"/>
            <w:hideMark/>
          </w:tcPr>
          <w:p w14:paraId="09A15E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0EAC3E7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19,89</w:t>
            </w:r>
          </w:p>
        </w:tc>
        <w:tc>
          <w:tcPr>
            <w:tcW w:w="711" w:type="dxa"/>
            <w:tcBorders>
              <w:top w:val="nil"/>
              <w:left w:val="nil"/>
              <w:bottom w:val="single" w:sz="4" w:space="0" w:color="auto"/>
              <w:right w:val="single" w:sz="4" w:space="0" w:color="auto"/>
            </w:tcBorders>
            <w:shd w:val="clear" w:color="auto" w:fill="auto"/>
            <w:noWrap/>
            <w:vAlign w:val="center"/>
            <w:hideMark/>
          </w:tcPr>
          <w:p w14:paraId="00E52A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B8796D"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958C58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19,13</w:t>
            </w:r>
          </w:p>
        </w:tc>
        <w:tc>
          <w:tcPr>
            <w:tcW w:w="1505" w:type="dxa"/>
            <w:tcBorders>
              <w:top w:val="nil"/>
              <w:left w:val="nil"/>
              <w:bottom w:val="single" w:sz="4" w:space="0" w:color="auto"/>
              <w:right w:val="single" w:sz="4" w:space="0" w:color="auto"/>
            </w:tcBorders>
            <w:shd w:val="clear" w:color="auto" w:fill="auto"/>
            <w:vAlign w:val="center"/>
            <w:hideMark/>
          </w:tcPr>
          <w:p w14:paraId="2D9EE3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4394F5F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4AC4F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215FD0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0,167</w:t>
            </w:r>
          </w:p>
        </w:tc>
        <w:tc>
          <w:tcPr>
            <w:tcW w:w="1244" w:type="dxa"/>
            <w:tcBorders>
              <w:top w:val="nil"/>
              <w:left w:val="nil"/>
              <w:bottom w:val="single" w:sz="4" w:space="0" w:color="auto"/>
              <w:right w:val="single" w:sz="4" w:space="0" w:color="auto"/>
            </w:tcBorders>
            <w:shd w:val="clear" w:color="auto" w:fill="auto"/>
            <w:noWrap/>
            <w:vAlign w:val="center"/>
            <w:hideMark/>
          </w:tcPr>
          <w:p w14:paraId="73CE90F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569D5F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56,16</w:t>
            </w:r>
          </w:p>
        </w:tc>
        <w:tc>
          <w:tcPr>
            <w:tcW w:w="711" w:type="dxa"/>
            <w:tcBorders>
              <w:top w:val="nil"/>
              <w:left w:val="nil"/>
              <w:bottom w:val="single" w:sz="4" w:space="0" w:color="auto"/>
              <w:right w:val="single" w:sz="4" w:space="0" w:color="auto"/>
            </w:tcBorders>
            <w:shd w:val="clear" w:color="auto" w:fill="auto"/>
            <w:noWrap/>
            <w:vAlign w:val="center"/>
            <w:hideMark/>
          </w:tcPr>
          <w:p w14:paraId="6E76DA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265590"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0173CB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3681047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0E94DD64"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FFDF37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4C72B1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67179E7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026A91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1464,92</w:t>
            </w:r>
          </w:p>
        </w:tc>
        <w:tc>
          <w:tcPr>
            <w:tcW w:w="711" w:type="dxa"/>
            <w:tcBorders>
              <w:top w:val="nil"/>
              <w:left w:val="nil"/>
              <w:bottom w:val="single" w:sz="4" w:space="0" w:color="auto"/>
              <w:right w:val="single" w:sz="4" w:space="0" w:color="auto"/>
            </w:tcBorders>
            <w:shd w:val="clear" w:color="000000" w:fill="F2DCDB"/>
            <w:vAlign w:val="center"/>
            <w:hideMark/>
          </w:tcPr>
          <w:p w14:paraId="3631FF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0,62</w:t>
            </w:r>
          </w:p>
        </w:tc>
      </w:tr>
      <w:tr w:rsidR="00286820" w:rsidRPr="00F42521" w14:paraId="65072AB6"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AD40C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59A75A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61A1127C"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ԳԴՀ-1-5,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=1,2-3.91</w:t>
            </w:r>
          </w:p>
        </w:tc>
        <w:tc>
          <w:tcPr>
            <w:tcW w:w="1192" w:type="dxa"/>
            <w:tcBorders>
              <w:top w:val="nil"/>
              <w:left w:val="nil"/>
              <w:bottom w:val="single" w:sz="4" w:space="0" w:color="auto"/>
              <w:right w:val="single" w:sz="4" w:space="0" w:color="auto"/>
            </w:tcBorders>
            <w:shd w:val="clear" w:color="auto" w:fill="auto"/>
            <w:vAlign w:val="center"/>
            <w:hideMark/>
          </w:tcPr>
          <w:p w14:paraId="7B4F186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46917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6EBEB2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4C535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C996D6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520C519"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EFE729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19,14</w:t>
            </w:r>
          </w:p>
        </w:tc>
        <w:tc>
          <w:tcPr>
            <w:tcW w:w="1505" w:type="dxa"/>
            <w:tcBorders>
              <w:top w:val="nil"/>
              <w:left w:val="nil"/>
              <w:bottom w:val="single" w:sz="4" w:space="0" w:color="auto"/>
              <w:right w:val="single" w:sz="4" w:space="0" w:color="auto"/>
            </w:tcBorders>
            <w:shd w:val="clear" w:color="auto" w:fill="auto"/>
            <w:vAlign w:val="center"/>
            <w:hideMark/>
          </w:tcPr>
          <w:p w14:paraId="627EE8F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23-111</w:t>
            </w:r>
          </w:p>
        </w:tc>
        <w:tc>
          <w:tcPr>
            <w:tcW w:w="3115" w:type="dxa"/>
            <w:tcBorders>
              <w:top w:val="nil"/>
              <w:left w:val="nil"/>
              <w:bottom w:val="single" w:sz="4" w:space="0" w:color="auto"/>
              <w:right w:val="single" w:sz="4" w:space="0" w:color="auto"/>
            </w:tcBorders>
            <w:shd w:val="clear" w:color="auto" w:fill="auto"/>
            <w:vAlign w:val="center"/>
            <w:hideMark/>
          </w:tcPr>
          <w:p w14:paraId="39BC2AF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D1500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02C91A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8069E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9,3</w:t>
            </w:r>
          </w:p>
        </w:tc>
        <w:tc>
          <w:tcPr>
            <w:tcW w:w="1244" w:type="dxa"/>
            <w:tcBorders>
              <w:top w:val="nil"/>
              <w:left w:val="nil"/>
              <w:bottom w:val="single" w:sz="4" w:space="0" w:color="auto"/>
              <w:right w:val="single" w:sz="4" w:space="0" w:color="auto"/>
            </w:tcBorders>
            <w:shd w:val="clear" w:color="auto" w:fill="auto"/>
            <w:noWrap/>
            <w:vAlign w:val="center"/>
            <w:hideMark/>
          </w:tcPr>
          <w:p w14:paraId="3100960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26,465</w:t>
            </w:r>
          </w:p>
        </w:tc>
        <w:tc>
          <w:tcPr>
            <w:tcW w:w="1395" w:type="dxa"/>
            <w:tcBorders>
              <w:top w:val="nil"/>
              <w:left w:val="nil"/>
              <w:bottom w:val="single" w:sz="4" w:space="0" w:color="auto"/>
              <w:right w:val="single" w:sz="4" w:space="0" w:color="auto"/>
            </w:tcBorders>
            <w:shd w:val="clear" w:color="auto" w:fill="auto"/>
            <w:vAlign w:val="center"/>
            <w:hideMark/>
          </w:tcPr>
          <w:p w14:paraId="7E8962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246,12</w:t>
            </w:r>
          </w:p>
        </w:tc>
        <w:tc>
          <w:tcPr>
            <w:tcW w:w="711" w:type="dxa"/>
            <w:tcBorders>
              <w:top w:val="nil"/>
              <w:left w:val="nil"/>
              <w:bottom w:val="single" w:sz="4" w:space="0" w:color="auto"/>
              <w:right w:val="single" w:sz="4" w:space="0" w:color="auto"/>
            </w:tcBorders>
            <w:shd w:val="clear" w:color="auto" w:fill="auto"/>
            <w:noWrap/>
            <w:vAlign w:val="center"/>
            <w:hideMark/>
          </w:tcPr>
          <w:p w14:paraId="77961E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AC2B15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536311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19,15</w:t>
            </w:r>
          </w:p>
        </w:tc>
        <w:tc>
          <w:tcPr>
            <w:tcW w:w="1505" w:type="dxa"/>
            <w:tcBorders>
              <w:top w:val="nil"/>
              <w:left w:val="nil"/>
              <w:bottom w:val="single" w:sz="4" w:space="0" w:color="auto"/>
              <w:right w:val="single" w:sz="4" w:space="0" w:color="auto"/>
            </w:tcBorders>
            <w:shd w:val="clear" w:color="auto" w:fill="auto"/>
            <w:vAlign w:val="center"/>
            <w:hideMark/>
          </w:tcPr>
          <w:p w14:paraId="6B0707F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07CA68A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7B1E80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C3E1F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w:t>
            </w:r>
          </w:p>
        </w:tc>
        <w:tc>
          <w:tcPr>
            <w:tcW w:w="1244" w:type="dxa"/>
            <w:tcBorders>
              <w:top w:val="nil"/>
              <w:left w:val="nil"/>
              <w:bottom w:val="single" w:sz="4" w:space="0" w:color="auto"/>
              <w:right w:val="single" w:sz="4" w:space="0" w:color="auto"/>
            </w:tcBorders>
            <w:shd w:val="clear" w:color="auto" w:fill="auto"/>
            <w:noWrap/>
            <w:vAlign w:val="center"/>
            <w:hideMark/>
          </w:tcPr>
          <w:p w14:paraId="565195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12DD3F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94,01</w:t>
            </w:r>
          </w:p>
        </w:tc>
        <w:tc>
          <w:tcPr>
            <w:tcW w:w="711" w:type="dxa"/>
            <w:tcBorders>
              <w:top w:val="nil"/>
              <w:left w:val="nil"/>
              <w:bottom w:val="single" w:sz="4" w:space="0" w:color="auto"/>
              <w:right w:val="single" w:sz="4" w:space="0" w:color="auto"/>
            </w:tcBorders>
            <w:shd w:val="clear" w:color="auto" w:fill="auto"/>
            <w:noWrap/>
            <w:vAlign w:val="center"/>
            <w:hideMark/>
          </w:tcPr>
          <w:p w14:paraId="4CD321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9D9326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A1A5AB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19,16</w:t>
            </w:r>
          </w:p>
        </w:tc>
        <w:tc>
          <w:tcPr>
            <w:tcW w:w="1505" w:type="dxa"/>
            <w:tcBorders>
              <w:top w:val="nil"/>
              <w:left w:val="nil"/>
              <w:bottom w:val="single" w:sz="4" w:space="0" w:color="auto"/>
              <w:right w:val="single" w:sz="4" w:space="0" w:color="auto"/>
            </w:tcBorders>
            <w:shd w:val="clear" w:color="auto" w:fill="auto"/>
            <w:vAlign w:val="center"/>
            <w:hideMark/>
          </w:tcPr>
          <w:p w14:paraId="60168E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5C580A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38A5AF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75B09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1,900</w:t>
            </w:r>
          </w:p>
        </w:tc>
        <w:tc>
          <w:tcPr>
            <w:tcW w:w="1244" w:type="dxa"/>
            <w:tcBorders>
              <w:top w:val="nil"/>
              <w:left w:val="nil"/>
              <w:bottom w:val="single" w:sz="4" w:space="0" w:color="auto"/>
              <w:right w:val="single" w:sz="4" w:space="0" w:color="auto"/>
            </w:tcBorders>
            <w:shd w:val="clear" w:color="auto" w:fill="auto"/>
            <w:noWrap/>
            <w:vAlign w:val="center"/>
            <w:hideMark/>
          </w:tcPr>
          <w:p w14:paraId="0A8E8E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19F1693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70,11</w:t>
            </w:r>
          </w:p>
        </w:tc>
        <w:tc>
          <w:tcPr>
            <w:tcW w:w="711" w:type="dxa"/>
            <w:tcBorders>
              <w:top w:val="nil"/>
              <w:left w:val="nil"/>
              <w:bottom w:val="single" w:sz="4" w:space="0" w:color="auto"/>
              <w:right w:val="single" w:sz="4" w:space="0" w:color="auto"/>
            </w:tcBorders>
            <w:shd w:val="clear" w:color="auto" w:fill="auto"/>
            <w:noWrap/>
            <w:vAlign w:val="center"/>
            <w:hideMark/>
          </w:tcPr>
          <w:p w14:paraId="5D5ED3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0E535AA"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C6F825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19,17</w:t>
            </w:r>
          </w:p>
        </w:tc>
        <w:tc>
          <w:tcPr>
            <w:tcW w:w="1505" w:type="dxa"/>
            <w:tcBorders>
              <w:top w:val="nil"/>
              <w:left w:val="nil"/>
              <w:bottom w:val="single" w:sz="4" w:space="0" w:color="auto"/>
              <w:right w:val="single" w:sz="4" w:space="0" w:color="auto"/>
            </w:tcBorders>
            <w:shd w:val="clear" w:color="auto" w:fill="auto"/>
            <w:vAlign w:val="center"/>
            <w:hideMark/>
          </w:tcPr>
          <w:p w14:paraId="1CE742A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EF4E9B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44B704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C3A0ED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4,80</w:t>
            </w:r>
          </w:p>
        </w:tc>
        <w:tc>
          <w:tcPr>
            <w:tcW w:w="1244" w:type="dxa"/>
            <w:tcBorders>
              <w:top w:val="nil"/>
              <w:left w:val="nil"/>
              <w:bottom w:val="single" w:sz="4" w:space="0" w:color="auto"/>
              <w:right w:val="single" w:sz="4" w:space="0" w:color="auto"/>
            </w:tcBorders>
            <w:shd w:val="clear" w:color="auto" w:fill="auto"/>
            <w:noWrap/>
            <w:vAlign w:val="center"/>
            <w:hideMark/>
          </w:tcPr>
          <w:p w14:paraId="1A5789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2B3632A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202,00</w:t>
            </w:r>
          </w:p>
        </w:tc>
        <w:tc>
          <w:tcPr>
            <w:tcW w:w="711" w:type="dxa"/>
            <w:tcBorders>
              <w:top w:val="nil"/>
              <w:left w:val="nil"/>
              <w:bottom w:val="single" w:sz="4" w:space="0" w:color="auto"/>
              <w:right w:val="single" w:sz="4" w:space="0" w:color="auto"/>
            </w:tcBorders>
            <w:shd w:val="clear" w:color="auto" w:fill="auto"/>
            <w:noWrap/>
            <w:vAlign w:val="center"/>
            <w:hideMark/>
          </w:tcPr>
          <w:p w14:paraId="594115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1336F14"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4489A5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19,18</w:t>
            </w:r>
          </w:p>
        </w:tc>
        <w:tc>
          <w:tcPr>
            <w:tcW w:w="1505" w:type="dxa"/>
            <w:tcBorders>
              <w:top w:val="nil"/>
              <w:left w:val="nil"/>
              <w:bottom w:val="single" w:sz="4" w:space="0" w:color="auto"/>
              <w:right w:val="single" w:sz="4" w:space="0" w:color="auto"/>
            </w:tcBorders>
            <w:shd w:val="clear" w:color="auto" w:fill="auto"/>
            <w:vAlign w:val="center"/>
            <w:hideMark/>
          </w:tcPr>
          <w:p w14:paraId="5056D94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EDB079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КЦД-15 հավաքովի երկաթբետոնե հատակի սալ, 32.7կգ ամրանի ծախսով, Vբետ=0.38մ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3BECA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95FF6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216E027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62,527</w:t>
            </w:r>
          </w:p>
        </w:tc>
        <w:tc>
          <w:tcPr>
            <w:tcW w:w="1395" w:type="dxa"/>
            <w:tcBorders>
              <w:top w:val="nil"/>
              <w:left w:val="nil"/>
              <w:bottom w:val="single" w:sz="4" w:space="0" w:color="auto"/>
              <w:right w:val="single" w:sz="4" w:space="0" w:color="auto"/>
            </w:tcBorders>
            <w:shd w:val="clear" w:color="auto" w:fill="auto"/>
            <w:vAlign w:val="center"/>
            <w:hideMark/>
          </w:tcPr>
          <w:p w14:paraId="1460A7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187,58</w:t>
            </w:r>
          </w:p>
        </w:tc>
        <w:tc>
          <w:tcPr>
            <w:tcW w:w="711" w:type="dxa"/>
            <w:tcBorders>
              <w:top w:val="nil"/>
              <w:left w:val="nil"/>
              <w:bottom w:val="single" w:sz="4" w:space="0" w:color="auto"/>
              <w:right w:val="single" w:sz="4" w:space="0" w:color="auto"/>
            </w:tcBorders>
            <w:shd w:val="clear" w:color="auto" w:fill="auto"/>
            <w:noWrap/>
            <w:vAlign w:val="center"/>
            <w:hideMark/>
          </w:tcPr>
          <w:p w14:paraId="5AF698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CFD670F"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393BF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19,19</w:t>
            </w:r>
          </w:p>
        </w:tc>
        <w:tc>
          <w:tcPr>
            <w:tcW w:w="1505" w:type="dxa"/>
            <w:tcBorders>
              <w:top w:val="nil"/>
              <w:left w:val="nil"/>
              <w:bottom w:val="single" w:sz="4" w:space="0" w:color="auto"/>
              <w:right w:val="single" w:sz="4" w:space="0" w:color="auto"/>
            </w:tcBorders>
            <w:shd w:val="clear" w:color="auto" w:fill="auto"/>
            <w:vAlign w:val="center"/>
            <w:hideMark/>
          </w:tcPr>
          <w:p w14:paraId="47BF3E10"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EBCCE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C395A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F5F5B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484FA6A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32B8F63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59,24</w:t>
            </w:r>
          </w:p>
        </w:tc>
        <w:tc>
          <w:tcPr>
            <w:tcW w:w="711" w:type="dxa"/>
            <w:tcBorders>
              <w:top w:val="nil"/>
              <w:left w:val="nil"/>
              <w:bottom w:val="single" w:sz="4" w:space="0" w:color="auto"/>
              <w:right w:val="single" w:sz="4" w:space="0" w:color="auto"/>
            </w:tcBorders>
            <w:shd w:val="clear" w:color="auto" w:fill="auto"/>
            <w:noWrap/>
            <w:vAlign w:val="center"/>
            <w:hideMark/>
          </w:tcPr>
          <w:p w14:paraId="7CCB44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4EA9077"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0676C0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19,20</w:t>
            </w:r>
          </w:p>
        </w:tc>
        <w:tc>
          <w:tcPr>
            <w:tcW w:w="1505" w:type="dxa"/>
            <w:tcBorders>
              <w:top w:val="nil"/>
              <w:left w:val="nil"/>
              <w:bottom w:val="single" w:sz="4" w:space="0" w:color="auto"/>
              <w:right w:val="single" w:sz="4" w:space="0" w:color="auto"/>
            </w:tcBorders>
            <w:shd w:val="clear" w:color="auto" w:fill="auto"/>
            <w:vAlign w:val="center"/>
            <w:hideMark/>
          </w:tcPr>
          <w:p w14:paraId="5AA78674"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7DE086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КЦ-15-6 հավաքովի երկաթբետոնե պատի օղակ, 8.2կգ ամրանի ծախսով, Vբետ=0.265մ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BF51F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5C081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4,0</w:t>
            </w:r>
          </w:p>
        </w:tc>
        <w:tc>
          <w:tcPr>
            <w:tcW w:w="1244" w:type="dxa"/>
            <w:tcBorders>
              <w:top w:val="nil"/>
              <w:left w:val="nil"/>
              <w:bottom w:val="single" w:sz="4" w:space="0" w:color="auto"/>
              <w:right w:val="single" w:sz="4" w:space="0" w:color="auto"/>
            </w:tcBorders>
            <w:shd w:val="clear" w:color="auto" w:fill="auto"/>
            <w:noWrap/>
            <w:vAlign w:val="center"/>
            <w:hideMark/>
          </w:tcPr>
          <w:p w14:paraId="153717D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43,604</w:t>
            </w:r>
          </w:p>
        </w:tc>
        <w:tc>
          <w:tcPr>
            <w:tcW w:w="1395" w:type="dxa"/>
            <w:tcBorders>
              <w:top w:val="nil"/>
              <w:left w:val="nil"/>
              <w:bottom w:val="single" w:sz="4" w:space="0" w:color="auto"/>
              <w:right w:val="single" w:sz="4" w:space="0" w:color="auto"/>
            </w:tcBorders>
            <w:shd w:val="clear" w:color="auto" w:fill="auto"/>
            <w:vAlign w:val="center"/>
            <w:hideMark/>
          </w:tcPr>
          <w:p w14:paraId="7D99E1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174,42</w:t>
            </w:r>
          </w:p>
        </w:tc>
        <w:tc>
          <w:tcPr>
            <w:tcW w:w="711" w:type="dxa"/>
            <w:tcBorders>
              <w:top w:val="nil"/>
              <w:left w:val="nil"/>
              <w:bottom w:val="single" w:sz="4" w:space="0" w:color="auto"/>
              <w:right w:val="single" w:sz="4" w:space="0" w:color="auto"/>
            </w:tcBorders>
            <w:shd w:val="clear" w:color="auto" w:fill="auto"/>
            <w:noWrap/>
            <w:vAlign w:val="center"/>
            <w:hideMark/>
          </w:tcPr>
          <w:p w14:paraId="136A02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5694AF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5B512C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19,21</w:t>
            </w:r>
          </w:p>
        </w:tc>
        <w:tc>
          <w:tcPr>
            <w:tcW w:w="1505" w:type="dxa"/>
            <w:tcBorders>
              <w:top w:val="nil"/>
              <w:left w:val="nil"/>
              <w:bottom w:val="single" w:sz="4" w:space="0" w:color="auto"/>
              <w:right w:val="single" w:sz="4" w:space="0" w:color="auto"/>
            </w:tcBorders>
            <w:shd w:val="clear" w:color="auto" w:fill="auto"/>
            <w:vAlign w:val="center"/>
            <w:hideMark/>
          </w:tcPr>
          <w:p w14:paraId="5E9E253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405E54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КЦ-15-9 հավաքովի երկաթբետոնե պատի օղակ, 8.2կգ ամրանի ծախսով, Vբետ=0.4մ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2138AC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16360C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w:t>
            </w:r>
          </w:p>
        </w:tc>
        <w:tc>
          <w:tcPr>
            <w:tcW w:w="1244" w:type="dxa"/>
            <w:tcBorders>
              <w:top w:val="nil"/>
              <w:left w:val="nil"/>
              <w:bottom w:val="single" w:sz="4" w:space="0" w:color="auto"/>
              <w:right w:val="single" w:sz="4" w:space="0" w:color="auto"/>
            </w:tcBorders>
            <w:shd w:val="clear" w:color="auto" w:fill="auto"/>
            <w:noWrap/>
            <w:vAlign w:val="center"/>
            <w:hideMark/>
          </w:tcPr>
          <w:p w14:paraId="328AECE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65,818</w:t>
            </w:r>
          </w:p>
        </w:tc>
        <w:tc>
          <w:tcPr>
            <w:tcW w:w="1395" w:type="dxa"/>
            <w:tcBorders>
              <w:top w:val="nil"/>
              <w:left w:val="nil"/>
              <w:bottom w:val="single" w:sz="4" w:space="0" w:color="auto"/>
              <w:right w:val="single" w:sz="4" w:space="0" w:color="auto"/>
            </w:tcBorders>
            <w:shd w:val="clear" w:color="auto" w:fill="auto"/>
            <w:vAlign w:val="center"/>
            <w:hideMark/>
          </w:tcPr>
          <w:p w14:paraId="16B063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460,72</w:t>
            </w:r>
          </w:p>
        </w:tc>
        <w:tc>
          <w:tcPr>
            <w:tcW w:w="711" w:type="dxa"/>
            <w:tcBorders>
              <w:top w:val="nil"/>
              <w:left w:val="nil"/>
              <w:bottom w:val="single" w:sz="4" w:space="0" w:color="auto"/>
              <w:right w:val="single" w:sz="4" w:space="0" w:color="auto"/>
            </w:tcBorders>
            <w:shd w:val="clear" w:color="auto" w:fill="auto"/>
            <w:noWrap/>
            <w:vAlign w:val="center"/>
            <w:hideMark/>
          </w:tcPr>
          <w:p w14:paraId="07E69ED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0A8A7F7"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6CE46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19,22</w:t>
            </w:r>
          </w:p>
        </w:tc>
        <w:tc>
          <w:tcPr>
            <w:tcW w:w="1505" w:type="dxa"/>
            <w:tcBorders>
              <w:top w:val="nil"/>
              <w:left w:val="nil"/>
              <w:bottom w:val="single" w:sz="4" w:space="0" w:color="auto"/>
              <w:right w:val="single" w:sz="4" w:space="0" w:color="auto"/>
            </w:tcBorders>
            <w:shd w:val="clear" w:color="auto" w:fill="auto"/>
            <w:vAlign w:val="center"/>
            <w:hideMark/>
          </w:tcPr>
          <w:p w14:paraId="23832FFE"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AD4DE5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361A85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6484B0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5179F1B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4E3A439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52,65</w:t>
            </w:r>
          </w:p>
        </w:tc>
        <w:tc>
          <w:tcPr>
            <w:tcW w:w="711" w:type="dxa"/>
            <w:tcBorders>
              <w:top w:val="nil"/>
              <w:left w:val="nil"/>
              <w:bottom w:val="single" w:sz="4" w:space="0" w:color="auto"/>
              <w:right w:val="single" w:sz="4" w:space="0" w:color="auto"/>
            </w:tcBorders>
            <w:shd w:val="clear" w:color="auto" w:fill="auto"/>
            <w:noWrap/>
            <w:vAlign w:val="center"/>
            <w:hideMark/>
          </w:tcPr>
          <w:p w14:paraId="2C407A8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9F6C415"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40874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19,23</w:t>
            </w:r>
          </w:p>
        </w:tc>
        <w:tc>
          <w:tcPr>
            <w:tcW w:w="1505" w:type="dxa"/>
            <w:tcBorders>
              <w:top w:val="nil"/>
              <w:left w:val="nil"/>
              <w:bottom w:val="single" w:sz="4" w:space="0" w:color="auto"/>
              <w:right w:val="single" w:sz="4" w:space="0" w:color="auto"/>
            </w:tcBorders>
            <w:shd w:val="clear" w:color="auto" w:fill="auto"/>
            <w:vAlign w:val="center"/>
            <w:hideMark/>
          </w:tcPr>
          <w:p w14:paraId="43933C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294895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КЦП-1-15-1 հավաքովի երկաթբետոնե ծածկի սալ թուջե ծանր մտոցով կափարիչով ՄԹ , Vբետ=0.21մ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766A3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7883E9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20D741C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155,818</w:t>
            </w:r>
          </w:p>
        </w:tc>
        <w:tc>
          <w:tcPr>
            <w:tcW w:w="1395" w:type="dxa"/>
            <w:tcBorders>
              <w:top w:val="nil"/>
              <w:left w:val="nil"/>
              <w:bottom w:val="single" w:sz="4" w:space="0" w:color="auto"/>
              <w:right w:val="single" w:sz="4" w:space="0" w:color="auto"/>
            </w:tcBorders>
            <w:shd w:val="clear" w:color="auto" w:fill="auto"/>
            <w:vAlign w:val="center"/>
            <w:hideMark/>
          </w:tcPr>
          <w:p w14:paraId="7D02B42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467,46</w:t>
            </w:r>
          </w:p>
        </w:tc>
        <w:tc>
          <w:tcPr>
            <w:tcW w:w="711" w:type="dxa"/>
            <w:tcBorders>
              <w:top w:val="nil"/>
              <w:left w:val="nil"/>
              <w:bottom w:val="single" w:sz="4" w:space="0" w:color="auto"/>
              <w:right w:val="single" w:sz="4" w:space="0" w:color="auto"/>
            </w:tcBorders>
            <w:shd w:val="clear" w:color="auto" w:fill="auto"/>
            <w:noWrap/>
            <w:vAlign w:val="center"/>
            <w:hideMark/>
          </w:tcPr>
          <w:p w14:paraId="6BC6F01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EEAF28"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CD25F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19,24</w:t>
            </w:r>
          </w:p>
        </w:tc>
        <w:tc>
          <w:tcPr>
            <w:tcW w:w="1505" w:type="dxa"/>
            <w:tcBorders>
              <w:top w:val="nil"/>
              <w:left w:val="nil"/>
              <w:bottom w:val="single" w:sz="4" w:space="0" w:color="auto"/>
              <w:right w:val="single" w:sz="4" w:space="0" w:color="auto"/>
            </w:tcBorders>
            <w:shd w:val="clear" w:color="auto" w:fill="auto"/>
            <w:vAlign w:val="center"/>
            <w:hideMark/>
          </w:tcPr>
          <w:p w14:paraId="4B36EB8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14F719C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6A498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3792D3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6AC9AFF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566F73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245,98</w:t>
            </w:r>
          </w:p>
        </w:tc>
        <w:tc>
          <w:tcPr>
            <w:tcW w:w="711" w:type="dxa"/>
            <w:tcBorders>
              <w:top w:val="nil"/>
              <w:left w:val="nil"/>
              <w:bottom w:val="single" w:sz="4" w:space="0" w:color="auto"/>
              <w:right w:val="single" w:sz="4" w:space="0" w:color="auto"/>
            </w:tcBorders>
            <w:shd w:val="clear" w:color="auto" w:fill="auto"/>
            <w:noWrap/>
            <w:vAlign w:val="center"/>
            <w:hideMark/>
          </w:tcPr>
          <w:p w14:paraId="0CA1D8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0CA35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C25A9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19,25</w:t>
            </w:r>
          </w:p>
        </w:tc>
        <w:tc>
          <w:tcPr>
            <w:tcW w:w="1505" w:type="dxa"/>
            <w:tcBorders>
              <w:top w:val="nil"/>
              <w:left w:val="nil"/>
              <w:bottom w:val="single" w:sz="4" w:space="0" w:color="auto"/>
              <w:right w:val="single" w:sz="4" w:space="0" w:color="auto"/>
            </w:tcBorders>
            <w:shd w:val="clear" w:color="auto" w:fill="auto"/>
            <w:vAlign w:val="center"/>
            <w:hideMark/>
          </w:tcPr>
          <w:p w14:paraId="6D1A0A2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1B0455F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10625F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8E79D7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0,0812</w:t>
            </w:r>
          </w:p>
        </w:tc>
        <w:tc>
          <w:tcPr>
            <w:tcW w:w="1244" w:type="dxa"/>
            <w:tcBorders>
              <w:top w:val="nil"/>
              <w:left w:val="nil"/>
              <w:bottom w:val="single" w:sz="4" w:space="0" w:color="auto"/>
              <w:right w:val="single" w:sz="4" w:space="0" w:color="auto"/>
            </w:tcBorders>
            <w:shd w:val="clear" w:color="auto" w:fill="auto"/>
            <w:noWrap/>
            <w:vAlign w:val="center"/>
            <w:hideMark/>
          </w:tcPr>
          <w:p w14:paraId="5890FE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4D8BE2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57,81</w:t>
            </w:r>
          </w:p>
        </w:tc>
        <w:tc>
          <w:tcPr>
            <w:tcW w:w="711" w:type="dxa"/>
            <w:tcBorders>
              <w:top w:val="nil"/>
              <w:left w:val="nil"/>
              <w:bottom w:val="single" w:sz="4" w:space="0" w:color="auto"/>
              <w:right w:val="single" w:sz="4" w:space="0" w:color="auto"/>
            </w:tcBorders>
            <w:shd w:val="clear" w:color="auto" w:fill="auto"/>
            <w:noWrap/>
            <w:vAlign w:val="center"/>
            <w:hideMark/>
          </w:tcPr>
          <w:p w14:paraId="0A6ED5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87B3AE"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E3FFB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19,26</w:t>
            </w:r>
          </w:p>
        </w:tc>
        <w:tc>
          <w:tcPr>
            <w:tcW w:w="1505" w:type="dxa"/>
            <w:tcBorders>
              <w:top w:val="nil"/>
              <w:left w:val="nil"/>
              <w:bottom w:val="single" w:sz="4" w:space="0" w:color="auto"/>
              <w:right w:val="single" w:sz="4" w:space="0" w:color="auto"/>
            </w:tcBorders>
            <w:shd w:val="clear" w:color="auto" w:fill="auto"/>
            <w:vAlign w:val="center"/>
            <w:hideMark/>
          </w:tcPr>
          <w:p w14:paraId="49D64D5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3D6233D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7B6A7C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F2F18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54,2</w:t>
            </w:r>
          </w:p>
        </w:tc>
        <w:tc>
          <w:tcPr>
            <w:tcW w:w="1244" w:type="dxa"/>
            <w:tcBorders>
              <w:top w:val="nil"/>
              <w:left w:val="nil"/>
              <w:bottom w:val="single" w:sz="4" w:space="0" w:color="auto"/>
              <w:right w:val="single" w:sz="4" w:space="0" w:color="auto"/>
            </w:tcBorders>
            <w:shd w:val="clear" w:color="auto" w:fill="auto"/>
            <w:noWrap/>
            <w:vAlign w:val="center"/>
            <w:hideMark/>
          </w:tcPr>
          <w:p w14:paraId="0CDAE6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44C2F5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59,93</w:t>
            </w:r>
          </w:p>
        </w:tc>
        <w:tc>
          <w:tcPr>
            <w:tcW w:w="711" w:type="dxa"/>
            <w:tcBorders>
              <w:top w:val="nil"/>
              <w:left w:val="nil"/>
              <w:bottom w:val="single" w:sz="4" w:space="0" w:color="auto"/>
              <w:right w:val="single" w:sz="4" w:space="0" w:color="auto"/>
            </w:tcBorders>
            <w:shd w:val="clear" w:color="auto" w:fill="auto"/>
            <w:noWrap/>
            <w:vAlign w:val="center"/>
            <w:hideMark/>
          </w:tcPr>
          <w:p w14:paraId="065FE9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E49E2D5"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904E47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19,27</w:t>
            </w:r>
          </w:p>
        </w:tc>
        <w:tc>
          <w:tcPr>
            <w:tcW w:w="1505" w:type="dxa"/>
            <w:tcBorders>
              <w:top w:val="nil"/>
              <w:left w:val="nil"/>
              <w:bottom w:val="single" w:sz="4" w:space="0" w:color="auto"/>
              <w:right w:val="single" w:sz="4" w:space="0" w:color="auto"/>
            </w:tcBorders>
            <w:shd w:val="clear" w:color="auto" w:fill="auto"/>
            <w:vAlign w:val="center"/>
            <w:hideMark/>
          </w:tcPr>
          <w:p w14:paraId="4BBD834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4062BAF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6ABBD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258E9F5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0,0812</w:t>
            </w:r>
          </w:p>
        </w:tc>
        <w:tc>
          <w:tcPr>
            <w:tcW w:w="1244" w:type="dxa"/>
            <w:tcBorders>
              <w:top w:val="nil"/>
              <w:left w:val="nil"/>
              <w:bottom w:val="single" w:sz="4" w:space="0" w:color="auto"/>
              <w:right w:val="single" w:sz="4" w:space="0" w:color="auto"/>
            </w:tcBorders>
            <w:shd w:val="clear" w:color="auto" w:fill="auto"/>
            <w:noWrap/>
            <w:vAlign w:val="center"/>
            <w:hideMark/>
          </w:tcPr>
          <w:p w14:paraId="6B83B4E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36BFFC2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1,08</w:t>
            </w:r>
          </w:p>
        </w:tc>
        <w:tc>
          <w:tcPr>
            <w:tcW w:w="711" w:type="dxa"/>
            <w:tcBorders>
              <w:top w:val="nil"/>
              <w:left w:val="nil"/>
              <w:bottom w:val="single" w:sz="4" w:space="0" w:color="auto"/>
              <w:right w:val="single" w:sz="4" w:space="0" w:color="auto"/>
            </w:tcBorders>
            <w:shd w:val="clear" w:color="auto" w:fill="auto"/>
            <w:noWrap/>
            <w:vAlign w:val="center"/>
            <w:hideMark/>
          </w:tcPr>
          <w:p w14:paraId="7E383B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7F3A0D"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8FD80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19,28</w:t>
            </w:r>
          </w:p>
        </w:tc>
        <w:tc>
          <w:tcPr>
            <w:tcW w:w="1505" w:type="dxa"/>
            <w:tcBorders>
              <w:top w:val="nil"/>
              <w:left w:val="nil"/>
              <w:bottom w:val="single" w:sz="4" w:space="0" w:color="auto"/>
              <w:right w:val="single" w:sz="4" w:space="0" w:color="auto"/>
            </w:tcBorders>
            <w:shd w:val="clear" w:color="auto" w:fill="auto"/>
            <w:vAlign w:val="center"/>
            <w:hideMark/>
          </w:tcPr>
          <w:p w14:paraId="405F456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21F7725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2CEA44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2484F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1B31A4D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5A8D45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4,96</w:t>
            </w:r>
          </w:p>
        </w:tc>
        <w:tc>
          <w:tcPr>
            <w:tcW w:w="711" w:type="dxa"/>
            <w:tcBorders>
              <w:top w:val="nil"/>
              <w:left w:val="nil"/>
              <w:bottom w:val="single" w:sz="4" w:space="0" w:color="auto"/>
              <w:right w:val="single" w:sz="4" w:space="0" w:color="auto"/>
            </w:tcBorders>
            <w:shd w:val="clear" w:color="auto" w:fill="auto"/>
            <w:noWrap/>
            <w:vAlign w:val="center"/>
            <w:hideMark/>
          </w:tcPr>
          <w:p w14:paraId="78BEEC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7F4D264" w14:textId="77777777" w:rsidTr="00286820">
        <w:trPr>
          <w:trHeight w:val="818"/>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5EE2E574"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lastRenderedPageBreak/>
              <w:t> </w:t>
            </w:r>
          </w:p>
        </w:tc>
        <w:tc>
          <w:tcPr>
            <w:tcW w:w="1505" w:type="dxa"/>
            <w:tcBorders>
              <w:top w:val="nil"/>
              <w:left w:val="nil"/>
              <w:bottom w:val="single" w:sz="4" w:space="0" w:color="auto"/>
              <w:right w:val="single" w:sz="4" w:space="0" w:color="auto"/>
            </w:tcBorders>
            <w:shd w:val="clear" w:color="000000" w:fill="F2DCDB"/>
            <w:vAlign w:val="center"/>
            <w:hideMark/>
          </w:tcPr>
          <w:p w14:paraId="4189801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303A9E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4E98E7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AE558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B75CBB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6114D2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2384,06</w:t>
            </w:r>
          </w:p>
        </w:tc>
        <w:tc>
          <w:tcPr>
            <w:tcW w:w="711" w:type="dxa"/>
            <w:tcBorders>
              <w:top w:val="nil"/>
              <w:left w:val="nil"/>
              <w:bottom w:val="single" w:sz="4" w:space="0" w:color="auto"/>
              <w:right w:val="single" w:sz="4" w:space="0" w:color="auto"/>
            </w:tcBorders>
            <w:shd w:val="clear" w:color="000000" w:fill="F2DCDB"/>
            <w:vAlign w:val="center"/>
            <w:hideMark/>
          </w:tcPr>
          <w:p w14:paraId="76DD04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w:t>
            </w:r>
          </w:p>
        </w:tc>
      </w:tr>
      <w:tr w:rsidR="00286820" w:rsidRPr="00286820" w14:paraId="4B2696E4" w14:textId="77777777" w:rsidTr="00286820">
        <w:trPr>
          <w:trHeight w:val="469"/>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2637FCC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4CEA205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4CE7513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19-րդ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12494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36AC8A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429FF4F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0D85D3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5341,89</w:t>
            </w:r>
          </w:p>
        </w:tc>
        <w:tc>
          <w:tcPr>
            <w:tcW w:w="711" w:type="dxa"/>
            <w:tcBorders>
              <w:top w:val="nil"/>
              <w:left w:val="nil"/>
              <w:bottom w:val="single" w:sz="4" w:space="0" w:color="auto"/>
              <w:right w:val="single" w:sz="4" w:space="0" w:color="auto"/>
            </w:tcBorders>
            <w:shd w:val="clear" w:color="000000" w:fill="D8E4BC"/>
            <w:vAlign w:val="center"/>
            <w:hideMark/>
          </w:tcPr>
          <w:p w14:paraId="621142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2,25</w:t>
            </w:r>
          </w:p>
        </w:tc>
      </w:tr>
      <w:tr w:rsidR="00286820" w:rsidRPr="00286820" w14:paraId="294DFBDC" w14:textId="77777777" w:rsidTr="00286820">
        <w:trPr>
          <w:trHeight w:val="578"/>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227791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600D32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755A0CD0"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20.Կոյուղու կոլեկտոր Կ-29</w:t>
            </w:r>
          </w:p>
        </w:tc>
        <w:tc>
          <w:tcPr>
            <w:tcW w:w="1192" w:type="dxa"/>
            <w:tcBorders>
              <w:top w:val="nil"/>
              <w:left w:val="nil"/>
              <w:bottom w:val="single" w:sz="4" w:space="0" w:color="auto"/>
              <w:right w:val="single" w:sz="4" w:space="0" w:color="auto"/>
            </w:tcBorders>
            <w:shd w:val="clear" w:color="000000" w:fill="FCD5B4"/>
            <w:hideMark/>
          </w:tcPr>
          <w:p w14:paraId="1AAA787B"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18DCD656"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6B1757F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799582F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77CDB2B7"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1D7943B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FC3F79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0BFF5A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E37A651"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17F45EA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14E0BF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0D2DFA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800F87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184801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9049620"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2809E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w:t>
            </w:r>
          </w:p>
        </w:tc>
        <w:tc>
          <w:tcPr>
            <w:tcW w:w="1505" w:type="dxa"/>
            <w:tcBorders>
              <w:top w:val="nil"/>
              <w:left w:val="nil"/>
              <w:bottom w:val="single" w:sz="4" w:space="0" w:color="auto"/>
              <w:right w:val="single" w:sz="4" w:space="0" w:color="auto"/>
            </w:tcBorders>
            <w:shd w:val="clear" w:color="auto" w:fill="auto"/>
            <w:vAlign w:val="center"/>
            <w:hideMark/>
          </w:tcPr>
          <w:p w14:paraId="2B104912"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2ACFF7D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0763540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89AC25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371,0</w:t>
            </w:r>
          </w:p>
        </w:tc>
        <w:tc>
          <w:tcPr>
            <w:tcW w:w="1244" w:type="dxa"/>
            <w:tcBorders>
              <w:top w:val="nil"/>
              <w:left w:val="nil"/>
              <w:bottom w:val="single" w:sz="4" w:space="0" w:color="auto"/>
              <w:right w:val="single" w:sz="4" w:space="0" w:color="auto"/>
            </w:tcBorders>
            <w:shd w:val="clear" w:color="auto" w:fill="auto"/>
            <w:noWrap/>
            <w:vAlign w:val="center"/>
            <w:hideMark/>
          </w:tcPr>
          <w:p w14:paraId="341D855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6B91A50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38,90</w:t>
            </w:r>
          </w:p>
        </w:tc>
        <w:tc>
          <w:tcPr>
            <w:tcW w:w="711" w:type="dxa"/>
            <w:tcBorders>
              <w:top w:val="nil"/>
              <w:left w:val="nil"/>
              <w:bottom w:val="single" w:sz="4" w:space="0" w:color="auto"/>
              <w:right w:val="single" w:sz="4" w:space="0" w:color="auto"/>
            </w:tcBorders>
            <w:shd w:val="clear" w:color="auto" w:fill="auto"/>
            <w:noWrap/>
            <w:vAlign w:val="center"/>
            <w:hideMark/>
          </w:tcPr>
          <w:p w14:paraId="4D7628B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D53200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000127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w:t>
            </w:r>
          </w:p>
        </w:tc>
        <w:tc>
          <w:tcPr>
            <w:tcW w:w="1505" w:type="dxa"/>
            <w:tcBorders>
              <w:top w:val="nil"/>
              <w:left w:val="nil"/>
              <w:bottom w:val="single" w:sz="4" w:space="0" w:color="auto"/>
              <w:right w:val="single" w:sz="4" w:space="0" w:color="auto"/>
            </w:tcBorders>
            <w:shd w:val="clear" w:color="auto" w:fill="auto"/>
            <w:vAlign w:val="center"/>
            <w:hideMark/>
          </w:tcPr>
          <w:p w14:paraId="2DD0DB4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40785B2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644CC6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0772B1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29,9</w:t>
            </w:r>
          </w:p>
        </w:tc>
        <w:tc>
          <w:tcPr>
            <w:tcW w:w="1244" w:type="dxa"/>
            <w:tcBorders>
              <w:top w:val="nil"/>
              <w:left w:val="nil"/>
              <w:bottom w:val="single" w:sz="4" w:space="0" w:color="auto"/>
              <w:right w:val="single" w:sz="4" w:space="0" w:color="auto"/>
            </w:tcBorders>
            <w:shd w:val="clear" w:color="auto" w:fill="auto"/>
            <w:noWrap/>
            <w:vAlign w:val="center"/>
            <w:hideMark/>
          </w:tcPr>
          <w:p w14:paraId="26BCDA6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3613CB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30,13</w:t>
            </w:r>
          </w:p>
        </w:tc>
        <w:tc>
          <w:tcPr>
            <w:tcW w:w="711" w:type="dxa"/>
            <w:tcBorders>
              <w:top w:val="nil"/>
              <w:left w:val="nil"/>
              <w:bottom w:val="single" w:sz="4" w:space="0" w:color="auto"/>
              <w:right w:val="single" w:sz="4" w:space="0" w:color="auto"/>
            </w:tcBorders>
            <w:shd w:val="clear" w:color="auto" w:fill="auto"/>
            <w:noWrap/>
            <w:vAlign w:val="center"/>
            <w:hideMark/>
          </w:tcPr>
          <w:p w14:paraId="3081597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C2E9D2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9014E1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20,3</w:t>
            </w:r>
          </w:p>
        </w:tc>
        <w:tc>
          <w:tcPr>
            <w:tcW w:w="1505" w:type="dxa"/>
            <w:tcBorders>
              <w:top w:val="nil"/>
              <w:left w:val="nil"/>
              <w:bottom w:val="single" w:sz="4" w:space="0" w:color="auto"/>
              <w:right w:val="single" w:sz="4" w:space="0" w:color="auto"/>
            </w:tcBorders>
            <w:shd w:val="clear" w:color="auto" w:fill="auto"/>
            <w:vAlign w:val="center"/>
            <w:hideMark/>
          </w:tcPr>
          <w:p w14:paraId="321CB69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296C0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3C6157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7D75791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62,79</w:t>
            </w:r>
          </w:p>
        </w:tc>
        <w:tc>
          <w:tcPr>
            <w:tcW w:w="1244" w:type="dxa"/>
            <w:tcBorders>
              <w:top w:val="nil"/>
              <w:left w:val="nil"/>
              <w:bottom w:val="single" w:sz="4" w:space="0" w:color="auto"/>
              <w:right w:val="single" w:sz="4" w:space="0" w:color="auto"/>
            </w:tcBorders>
            <w:shd w:val="clear" w:color="auto" w:fill="auto"/>
            <w:noWrap/>
            <w:vAlign w:val="center"/>
            <w:hideMark/>
          </w:tcPr>
          <w:p w14:paraId="1EB2D7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DFE23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12,34</w:t>
            </w:r>
          </w:p>
        </w:tc>
        <w:tc>
          <w:tcPr>
            <w:tcW w:w="711" w:type="dxa"/>
            <w:tcBorders>
              <w:top w:val="nil"/>
              <w:left w:val="nil"/>
              <w:bottom w:val="single" w:sz="4" w:space="0" w:color="auto"/>
              <w:right w:val="single" w:sz="4" w:space="0" w:color="auto"/>
            </w:tcBorders>
            <w:shd w:val="clear" w:color="auto" w:fill="auto"/>
            <w:noWrap/>
            <w:vAlign w:val="center"/>
            <w:hideMark/>
          </w:tcPr>
          <w:p w14:paraId="29A579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D267C23"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35011B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20,4</w:t>
            </w:r>
          </w:p>
        </w:tc>
        <w:tc>
          <w:tcPr>
            <w:tcW w:w="1505" w:type="dxa"/>
            <w:tcBorders>
              <w:top w:val="nil"/>
              <w:left w:val="nil"/>
              <w:bottom w:val="single" w:sz="4" w:space="0" w:color="auto"/>
              <w:right w:val="single" w:sz="4" w:space="0" w:color="auto"/>
            </w:tcBorders>
            <w:shd w:val="clear" w:color="auto" w:fill="auto"/>
            <w:vAlign w:val="center"/>
            <w:hideMark/>
          </w:tcPr>
          <w:p w14:paraId="21C3D7C5"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1396EF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4361ED3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1ED7275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62,79</w:t>
            </w:r>
          </w:p>
        </w:tc>
        <w:tc>
          <w:tcPr>
            <w:tcW w:w="1244" w:type="dxa"/>
            <w:tcBorders>
              <w:top w:val="nil"/>
              <w:left w:val="nil"/>
              <w:bottom w:val="single" w:sz="4" w:space="0" w:color="auto"/>
              <w:right w:val="single" w:sz="4" w:space="0" w:color="auto"/>
            </w:tcBorders>
            <w:shd w:val="clear" w:color="auto" w:fill="auto"/>
            <w:noWrap/>
            <w:vAlign w:val="center"/>
            <w:hideMark/>
          </w:tcPr>
          <w:p w14:paraId="3F0CD07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69A6C80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8,23</w:t>
            </w:r>
          </w:p>
        </w:tc>
        <w:tc>
          <w:tcPr>
            <w:tcW w:w="711" w:type="dxa"/>
            <w:tcBorders>
              <w:top w:val="nil"/>
              <w:left w:val="nil"/>
              <w:bottom w:val="single" w:sz="4" w:space="0" w:color="auto"/>
              <w:right w:val="single" w:sz="4" w:space="0" w:color="auto"/>
            </w:tcBorders>
            <w:shd w:val="clear" w:color="auto" w:fill="auto"/>
            <w:noWrap/>
            <w:vAlign w:val="center"/>
            <w:hideMark/>
          </w:tcPr>
          <w:p w14:paraId="3E54FA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E4CEEB"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875399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20,5</w:t>
            </w:r>
          </w:p>
        </w:tc>
        <w:tc>
          <w:tcPr>
            <w:tcW w:w="1505" w:type="dxa"/>
            <w:tcBorders>
              <w:top w:val="nil"/>
              <w:left w:val="nil"/>
              <w:bottom w:val="single" w:sz="4" w:space="0" w:color="auto"/>
              <w:right w:val="single" w:sz="4" w:space="0" w:color="auto"/>
            </w:tcBorders>
            <w:shd w:val="clear" w:color="auto" w:fill="auto"/>
            <w:vAlign w:val="center"/>
            <w:hideMark/>
          </w:tcPr>
          <w:p w14:paraId="342FE8E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2D0751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0CD3EB5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8F8AF5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159,37</w:t>
            </w:r>
          </w:p>
        </w:tc>
        <w:tc>
          <w:tcPr>
            <w:tcW w:w="1244" w:type="dxa"/>
            <w:tcBorders>
              <w:top w:val="nil"/>
              <w:left w:val="nil"/>
              <w:bottom w:val="single" w:sz="4" w:space="0" w:color="auto"/>
              <w:right w:val="single" w:sz="4" w:space="0" w:color="auto"/>
            </w:tcBorders>
            <w:shd w:val="clear" w:color="auto" w:fill="auto"/>
            <w:noWrap/>
            <w:vAlign w:val="center"/>
            <w:hideMark/>
          </w:tcPr>
          <w:p w14:paraId="376A85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0C83E5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97,18</w:t>
            </w:r>
          </w:p>
        </w:tc>
        <w:tc>
          <w:tcPr>
            <w:tcW w:w="711" w:type="dxa"/>
            <w:tcBorders>
              <w:top w:val="nil"/>
              <w:left w:val="nil"/>
              <w:bottom w:val="single" w:sz="4" w:space="0" w:color="auto"/>
              <w:right w:val="single" w:sz="4" w:space="0" w:color="auto"/>
            </w:tcBorders>
            <w:shd w:val="clear" w:color="auto" w:fill="auto"/>
            <w:noWrap/>
            <w:vAlign w:val="center"/>
            <w:hideMark/>
          </w:tcPr>
          <w:p w14:paraId="3B08CE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67C70D"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E2EF9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20,6</w:t>
            </w:r>
          </w:p>
        </w:tc>
        <w:tc>
          <w:tcPr>
            <w:tcW w:w="1505" w:type="dxa"/>
            <w:tcBorders>
              <w:top w:val="nil"/>
              <w:left w:val="nil"/>
              <w:bottom w:val="single" w:sz="4" w:space="0" w:color="auto"/>
              <w:right w:val="single" w:sz="4" w:space="0" w:color="auto"/>
            </w:tcBorders>
            <w:shd w:val="clear" w:color="auto" w:fill="auto"/>
            <w:vAlign w:val="center"/>
            <w:hideMark/>
          </w:tcPr>
          <w:p w14:paraId="640EC5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25C7482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6928C6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C44D8E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4,93</w:t>
            </w:r>
          </w:p>
        </w:tc>
        <w:tc>
          <w:tcPr>
            <w:tcW w:w="1244" w:type="dxa"/>
            <w:tcBorders>
              <w:top w:val="nil"/>
              <w:left w:val="nil"/>
              <w:bottom w:val="single" w:sz="4" w:space="0" w:color="auto"/>
              <w:right w:val="single" w:sz="4" w:space="0" w:color="auto"/>
            </w:tcBorders>
            <w:shd w:val="clear" w:color="auto" w:fill="auto"/>
            <w:noWrap/>
            <w:vAlign w:val="center"/>
            <w:hideMark/>
          </w:tcPr>
          <w:p w14:paraId="58418F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663B3C8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w:t>
            </w:r>
          </w:p>
        </w:tc>
        <w:tc>
          <w:tcPr>
            <w:tcW w:w="711" w:type="dxa"/>
            <w:tcBorders>
              <w:top w:val="nil"/>
              <w:left w:val="nil"/>
              <w:bottom w:val="single" w:sz="4" w:space="0" w:color="auto"/>
              <w:right w:val="single" w:sz="4" w:space="0" w:color="auto"/>
            </w:tcBorders>
            <w:shd w:val="clear" w:color="auto" w:fill="auto"/>
            <w:noWrap/>
            <w:vAlign w:val="center"/>
            <w:hideMark/>
          </w:tcPr>
          <w:p w14:paraId="098EFC0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42758E"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4C192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20,7</w:t>
            </w:r>
          </w:p>
        </w:tc>
        <w:tc>
          <w:tcPr>
            <w:tcW w:w="1505" w:type="dxa"/>
            <w:tcBorders>
              <w:top w:val="nil"/>
              <w:left w:val="nil"/>
              <w:bottom w:val="single" w:sz="4" w:space="0" w:color="auto"/>
              <w:right w:val="single" w:sz="4" w:space="0" w:color="auto"/>
            </w:tcBorders>
            <w:shd w:val="clear" w:color="auto" w:fill="auto"/>
            <w:vAlign w:val="center"/>
            <w:hideMark/>
          </w:tcPr>
          <w:p w14:paraId="7F6D1E4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vAlign w:val="center"/>
            <w:hideMark/>
          </w:tcPr>
          <w:p w14:paraId="182F0C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6004C5D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225E5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124,8</w:t>
            </w:r>
          </w:p>
        </w:tc>
        <w:tc>
          <w:tcPr>
            <w:tcW w:w="1244" w:type="dxa"/>
            <w:tcBorders>
              <w:top w:val="nil"/>
              <w:left w:val="nil"/>
              <w:bottom w:val="single" w:sz="4" w:space="0" w:color="auto"/>
              <w:right w:val="single" w:sz="4" w:space="0" w:color="auto"/>
            </w:tcBorders>
            <w:shd w:val="clear" w:color="auto" w:fill="auto"/>
            <w:noWrap/>
            <w:vAlign w:val="center"/>
            <w:hideMark/>
          </w:tcPr>
          <w:p w14:paraId="72EBD62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5C82B8F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93,89</w:t>
            </w:r>
          </w:p>
        </w:tc>
        <w:tc>
          <w:tcPr>
            <w:tcW w:w="711" w:type="dxa"/>
            <w:tcBorders>
              <w:top w:val="nil"/>
              <w:left w:val="nil"/>
              <w:bottom w:val="single" w:sz="4" w:space="0" w:color="auto"/>
              <w:right w:val="single" w:sz="4" w:space="0" w:color="auto"/>
            </w:tcBorders>
            <w:shd w:val="clear" w:color="auto" w:fill="auto"/>
            <w:noWrap/>
            <w:vAlign w:val="center"/>
            <w:hideMark/>
          </w:tcPr>
          <w:p w14:paraId="1DFE6A5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2A8A8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A49C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20,8</w:t>
            </w:r>
          </w:p>
        </w:tc>
        <w:tc>
          <w:tcPr>
            <w:tcW w:w="1505" w:type="dxa"/>
            <w:tcBorders>
              <w:top w:val="nil"/>
              <w:left w:val="nil"/>
              <w:bottom w:val="single" w:sz="4" w:space="0" w:color="auto"/>
              <w:right w:val="single" w:sz="4" w:space="0" w:color="auto"/>
            </w:tcBorders>
            <w:shd w:val="clear" w:color="auto" w:fill="auto"/>
            <w:vAlign w:val="center"/>
            <w:hideMark/>
          </w:tcPr>
          <w:p w14:paraId="7A0C4BD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44C7A2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9AEDF2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4B4A84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243,4</w:t>
            </w:r>
          </w:p>
        </w:tc>
        <w:tc>
          <w:tcPr>
            <w:tcW w:w="1244" w:type="dxa"/>
            <w:tcBorders>
              <w:top w:val="nil"/>
              <w:left w:val="nil"/>
              <w:bottom w:val="single" w:sz="4" w:space="0" w:color="auto"/>
              <w:right w:val="single" w:sz="4" w:space="0" w:color="auto"/>
            </w:tcBorders>
            <w:shd w:val="clear" w:color="auto" w:fill="auto"/>
            <w:noWrap/>
            <w:vAlign w:val="center"/>
            <w:hideMark/>
          </w:tcPr>
          <w:p w14:paraId="21A95B7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7927386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47,84</w:t>
            </w:r>
          </w:p>
        </w:tc>
        <w:tc>
          <w:tcPr>
            <w:tcW w:w="711" w:type="dxa"/>
            <w:tcBorders>
              <w:top w:val="nil"/>
              <w:left w:val="nil"/>
              <w:bottom w:val="single" w:sz="4" w:space="0" w:color="auto"/>
              <w:right w:val="single" w:sz="4" w:space="0" w:color="auto"/>
            </w:tcBorders>
            <w:shd w:val="clear" w:color="auto" w:fill="auto"/>
            <w:noWrap/>
            <w:vAlign w:val="center"/>
            <w:hideMark/>
          </w:tcPr>
          <w:p w14:paraId="70AC97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F9075B9"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117D0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20,9</w:t>
            </w:r>
          </w:p>
        </w:tc>
        <w:tc>
          <w:tcPr>
            <w:tcW w:w="1505" w:type="dxa"/>
            <w:tcBorders>
              <w:top w:val="nil"/>
              <w:left w:val="nil"/>
              <w:bottom w:val="single" w:sz="4" w:space="0" w:color="auto"/>
              <w:right w:val="single" w:sz="4" w:space="0" w:color="auto"/>
            </w:tcBorders>
            <w:shd w:val="clear" w:color="auto" w:fill="auto"/>
            <w:vAlign w:val="center"/>
            <w:hideMark/>
          </w:tcPr>
          <w:p w14:paraId="50F5D4B9"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1EEA7F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3BAF32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B3CF4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243,4</w:t>
            </w:r>
          </w:p>
        </w:tc>
        <w:tc>
          <w:tcPr>
            <w:tcW w:w="1244" w:type="dxa"/>
            <w:tcBorders>
              <w:top w:val="nil"/>
              <w:left w:val="nil"/>
              <w:bottom w:val="single" w:sz="4" w:space="0" w:color="auto"/>
              <w:right w:val="single" w:sz="4" w:space="0" w:color="auto"/>
            </w:tcBorders>
            <w:shd w:val="clear" w:color="auto" w:fill="auto"/>
            <w:noWrap/>
            <w:vAlign w:val="center"/>
            <w:hideMark/>
          </w:tcPr>
          <w:p w14:paraId="7C8B701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0C583B7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31,89</w:t>
            </w:r>
          </w:p>
        </w:tc>
        <w:tc>
          <w:tcPr>
            <w:tcW w:w="711" w:type="dxa"/>
            <w:tcBorders>
              <w:top w:val="nil"/>
              <w:left w:val="nil"/>
              <w:bottom w:val="single" w:sz="4" w:space="0" w:color="auto"/>
              <w:right w:val="single" w:sz="4" w:space="0" w:color="auto"/>
            </w:tcBorders>
            <w:shd w:val="clear" w:color="auto" w:fill="auto"/>
            <w:noWrap/>
            <w:vAlign w:val="center"/>
            <w:hideMark/>
          </w:tcPr>
          <w:p w14:paraId="2FECEEC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994D5B"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4010D9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20,10</w:t>
            </w:r>
          </w:p>
        </w:tc>
        <w:tc>
          <w:tcPr>
            <w:tcW w:w="1505" w:type="dxa"/>
            <w:tcBorders>
              <w:top w:val="nil"/>
              <w:left w:val="nil"/>
              <w:bottom w:val="single" w:sz="4" w:space="0" w:color="auto"/>
              <w:right w:val="single" w:sz="4" w:space="0" w:color="auto"/>
            </w:tcBorders>
            <w:shd w:val="clear" w:color="auto" w:fill="auto"/>
            <w:vAlign w:val="center"/>
            <w:hideMark/>
          </w:tcPr>
          <w:p w14:paraId="4773AD27"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3BC693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Նախապատրաստական շերտի ստեղծում ավազից 10սմ հաստ.,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4C1D0E6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1BE26C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12,9</w:t>
            </w:r>
          </w:p>
        </w:tc>
        <w:tc>
          <w:tcPr>
            <w:tcW w:w="1244" w:type="dxa"/>
            <w:tcBorders>
              <w:top w:val="nil"/>
              <w:left w:val="nil"/>
              <w:bottom w:val="single" w:sz="4" w:space="0" w:color="auto"/>
              <w:right w:val="single" w:sz="4" w:space="0" w:color="auto"/>
            </w:tcBorders>
            <w:shd w:val="clear" w:color="auto" w:fill="auto"/>
            <w:noWrap/>
            <w:vAlign w:val="center"/>
            <w:hideMark/>
          </w:tcPr>
          <w:p w14:paraId="46E1DA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617B302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88,62</w:t>
            </w:r>
          </w:p>
        </w:tc>
        <w:tc>
          <w:tcPr>
            <w:tcW w:w="711" w:type="dxa"/>
            <w:tcBorders>
              <w:top w:val="nil"/>
              <w:left w:val="nil"/>
              <w:bottom w:val="single" w:sz="4" w:space="0" w:color="auto"/>
              <w:right w:val="single" w:sz="4" w:space="0" w:color="auto"/>
            </w:tcBorders>
            <w:shd w:val="clear" w:color="auto" w:fill="auto"/>
            <w:noWrap/>
            <w:vAlign w:val="center"/>
            <w:hideMark/>
          </w:tcPr>
          <w:p w14:paraId="4DF26F0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9ECF1E0" w14:textId="77777777" w:rsidTr="00286820">
        <w:trPr>
          <w:trHeight w:val="9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C398DA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20,11</w:t>
            </w:r>
          </w:p>
        </w:tc>
        <w:tc>
          <w:tcPr>
            <w:tcW w:w="1505" w:type="dxa"/>
            <w:tcBorders>
              <w:top w:val="nil"/>
              <w:left w:val="nil"/>
              <w:bottom w:val="single" w:sz="4" w:space="0" w:color="auto"/>
              <w:right w:val="single" w:sz="4" w:space="0" w:color="auto"/>
            </w:tcBorders>
            <w:shd w:val="clear" w:color="auto" w:fill="auto"/>
            <w:vAlign w:val="center"/>
            <w:hideMark/>
          </w:tcPr>
          <w:p w14:paraId="26FC013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2CC80BC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1179895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E97C97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54,9</w:t>
            </w:r>
          </w:p>
        </w:tc>
        <w:tc>
          <w:tcPr>
            <w:tcW w:w="1244" w:type="dxa"/>
            <w:tcBorders>
              <w:top w:val="nil"/>
              <w:left w:val="nil"/>
              <w:bottom w:val="single" w:sz="4" w:space="0" w:color="auto"/>
              <w:right w:val="single" w:sz="4" w:space="0" w:color="auto"/>
            </w:tcBorders>
            <w:shd w:val="clear" w:color="auto" w:fill="auto"/>
            <w:noWrap/>
            <w:vAlign w:val="center"/>
            <w:hideMark/>
          </w:tcPr>
          <w:p w14:paraId="2017DC4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4E6A5CB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296,39</w:t>
            </w:r>
          </w:p>
        </w:tc>
        <w:tc>
          <w:tcPr>
            <w:tcW w:w="711" w:type="dxa"/>
            <w:tcBorders>
              <w:top w:val="nil"/>
              <w:left w:val="nil"/>
              <w:bottom w:val="single" w:sz="4" w:space="0" w:color="auto"/>
              <w:right w:val="single" w:sz="4" w:space="0" w:color="auto"/>
            </w:tcBorders>
            <w:shd w:val="clear" w:color="auto" w:fill="auto"/>
            <w:noWrap/>
            <w:vAlign w:val="center"/>
            <w:hideMark/>
          </w:tcPr>
          <w:p w14:paraId="6174D3C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8F41B80" w14:textId="77777777" w:rsidTr="00286820">
        <w:trPr>
          <w:trHeight w:val="144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207F8E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20,12</w:t>
            </w:r>
          </w:p>
        </w:tc>
        <w:tc>
          <w:tcPr>
            <w:tcW w:w="1505" w:type="dxa"/>
            <w:tcBorders>
              <w:top w:val="nil"/>
              <w:left w:val="nil"/>
              <w:bottom w:val="single" w:sz="4" w:space="0" w:color="auto"/>
              <w:right w:val="single" w:sz="4" w:space="0" w:color="auto"/>
            </w:tcBorders>
            <w:shd w:val="clear" w:color="auto" w:fill="auto"/>
            <w:vAlign w:val="center"/>
            <w:hideMark/>
          </w:tcPr>
          <w:p w14:paraId="36E4067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64D9C4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1146BE6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620210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164,3</w:t>
            </w:r>
          </w:p>
        </w:tc>
        <w:tc>
          <w:tcPr>
            <w:tcW w:w="1244" w:type="dxa"/>
            <w:tcBorders>
              <w:top w:val="nil"/>
              <w:left w:val="nil"/>
              <w:bottom w:val="single" w:sz="4" w:space="0" w:color="auto"/>
              <w:right w:val="single" w:sz="4" w:space="0" w:color="auto"/>
            </w:tcBorders>
            <w:shd w:val="clear" w:color="auto" w:fill="auto"/>
            <w:noWrap/>
            <w:vAlign w:val="center"/>
            <w:hideMark/>
          </w:tcPr>
          <w:p w14:paraId="044BCE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6B358E6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10,82</w:t>
            </w:r>
          </w:p>
        </w:tc>
        <w:tc>
          <w:tcPr>
            <w:tcW w:w="711" w:type="dxa"/>
            <w:tcBorders>
              <w:top w:val="nil"/>
              <w:left w:val="nil"/>
              <w:bottom w:val="single" w:sz="4" w:space="0" w:color="auto"/>
              <w:right w:val="single" w:sz="4" w:space="0" w:color="auto"/>
            </w:tcBorders>
            <w:shd w:val="clear" w:color="auto" w:fill="auto"/>
            <w:noWrap/>
            <w:vAlign w:val="center"/>
            <w:hideMark/>
          </w:tcPr>
          <w:p w14:paraId="00A3DA2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3082FA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CFCC7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20,13</w:t>
            </w:r>
          </w:p>
        </w:tc>
        <w:tc>
          <w:tcPr>
            <w:tcW w:w="1505" w:type="dxa"/>
            <w:tcBorders>
              <w:top w:val="nil"/>
              <w:left w:val="nil"/>
              <w:bottom w:val="single" w:sz="4" w:space="0" w:color="auto"/>
              <w:right w:val="single" w:sz="4" w:space="0" w:color="auto"/>
            </w:tcBorders>
            <w:shd w:val="clear" w:color="auto" w:fill="auto"/>
            <w:vAlign w:val="center"/>
            <w:hideMark/>
          </w:tcPr>
          <w:p w14:paraId="39E434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02C01D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1F2DE9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F526D4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164,3</w:t>
            </w:r>
          </w:p>
        </w:tc>
        <w:tc>
          <w:tcPr>
            <w:tcW w:w="1244" w:type="dxa"/>
            <w:tcBorders>
              <w:top w:val="nil"/>
              <w:left w:val="nil"/>
              <w:bottom w:val="single" w:sz="4" w:space="0" w:color="auto"/>
              <w:right w:val="single" w:sz="4" w:space="0" w:color="auto"/>
            </w:tcBorders>
            <w:shd w:val="clear" w:color="auto" w:fill="auto"/>
            <w:noWrap/>
            <w:vAlign w:val="center"/>
            <w:hideMark/>
          </w:tcPr>
          <w:p w14:paraId="5837B15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6B9BEB7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13,29</w:t>
            </w:r>
          </w:p>
        </w:tc>
        <w:tc>
          <w:tcPr>
            <w:tcW w:w="711" w:type="dxa"/>
            <w:tcBorders>
              <w:top w:val="nil"/>
              <w:left w:val="nil"/>
              <w:bottom w:val="single" w:sz="4" w:space="0" w:color="auto"/>
              <w:right w:val="single" w:sz="4" w:space="0" w:color="auto"/>
            </w:tcBorders>
            <w:shd w:val="clear" w:color="auto" w:fill="auto"/>
            <w:noWrap/>
            <w:vAlign w:val="center"/>
            <w:hideMark/>
          </w:tcPr>
          <w:p w14:paraId="57A514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6245E9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C17F7A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20,14</w:t>
            </w:r>
          </w:p>
        </w:tc>
        <w:tc>
          <w:tcPr>
            <w:tcW w:w="1505" w:type="dxa"/>
            <w:tcBorders>
              <w:top w:val="nil"/>
              <w:left w:val="nil"/>
              <w:bottom w:val="single" w:sz="4" w:space="0" w:color="auto"/>
              <w:right w:val="single" w:sz="4" w:space="0" w:color="auto"/>
            </w:tcBorders>
            <w:shd w:val="clear" w:color="auto" w:fill="auto"/>
            <w:vAlign w:val="center"/>
            <w:hideMark/>
          </w:tcPr>
          <w:p w14:paraId="5E8566B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3EC23D2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3CB167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CD97B0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124,8</w:t>
            </w:r>
          </w:p>
        </w:tc>
        <w:tc>
          <w:tcPr>
            <w:tcW w:w="1244" w:type="dxa"/>
            <w:tcBorders>
              <w:top w:val="nil"/>
              <w:left w:val="nil"/>
              <w:bottom w:val="single" w:sz="4" w:space="0" w:color="auto"/>
              <w:right w:val="single" w:sz="4" w:space="0" w:color="auto"/>
            </w:tcBorders>
            <w:shd w:val="clear" w:color="auto" w:fill="auto"/>
            <w:noWrap/>
            <w:vAlign w:val="center"/>
            <w:hideMark/>
          </w:tcPr>
          <w:p w14:paraId="3E52228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70042EB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11,71</w:t>
            </w:r>
          </w:p>
        </w:tc>
        <w:tc>
          <w:tcPr>
            <w:tcW w:w="711" w:type="dxa"/>
            <w:tcBorders>
              <w:top w:val="nil"/>
              <w:left w:val="nil"/>
              <w:bottom w:val="single" w:sz="4" w:space="0" w:color="auto"/>
              <w:right w:val="single" w:sz="4" w:space="0" w:color="auto"/>
            </w:tcBorders>
            <w:shd w:val="clear" w:color="auto" w:fill="auto"/>
            <w:noWrap/>
            <w:vAlign w:val="center"/>
            <w:hideMark/>
          </w:tcPr>
          <w:p w14:paraId="6B805A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8BEE510"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C4CBCE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20,15</w:t>
            </w:r>
          </w:p>
        </w:tc>
        <w:tc>
          <w:tcPr>
            <w:tcW w:w="1505" w:type="dxa"/>
            <w:tcBorders>
              <w:top w:val="nil"/>
              <w:left w:val="nil"/>
              <w:bottom w:val="single" w:sz="4" w:space="0" w:color="auto"/>
              <w:right w:val="single" w:sz="4" w:space="0" w:color="auto"/>
            </w:tcBorders>
            <w:shd w:val="clear" w:color="auto" w:fill="auto"/>
            <w:vAlign w:val="center"/>
            <w:hideMark/>
          </w:tcPr>
          <w:p w14:paraId="16F8277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490FAF0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9BA06A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09E9C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249,2</w:t>
            </w:r>
          </w:p>
        </w:tc>
        <w:tc>
          <w:tcPr>
            <w:tcW w:w="1244" w:type="dxa"/>
            <w:tcBorders>
              <w:top w:val="nil"/>
              <w:left w:val="nil"/>
              <w:bottom w:val="single" w:sz="4" w:space="0" w:color="auto"/>
              <w:right w:val="single" w:sz="4" w:space="0" w:color="auto"/>
            </w:tcBorders>
            <w:shd w:val="clear" w:color="auto" w:fill="auto"/>
            <w:noWrap/>
            <w:vAlign w:val="center"/>
            <w:hideMark/>
          </w:tcPr>
          <w:p w14:paraId="0FDDEE4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500B640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420,68</w:t>
            </w:r>
          </w:p>
        </w:tc>
        <w:tc>
          <w:tcPr>
            <w:tcW w:w="711" w:type="dxa"/>
            <w:tcBorders>
              <w:top w:val="nil"/>
              <w:left w:val="nil"/>
              <w:bottom w:val="single" w:sz="4" w:space="0" w:color="auto"/>
              <w:right w:val="single" w:sz="4" w:space="0" w:color="auto"/>
            </w:tcBorders>
            <w:shd w:val="clear" w:color="auto" w:fill="auto"/>
            <w:noWrap/>
            <w:vAlign w:val="center"/>
            <w:hideMark/>
          </w:tcPr>
          <w:p w14:paraId="60091D8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D6F3F09"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E667DE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20,16</w:t>
            </w:r>
          </w:p>
        </w:tc>
        <w:tc>
          <w:tcPr>
            <w:tcW w:w="1505" w:type="dxa"/>
            <w:tcBorders>
              <w:top w:val="nil"/>
              <w:left w:val="nil"/>
              <w:bottom w:val="single" w:sz="4" w:space="0" w:color="auto"/>
              <w:right w:val="single" w:sz="4" w:space="0" w:color="auto"/>
            </w:tcBorders>
            <w:shd w:val="clear" w:color="auto" w:fill="auto"/>
            <w:vAlign w:val="center"/>
            <w:hideMark/>
          </w:tcPr>
          <w:p w14:paraId="2CF951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73B681A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B985AC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EDE606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249,2</w:t>
            </w:r>
          </w:p>
        </w:tc>
        <w:tc>
          <w:tcPr>
            <w:tcW w:w="1244" w:type="dxa"/>
            <w:tcBorders>
              <w:top w:val="nil"/>
              <w:left w:val="nil"/>
              <w:bottom w:val="single" w:sz="4" w:space="0" w:color="auto"/>
              <w:right w:val="single" w:sz="4" w:space="0" w:color="auto"/>
            </w:tcBorders>
            <w:shd w:val="clear" w:color="auto" w:fill="auto"/>
            <w:noWrap/>
            <w:vAlign w:val="center"/>
            <w:hideMark/>
          </w:tcPr>
          <w:p w14:paraId="142605E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11BDFDC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1417,41</w:t>
            </w:r>
          </w:p>
        </w:tc>
        <w:tc>
          <w:tcPr>
            <w:tcW w:w="711" w:type="dxa"/>
            <w:tcBorders>
              <w:top w:val="nil"/>
              <w:left w:val="nil"/>
              <w:bottom w:val="single" w:sz="4" w:space="0" w:color="auto"/>
              <w:right w:val="single" w:sz="4" w:space="0" w:color="auto"/>
            </w:tcBorders>
            <w:shd w:val="clear" w:color="auto" w:fill="auto"/>
            <w:noWrap/>
            <w:vAlign w:val="center"/>
            <w:hideMark/>
          </w:tcPr>
          <w:p w14:paraId="40BDD3B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66C91BA"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FD2214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20,17</w:t>
            </w:r>
          </w:p>
        </w:tc>
        <w:tc>
          <w:tcPr>
            <w:tcW w:w="1505" w:type="dxa"/>
            <w:tcBorders>
              <w:top w:val="nil"/>
              <w:left w:val="nil"/>
              <w:bottom w:val="single" w:sz="4" w:space="0" w:color="auto"/>
              <w:right w:val="single" w:sz="4" w:space="0" w:color="auto"/>
            </w:tcBorders>
            <w:shd w:val="clear" w:color="auto" w:fill="auto"/>
            <w:vAlign w:val="center"/>
            <w:hideMark/>
          </w:tcPr>
          <w:p w14:paraId="7B534E9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45FA369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2B0C38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0EE0B94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249,2</w:t>
            </w:r>
          </w:p>
        </w:tc>
        <w:tc>
          <w:tcPr>
            <w:tcW w:w="1244" w:type="dxa"/>
            <w:tcBorders>
              <w:top w:val="nil"/>
              <w:left w:val="nil"/>
              <w:bottom w:val="single" w:sz="4" w:space="0" w:color="auto"/>
              <w:right w:val="single" w:sz="4" w:space="0" w:color="auto"/>
            </w:tcBorders>
            <w:shd w:val="clear" w:color="auto" w:fill="auto"/>
            <w:noWrap/>
            <w:vAlign w:val="center"/>
            <w:hideMark/>
          </w:tcPr>
          <w:p w14:paraId="5E30C1C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0F8668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1010,37</w:t>
            </w:r>
          </w:p>
        </w:tc>
        <w:tc>
          <w:tcPr>
            <w:tcW w:w="711" w:type="dxa"/>
            <w:tcBorders>
              <w:top w:val="nil"/>
              <w:left w:val="nil"/>
              <w:bottom w:val="single" w:sz="4" w:space="0" w:color="auto"/>
              <w:right w:val="single" w:sz="4" w:space="0" w:color="auto"/>
            </w:tcBorders>
            <w:shd w:val="clear" w:color="auto" w:fill="auto"/>
            <w:noWrap/>
            <w:vAlign w:val="center"/>
            <w:hideMark/>
          </w:tcPr>
          <w:p w14:paraId="325FF5F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35B057F"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E1F437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06D181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7441B943"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186D452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33032B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1B95C1E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5B3C43A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3659,31</w:t>
            </w:r>
          </w:p>
        </w:tc>
        <w:tc>
          <w:tcPr>
            <w:tcW w:w="711" w:type="dxa"/>
            <w:tcBorders>
              <w:top w:val="nil"/>
              <w:left w:val="nil"/>
              <w:bottom w:val="single" w:sz="4" w:space="0" w:color="auto"/>
              <w:right w:val="single" w:sz="4" w:space="0" w:color="auto"/>
            </w:tcBorders>
            <w:shd w:val="clear" w:color="000000" w:fill="F2DCDB"/>
            <w:vAlign w:val="center"/>
            <w:hideMark/>
          </w:tcPr>
          <w:p w14:paraId="31FD74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1,54</w:t>
            </w:r>
          </w:p>
        </w:tc>
      </w:tr>
      <w:tr w:rsidR="00286820" w:rsidRPr="00286820" w14:paraId="25FF0883"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EEB7F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21589D4"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F555BD7"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78B10811"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A8F6086"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2976C15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BE3ACC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867178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BF12A71"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3F65B5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20,18</w:t>
            </w:r>
          </w:p>
        </w:tc>
        <w:tc>
          <w:tcPr>
            <w:tcW w:w="1505" w:type="dxa"/>
            <w:tcBorders>
              <w:top w:val="nil"/>
              <w:left w:val="nil"/>
              <w:bottom w:val="single" w:sz="4" w:space="0" w:color="auto"/>
              <w:right w:val="single" w:sz="4" w:space="0" w:color="auto"/>
            </w:tcBorders>
            <w:shd w:val="clear" w:color="auto" w:fill="auto"/>
            <w:vAlign w:val="center"/>
            <w:hideMark/>
          </w:tcPr>
          <w:p w14:paraId="5D1AD29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690E280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5F2346D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6761E1A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178,0</w:t>
            </w:r>
          </w:p>
        </w:tc>
        <w:tc>
          <w:tcPr>
            <w:tcW w:w="1244" w:type="dxa"/>
            <w:tcBorders>
              <w:top w:val="nil"/>
              <w:left w:val="nil"/>
              <w:bottom w:val="single" w:sz="4" w:space="0" w:color="auto"/>
              <w:right w:val="single" w:sz="4" w:space="0" w:color="auto"/>
            </w:tcBorders>
            <w:shd w:val="clear" w:color="auto" w:fill="auto"/>
            <w:noWrap/>
            <w:vAlign w:val="center"/>
            <w:hideMark/>
          </w:tcPr>
          <w:p w14:paraId="311A8FF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63110D4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1480,35</w:t>
            </w:r>
          </w:p>
        </w:tc>
        <w:tc>
          <w:tcPr>
            <w:tcW w:w="711" w:type="dxa"/>
            <w:tcBorders>
              <w:top w:val="nil"/>
              <w:left w:val="nil"/>
              <w:bottom w:val="single" w:sz="4" w:space="0" w:color="auto"/>
              <w:right w:val="single" w:sz="4" w:space="0" w:color="auto"/>
            </w:tcBorders>
            <w:shd w:val="clear" w:color="auto" w:fill="auto"/>
            <w:noWrap/>
            <w:vAlign w:val="center"/>
            <w:hideMark/>
          </w:tcPr>
          <w:p w14:paraId="203853B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72A1CF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F5EE0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20,19</w:t>
            </w:r>
          </w:p>
        </w:tc>
        <w:tc>
          <w:tcPr>
            <w:tcW w:w="1505" w:type="dxa"/>
            <w:tcBorders>
              <w:top w:val="nil"/>
              <w:left w:val="nil"/>
              <w:bottom w:val="single" w:sz="4" w:space="0" w:color="auto"/>
              <w:right w:val="single" w:sz="4" w:space="0" w:color="auto"/>
            </w:tcBorders>
            <w:shd w:val="clear" w:color="auto" w:fill="auto"/>
            <w:vAlign w:val="center"/>
            <w:hideMark/>
          </w:tcPr>
          <w:p w14:paraId="3EB9F04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E442DF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8A4F3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B3109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30,0</w:t>
            </w:r>
          </w:p>
        </w:tc>
        <w:tc>
          <w:tcPr>
            <w:tcW w:w="1244" w:type="dxa"/>
            <w:tcBorders>
              <w:top w:val="nil"/>
              <w:left w:val="nil"/>
              <w:bottom w:val="single" w:sz="4" w:space="0" w:color="auto"/>
              <w:right w:val="single" w:sz="4" w:space="0" w:color="auto"/>
            </w:tcBorders>
            <w:shd w:val="clear" w:color="auto" w:fill="auto"/>
            <w:noWrap/>
            <w:vAlign w:val="center"/>
            <w:hideMark/>
          </w:tcPr>
          <w:p w14:paraId="7353BAF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6E38C6E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21,32</w:t>
            </w:r>
          </w:p>
        </w:tc>
        <w:tc>
          <w:tcPr>
            <w:tcW w:w="711" w:type="dxa"/>
            <w:tcBorders>
              <w:top w:val="nil"/>
              <w:left w:val="nil"/>
              <w:bottom w:val="single" w:sz="4" w:space="0" w:color="auto"/>
              <w:right w:val="single" w:sz="4" w:space="0" w:color="auto"/>
            </w:tcBorders>
            <w:shd w:val="clear" w:color="auto" w:fill="auto"/>
            <w:noWrap/>
            <w:vAlign w:val="center"/>
            <w:hideMark/>
          </w:tcPr>
          <w:p w14:paraId="1334AEF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8019E0"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5A60F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20,20</w:t>
            </w:r>
          </w:p>
        </w:tc>
        <w:tc>
          <w:tcPr>
            <w:tcW w:w="1505" w:type="dxa"/>
            <w:tcBorders>
              <w:top w:val="nil"/>
              <w:left w:val="nil"/>
              <w:bottom w:val="single" w:sz="4" w:space="0" w:color="auto"/>
              <w:right w:val="single" w:sz="4" w:space="0" w:color="auto"/>
            </w:tcBorders>
            <w:shd w:val="clear" w:color="auto" w:fill="auto"/>
            <w:vAlign w:val="center"/>
            <w:hideMark/>
          </w:tcPr>
          <w:p w14:paraId="5EB2CD3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0C785B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0060DBE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EE001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0,178</w:t>
            </w:r>
          </w:p>
        </w:tc>
        <w:tc>
          <w:tcPr>
            <w:tcW w:w="1244" w:type="dxa"/>
            <w:tcBorders>
              <w:top w:val="nil"/>
              <w:left w:val="nil"/>
              <w:bottom w:val="single" w:sz="4" w:space="0" w:color="auto"/>
              <w:right w:val="single" w:sz="4" w:space="0" w:color="auto"/>
            </w:tcBorders>
            <w:shd w:val="clear" w:color="auto" w:fill="auto"/>
            <w:noWrap/>
            <w:vAlign w:val="center"/>
            <w:hideMark/>
          </w:tcPr>
          <w:p w14:paraId="12B134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333B726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59,85</w:t>
            </w:r>
          </w:p>
        </w:tc>
        <w:tc>
          <w:tcPr>
            <w:tcW w:w="711" w:type="dxa"/>
            <w:tcBorders>
              <w:top w:val="nil"/>
              <w:left w:val="nil"/>
              <w:bottom w:val="single" w:sz="4" w:space="0" w:color="auto"/>
              <w:right w:val="single" w:sz="4" w:space="0" w:color="auto"/>
            </w:tcBorders>
            <w:shd w:val="clear" w:color="auto" w:fill="auto"/>
            <w:noWrap/>
            <w:vAlign w:val="center"/>
            <w:hideMark/>
          </w:tcPr>
          <w:p w14:paraId="0AA0A2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B6CE0EE"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006D8A6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05637E1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54E81430"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 xml:space="preserve">Ընդամենը ըստ տեխնոլոգիական </w:t>
            </w:r>
            <w:r w:rsidRPr="00286820">
              <w:rPr>
                <w:rFonts w:ascii="Sylfaen" w:hAnsi="Sylfaen" w:cs="Arial"/>
                <w:b/>
                <w:bCs/>
                <w:i/>
                <w:iCs/>
                <w:sz w:val="22"/>
                <w:szCs w:val="22"/>
                <w:u w:val="single"/>
                <w:lang w:val="ru-RU" w:eastAsia="ru-RU"/>
              </w:rPr>
              <w:lastRenderedPageBreak/>
              <w:t>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665B5B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 </w:t>
            </w:r>
          </w:p>
        </w:tc>
        <w:tc>
          <w:tcPr>
            <w:tcW w:w="1092" w:type="dxa"/>
            <w:tcBorders>
              <w:top w:val="nil"/>
              <w:left w:val="nil"/>
              <w:bottom w:val="single" w:sz="4" w:space="0" w:color="auto"/>
              <w:right w:val="single" w:sz="4" w:space="0" w:color="auto"/>
            </w:tcBorders>
            <w:shd w:val="clear" w:color="000000" w:fill="F2DCDB"/>
            <w:vAlign w:val="center"/>
            <w:hideMark/>
          </w:tcPr>
          <w:p w14:paraId="59DB94F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57EE94C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76CDA5D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1561,52</w:t>
            </w:r>
          </w:p>
        </w:tc>
        <w:tc>
          <w:tcPr>
            <w:tcW w:w="711" w:type="dxa"/>
            <w:tcBorders>
              <w:top w:val="nil"/>
              <w:left w:val="nil"/>
              <w:bottom w:val="single" w:sz="4" w:space="0" w:color="auto"/>
              <w:right w:val="single" w:sz="4" w:space="0" w:color="auto"/>
            </w:tcBorders>
            <w:shd w:val="clear" w:color="000000" w:fill="F2DCDB"/>
            <w:vAlign w:val="center"/>
            <w:hideMark/>
          </w:tcPr>
          <w:p w14:paraId="4A5F773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0,66</w:t>
            </w:r>
          </w:p>
        </w:tc>
      </w:tr>
      <w:tr w:rsidR="00286820" w:rsidRPr="00F42521" w14:paraId="71246297" w14:textId="77777777" w:rsidTr="00286820">
        <w:trPr>
          <w:trHeight w:val="36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AFDD88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6768E3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3DFDB57F"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 1 ԳԴՀ-1-4,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=1,15-1.73</w:t>
            </w:r>
          </w:p>
        </w:tc>
        <w:tc>
          <w:tcPr>
            <w:tcW w:w="1192" w:type="dxa"/>
            <w:tcBorders>
              <w:top w:val="nil"/>
              <w:left w:val="nil"/>
              <w:bottom w:val="single" w:sz="4" w:space="0" w:color="auto"/>
              <w:right w:val="single" w:sz="4" w:space="0" w:color="auto"/>
            </w:tcBorders>
            <w:shd w:val="clear" w:color="auto" w:fill="auto"/>
            <w:vAlign w:val="center"/>
            <w:hideMark/>
          </w:tcPr>
          <w:p w14:paraId="4928A94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37F297A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0AFD3F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24640B8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2D1A9D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3C1B3C6"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BE71FA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20,21</w:t>
            </w:r>
          </w:p>
        </w:tc>
        <w:tc>
          <w:tcPr>
            <w:tcW w:w="1505" w:type="dxa"/>
            <w:tcBorders>
              <w:top w:val="nil"/>
              <w:left w:val="nil"/>
              <w:bottom w:val="single" w:sz="4" w:space="0" w:color="auto"/>
              <w:right w:val="single" w:sz="4" w:space="0" w:color="auto"/>
            </w:tcBorders>
            <w:shd w:val="clear" w:color="auto" w:fill="auto"/>
            <w:vAlign w:val="center"/>
            <w:hideMark/>
          </w:tcPr>
          <w:p w14:paraId="0CB56F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27847A8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205DDA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B96F61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5,6</w:t>
            </w:r>
          </w:p>
        </w:tc>
        <w:tc>
          <w:tcPr>
            <w:tcW w:w="1244" w:type="dxa"/>
            <w:tcBorders>
              <w:top w:val="nil"/>
              <w:left w:val="nil"/>
              <w:bottom w:val="single" w:sz="4" w:space="0" w:color="auto"/>
              <w:right w:val="single" w:sz="4" w:space="0" w:color="auto"/>
            </w:tcBorders>
            <w:shd w:val="clear" w:color="auto" w:fill="auto"/>
            <w:noWrap/>
            <w:vAlign w:val="center"/>
            <w:hideMark/>
          </w:tcPr>
          <w:p w14:paraId="796BD5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38EA87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239,30</w:t>
            </w:r>
          </w:p>
        </w:tc>
        <w:tc>
          <w:tcPr>
            <w:tcW w:w="711" w:type="dxa"/>
            <w:tcBorders>
              <w:top w:val="nil"/>
              <w:left w:val="nil"/>
              <w:bottom w:val="single" w:sz="4" w:space="0" w:color="auto"/>
              <w:right w:val="single" w:sz="4" w:space="0" w:color="auto"/>
            </w:tcBorders>
            <w:shd w:val="clear" w:color="auto" w:fill="auto"/>
            <w:noWrap/>
            <w:vAlign w:val="center"/>
            <w:hideMark/>
          </w:tcPr>
          <w:p w14:paraId="184D2C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4B34CC0"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91AA2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20,22</w:t>
            </w:r>
          </w:p>
        </w:tc>
        <w:tc>
          <w:tcPr>
            <w:tcW w:w="1505" w:type="dxa"/>
            <w:tcBorders>
              <w:top w:val="nil"/>
              <w:left w:val="nil"/>
              <w:bottom w:val="single" w:sz="4" w:space="0" w:color="auto"/>
              <w:right w:val="single" w:sz="4" w:space="0" w:color="auto"/>
            </w:tcBorders>
            <w:shd w:val="clear" w:color="auto" w:fill="auto"/>
            <w:vAlign w:val="center"/>
            <w:hideMark/>
          </w:tcPr>
          <w:p w14:paraId="2DE44D3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2A73206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1DAEFF1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5D7BD50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w:t>
            </w:r>
          </w:p>
        </w:tc>
        <w:tc>
          <w:tcPr>
            <w:tcW w:w="1244" w:type="dxa"/>
            <w:tcBorders>
              <w:top w:val="nil"/>
              <w:left w:val="nil"/>
              <w:bottom w:val="single" w:sz="4" w:space="0" w:color="auto"/>
              <w:right w:val="single" w:sz="4" w:space="0" w:color="auto"/>
            </w:tcBorders>
            <w:shd w:val="clear" w:color="auto" w:fill="auto"/>
            <w:noWrap/>
            <w:vAlign w:val="center"/>
            <w:hideMark/>
          </w:tcPr>
          <w:p w14:paraId="72A7C9E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29F884E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55,35</w:t>
            </w:r>
          </w:p>
        </w:tc>
        <w:tc>
          <w:tcPr>
            <w:tcW w:w="711" w:type="dxa"/>
            <w:tcBorders>
              <w:top w:val="nil"/>
              <w:left w:val="nil"/>
              <w:bottom w:val="single" w:sz="4" w:space="0" w:color="auto"/>
              <w:right w:val="single" w:sz="4" w:space="0" w:color="auto"/>
            </w:tcBorders>
            <w:shd w:val="clear" w:color="auto" w:fill="auto"/>
            <w:noWrap/>
            <w:vAlign w:val="center"/>
            <w:hideMark/>
          </w:tcPr>
          <w:p w14:paraId="3E0F1C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D47639C"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D94468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20,23</w:t>
            </w:r>
          </w:p>
        </w:tc>
        <w:tc>
          <w:tcPr>
            <w:tcW w:w="1505" w:type="dxa"/>
            <w:tcBorders>
              <w:top w:val="nil"/>
              <w:left w:val="nil"/>
              <w:bottom w:val="single" w:sz="4" w:space="0" w:color="auto"/>
              <w:right w:val="single" w:sz="4" w:space="0" w:color="auto"/>
            </w:tcBorders>
            <w:shd w:val="clear" w:color="auto" w:fill="auto"/>
            <w:vAlign w:val="center"/>
            <w:hideMark/>
          </w:tcPr>
          <w:p w14:paraId="4C628EA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C07357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3B9B1B2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86D8A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2,88</w:t>
            </w:r>
          </w:p>
        </w:tc>
        <w:tc>
          <w:tcPr>
            <w:tcW w:w="1244" w:type="dxa"/>
            <w:tcBorders>
              <w:top w:val="nil"/>
              <w:left w:val="nil"/>
              <w:bottom w:val="single" w:sz="4" w:space="0" w:color="auto"/>
              <w:right w:val="single" w:sz="4" w:space="0" w:color="auto"/>
            </w:tcBorders>
            <w:shd w:val="clear" w:color="auto" w:fill="auto"/>
            <w:noWrap/>
            <w:vAlign w:val="center"/>
            <w:hideMark/>
          </w:tcPr>
          <w:p w14:paraId="2D53EBE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078CF45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121,20</w:t>
            </w:r>
          </w:p>
        </w:tc>
        <w:tc>
          <w:tcPr>
            <w:tcW w:w="711" w:type="dxa"/>
            <w:tcBorders>
              <w:top w:val="nil"/>
              <w:left w:val="nil"/>
              <w:bottom w:val="single" w:sz="4" w:space="0" w:color="auto"/>
              <w:right w:val="single" w:sz="4" w:space="0" w:color="auto"/>
            </w:tcBorders>
            <w:shd w:val="clear" w:color="auto" w:fill="auto"/>
            <w:noWrap/>
            <w:vAlign w:val="center"/>
            <w:hideMark/>
          </w:tcPr>
          <w:p w14:paraId="4585E8F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AF156A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6C538A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20,24</w:t>
            </w:r>
          </w:p>
        </w:tc>
        <w:tc>
          <w:tcPr>
            <w:tcW w:w="1505" w:type="dxa"/>
            <w:tcBorders>
              <w:top w:val="nil"/>
              <w:left w:val="nil"/>
              <w:bottom w:val="single" w:sz="4" w:space="0" w:color="auto"/>
              <w:right w:val="single" w:sz="4" w:space="0" w:color="auto"/>
            </w:tcBorders>
            <w:shd w:val="clear" w:color="auto" w:fill="auto"/>
            <w:vAlign w:val="center"/>
            <w:hideMark/>
          </w:tcPr>
          <w:p w14:paraId="071A53FB"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8146F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63032E4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0C13C59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6D90239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4DB2741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148,09</w:t>
            </w:r>
          </w:p>
        </w:tc>
        <w:tc>
          <w:tcPr>
            <w:tcW w:w="711" w:type="dxa"/>
            <w:tcBorders>
              <w:top w:val="nil"/>
              <w:left w:val="nil"/>
              <w:bottom w:val="single" w:sz="4" w:space="0" w:color="auto"/>
              <w:right w:val="single" w:sz="4" w:space="0" w:color="auto"/>
            </w:tcBorders>
            <w:shd w:val="clear" w:color="auto" w:fill="auto"/>
            <w:noWrap/>
            <w:vAlign w:val="center"/>
            <w:hideMark/>
          </w:tcPr>
          <w:p w14:paraId="521C18D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103A318"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95419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20,25</w:t>
            </w:r>
          </w:p>
        </w:tc>
        <w:tc>
          <w:tcPr>
            <w:tcW w:w="1505" w:type="dxa"/>
            <w:tcBorders>
              <w:top w:val="nil"/>
              <w:left w:val="nil"/>
              <w:bottom w:val="single" w:sz="4" w:space="0" w:color="auto"/>
              <w:right w:val="single" w:sz="4" w:space="0" w:color="auto"/>
            </w:tcBorders>
            <w:shd w:val="clear" w:color="auto" w:fill="auto"/>
            <w:vAlign w:val="center"/>
            <w:hideMark/>
          </w:tcPr>
          <w:p w14:paraId="74033026"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95B154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764BCE7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553C48E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2,0</w:t>
            </w:r>
          </w:p>
        </w:tc>
        <w:tc>
          <w:tcPr>
            <w:tcW w:w="1244" w:type="dxa"/>
            <w:tcBorders>
              <w:top w:val="nil"/>
              <w:left w:val="nil"/>
              <w:bottom w:val="single" w:sz="4" w:space="0" w:color="auto"/>
              <w:right w:val="single" w:sz="4" w:space="0" w:color="auto"/>
            </w:tcBorders>
            <w:shd w:val="clear" w:color="auto" w:fill="auto"/>
            <w:noWrap/>
            <w:vAlign w:val="center"/>
            <w:hideMark/>
          </w:tcPr>
          <w:p w14:paraId="04C59D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2C272BC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75C8522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BE8BD57"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39480C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20,26</w:t>
            </w:r>
          </w:p>
        </w:tc>
        <w:tc>
          <w:tcPr>
            <w:tcW w:w="1505" w:type="dxa"/>
            <w:tcBorders>
              <w:top w:val="nil"/>
              <w:left w:val="nil"/>
              <w:bottom w:val="single" w:sz="4" w:space="0" w:color="auto"/>
              <w:right w:val="single" w:sz="4" w:space="0" w:color="auto"/>
            </w:tcBorders>
            <w:shd w:val="clear" w:color="auto" w:fill="auto"/>
            <w:vAlign w:val="center"/>
            <w:hideMark/>
          </w:tcPr>
          <w:p w14:paraId="131DEAFA"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7DCC3CA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xml:space="preserve">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F3ED51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8819CB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2F65C54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6E4E732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78,98</w:t>
            </w:r>
          </w:p>
        </w:tc>
        <w:tc>
          <w:tcPr>
            <w:tcW w:w="711" w:type="dxa"/>
            <w:tcBorders>
              <w:top w:val="nil"/>
              <w:left w:val="nil"/>
              <w:bottom w:val="single" w:sz="4" w:space="0" w:color="auto"/>
              <w:right w:val="single" w:sz="4" w:space="0" w:color="auto"/>
            </w:tcBorders>
            <w:shd w:val="clear" w:color="auto" w:fill="auto"/>
            <w:noWrap/>
            <w:vAlign w:val="center"/>
            <w:hideMark/>
          </w:tcPr>
          <w:p w14:paraId="52A5C0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5129E89"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B484E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20,27</w:t>
            </w:r>
          </w:p>
        </w:tc>
        <w:tc>
          <w:tcPr>
            <w:tcW w:w="1505" w:type="dxa"/>
            <w:tcBorders>
              <w:top w:val="nil"/>
              <w:left w:val="nil"/>
              <w:bottom w:val="single" w:sz="4" w:space="0" w:color="auto"/>
              <w:right w:val="single" w:sz="4" w:space="0" w:color="auto"/>
            </w:tcBorders>
            <w:shd w:val="clear" w:color="auto" w:fill="auto"/>
            <w:vAlign w:val="center"/>
            <w:hideMark/>
          </w:tcPr>
          <w:p w14:paraId="2A5A702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6A8D35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647655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C07DD8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5,0</w:t>
            </w:r>
          </w:p>
        </w:tc>
        <w:tc>
          <w:tcPr>
            <w:tcW w:w="1244" w:type="dxa"/>
            <w:tcBorders>
              <w:top w:val="nil"/>
              <w:left w:val="nil"/>
              <w:bottom w:val="single" w:sz="4" w:space="0" w:color="auto"/>
              <w:right w:val="single" w:sz="4" w:space="0" w:color="auto"/>
            </w:tcBorders>
            <w:shd w:val="clear" w:color="auto" w:fill="auto"/>
            <w:noWrap/>
            <w:vAlign w:val="center"/>
            <w:hideMark/>
          </w:tcPr>
          <w:p w14:paraId="14C94CF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099B8FC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614,94</w:t>
            </w:r>
          </w:p>
        </w:tc>
        <w:tc>
          <w:tcPr>
            <w:tcW w:w="711" w:type="dxa"/>
            <w:tcBorders>
              <w:top w:val="nil"/>
              <w:left w:val="nil"/>
              <w:bottom w:val="single" w:sz="4" w:space="0" w:color="auto"/>
              <w:right w:val="single" w:sz="4" w:space="0" w:color="auto"/>
            </w:tcBorders>
            <w:shd w:val="clear" w:color="auto" w:fill="auto"/>
            <w:noWrap/>
            <w:vAlign w:val="center"/>
            <w:hideMark/>
          </w:tcPr>
          <w:p w14:paraId="2FE7A7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E5EE0B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658EC5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20,28</w:t>
            </w:r>
          </w:p>
        </w:tc>
        <w:tc>
          <w:tcPr>
            <w:tcW w:w="1505" w:type="dxa"/>
            <w:tcBorders>
              <w:top w:val="nil"/>
              <w:left w:val="nil"/>
              <w:bottom w:val="single" w:sz="4" w:space="0" w:color="auto"/>
              <w:right w:val="single" w:sz="4" w:space="0" w:color="auto"/>
            </w:tcBorders>
            <w:shd w:val="clear" w:color="auto" w:fill="auto"/>
            <w:vAlign w:val="center"/>
            <w:hideMark/>
          </w:tcPr>
          <w:p w14:paraId="6C6EFDF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791220C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478085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287E23D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0,030</w:t>
            </w:r>
          </w:p>
        </w:tc>
        <w:tc>
          <w:tcPr>
            <w:tcW w:w="1244" w:type="dxa"/>
            <w:tcBorders>
              <w:top w:val="nil"/>
              <w:left w:val="nil"/>
              <w:bottom w:val="single" w:sz="4" w:space="0" w:color="auto"/>
              <w:right w:val="single" w:sz="4" w:space="0" w:color="auto"/>
            </w:tcBorders>
            <w:shd w:val="clear" w:color="auto" w:fill="auto"/>
            <w:noWrap/>
            <w:vAlign w:val="center"/>
            <w:hideMark/>
          </w:tcPr>
          <w:p w14:paraId="0A30AA5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0803CC4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21,36</w:t>
            </w:r>
          </w:p>
        </w:tc>
        <w:tc>
          <w:tcPr>
            <w:tcW w:w="711" w:type="dxa"/>
            <w:tcBorders>
              <w:top w:val="nil"/>
              <w:left w:val="nil"/>
              <w:bottom w:val="single" w:sz="4" w:space="0" w:color="auto"/>
              <w:right w:val="single" w:sz="4" w:space="0" w:color="auto"/>
            </w:tcBorders>
            <w:shd w:val="clear" w:color="auto" w:fill="auto"/>
            <w:noWrap/>
            <w:vAlign w:val="center"/>
            <w:hideMark/>
          </w:tcPr>
          <w:p w14:paraId="14BFD51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ED0870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8E0CFDC"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20,29</w:t>
            </w:r>
          </w:p>
        </w:tc>
        <w:tc>
          <w:tcPr>
            <w:tcW w:w="1505" w:type="dxa"/>
            <w:tcBorders>
              <w:top w:val="nil"/>
              <w:left w:val="nil"/>
              <w:bottom w:val="single" w:sz="4" w:space="0" w:color="auto"/>
              <w:right w:val="single" w:sz="4" w:space="0" w:color="auto"/>
            </w:tcBorders>
            <w:shd w:val="clear" w:color="auto" w:fill="auto"/>
            <w:vAlign w:val="center"/>
            <w:hideMark/>
          </w:tcPr>
          <w:p w14:paraId="239307E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5AA3391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42D1A06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F02D3E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25,9</w:t>
            </w:r>
          </w:p>
        </w:tc>
        <w:tc>
          <w:tcPr>
            <w:tcW w:w="1244" w:type="dxa"/>
            <w:tcBorders>
              <w:top w:val="nil"/>
              <w:left w:val="nil"/>
              <w:bottom w:val="single" w:sz="4" w:space="0" w:color="auto"/>
              <w:right w:val="single" w:sz="4" w:space="0" w:color="auto"/>
            </w:tcBorders>
            <w:shd w:val="clear" w:color="auto" w:fill="auto"/>
            <w:noWrap/>
            <w:vAlign w:val="center"/>
            <w:hideMark/>
          </w:tcPr>
          <w:p w14:paraId="2A88FC6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64478BA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28,64</w:t>
            </w:r>
          </w:p>
        </w:tc>
        <w:tc>
          <w:tcPr>
            <w:tcW w:w="711" w:type="dxa"/>
            <w:tcBorders>
              <w:top w:val="nil"/>
              <w:left w:val="nil"/>
              <w:bottom w:val="single" w:sz="4" w:space="0" w:color="auto"/>
              <w:right w:val="single" w:sz="4" w:space="0" w:color="auto"/>
            </w:tcBorders>
            <w:shd w:val="clear" w:color="auto" w:fill="auto"/>
            <w:noWrap/>
            <w:vAlign w:val="center"/>
            <w:hideMark/>
          </w:tcPr>
          <w:p w14:paraId="27C655A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02E0590"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0DA4EC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20,30</w:t>
            </w:r>
          </w:p>
        </w:tc>
        <w:tc>
          <w:tcPr>
            <w:tcW w:w="1505" w:type="dxa"/>
            <w:tcBorders>
              <w:top w:val="nil"/>
              <w:left w:val="nil"/>
              <w:bottom w:val="single" w:sz="4" w:space="0" w:color="auto"/>
              <w:right w:val="single" w:sz="4" w:space="0" w:color="auto"/>
            </w:tcBorders>
            <w:shd w:val="clear" w:color="auto" w:fill="auto"/>
            <w:vAlign w:val="center"/>
            <w:hideMark/>
          </w:tcPr>
          <w:p w14:paraId="720CD36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7115F4B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725A37F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0A2117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0,030</w:t>
            </w:r>
          </w:p>
        </w:tc>
        <w:tc>
          <w:tcPr>
            <w:tcW w:w="1244" w:type="dxa"/>
            <w:tcBorders>
              <w:top w:val="nil"/>
              <w:left w:val="nil"/>
              <w:bottom w:val="single" w:sz="4" w:space="0" w:color="auto"/>
              <w:right w:val="single" w:sz="4" w:space="0" w:color="auto"/>
            </w:tcBorders>
            <w:shd w:val="clear" w:color="auto" w:fill="auto"/>
            <w:noWrap/>
            <w:vAlign w:val="center"/>
            <w:hideMark/>
          </w:tcPr>
          <w:p w14:paraId="329177E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11B2BB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0,40</w:t>
            </w:r>
          </w:p>
        </w:tc>
        <w:tc>
          <w:tcPr>
            <w:tcW w:w="711" w:type="dxa"/>
            <w:tcBorders>
              <w:top w:val="nil"/>
              <w:left w:val="nil"/>
              <w:bottom w:val="single" w:sz="4" w:space="0" w:color="auto"/>
              <w:right w:val="single" w:sz="4" w:space="0" w:color="auto"/>
            </w:tcBorders>
            <w:shd w:val="clear" w:color="auto" w:fill="auto"/>
            <w:noWrap/>
            <w:vAlign w:val="center"/>
            <w:hideMark/>
          </w:tcPr>
          <w:p w14:paraId="10BDE60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E0F559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98448B"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20,31</w:t>
            </w:r>
          </w:p>
        </w:tc>
        <w:tc>
          <w:tcPr>
            <w:tcW w:w="1505" w:type="dxa"/>
            <w:tcBorders>
              <w:top w:val="nil"/>
              <w:left w:val="nil"/>
              <w:bottom w:val="single" w:sz="4" w:space="0" w:color="auto"/>
              <w:right w:val="single" w:sz="4" w:space="0" w:color="auto"/>
            </w:tcBorders>
            <w:shd w:val="clear" w:color="auto" w:fill="auto"/>
            <w:vAlign w:val="center"/>
            <w:hideMark/>
          </w:tcPr>
          <w:p w14:paraId="4C8A838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78E4B59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79187D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3BA5211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7,5</w:t>
            </w:r>
          </w:p>
        </w:tc>
        <w:tc>
          <w:tcPr>
            <w:tcW w:w="1244" w:type="dxa"/>
            <w:tcBorders>
              <w:top w:val="nil"/>
              <w:left w:val="nil"/>
              <w:bottom w:val="single" w:sz="4" w:space="0" w:color="auto"/>
              <w:right w:val="single" w:sz="4" w:space="0" w:color="auto"/>
            </w:tcBorders>
            <w:shd w:val="clear" w:color="auto" w:fill="auto"/>
            <w:noWrap/>
            <w:vAlign w:val="center"/>
            <w:hideMark/>
          </w:tcPr>
          <w:p w14:paraId="48F3E17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4F1CCE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4,96</w:t>
            </w:r>
          </w:p>
        </w:tc>
        <w:tc>
          <w:tcPr>
            <w:tcW w:w="711" w:type="dxa"/>
            <w:tcBorders>
              <w:top w:val="nil"/>
              <w:left w:val="nil"/>
              <w:bottom w:val="single" w:sz="4" w:space="0" w:color="auto"/>
              <w:right w:val="single" w:sz="4" w:space="0" w:color="auto"/>
            </w:tcBorders>
            <w:shd w:val="clear" w:color="auto" w:fill="auto"/>
            <w:noWrap/>
            <w:vAlign w:val="center"/>
            <w:hideMark/>
          </w:tcPr>
          <w:p w14:paraId="1F1970F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6BA519D"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1D53AC52"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E06822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ABD07FC"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50E8304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7690020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DABC82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22942F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1392,20</w:t>
            </w:r>
          </w:p>
        </w:tc>
        <w:tc>
          <w:tcPr>
            <w:tcW w:w="711" w:type="dxa"/>
            <w:tcBorders>
              <w:top w:val="nil"/>
              <w:left w:val="nil"/>
              <w:bottom w:val="single" w:sz="4" w:space="0" w:color="auto"/>
              <w:right w:val="single" w:sz="4" w:space="0" w:color="auto"/>
            </w:tcBorders>
            <w:shd w:val="clear" w:color="000000" w:fill="F2DCDB"/>
            <w:vAlign w:val="center"/>
            <w:hideMark/>
          </w:tcPr>
          <w:p w14:paraId="53FB32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0,59</w:t>
            </w:r>
          </w:p>
        </w:tc>
      </w:tr>
      <w:tr w:rsidR="00286820" w:rsidRPr="00286820" w14:paraId="18EDF223"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14D9DA8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04A1A63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48717945"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20-րդ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4446333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428AF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37F2389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6270FD3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6613,03</w:t>
            </w:r>
          </w:p>
        </w:tc>
        <w:tc>
          <w:tcPr>
            <w:tcW w:w="711" w:type="dxa"/>
            <w:tcBorders>
              <w:top w:val="nil"/>
              <w:left w:val="nil"/>
              <w:bottom w:val="single" w:sz="4" w:space="0" w:color="auto"/>
              <w:right w:val="single" w:sz="4" w:space="0" w:color="auto"/>
            </w:tcBorders>
            <w:shd w:val="clear" w:color="000000" w:fill="D8E4BC"/>
            <w:vAlign w:val="center"/>
            <w:hideMark/>
          </w:tcPr>
          <w:p w14:paraId="23AF58C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2,78</w:t>
            </w:r>
          </w:p>
        </w:tc>
      </w:tr>
      <w:tr w:rsidR="00286820" w:rsidRPr="00286820" w14:paraId="7385A47C"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CD5B4"/>
            <w:vAlign w:val="center"/>
            <w:hideMark/>
          </w:tcPr>
          <w:p w14:paraId="7B6ED76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CD5B4"/>
            <w:vAlign w:val="center"/>
            <w:hideMark/>
          </w:tcPr>
          <w:p w14:paraId="664A1DB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CD5B4"/>
            <w:vAlign w:val="center"/>
            <w:hideMark/>
          </w:tcPr>
          <w:p w14:paraId="4464237E" w14:textId="77777777" w:rsidR="00286820" w:rsidRPr="00286820" w:rsidRDefault="00286820" w:rsidP="00286820">
            <w:pPr>
              <w:jc w:val="cente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21.Կոյուղու կոլեկտոր Կ-30</w:t>
            </w:r>
          </w:p>
        </w:tc>
        <w:tc>
          <w:tcPr>
            <w:tcW w:w="1192" w:type="dxa"/>
            <w:tcBorders>
              <w:top w:val="nil"/>
              <w:left w:val="nil"/>
              <w:bottom w:val="single" w:sz="4" w:space="0" w:color="auto"/>
              <w:right w:val="single" w:sz="4" w:space="0" w:color="auto"/>
            </w:tcBorders>
            <w:shd w:val="clear" w:color="000000" w:fill="FCD5B4"/>
            <w:hideMark/>
          </w:tcPr>
          <w:p w14:paraId="50B28352"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000000" w:fill="FCD5B4"/>
            <w:vAlign w:val="center"/>
            <w:hideMark/>
          </w:tcPr>
          <w:p w14:paraId="6B64C5DD"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000000" w:fill="FCD5B4"/>
            <w:hideMark/>
          </w:tcPr>
          <w:p w14:paraId="1407B0C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395" w:type="dxa"/>
            <w:tcBorders>
              <w:top w:val="nil"/>
              <w:left w:val="nil"/>
              <w:bottom w:val="single" w:sz="4" w:space="0" w:color="auto"/>
              <w:right w:val="single" w:sz="4" w:space="0" w:color="auto"/>
            </w:tcBorders>
            <w:shd w:val="clear" w:color="000000" w:fill="FCD5B4"/>
            <w:hideMark/>
          </w:tcPr>
          <w:p w14:paraId="0614FDE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711" w:type="dxa"/>
            <w:tcBorders>
              <w:top w:val="nil"/>
              <w:left w:val="nil"/>
              <w:bottom w:val="single" w:sz="4" w:space="0" w:color="auto"/>
              <w:right w:val="single" w:sz="4" w:space="0" w:color="auto"/>
            </w:tcBorders>
            <w:shd w:val="clear" w:color="000000" w:fill="FCD5B4"/>
            <w:vAlign w:val="center"/>
            <w:hideMark/>
          </w:tcPr>
          <w:p w14:paraId="6E5CA728"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r>
      <w:tr w:rsidR="00286820" w:rsidRPr="00286820" w14:paraId="7C907EE9"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9042C1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hideMark/>
          </w:tcPr>
          <w:p w14:paraId="601C891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1C3C7D7"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Հողային  աշխատանքեր</w:t>
            </w:r>
          </w:p>
        </w:tc>
        <w:tc>
          <w:tcPr>
            <w:tcW w:w="1192" w:type="dxa"/>
            <w:tcBorders>
              <w:top w:val="nil"/>
              <w:left w:val="nil"/>
              <w:bottom w:val="single" w:sz="4" w:space="0" w:color="auto"/>
              <w:right w:val="single" w:sz="4" w:space="0" w:color="auto"/>
            </w:tcBorders>
            <w:shd w:val="clear" w:color="auto" w:fill="auto"/>
            <w:hideMark/>
          </w:tcPr>
          <w:p w14:paraId="0ED65B7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hideMark/>
          </w:tcPr>
          <w:p w14:paraId="507F042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33CFEB1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4A79D8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3F6ABA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1484889"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E61B8C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w:t>
            </w:r>
          </w:p>
        </w:tc>
        <w:tc>
          <w:tcPr>
            <w:tcW w:w="1505" w:type="dxa"/>
            <w:tcBorders>
              <w:top w:val="nil"/>
              <w:left w:val="nil"/>
              <w:bottom w:val="single" w:sz="4" w:space="0" w:color="auto"/>
              <w:right w:val="single" w:sz="4" w:space="0" w:color="auto"/>
            </w:tcBorders>
            <w:shd w:val="clear" w:color="auto" w:fill="auto"/>
            <w:vAlign w:val="center"/>
            <w:hideMark/>
          </w:tcPr>
          <w:p w14:paraId="15FAF8E0"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582A548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Ասֆալտե ծածկի կտրում սղոցով</w:t>
            </w:r>
          </w:p>
        </w:tc>
        <w:tc>
          <w:tcPr>
            <w:tcW w:w="1192" w:type="dxa"/>
            <w:tcBorders>
              <w:top w:val="nil"/>
              <w:left w:val="nil"/>
              <w:bottom w:val="single" w:sz="4" w:space="0" w:color="auto"/>
              <w:right w:val="single" w:sz="4" w:space="0" w:color="auto"/>
            </w:tcBorders>
            <w:shd w:val="clear" w:color="auto" w:fill="auto"/>
            <w:vAlign w:val="center"/>
            <w:hideMark/>
          </w:tcPr>
          <w:p w14:paraId="6AF9D7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0DC27C2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160,0</w:t>
            </w:r>
          </w:p>
        </w:tc>
        <w:tc>
          <w:tcPr>
            <w:tcW w:w="1244" w:type="dxa"/>
            <w:tcBorders>
              <w:top w:val="nil"/>
              <w:left w:val="nil"/>
              <w:bottom w:val="single" w:sz="4" w:space="0" w:color="auto"/>
              <w:right w:val="single" w:sz="4" w:space="0" w:color="auto"/>
            </w:tcBorders>
            <w:shd w:val="clear" w:color="auto" w:fill="auto"/>
            <w:noWrap/>
            <w:vAlign w:val="center"/>
            <w:hideMark/>
          </w:tcPr>
          <w:p w14:paraId="7922957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0,105</w:t>
            </w:r>
          </w:p>
        </w:tc>
        <w:tc>
          <w:tcPr>
            <w:tcW w:w="1395" w:type="dxa"/>
            <w:tcBorders>
              <w:top w:val="nil"/>
              <w:left w:val="nil"/>
              <w:bottom w:val="single" w:sz="4" w:space="0" w:color="auto"/>
              <w:right w:val="single" w:sz="4" w:space="0" w:color="auto"/>
            </w:tcBorders>
            <w:shd w:val="clear" w:color="auto" w:fill="auto"/>
            <w:vAlign w:val="center"/>
            <w:hideMark/>
          </w:tcPr>
          <w:p w14:paraId="3ECE307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16,77</w:t>
            </w:r>
          </w:p>
        </w:tc>
        <w:tc>
          <w:tcPr>
            <w:tcW w:w="711" w:type="dxa"/>
            <w:tcBorders>
              <w:top w:val="nil"/>
              <w:left w:val="nil"/>
              <w:bottom w:val="single" w:sz="4" w:space="0" w:color="auto"/>
              <w:right w:val="single" w:sz="4" w:space="0" w:color="auto"/>
            </w:tcBorders>
            <w:shd w:val="clear" w:color="auto" w:fill="auto"/>
            <w:noWrap/>
            <w:vAlign w:val="center"/>
            <w:hideMark/>
          </w:tcPr>
          <w:p w14:paraId="0725D42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AE0711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13995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w:t>
            </w:r>
          </w:p>
        </w:tc>
        <w:tc>
          <w:tcPr>
            <w:tcW w:w="1505" w:type="dxa"/>
            <w:tcBorders>
              <w:top w:val="nil"/>
              <w:left w:val="nil"/>
              <w:bottom w:val="single" w:sz="4" w:space="0" w:color="auto"/>
              <w:right w:val="single" w:sz="4" w:space="0" w:color="auto"/>
            </w:tcBorders>
            <w:shd w:val="clear" w:color="auto" w:fill="auto"/>
            <w:vAlign w:val="center"/>
            <w:hideMark/>
          </w:tcPr>
          <w:p w14:paraId="53EE9C2F"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1-172</w:t>
            </w:r>
          </w:p>
        </w:tc>
        <w:tc>
          <w:tcPr>
            <w:tcW w:w="3115" w:type="dxa"/>
            <w:tcBorders>
              <w:top w:val="nil"/>
              <w:left w:val="nil"/>
              <w:bottom w:val="single" w:sz="4" w:space="0" w:color="auto"/>
              <w:right w:val="single" w:sz="4" w:space="0" w:color="auto"/>
            </w:tcBorders>
            <w:shd w:val="clear" w:color="auto" w:fill="auto"/>
            <w:vAlign w:val="center"/>
            <w:hideMark/>
          </w:tcPr>
          <w:p w14:paraId="03EAA16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Ասֆալտբետոնե ծածկույթի քանդում էքսկավատորով բարձումով</w:t>
            </w:r>
          </w:p>
        </w:tc>
        <w:tc>
          <w:tcPr>
            <w:tcW w:w="1192" w:type="dxa"/>
            <w:tcBorders>
              <w:top w:val="nil"/>
              <w:left w:val="nil"/>
              <w:bottom w:val="single" w:sz="4" w:space="0" w:color="auto"/>
              <w:right w:val="single" w:sz="4" w:space="0" w:color="auto"/>
            </w:tcBorders>
            <w:shd w:val="clear" w:color="auto" w:fill="auto"/>
            <w:vAlign w:val="center"/>
            <w:hideMark/>
          </w:tcPr>
          <w:p w14:paraId="5B3E963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B16168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10,9</w:t>
            </w:r>
          </w:p>
        </w:tc>
        <w:tc>
          <w:tcPr>
            <w:tcW w:w="1244" w:type="dxa"/>
            <w:tcBorders>
              <w:top w:val="nil"/>
              <w:left w:val="nil"/>
              <w:bottom w:val="single" w:sz="4" w:space="0" w:color="auto"/>
              <w:right w:val="single" w:sz="4" w:space="0" w:color="auto"/>
            </w:tcBorders>
            <w:shd w:val="clear" w:color="auto" w:fill="auto"/>
            <w:noWrap/>
            <w:vAlign w:val="center"/>
            <w:hideMark/>
          </w:tcPr>
          <w:p w14:paraId="696BCCC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1,008</w:t>
            </w:r>
          </w:p>
        </w:tc>
        <w:tc>
          <w:tcPr>
            <w:tcW w:w="1395" w:type="dxa"/>
            <w:tcBorders>
              <w:top w:val="nil"/>
              <w:left w:val="nil"/>
              <w:bottom w:val="single" w:sz="4" w:space="0" w:color="auto"/>
              <w:right w:val="single" w:sz="4" w:space="0" w:color="auto"/>
            </w:tcBorders>
            <w:shd w:val="clear" w:color="auto" w:fill="auto"/>
            <w:vAlign w:val="center"/>
            <w:hideMark/>
          </w:tcPr>
          <w:p w14:paraId="679BD8E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10,98</w:t>
            </w:r>
          </w:p>
        </w:tc>
        <w:tc>
          <w:tcPr>
            <w:tcW w:w="711" w:type="dxa"/>
            <w:tcBorders>
              <w:top w:val="nil"/>
              <w:left w:val="nil"/>
              <w:bottom w:val="single" w:sz="4" w:space="0" w:color="auto"/>
              <w:right w:val="single" w:sz="4" w:space="0" w:color="auto"/>
            </w:tcBorders>
            <w:shd w:val="clear" w:color="auto" w:fill="auto"/>
            <w:noWrap/>
            <w:vAlign w:val="center"/>
            <w:hideMark/>
          </w:tcPr>
          <w:p w14:paraId="60DD750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5555079"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5EE1A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21,3</w:t>
            </w:r>
          </w:p>
        </w:tc>
        <w:tc>
          <w:tcPr>
            <w:tcW w:w="1505" w:type="dxa"/>
            <w:tcBorders>
              <w:top w:val="nil"/>
              <w:left w:val="nil"/>
              <w:bottom w:val="single" w:sz="4" w:space="0" w:color="auto"/>
              <w:right w:val="single" w:sz="4" w:space="0" w:color="auto"/>
            </w:tcBorders>
            <w:shd w:val="clear" w:color="auto" w:fill="auto"/>
            <w:vAlign w:val="center"/>
            <w:hideMark/>
          </w:tcPr>
          <w:p w14:paraId="7604D31C"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223BF9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մինչև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07A361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0B7AAEB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22,89</w:t>
            </w:r>
          </w:p>
        </w:tc>
        <w:tc>
          <w:tcPr>
            <w:tcW w:w="1244" w:type="dxa"/>
            <w:tcBorders>
              <w:top w:val="nil"/>
              <w:left w:val="nil"/>
              <w:bottom w:val="single" w:sz="4" w:space="0" w:color="auto"/>
              <w:right w:val="single" w:sz="4" w:space="0" w:color="auto"/>
            </w:tcBorders>
            <w:shd w:val="clear" w:color="auto" w:fill="auto"/>
            <w:noWrap/>
            <w:vAlign w:val="center"/>
            <w:hideMark/>
          </w:tcPr>
          <w:p w14:paraId="7C8E1E9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73394F5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4,50</w:t>
            </w:r>
          </w:p>
        </w:tc>
        <w:tc>
          <w:tcPr>
            <w:tcW w:w="711" w:type="dxa"/>
            <w:tcBorders>
              <w:top w:val="nil"/>
              <w:left w:val="nil"/>
              <w:bottom w:val="single" w:sz="4" w:space="0" w:color="auto"/>
              <w:right w:val="single" w:sz="4" w:space="0" w:color="auto"/>
            </w:tcBorders>
            <w:shd w:val="clear" w:color="auto" w:fill="auto"/>
            <w:noWrap/>
            <w:vAlign w:val="center"/>
            <w:hideMark/>
          </w:tcPr>
          <w:p w14:paraId="78A5A26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45C945B"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4FCE4D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21,4</w:t>
            </w:r>
          </w:p>
        </w:tc>
        <w:tc>
          <w:tcPr>
            <w:tcW w:w="1505" w:type="dxa"/>
            <w:tcBorders>
              <w:top w:val="nil"/>
              <w:left w:val="nil"/>
              <w:bottom w:val="single" w:sz="4" w:space="0" w:color="auto"/>
              <w:right w:val="single" w:sz="4" w:space="0" w:color="auto"/>
            </w:tcBorders>
            <w:shd w:val="clear" w:color="auto" w:fill="auto"/>
            <w:vAlign w:val="center"/>
            <w:hideMark/>
          </w:tcPr>
          <w:p w14:paraId="64E3A607"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0C6554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Բարձած ասֆալտի թափոնների տեղափոխում թափոնավայր հաջորդ 1կմ -ի համար </w:t>
            </w:r>
          </w:p>
        </w:tc>
        <w:tc>
          <w:tcPr>
            <w:tcW w:w="1192" w:type="dxa"/>
            <w:tcBorders>
              <w:top w:val="nil"/>
              <w:left w:val="nil"/>
              <w:bottom w:val="single" w:sz="4" w:space="0" w:color="auto"/>
              <w:right w:val="single" w:sz="4" w:space="0" w:color="auto"/>
            </w:tcBorders>
            <w:shd w:val="clear" w:color="auto" w:fill="auto"/>
            <w:vAlign w:val="center"/>
            <w:hideMark/>
          </w:tcPr>
          <w:p w14:paraId="2676ED2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3B748C5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22,89</w:t>
            </w:r>
          </w:p>
        </w:tc>
        <w:tc>
          <w:tcPr>
            <w:tcW w:w="1244" w:type="dxa"/>
            <w:tcBorders>
              <w:top w:val="nil"/>
              <w:left w:val="nil"/>
              <w:bottom w:val="single" w:sz="4" w:space="0" w:color="auto"/>
              <w:right w:val="single" w:sz="4" w:space="0" w:color="auto"/>
            </w:tcBorders>
            <w:shd w:val="clear" w:color="auto" w:fill="auto"/>
            <w:noWrap/>
            <w:vAlign w:val="center"/>
            <w:hideMark/>
          </w:tcPr>
          <w:p w14:paraId="0139C98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20F49E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3,00</w:t>
            </w:r>
          </w:p>
        </w:tc>
        <w:tc>
          <w:tcPr>
            <w:tcW w:w="711" w:type="dxa"/>
            <w:tcBorders>
              <w:top w:val="nil"/>
              <w:left w:val="nil"/>
              <w:bottom w:val="single" w:sz="4" w:space="0" w:color="auto"/>
              <w:right w:val="single" w:sz="4" w:space="0" w:color="auto"/>
            </w:tcBorders>
            <w:shd w:val="clear" w:color="auto" w:fill="auto"/>
            <w:noWrap/>
            <w:vAlign w:val="center"/>
            <w:hideMark/>
          </w:tcPr>
          <w:p w14:paraId="637ED92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4ACBD6F"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EB41C4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21,5</w:t>
            </w:r>
          </w:p>
        </w:tc>
        <w:tc>
          <w:tcPr>
            <w:tcW w:w="1505" w:type="dxa"/>
            <w:tcBorders>
              <w:top w:val="nil"/>
              <w:left w:val="nil"/>
              <w:bottom w:val="single" w:sz="4" w:space="0" w:color="auto"/>
              <w:right w:val="single" w:sz="4" w:space="0" w:color="auto"/>
            </w:tcBorders>
            <w:shd w:val="clear" w:color="auto" w:fill="auto"/>
            <w:vAlign w:val="center"/>
            <w:hideMark/>
          </w:tcPr>
          <w:p w14:paraId="1EACE87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1-52</w:t>
            </w:r>
          </w:p>
        </w:tc>
        <w:tc>
          <w:tcPr>
            <w:tcW w:w="3115" w:type="dxa"/>
            <w:tcBorders>
              <w:top w:val="nil"/>
              <w:left w:val="nil"/>
              <w:bottom w:val="single" w:sz="4" w:space="0" w:color="auto"/>
              <w:right w:val="single" w:sz="4" w:space="0" w:color="auto"/>
            </w:tcBorders>
            <w:shd w:val="clear" w:color="auto" w:fill="auto"/>
            <w:hideMark/>
          </w:tcPr>
          <w:p w14:paraId="6A5F0A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5B32FCF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E1E710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360,26</w:t>
            </w:r>
          </w:p>
        </w:tc>
        <w:tc>
          <w:tcPr>
            <w:tcW w:w="1244" w:type="dxa"/>
            <w:tcBorders>
              <w:top w:val="nil"/>
              <w:left w:val="nil"/>
              <w:bottom w:val="single" w:sz="4" w:space="0" w:color="auto"/>
              <w:right w:val="single" w:sz="4" w:space="0" w:color="auto"/>
            </w:tcBorders>
            <w:shd w:val="clear" w:color="auto" w:fill="auto"/>
            <w:noWrap/>
            <w:vAlign w:val="center"/>
            <w:hideMark/>
          </w:tcPr>
          <w:p w14:paraId="00E324B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0,610</w:t>
            </w:r>
          </w:p>
        </w:tc>
        <w:tc>
          <w:tcPr>
            <w:tcW w:w="1395" w:type="dxa"/>
            <w:tcBorders>
              <w:top w:val="nil"/>
              <w:left w:val="nil"/>
              <w:bottom w:val="single" w:sz="4" w:space="0" w:color="auto"/>
              <w:right w:val="single" w:sz="4" w:space="0" w:color="auto"/>
            </w:tcBorders>
            <w:shd w:val="clear" w:color="auto" w:fill="auto"/>
            <w:vAlign w:val="center"/>
            <w:hideMark/>
          </w:tcPr>
          <w:p w14:paraId="2503332E"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219,67</w:t>
            </w:r>
          </w:p>
        </w:tc>
        <w:tc>
          <w:tcPr>
            <w:tcW w:w="711" w:type="dxa"/>
            <w:tcBorders>
              <w:top w:val="nil"/>
              <w:left w:val="nil"/>
              <w:bottom w:val="single" w:sz="4" w:space="0" w:color="auto"/>
              <w:right w:val="single" w:sz="4" w:space="0" w:color="auto"/>
            </w:tcBorders>
            <w:shd w:val="clear" w:color="auto" w:fill="auto"/>
            <w:noWrap/>
            <w:vAlign w:val="center"/>
            <w:hideMark/>
          </w:tcPr>
          <w:p w14:paraId="06CF2AE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909B099"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EC3CA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21,6</w:t>
            </w:r>
          </w:p>
        </w:tc>
        <w:tc>
          <w:tcPr>
            <w:tcW w:w="1505" w:type="dxa"/>
            <w:tcBorders>
              <w:top w:val="nil"/>
              <w:left w:val="nil"/>
              <w:bottom w:val="single" w:sz="4" w:space="0" w:color="auto"/>
              <w:right w:val="single" w:sz="4" w:space="0" w:color="auto"/>
            </w:tcBorders>
            <w:shd w:val="clear" w:color="auto" w:fill="auto"/>
            <w:vAlign w:val="center"/>
            <w:hideMark/>
          </w:tcPr>
          <w:p w14:paraId="5EDFB56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1-962</w:t>
            </w:r>
          </w:p>
        </w:tc>
        <w:tc>
          <w:tcPr>
            <w:tcW w:w="3115" w:type="dxa"/>
            <w:tcBorders>
              <w:top w:val="nil"/>
              <w:left w:val="nil"/>
              <w:bottom w:val="single" w:sz="4" w:space="0" w:color="auto"/>
              <w:right w:val="single" w:sz="4" w:space="0" w:color="auto"/>
            </w:tcBorders>
            <w:shd w:val="clear" w:color="auto" w:fill="auto"/>
            <w:hideMark/>
          </w:tcPr>
          <w:p w14:paraId="473FD98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ձեռքով  կողլիցքով խրամուղու և փոսորակի ստեղծման համար</w:t>
            </w:r>
          </w:p>
        </w:tc>
        <w:tc>
          <w:tcPr>
            <w:tcW w:w="1192" w:type="dxa"/>
            <w:tcBorders>
              <w:top w:val="nil"/>
              <w:left w:val="nil"/>
              <w:bottom w:val="single" w:sz="4" w:space="0" w:color="auto"/>
              <w:right w:val="single" w:sz="4" w:space="0" w:color="auto"/>
            </w:tcBorders>
            <w:shd w:val="clear" w:color="auto" w:fill="auto"/>
            <w:vAlign w:val="center"/>
            <w:hideMark/>
          </w:tcPr>
          <w:p w14:paraId="778848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4262EA9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11,14</w:t>
            </w:r>
          </w:p>
        </w:tc>
        <w:tc>
          <w:tcPr>
            <w:tcW w:w="1244" w:type="dxa"/>
            <w:tcBorders>
              <w:top w:val="nil"/>
              <w:left w:val="nil"/>
              <w:bottom w:val="single" w:sz="4" w:space="0" w:color="auto"/>
              <w:right w:val="single" w:sz="4" w:space="0" w:color="auto"/>
            </w:tcBorders>
            <w:shd w:val="clear" w:color="auto" w:fill="auto"/>
            <w:noWrap/>
            <w:vAlign w:val="center"/>
            <w:hideMark/>
          </w:tcPr>
          <w:p w14:paraId="67CD8C5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6,008</w:t>
            </w:r>
          </w:p>
        </w:tc>
        <w:tc>
          <w:tcPr>
            <w:tcW w:w="1395" w:type="dxa"/>
            <w:tcBorders>
              <w:top w:val="nil"/>
              <w:left w:val="nil"/>
              <w:bottom w:val="single" w:sz="4" w:space="0" w:color="auto"/>
              <w:right w:val="single" w:sz="4" w:space="0" w:color="auto"/>
            </w:tcBorders>
            <w:shd w:val="clear" w:color="auto" w:fill="auto"/>
            <w:vAlign w:val="center"/>
            <w:hideMark/>
          </w:tcPr>
          <w:p w14:paraId="538D293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66,94</w:t>
            </w:r>
          </w:p>
        </w:tc>
        <w:tc>
          <w:tcPr>
            <w:tcW w:w="711" w:type="dxa"/>
            <w:tcBorders>
              <w:top w:val="nil"/>
              <w:left w:val="nil"/>
              <w:bottom w:val="single" w:sz="4" w:space="0" w:color="auto"/>
              <w:right w:val="single" w:sz="4" w:space="0" w:color="auto"/>
            </w:tcBorders>
            <w:shd w:val="clear" w:color="auto" w:fill="auto"/>
            <w:noWrap/>
            <w:vAlign w:val="center"/>
            <w:hideMark/>
          </w:tcPr>
          <w:p w14:paraId="6972ED6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D3660A1"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3C8E24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21,7</w:t>
            </w:r>
          </w:p>
        </w:tc>
        <w:tc>
          <w:tcPr>
            <w:tcW w:w="1505" w:type="dxa"/>
            <w:tcBorders>
              <w:top w:val="nil"/>
              <w:left w:val="nil"/>
              <w:bottom w:val="single" w:sz="4" w:space="0" w:color="auto"/>
              <w:right w:val="single" w:sz="4" w:space="0" w:color="auto"/>
            </w:tcBorders>
            <w:shd w:val="clear" w:color="auto" w:fill="auto"/>
            <w:vAlign w:val="center"/>
            <w:hideMark/>
          </w:tcPr>
          <w:p w14:paraId="4C9DB20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1-171</w:t>
            </w:r>
          </w:p>
        </w:tc>
        <w:tc>
          <w:tcPr>
            <w:tcW w:w="3115" w:type="dxa"/>
            <w:tcBorders>
              <w:top w:val="nil"/>
              <w:left w:val="nil"/>
              <w:bottom w:val="single" w:sz="4" w:space="0" w:color="auto"/>
              <w:right w:val="single" w:sz="4" w:space="0" w:color="auto"/>
            </w:tcBorders>
            <w:shd w:val="clear" w:color="auto" w:fill="auto"/>
            <w:vAlign w:val="center"/>
            <w:hideMark/>
          </w:tcPr>
          <w:p w14:paraId="58C2C60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IV կարգի բնահողերի քանդում էքսկավատորով  բարձումով խրամուղու ստեղծումով</w:t>
            </w:r>
          </w:p>
        </w:tc>
        <w:tc>
          <w:tcPr>
            <w:tcW w:w="1192" w:type="dxa"/>
            <w:tcBorders>
              <w:top w:val="nil"/>
              <w:left w:val="nil"/>
              <w:bottom w:val="single" w:sz="4" w:space="0" w:color="auto"/>
              <w:right w:val="single" w:sz="4" w:space="0" w:color="auto"/>
            </w:tcBorders>
            <w:shd w:val="clear" w:color="auto" w:fill="auto"/>
            <w:vAlign w:val="center"/>
            <w:hideMark/>
          </w:tcPr>
          <w:p w14:paraId="4332CE9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F2C09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150,9</w:t>
            </w:r>
          </w:p>
        </w:tc>
        <w:tc>
          <w:tcPr>
            <w:tcW w:w="1244" w:type="dxa"/>
            <w:tcBorders>
              <w:top w:val="nil"/>
              <w:left w:val="nil"/>
              <w:bottom w:val="single" w:sz="4" w:space="0" w:color="auto"/>
              <w:right w:val="single" w:sz="4" w:space="0" w:color="auto"/>
            </w:tcBorders>
            <w:shd w:val="clear" w:color="auto" w:fill="auto"/>
            <w:noWrap/>
            <w:vAlign w:val="center"/>
            <w:hideMark/>
          </w:tcPr>
          <w:p w14:paraId="276769D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0,752</w:t>
            </w:r>
          </w:p>
        </w:tc>
        <w:tc>
          <w:tcPr>
            <w:tcW w:w="1395" w:type="dxa"/>
            <w:tcBorders>
              <w:top w:val="nil"/>
              <w:left w:val="nil"/>
              <w:bottom w:val="single" w:sz="4" w:space="0" w:color="auto"/>
              <w:right w:val="single" w:sz="4" w:space="0" w:color="auto"/>
            </w:tcBorders>
            <w:shd w:val="clear" w:color="auto" w:fill="auto"/>
            <w:vAlign w:val="center"/>
            <w:hideMark/>
          </w:tcPr>
          <w:p w14:paraId="45544D0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113,53</w:t>
            </w:r>
          </w:p>
        </w:tc>
        <w:tc>
          <w:tcPr>
            <w:tcW w:w="711" w:type="dxa"/>
            <w:tcBorders>
              <w:top w:val="nil"/>
              <w:left w:val="nil"/>
              <w:bottom w:val="single" w:sz="4" w:space="0" w:color="auto"/>
              <w:right w:val="single" w:sz="4" w:space="0" w:color="auto"/>
            </w:tcBorders>
            <w:shd w:val="clear" w:color="auto" w:fill="auto"/>
            <w:noWrap/>
            <w:vAlign w:val="center"/>
            <w:hideMark/>
          </w:tcPr>
          <w:p w14:paraId="4E1CAD6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4E20EEC"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A25CA2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21,8</w:t>
            </w:r>
          </w:p>
        </w:tc>
        <w:tc>
          <w:tcPr>
            <w:tcW w:w="1505" w:type="dxa"/>
            <w:tcBorders>
              <w:top w:val="nil"/>
              <w:left w:val="nil"/>
              <w:bottom w:val="single" w:sz="4" w:space="0" w:color="auto"/>
              <w:right w:val="single" w:sz="4" w:space="0" w:color="auto"/>
            </w:tcBorders>
            <w:shd w:val="clear" w:color="auto" w:fill="auto"/>
            <w:vAlign w:val="center"/>
            <w:hideMark/>
          </w:tcPr>
          <w:p w14:paraId="46C8B61F"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CFFA47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մինչև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165473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40DDA19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294,3</w:t>
            </w:r>
          </w:p>
        </w:tc>
        <w:tc>
          <w:tcPr>
            <w:tcW w:w="1244" w:type="dxa"/>
            <w:tcBorders>
              <w:top w:val="nil"/>
              <w:left w:val="nil"/>
              <w:bottom w:val="single" w:sz="4" w:space="0" w:color="auto"/>
              <w:right w:val="single" w:sz="4" w:space="0" w:color="auto"/>
            </w:tcBorders>
            <w:shd w:val="clear" w:color="auto" w:fill="auto"/>
            <w:noWrap/>
            <w:vAlign w:val="center"/>
            <w:hideMark/>
          </w:tcPr>
          <w:p w14:paraId="118C50F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0,197</w:t>
            </w:r>
          </w:p>
        </w:tc>
        <w:tc>
          <w:tcPr>
            <w:tcW w:w="1395" w:type="dxa"/>
            <w:tcBorders>
              <w:top w:val="nil"/>
              <w:left w:val="nil"/>
              <w:bottom w:val="single" w:sz="4" w:space="0" w:color="auto"/>
              <w:right w:val="single" w:sz="4" w:space="0" w:color="auto"/>
            </w:tcBorders>
            <w:shd w:val="clear" w:color="auto" w:fill="auto"/>
            <w:vAlign w:val="center"/>
            <w:hideMark/>
          </w:tcPr>
          <w:p w14:paraId="4F0B791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57,85</w:t>
            </w:r>
          </w:p>
        </w:tc>
        <w:tc>
          <w:tcPr>
            <w:tcW w:w="711" w:type="dxa"/>
            <w:tcBorders>
              <w:top w:val="nil"/>
              <w:left w:val="nil"/>
              <w:bottom w:val="single" w:sz="4" w:space="0" w:color="auto"/>
              <w:right w:val="single" w:sz="4" w:space="0" w:color="auto"/>
            </w:tcBorders>
            <w:shd w:val="clear" w:color="auto" w:fill="auto"/>
            <w:noWrap/>
            <w:vAlign w:val="center"/>
            <w:hideMark/>
          </w:tcPr>
          <w:p w14:paraId="06311AE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5BEAD448"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F63490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21,9</w:t>
            </w:r>
          </w:p>
        </w:tc>
        <w:tc>
          <w:tcPr>
            <w:tcW w:w="1505" w:type="dxa"/>
            <w:tcBorders>
              <w:top w:val="nil"/>
              <w:left w:val="nil"/>
              <w:bottom w:val="single" w:sz="4" w:space="0" w:color="auto"/>
              <w:right w:val="single" w:sz="4" w:space="0" w:color="auto"/>
            </w:tcBorders>
            <w:shd w:val="clear" w:color="auto" w:fill="auto"/>
            <w:vAlign w:val="center"/>
            <w:hideMark/>
          </w:tcPr>
          <w:p w14:paraId="6EF479F6" w14:textId="77777777" w:rsidR="00286820" w:rsidRPr="00286820" w:rsidRDefault="00286820" w:rsidP="00286820">
            <w:pPr>
              <w:rPr>
                <w:rFonts w:ascii="Sylfaen" w:hAnsi="Sylfaen" w:cs="Arial"/>
                <w:sz w:val="16"/>
                <w:szCs w:val="16"/>
                <w:lang w:val="ru-RU" w:eastAsia="ru-RU"/>
              </w:rPr>
            </w:pPr>
            <w:r w:rsidRPr="00286820">
              <w:rPr>
                <w:rFonts w:ascii="Sylfaen" w:hAnsi="Sylfaen" w:cs="Arial"/>
                <w:sz w:val="16"/>
                <w:szCs w:val="16"/>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3F7C0F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Բարձած բնահողերի տեղափոխում թափոնավայր հաջորդ 1կմ -ի համար  /թափոնավայր/</w:t>
            </w:r>
          </w:p>
        </w:tc>
        <w:tc>
          <w:tcPr>
            <w:tcW w:w="1192" w:type="dxa"/>
            <w:tcBorders>
              <w:top w:val="nil"/>
              <w:left w:val="nil"/>
              <w:bottom w:val="single" w:sz="4" w:space="0" w:color="auto"/>
              <w:right w:val="single" w:sz="4" w:space="0" w:color="auto"/>
            </w:tcBorders>
            <w:shd w:val="clear" w:color="auto" w:fill="auto"/>
            <w:vAlign w:val="center"/>
            <w:hideMark/>
          </w:tcPr>
          <w:p w14:paraId="42B27B1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429773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294,3</w:t>
            </w:r>
          </w:p>
        </w:tc>
        <w:tc>
          <w:tcPr>
            <w:tcW w:w="1244" w:type="dxa"/>
            <w:tcBorders>
              <w:top w:val="nil"/>
              <w:left w:val="nil"/>
              <w:bottom w:val="single" w:sz="4" w:space="0" w:color="auto"/>
              <w:right w:val="single" w:sz="4" w:space="0" w:color="auto"/>
            </w:tcBorders>
            <w:shd w:val="clear" w:color="auto" w:fill="auto"/>
            <w:noWrap/>
            <w:vAlign w:val="center"/>
            <w:hideMark/>
          </w:tcPr>
          <w:p w14:paraId="55CEC8C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0,131</w:t>
            </w:r>
          </w:p>
        </w:tc>
        <w:tc>
          <w:tcPr>
            <w:tcW w:w="1395" w:type="dxa"/>
            <w:tcBorders>
              <w:top w:val="nil"/>
              <w:left w:val="nil"/>
              <w:bottom w:val="single" w:sz="4" w:space="0" w:color="auto"/>
              <w:right w:val="single" w:sz="4" w:space="0" w:color="auto"/>
            </w:tcBorders>
            <w:shd w:val="clear" w:color="auto" w:fill="auto"/>
            <w:vAlign w:val="center"/>
            <w:hideMark/>
          </w:tcPr>
          <w:p w14:paraId="78FA422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38,56</w:t>
            </w:r>
          </w:p>
        </w:tc>
        <w:tc>
          <w:tcPr>
            <w:tcW w:w="711" w:type="dxa"/>
            <w:tcBorders>
              <w:top w:val="nil"/>
              <w:left w:val="nil"/>
              <w:bottom w:val="single" w:sz="4" w:space="0" w:color="auto"/>
              <w:right w:val="single" w:sz="4" w:space="0" w:color="auto"/>
            </w:tcBorders>
            <w:shd w:val="clear" w:color="auto" w:fill="auto"/>
            <w:noWrap/>
            <w:vAlign w:val="center"/>
            <w:hideMark/>
          </w:tcPr>
          <w:p w14:paraId="33C9B32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0B097B4" w14:textId="77777777" w:rsidTr="00286820">
        <w:trPr>
          <w:trHeight w:val="12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ADEA45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21,10</w:t>
            </w:r>
          </w:p>
        </w:tc>
        <w:tc>
          <w:tcPr>
            <w:tcW w:w="1505" w:type="dxa"/>
            <w:tcBorders>
              <w:top w:val="nil"/>
              <w:left w:val="nil"/>
              <w:bottom w:val="single" w:sz="4" w:space="0" w:color="auto"/>
              <w:right w:val="single" w:sz="4" w:space="0" w:color="auto"/>
            </w:tcBorders>
            <w:shd w:val="clear" w:color="auto" w:fill="auto"/>
            <w:vAlign w:val="center"/>
            <w:hideMark/>
          </w:tcPr>
          <w:p w14:paraId="2A52D9A6"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xml:space="preserve">23-1 </w:t>
            </w:r>
          </w:p>
        </w:tc>
        <w:tc>
          <w:tcPr>
            <w:tcW w:w="3115" w:type="dxa"/>
            <w:tcBorders>
              <w:top w:val="nil"/>
              <w:left w:val="nil"/>
              <w:bottom w:val="single" w:sz="4" w:space="0" w:color="auto"/>
              <w:right w:val="single" w:sz="4" w:space="0" w:color="auto"/>
            </w:tcBorders>
            <w:shd w:val="clear" w:color="auto" w:fill="auto"/>
            <w:vAlign w:val="center"/>
            <w:hideMark/>
          </w:tcPr>
          <w:p w14:paraId="4774727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Նախապատրաստական շերտի ստեղծում ավազից 10սմ հաստ., ներառյալ ավազի արժեքը, մատակարարումը </w:t>
            </w:r>
            <w:r w:rsidRPr="00286820">
              <w:rPr>
                <w:rFonts w:ascii="Sylfaen" w:hAnsi="Sylfaen" w:cs="Arial"/>
                <w:sz w:val="22"/>
                <w:szCs w:val="22"/>
                <w:lang w:val="ru-RU" w:eastAsia="ru-RU"/>
              </w:rPr>
              <w:lastRenderedPageBreak/>
              <w:t>/առնվազն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595761A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lastRenderedPageBreak/>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849D5C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21,0</w:t>
            </w:r>
          </w:p>
        </w:tc>
        <w:tc>
          <w:tcPr>
            <w:tcW w:w="1244" w:type="dxa"/>
            <w:tcBorders>
              <w:top w:val="nil"/>
              <w:left w:val="nil"/>
              <w:bottom w:val="single" w:sz="4" w:space="0" w:color="auto"/>
              <w:right w:val="single" w:sz="4" w:space="0" w:color="auto"/>
            </w:tcBorders>
            <w:shd w:val="clear" w:color="auto" w:fill="auto"/>
            <w:noWrap/>
            <w:vAlign w:val="center"/>
            <w:hideMark/>
          </w:tcPr>
          <w:p w14:paraId="139BF1A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6,870</w:t>
            </w:r>
          </w:p>
        </w:tc>
        <w:tc>
          <w:tcPr>
            <w:tcW w:w="1395" w:type="dxa"/>
            <w:tcBorders>
              <w:top w:val="nil"/>
              <w:left w:val="nil"/>
              <w:bottom w:val="single" w:sz="4" w:space="0" w:color="auto"/>
              <w:right w:val="single" w:sz="4" w:space="0" w:color="auto"/>
            </w:tcBorders>
            <w:shd w:val="clear" w:color="auto" w:fill="auto"/>
            <w:vAlign w:val="center"/>
            <w:hideMark/>
          </w:tcPr>
          <w:p w14:paraId="6092D89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144,26</w:t>
            </w:r>
          </w:p>
        </w:tc>
        <w:tc>
          <w:tcPr>
            <w:tcW w:w="711" w:type="dxa"/>
            <w:tcBorders>
              <w:top w:val="nil"/>
              <w:left w:val="nil"/>
              <w:bottom w:val="single" w:sz="4" w:space="0" w:color="auto"/>
              <w:right w:val="single" w:sz="4" w:space="0" w:color="auto"/>
            </w:tcBorders>
            <w:shd w:val="clear" w:color="auto" w:fill="auto"/>
            <w:noWrap/>
            <w:vAlign w:val="center"/>
            <w:hideMark/>
          </w:tcPr>
          <w:p w14:paraId="7C8B8D1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20B96979" w14:textId="77777777" w:rsidTr="00286820">
        <w:trPr>
          <w:trHeight w:val="153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B8A10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21,11</w:t>
            </w:r>
          </w:p>
        </w:tc>
        <w:tc>
          <w:tcPr>
            <w:tcW w:w="1505" w:type="dxa"/>
            <w:tcBorders>
              <w:top w:val="nil"/>
              <w:left w:val="nil"/>
              <w:bottom w:val="single" w:sz="4" w:space="0" w:color="auto"/>
              <w:right w:val="single" w:sz="4" w:space="0" w:color="auto"/>
            </w:tcBorders>
            <w:shd w:val="clear" w:color="auto" w:fill="auto"/>
            <w:vAlign w:val="center"/>
            <w:hideMark/>
          </w:tcPr>
          <w:p w14:paraId="0306F5DF"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 xml:space="preserve">1-967 նյութածախսը 23-1  կիրառելի  </w:t>
            </w:r>
          </w:p>
        </w:tc>
        <w:tc>
          <w:tcPr>
            <w:tcW w:w="3115" w:type="dxa"/>
            <w:tcBorders>
              <w:top w:val="nil"/>
              <w:left w:val="nil"/>
              <w:bottom w:val="single" w:sz="4" w:space="0" w:color="auto"/>
              <w:right w:val="single" w:sz="4" w:space="0" w:color="auto"/>
            </w:tcBorders>
            <w:shd w:val="clear" w:color="auto" w:fill="auto"/>
            <w:hideMark/>
          </w:tcPr>
          <w:p w14:paraId="3D131B7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Պաշտպանիչ շերտի  իրականացում ձեռքով ավազից, ներառյալ ավազի արժեքը, մատակարարումը /առնվազն g=1.65տ/մ</w:t>
            </w:r>
            <w:r w:rsidRPr="00286820">
              <w:rPr>
                <w:rFonts w:ascii="Sylfaen" w:hAnsi="Sylfaen" w:cs="Arial"/>
                <w:sz w:val="22"/>
                <w:szCs w:val="22"/>
                <w:vertAlign w:val="superscript"/>
                <w:lang w:val="ru-RU" w:eastAsia="ru-RU"/>
              </w:rPr>
              <w:t>3</w:t>
            </w:r>
          </w:p>
        </w:tc>
        <w:tc>
          <w:tcPr>
            <w:tcW w:w="1192" w:type="dxa"/>
            <w:tcBorders>
              <w:top w:val="nil"/>
              <w:left w:val="nil"/>
              <w:bottom w:val="single" w:sz="4" w:space="0" w:color="auto"/>
              <w:right w:val="single" w:sz="4" w:space="0" w:color="auto"/>
            </w:tcBorders>
            <w:shd w:val="clear" w:color="auto" w:fill="auto"/>
            <w:vAlign w:val="center"/>
            <w:hideMark/>
          </w:tcPr>
          <w:p w14:paraId="2110971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4804FE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89,5</w:t>
            </w:r>
          </w:p>
        </w:tc>
        <w:tc>
          <w:tcPr>
            <w:tcW w:w="1244" w:type="dxa"/>
            <w:tcBorders>
              <w:top w:val="nil"/>
              <w:left w:val="nil"/>
              <w:bottom w:val="single" w:sz="4" w:space="0" w:color="auto"/>
              <w:right w:val="single" w:sz="4" w:space="0" w:color="auto"/>
            </w:tcBorders>
            <w:shd w:val="clear" w:color="auto" w:fill="auto"/>
            <w:noWrap/>
            <w:vAlign w:val="center"/>
            <w:hideMark/>
          </w:tcPr>
          <w:p w14:paraId="19870E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5,399</w:t>
            </w:r>
          </w:p>
        </w:tc>
        <w:tc>
          <w:tcPr>
            <w:tcW w:w="1395" w:type="dxa"/>
            <w:tcBorders>
              <w:top w:val="nil"/>
              <w:left w:val="nil"/>
              <w:bottom w:val="single" w:sz="4" w:space="0" w:color="auto"/>
              <w:right w:val="single" w:sz="4" w:space="0" w:color="auto"/>
            </w:tcBorders>
            <w:shd w:val="clear" w:color="auto" w:fill="auto"/>
            <w:vAlign w:val="center"/>
            <w:hideMark/>
          </w:tcPr>
          <w:p w14:paraId="6D3FDD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483,19</w:t>
            </w:r>
          </w:p>
        </w:tc>
        <w:tc>
          <w:tcPr>
            <w:tcW w:w="711" w:type="dxa"/>
            <w:tcBorders>
              <w:top w:val="nil"/>
              <w:left w:val="nil"/>
              <w:bottom w:val="single" w:sz="4" w:space="0" w:color="auto"/>
              <w:right w:val="single" w:sz="4" w:space="0" w:color="auto"/>
            </w:tcBorders>
            <w:shd w:val="clear" w:color="auto" w:fill="auto"/>
            <w:noWrap/>
            <w:vAlign w:val="center"/>
            <w:hideMark/>
          </w:tcPr>
          <w:p w14:paraId="4617F90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34B96AA"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0FF7F7"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21,12</w:t>
            </w:r>
          </w:p>
        </w:tc>
        <w:tc>
          <w:tcPr>
            <w:tcW w:w="1505" w:type="dxa"/>
            <w:tcBorders>
              <w:top w:val="nil"/>
              <w:left w:val="nil"/>
              <w:bottom w:val="single" w:sz="4" w:space="0" w:color="auto"/>
              <w:right w:val="single" w:sz="4" w:space="0" w:color="auto"/>
            </w:tcBorders>
            <w:shd w:val="clear" w:color="auto" w:fill="auto"/>
            <w:vAlign w:val="center"/>
            <w:hideMark/>
          </w:tcPr>
          <w:p w14:paraId="73A86A43"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1-261</w:t>
            </w:r>
          </w:p>
        </w:tc>
        <w:tc>
          <w:tcPr>
            <w:tcW w:w="3115" w:type="dxa"/>
            <w:tcBorders>
              <w:top w:val="nil"/>
              <w:left w:val="nil"/>
              <w:bottom w:val="single" w:sz="4" w:space="0" w:color="auto"/>
              <w:right w:val="single" w:sz="4" w:space="0" w:color="auto"/>
            </w:tcBorders>
            <w:shd w:val="clear" w:color="auto" w:fill="auto"/>
            <w:vAlign w:val="center"/>
            <w:hideMark/>
          </w:tcPr>
          <w:p w14:paraId="1F017AA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 բուլդոզերով  տեղափոխումով 5մ օգտակար հանույթի բնահողերով, բացառությամբ խոշորաբեկոր քարերի / IV կարգի քանդած բնահողեր/</w:t>
            </w:r>
          </w:p>
        </w:tc>
        <w:tc>
          <w:tcPr>
            <w:tcW w:w="1192" w:type="dxa"/>
            <w:tcBorders>
              <w:top w:val="nil"/>
              <w:left w:val="nil"/>
              <w:bottom w:val="single" w:sz="4" w:space="0" w:color="auto"/>
              <w:right w:val="single" w:sz="4" w:space="0" w:color="auto"/>
            </w:tcBorders>
            <w:shd w:val="clear" w:color="auto" w:fill="auto"/>
            <w:vAlign w:val="center"/>
            <w:hideMark/>
          </w:tcPr>
          <w:p w14:paraId="16CA81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1C6A9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371,4</w:t>
            </w:r>
          </w:p>
        </w:tc>
        <w:tc>
          <w:tcPr>
            <w:tcW w:w="1244" w:type="dxa"/>
            <w:tcBorders>
              <w:top w:val="nil"/>
              <w:left w:val="nil"/>
              <w:bottom w:val="single" w:sz="4" w:space="0" w:color="auto"/>
              <w:right w:val="single" w:sz="4" w:space="0" w:color="auto"/>
            </w:tcBorders>
            <w:shd w:val="clear" w:color="auto" w:fill="auto"/>
            <w:noWrap/>
            <w:vAlign w:val="center"/>
            <w:hideMark/>
          </w:tcPr>
          <w:p w14:paraId="6D53B1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0,066</w:t>
            </w:r>
          </w:p>
        </w:tc>
        <w:tc>
          <w:tcPr>
            <w:tcW w:w="1395" w:type="dxa"/>
            <w:tcBorders>
              <w:top w:val="nil"/>
              <w:left w:val="nil"/>
              <w:bottom w:val="single" w:sz="4" w:space="0" w:color="auto"/>
              <w:right w:val="single" w:sz="4" w:space="0" w:color="auto"/>
            </w:tcBorders>
            <w:shd w:val="clear" w:color="auto" w:fill="auto"/>
            <w:vAlign w:val="center"/>
            <w:hideMark/>
          </w:tcPr>
          <w:p w14:paraId="3EDAE81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24,46</w:t>
            </w:r>
          </w:p>
        </w:tc>
        <w:tc>
          <w:tcPr>
            <w:tcW w:w="711" w:type="dxa"/>
            <w:tcBorders>
              <w:top w:val="nil"/>
              <w:left w:val="nil"/>
              <w:bottom w:val="single" w:sz="4" w:space="0" w:color="auto"/>
              <w:right w:val="single" w:sz="4" w:space="0" w:color="auto"/>
            </w:tcBorders>
            <w:shd w:val="clear" w:color="auto" w:fill="auto"/>
            <w:noWrap/>
            <w:vAlign w:val="center"/>
            <w:hideMark/>
          </w:tcPr>
          <w:p w14:paraId="6F058EFE"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37E65CF"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5DFE34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21,13</w:t>
            </w:r>
          </w:p>
        </w:tc>
        <w:tc>
          <w:tcPr>
            <w:tcW w:w="1505" w:type="dxa"/>
            <w:tcBorders>
              <w:top w:val="nil"/>
              <w:left w:val="nil"/>
              <w:bottom w:val="single" w:sz="4" w:space="0" w:color="auto"/>
              <w:right w:val="single" w:sz="4" w:space="0" w:color="auto"/>
            </w:tcBorders>
            <w:shd w:val="clear" w:color="auto" w:fill="auto"/>
            <w:vAlign w:val="center"/>
            <w:hideMark/>
          </w:tcPr>
          <w:p w14:paraId="391F0DB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1-1171</w:t>
            </w:r>
          </w:p>
        </w:tc>
        <w:tc>
          <w:tcPr>
            <w:tcW w:w="3115" w:type="dxa"/>
            <w:tcBorders>
              <w:top w:val="nil"/>
              <w:left w:val="nil"/>
              <w:bottom w:val="single" w:sz="4" w:space="0" w:color="auto"/>
              <w:right w:val="single" w:sz="4" w:space="0" w:color="auto"/>
            </w:tcBorders>
            <w:shd w:val="clear" w:color="auto" w:fill="auto"/>
            <w:hideMark/>
          </w:tcPr>
          <w:p w14:paraId="775EB13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Հետլիցքի խտացում 6տ-ոց գլդոնով երկու անցումով մեկ հետքի վրայով</w:t>
            </w:r>
          </w:p>
        </w:tc>
        <w:tc>
          <w:tcPr>
            <w:tcW w:w="1192" w:type="dxa"/>
            <w:tcBorders>
              <w:top w:val="nil"/>
              <w:left w:val="nil"/>
              <w:bottom w:val="single" w:sz="4" w:space="0" w:color="auto"/>
              <w:right w:val="single" w:sz="4" w:space="0" w:color="auto"/>
            </w:tcBorders>
            <w:shd w:val="clear" w:color="auto" w:fill="auto"/>
            <w:vAlign w:val="center"/>
            <w:hideMark/>
          </w:tcPr>
          <w:p w14:paraId="06C0CB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2D4986B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371,4</w:t>
            </w:r>
          </w:p>
        </w:tc>
        <w:tc>
          <w:tcPr>
            <w:tcW w:w="1244" w:type="dxa"/>
            <w:tcBorders>
              <w:top w:val="nil"/>
              <w:left w:val="nil"/>
              <w:bottom w:val="single" w:sz="4" w:space="0" w:color="auto"/>
              <w:right w:val="single" w:sz="4" w:space="0" w:color="auto"/>
            </w:tcBorders>
            <w:shd w:val="clear" w:color="auto" w:fill="auto"/>
            <w:noWrap/>
            <w:vAlign w:val="center"/>
            <w:hideMark/>
          </w:tcPr>
          <w:p w14:paraId="78C1099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0,081</w:t>
            </w:r>
          </w:p>
        </w:tc>
        <w:tc>
          <w:tcPr>
            <w:tcW w:w="1395" w:type="dxa"/>
            <w:tcBorders>
              <w:top w:val="nil"/>
              <w:left w:val="nil"/>
              <w:bottom w:val="single" w:sz="4" w:space="0" w:color="auto"/>
              <w:right w:val="single" w:sz="4" w:space="0" w:color="auto"/>
            </w:tcBorders>
            <w:shd w:val="clear" w:color="auto" w:fill="auto"/>
            <w:vAlign w:val="center"/>
            <w:hideMark/>
          </w:tcPr>
          <w:p w14:paraId="2098F4A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30,04</w:t>
            </w:r>
          </w:p>
        </w:tc>
        <w:tc>
          <w:tcPr>
            <w:tcW w:w="711" w:type="dxa"/>
            <w:tcBorders>
              <w:top w:val="nil"/>
              <w:left w:val="nil"/>
              <w:bottom w:val="single" w:sz="4" w:space="0" w:color="auto"/>
              <w:right w:val="single" w:sz="4" w:space="0" w:color="auto"/>
            </w:tcBorders>
            <w:shd w:val="clear" w:color="auto" w:fill="auto"/>
            <w:noWrap/>
            <w:vAlign w:val="center"/>
            <w:hideMark/>
          </w:tcPr>
          <w:p w14:paraId="26EDFF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CF96881"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3146E7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21,14</w:t>
            </w:r>
          </w:p>
        </w:tc>
        <w:tc>
          <w:tcPr>
            <w:tcW w:w="1505" w:type="dxa"/>
            <w:tcBorders>
              <w:top w:val="nil"/>
              <w:left w:val="nil"/>
              <w:bottom w:val="single" w:sz="4" w:space="0" w:color="auto"/>
              <w:right w:val="single" w:sz="4" w:space="0" w:color="auto"/>
            </w:tcBorders>
            <w:shd w:val="clear" w:color="auto" w:fill="auto"/>
            <w:vAlign w:val="center"/>
            <w:hideMark/>
          </w:tcPr>
          <w:p w14:paraId="71DEDB3D"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1-538</w:t>
            </w:r>
          </w:p>
        </w:tc>
        <w:tc>
          <w:tcPr>
            <w:tcW w:w="3115" w:type="dxa"/>
            <w:tcBorders>
              <w:top w:val="nil"/>
              <w:left w:val="nil"/>
              <w:bottom w:val="single" w:sz="4" w:space="0" w:color="auto"/>
              <w:right w:val="single" w:sz="4" w:space="0" w:color="auto"/>
            </w:tcBorders>
            <w:shd w:val="clear" w:color="auto" w:fill="auto"/>
            <w:vAlign w:val="center"/>
            <w:hideMark/>
          </w:tcPr>
          <w:p w14:paraId="0D8DB7D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Թափոնավայրում բերված բնահողերի հարթեցում բուլդոզերով տեղափոխումով մինչև 10մ, թափոնավայրի բարեկարգումով</w:t>
            </w:r>
          </w:p>
        </w:tc>
        <w:tc>
          <w:tcPr>
            <w:tcW w:w="1192" w:type="dxa"/>
            <w:tcBorders>
              <w:top w:val="nil"/>
              <w:left w:val="nil"/>
              <w:bottom w:val="single" w:sz="4" w:space="0" w:color="auto"/>
              <w:right w:val="single" w:sz="4" w:space="0" w:color="auto"/>
            </w:tcBorders>
            <w:shd w:val="clear" w:color="auto" w:fill="auto"/>
            <w:vAlign w:val="center"/>
            <w:hideMark/>
          </w:tcPr>
          <w:p w14:paraId="10D340C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1368BB3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150,9</w:t>
            </w:r>
          </w:p>
        </w:tc>
        <w:tc>
          <w:tcPr>
            <w:tcW w:w="1244" w:type="dxa"/>
            <w:tcBorders>
              <w:top w:val="nil"/>
              <w:left w:val="nil"/>
              <w:bottom w:val="single" w:sz="4" w:space="0" w:color="auto"/>
              <w:right w:val="single" w:sz="4" w:space="0" w:color="auto"/>
            </w:tcBorders>
            <w:shd w:val="clear" w:color="auto" w:fill="auto"/>
            <w:noWrap/>
            <w:vAlign w:val="center"/>
            <w:hideMark/>
          </w:tcPr>
          <w:p w14:paraId="33E29A7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0,094</w:t>
            </w:r>
          </w:p>
        </w:tc>
        <w:tc>
          <w:tcPr>
            <w:tcW w:w="1395" w:type="dxa"/>
            <w:tcBorders>
              <w:top w:val="nil"/>
              <w:left w:val="nil"/>
              <w:bottom w:val="single" w:sz="4" w:space="0" w:color="auto"/>
              <w:right w:val="single" w:sz="4" w:space="0" w:color="auto"/>
            </w:tcBorders>
            <w:shd w:val="clear" w:color="auto" w:fill="auto"/>
            <w:vAlign w:val="center"/>
            <w:hideMark/>
          </w:tcPr>
          <w:p w14:paraId="174CF2F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14,15</w:t>
            </w:r>
          </w:p>
        </w:tc>
        <w:tc>
          <w:tcPr>
            <w:tcW w:w="711" w:type="dxa"/>
            <w:tcBorders>
              <w:top w:val="nil"/>
              <w:left w:val="nil"/>
              <w:bottom w:val="single" w:sz="4" w:space="0" w:color="auto"/>
              <w:right w:val="single" w:sz="4" w:space="0" w:color="auto"/>
            </w:tcBorders>
            <w:shd w:val="clear" w:color="auto" w:fill="auto"/>
            <w:noWrap/>
            <w:vAlign w:val="center"/>
            <w:hideMark/>
          </w:tcPr>
          <w:p w14:paraId="7E11D3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CAF6C32"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72ADEB9"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21,15</w:t>
            </w:r>
          </w:p>
        </w:tc>
        <w:tc>
          <w:tcPr>
            <w:tcW w:w="1505" w:type="dxa"/>
            <w:tcBorders>
              <w:top w:val="nil"/>
              <w:left w:val="nil"/>
              <w:bottom w:val="single" w:sz="4" w:space="0" w:color="auto"/>
              <w:right w:val="single" w:sz="4" w:space="0" w:color="auto"/>
            </w:tcBorders>
            <w:shd w:val="clear" w:color="auto" w:fill="auto"/>
            <w:vAlign w:val="center"/>
            <w:hideMark/>
          </w:tcPr>
          <w:p w14:paraId="22AF527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27-44</w:t>
            </w:r>
          </w:p>
        </w:tc>
        <w:tc>
          <w:tcPr>
            <w:tcW w:w="3115" w:type="dxa"/>
            <w:tcBorders>
              <w:top w:val="nil"/>
              <w:left w:val="nil"/>
              <w:bottom w:val="single" w:sz="4" w:space="0" w:color="auto"/>
              <w:right w:val="single" w:sz="4" w:space="0" w:color="auto"/>
            </w:tcBorders>
            <w:shd w:val="clear" w:color="auto" w:fill="auto"/>
            <w:vAlign w:val="center"/>
            <w:hideMark/>
          </w:tcPr>
          <w:p w14:paraId="3AFAC73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Խճային հիմնատակի ստեղծում 15սմ հաստ.,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1B86C3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5B1CED9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70,0</w:t>
            </w:r>
          </w:p>
        </w:tc>
        <w:tc>
          <w:tcPr>
            <w:tcW w:w="1244" w:type="dxa"/>
            <w:tcBorders>
              <w:top w:val="nil"/>
              <w:left w:val="nil"/>
              <w:bottom w:val="single" w:sz="4" w:space="0" w:color="auto"/>
              <w:right w:val="single" w:sz="4" w:space="0" w:color="auto"/>
            </w:tcBorders>
            <w:shd w:val="clear" w:color="auto" w:fill="auto"/>
            <w:noWrap/>
            <w:vAlign w:val="center"/>
            <w:hideMark/>
          </w:tcPr>
          <w:p w14:paraId="7FD2E79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1,688</w:t>
            </w:r>
          </w:p>
        </w:tc>
        <w:tc>
          <w:tcPr>
            <w:tcW w:w="1395" w:type="dxa"/>
            <w:tcBorders>
              <w:top w:val="nil"/>
              <w:left w:val="nil"/>
              <w:bottom w:val="single" w:sz="4" w:space="0" w:color="auto"/>
              <w:right w:val="single" w:sz="4" w:space="0" w:color="auto"/>
            </w:tcBorders>
            <w:shd w:val="clear" w:color="auto" w:fill="auto"/>
            <w:vAlign w:val="center"/>
            <w:hideMark/>
          </w:tcPr>
          <w:p w14:paraId="590B2E6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118,17</w:t>
            </w:r>
          </w:p>
        </w:tc>
        <w:tc>
          <w:tcPr>
            <w:tcW w:w="711" w:type="dxa"/>
            <w:tcBorders>
              <w:top w:val="nil"/>
              <w:left w:val="nil"/>
              <w:bottom w:val="single" w:sz="4" w:space="0" w:color="auto"/>
              <w:right w:val="single" w:sz="4" w:space="0" w:color="auto"/>
            </w:tcBorders>
            <w:shd w:val="clear" w:color="auto" w:fill="auto"/>
            <w:noWrap/>
            <w:vAlign w:val="center"/>
            <w:hideMark/>
          </w:tcPr>
          <w:p w14:paraId="1CFFCE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28C08F1"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0D67C5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21,16</w:t>
            </w:r>
          </w:p>
        </w:tc>
        <w:tc>
          <w:tcPr>
            <w:tcW w:w="1505" w:type="dxa"/>
            <w:tcBorders>
              <w:top w:val="nil"/>
              <w:left w:val="nil"/>
              <w:bottom w:val="single" w:sz="4" w:space="0" w:color="auto"/>
              <w:right w:val="single" w:sz="4" w:space="0" w:color="auto"/>
            </w:tcBorders>
            <w:shd w:val="clear" w:color="auto" w:fill="auto"/>
            <w:vAlign w:val="center"/>
            <w:hideMark/>
          </w:tcPr>
          <w:p w14:paraId="0F6C64E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27-164-1, h=+2սմ</w:t>
            </w:r>
          </w:p>
        </w:tc>
        <w:tc>
          <w:tcPr>
            <w:tcW w:w="3115" w:type="dxa"/>
            <w:tcBorders>
              <w:top w:val="nil"/>
              <w:left w:val="nil"/>
              <w:bottom w:val="single" w:sz="4" w:space="0" w:color="auto"/>
              <w:right w:val="single" w:sz="4" w:space="0" w:color="auto"/>
            </w:tcBorders>
            <w:shd w:val="clear" w:color="auto" w:fill="auto"/>
            <w:vAlign w:val="center"/>
            <w:hideMark/>
          </w:tcPr>
          <w:p w14:paraId="4C67C93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Խոշորահատիկ ասֆալտբետոնե շերտի ստեղծում 6սմ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449EE78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1F25B1E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70,0</w:t>
            </w:r>
          </w:p>
        </w:tc>
        <w:tc>
          <w:tcPr>
            <w:tcW w:w="1244" w:type="dxa"/>
            <w:tcBorders>
              <w:top w:val="nil"/>
              <w:left w:val="nil"/>
              <w:bottom w:val="single" w:sz="4" w:space="0" w:color="auto"/>
              <w:right w:val="single" w:sz="4" w:space="0" w:color="auto"/>
            </w:tcBorders>
            <w:shd w:val="clear" w:color="auto" w:fill="auto"/>
            <w:noWrap/>
            <w:vAlign w:val="center"/>
            <w:hideMark/>
          </w:tcPr>
          <w:p w14:paraId="04271F8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5,688</w:t>
            </w:r>
          </w:p>
        </w:tc>
        <w:tc>
          <w:tcPr>
            <w:tcW w:w="1395" w:type="dxa"/>
            <w:tcBorders>
              <w:top w:val="nil"/>
              <w:left w:val="nil"/>
              <w:bottom w:val="single" w:sz="4" w:space="0" w:color="auto"/>
              <w:right w:val="single" w:sz="4" w:space="0" w:color="auto"/>
            </w:tcBorders>
            <w:shd w:val="clear" w:color="auto" w:fill="auto"/>
            <w:vAlign w:val="center"/>
            <w:hideMark/>
          </w:tcPr>
          <w:p w14:paraId="6BF01B8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398,15</w:t>
            </w:r>
          </w:p>
        </w:tc>
        <w:tc>
          <w:tcPr>
            <w:tcW w:w="711" w:type="dxa"/>
            <w:tcBorders>
              <w:top w:val="nil"/>
              <w:left w:val="nil"/>
              <w:bottom w:val="single" w:sz="4" w:space="0" w:color="auto"/>
              <w:right w:val="single" w:sz="4" w:space="0" w:color="auto"/>
            </w:tcBorders>
            <w:shd w:val="clear" w:color="auto" w:fill="auto"/>
            <w:noWrap/>
            <w:vAlign w:val="center"/>
            <w:hideMark/>
          </w:tcPr>
          <w:p w14:paraId="755D2CC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7B4F4D1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13FCB03"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21,17</w:t>
            </w:r>
          </w:p>
        </w:tc>
        <w:tc>
          <w:tcPr>
            <w:tcW w:w="1505" w:type="dxa"/>
            <w:tcBorders>
              <w:top w:val="nil"/>
              <w:left w:val="nil"/>
              <w:bottom w:val="single" w:sz="4" w:space="0" w:color="auto"/>
              <w:right w:val="single" w:sz="4" w:space="0" w:color="auto"/>
            </w:tcBorders>
            <w:shd w:val="clear" w:color="auto" w:fill="auto"/>
            <w:vAlign w:val="center"/>
            <w:hideMark/>
          </w:tcPr>
          <w:p w14:paraId="275BF42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27-164-2</w:t>
            </w:r>
          </w:p>
        </w:tc>
        <w:tc>
          <w:tcPr>
            <w:tcW w:w="3115" w:type="dxa"/>
            <w:tcBorders>
              <w:top w:val="nil"/>
              <w:left w:val="nil"/>
              <w:bottom w:val="single" w:sz="4" w:space="0" w:color="auto"/>
              <w:right w:val="single" w:sz="4" w:space="0" w:color="auto"/>
            </w:tcBorders>
            <w:shd w:val="clear" w:color="auto" w:fill="auto"/>
            <w:vAlign w:val="center"/>
            <w:hideMark/>
          </w:tcPr>
          <w:p w14:paraId="0DB3442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Մանրահատիկ ասֆալտբետոնե շերտի ստեղծում 4սմ հաստ., ներառյալ նյութերի արժեքը և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3149816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BF616F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70,0</w:t>
            </w:r>
          </w:p>
        </w:tc>
        <w:tc>
          <w:tcPr>
            <w:tcW w:w="1244" w:type="dxa"/>
            <w:tcBorders>
              <w:top w:val="nil"/>
              <w:left w:val="nil"/>
              <w:bottom w:val="single" w:sz="4" w:space="0" w:color="auto"/>
              <w:right w:val="single" w:sz="4" w:space="0" w:color="auto"/>
            </w:tcBorders>
            <w:shd w:val="clear" w:color="auto" w:fill="auto"/>
            <w:noWrap/>
            <w:vAlign w:val="center"/>
            <w:hideMark/>
          </w:tcPr>
          <w:p w14:paraId="5ADC1E0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4,054</w:t>
            </w:r>
          </w:p>
        </w:tc>
        <w:tc>
          <w:tcPr>
            <w:tcW w:w="1395" w:type="dxa"/>
            <w:tcBorders>
              <w:top w:val="nil"/>
              <w:left w:val="nil"/>
              <w:bottom w:val="single" w:sz="4" w:space="0" w:color="auto"/>
              <w:right w:val="single" w:sz="4" w:space="0" w:color="auto"/>
            </w:tcBorders>
            <w:shd w:val="clear" w:color="auto" w:fill="auto"/>
            <w:vAlign w:val="center"/>
            <w:hideMark/>
          </w:tcPr>
          <w:p w14:paraId="4978EF2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283,81</w:t>
            </w:r>
          </w:p>
        </w:tc>
        <w:tc>
          <w:tcPr>
            <w:tcW w:w="711" w:type="dxa"/>
            <w:tcBorders>
              <w:top w:val="nil"/>
              <w:left w:val="nil"/>
              <w:bottom w:val="single" w:sz="4" w:space="0" w:color="auto"/>
              <w:right w:val="single" w:sz="4" w:space="0" w:color="auto"/>
            </w:tcBorders>
            <w:shd w:val="clear" w:color="auto" w:fill="auto"/>
            <w:noWrap/>
            <w:vAlign w:val="center"/>
            <w:hideMark/>
          </w:tcPr>
          <w:p w14:paraId="3F7B614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210E6BB"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2C4D2799"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26F4F3E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1E3E6852"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հողային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5B34E57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17549BC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23E8804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298CED1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2028,05</w:t>
            </w:r>
          </w:p>
        </w:tc>
        <w:tc>
          <w:tcPr>
            <w:tcW w:w="711" w:type="dxa"/>
            <w:tcBorders>
              <w:top w:val="nil"/>
              <w:left w:val="nil"/>
              <w:bottom w:val="single" w:sz="4" w:space="0" w:color="auto"/>
              <w:right w:val="single" w:sz="4" w:space="0" w:color="auto"/>
            </w:tcBorders>
            <w:shd w:val="clear" w:color="000000" w:fill="F2DCDB"/>
            <w:vAlign w:val="center"/>
            <w:hideMark/>
          </w:tcPr>
          <w:p w14:paraId="1E7177E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0,85</w:t>
            </w:r>
          </w:p>
        </w:tc>
      </w:tr>
      <w:tr w:rsidR="00286820" w:rsidRPr="00286820" w14:paraId="53AE4A5A"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704E4D"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878CCEC" w14:textId="77777777" w:rsidR="00286820" w:rsidRPr="00286820" w:rsidRDefault="00286820" w:rsidP="00286820">
            <w:pP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0D5A4843" w14:textId="77777777" w:rsidR="00286820" w:rsidRPr="00286820" w:rsidRDefault="00286820" w:rsidP="00286820">
            <w:pP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Տեխնոլոգիական աշխատանքեր</w:t>
            </w:r>
          </w:p>
        </w:tc>
        <w:tc>
          <w:tcPr>
            <w:tcW w:w="1192" w:type="dxa"/>
            <w:tcBorders>
              <w:top w:val="nil"/>
              <w:left w:val="nil"/>
              <w:bottom w:val="single" w:sz="4" w:space="0" w:color="auto"/>
              <w:right w:val="single" w:sz="4" w:space="0" w:color="auto"/>
            </w:tcBorders>
            <w:shd w:val="clear" w:color="auto" w:fill="auto"/>
            <w:vAlign w:val="center"/>
            <w:hideMark/>
          </w:tcPr>
          <w:p w14:paraId="5B92F39A"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2F983CCE" w14:textId="77777777" w:rsidR="00286820" w:rsidRPr="00286820" w:rsidRDefault="00286820" w:rsidP="00286820">
            <w:pPr>
              <w:jc w:val="center"/>
              <w:rPr>
                <w:rFonts w:ascii="Times Armenian" w:hAnsi="Times Armenian" w:cs="Arial"/>
                <w:sz w:val="22"/>
                <w:szCs w:val="22"/>
                <w:lang w:val="ru-RU" w:eastAsia="ru-RU"/>
              </w:rPr>
            </w:pPr>
            <w:r w:rsidRPr="00286820">
              <w:rPr>
                <w:rFonts w:ascii="Times Armenian" w:hAnsi="Times Armenia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7E6166DA"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9B3A5F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7BF3D1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F0780D7"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067460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21,18</w:t>
            </w:r>
          </w:p>
        </w:tc>
        <w:tc>
          <w:tcPr>
            <w:tcW w:w="1505" w:type="dxa"/>
            <w:tcBorders>
              <w:top w:val="nil"/>
              <w:left w:val="nil"/>
              <w:bottom w:val="single" w:sz="4" w:space="0" w:color="auto"/>
              <w:right w:val="single" w:sz="4" w:space="0" w:color="auto"/>
            </w:tcBorders>
            <w:shd w:val="clear" w:color="auto" w:fill="auto"/>
            <w:vAlign w:val="center"/>
            <w:hideMark/>
          </w:tcPr>
          <w:p w14:paraId="74F61A2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23-9, կիրառելի</w:t>
            </w:r>
          </w:p>
        </w:tc>
        <w:tc>
          <w:tcPr>
            <w:tcW w:w="3115" w:type="dxa"/>
            <w:tcBorders>
              <w:top w:val="nil"/>
              <w:left w:val="nil"/>
              <w:bottom w:val="single" w:sz="4" w:space="0" w:color="auto"/>
              <w:right w:val="single" w:sz="4" w:space="0" w:color="auto"/>
            </w:tcBorders>
            <w:shd w:val="clear" w:color="auto" w:fill="auto"/>
            <w:vAlign w:val="center"/>
            <w:hideMark/>
          </w:tcPr>
          <w:p w14:paraId="205689C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Կոյուղու DN200 /GF/ SN8 տիպի պոլիէթիլենե լայնուկավոր ակոսավոր խողովակներ, արժեք, մատակարարում, տեղադրում և հիդրավլիկ փորձարկում</w:t>
            </w:r>
          </w:p>
        </w:tc>
        <w:tc>
          <w:tcPr>
            <w:tcW w:w="1192" w:type="dxa"/>
            <w:tcBorders>
              <w:top w:val="nil"/>
              <w:left w:val="nil"/>
              <w:bottom w:val="single" w:sz="4" w:space="0" w:color="auto"/>
              <w:right w:val="single" w:sz="4" w:space="0" w:color="auto"/>
            </w:tcBorders>
            <w:shd w:val="clear" w:color="auto" w:fill="auto"/>
            <w:vAlign w:val="center"/>
            <w:hideMark/>
          </w:tcPr>
          <w:p w14:paraId="32EFC2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p>
        </w:tc>
        <w:tc>
          <w:tcPr>
            <w:tcW w:w="1092" w:type="dxa"/>
            <w:tcBorders>
              <w:top w:val="nil"/>
              <w:left w:val="nil"/>
              <w:bottom w:val="single" w:sz="4" w:space="0" w:color="auto"/>
              <w:right w:val="single" w:sz="4" w:space="0" w:color="auto"/>
            </w:tcBorders>
            <w:shd w:val="clear" w:color="auto" w:fill="auto"/>
            <w:vAlign w:val="center"/>
            <w:hideMark/>
          </w:tcPr>
          <w:p w14:paraId="3312E3D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290,0</w:t>
            </w:r>
          </w:p>
        </w:tc>
        <w:tc>
          <w:tcPr>
            <w:tcW w:w="1244" w:type="dxa"/>
            <w:tcBorders>
              <w:top w:val="nil"/>
              <w:left w:val="nil"/>
              <w:bottom w:val="single" w:sz="4" w:space="0" w:color="auto"/>
              <w:right w:val="single" w:sz="4" w:space="0" w:color="auto"/>
            </w:tcBorders>
            <w:shd w:val="clear" w:color="auto" w:fill="auto"/>
            <w:noWrap/>
            <w:vAlign w:val="center"/>
            <w:hideMark/>
          </w:tcPr>
          <w:p w14:paraId="76BB5CE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8,317</w:t>
            </w:r>
          </w:p>
        </w:tc>
        <w:tc>
          <w:tcPr>
            <w:tcW w:w="1395" w:type="dxa"/>
            <w:tcBorders>
              <w:top w:val="nil"/>
              <w:left w:val="nil"/>
              <w:bottom w:val="single" w:sz="4" w:space="0" w:color="auto"/>
              <w:right w:val="single" w:sz="4" w:space="0" w:color="auto"/>
            </w:tcBorders>
            <w:shd w:val="clear" w:color="auto" w:fill="auto"/>
            <w:vAlign w:val="center"/>
            <w:hideMark/>
          </w:tcPr>
          <w:p w14:paraId="0CE749A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2411,81</w:t>
            </w:r>
          </w:p>
        </w:tc>
        <w:tc>
          <w:tcPr>
            <w:tcW w:w="711" w:type="dxa"/>
            <w:tcBorders>
              <w:top w:val="nil"/>
              <w:left w:val="nil"/>
              <w:bottom w:val="single" w:sz="4" w:space="0" w:color="auto"/>
              <w:right w:val="single" w:sz="4" w:space="0" w:color="auto"/>
            </w:tcBorders>
            <w:shd w:val="clear" w:color="auto" w:fill="auto"/>
            <w:noWrap/>
            <w:vAlign w:val="center"/>
            <w:hideMark/>
          </w:tcPr>
          <w:p w14:paraId="200085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8E1BF8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DE6A11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21,19</w:t>
            </w:r>
          </w:p>
        </w:tc>
        <w:tc>
          <w:tcPr>
            <w:tcW w:w="1505" w:type="dxa"/>
            <w:tcBorders>
              <w:top w:val="nil"/>
              <w:left w:val="nil"/>
              <w:bottom w:val="single" w:sz="4" w:space="0" w:color="auto"/>
              <w:right w:val="single" w:sz="4" w:space="0" w:color="auto"/>
            </w:tcBorders>
            <w:shd w:val="clear" w:color="auto" w:fill="auto"/>
            <w:vAlign w:val="center"/>
            <w:hideMark/>
          </w:tcPr>
          <w:p w14:paraId="43BE687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ABA5BC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Փ200մմ ռետինե մանժետ,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A606E4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073C3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49,0</w:t>
            </w:r>
          </w:p>
        </w:tc>
        <w:tc>
          <w:tcPr>
            <w:tcW w:w="1244" w:type="dxa"/>
            <w:tcBorders>
              <w:top w:val="nil"/>
              <w:left w:val="nil"/>
              <w:bottom w:val="single" w:sz="4" w:space="0" w:color="auto"/>
              <w:right w:val="single" w:sz="4" w:space="0" w:color="auto"/>
            </w:tcBorders>
            <w:shd w:val="clear" w:color="auto" w:fill="auto"/>
            <w:noWrap/>
            <w:vAlign w:val="center"/>
            <w:hideMark/>
          </w:tcPr>
          <w:p w14:paraId="343154E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0,711</w:t>
            </w:r>
          </w:p>
        </w:tc>
        <w:tc>
          <w:tcPr>
            <w:tcW w:w="1395" w:type="dxa"/>
            <w:tcBorders>
              <w:top w:val="nil"/>
              <w:left w:val="nil"/>
              <w:bottom w:val="single" w:sz="4" w:space="0" w:color="auto"/>
              <w:right w:val="single" w:sz="4" w:space="0" w:color="auto"/>
            </w:tcBorders>
            <w:shd w:val="clear" w:color="auto" w:fill="auto"/>
            <w:vAlign w:val="center"/>
            <w:hideMark/>
          </w:tcPr>
          <w:p w14:paraId="63925BD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34,82</w:t>
            </w:r>
          </w:p>
        </w:tc>
        <w:tc>
          <w:tcPr>
            <w:tcW w:w="711" w:type="dxa"/>
            <w:tcBorders>
              <w:top w:val="nil"/>
              <w:left w:val="nil"/>
              <w:bottom w:val="single" w:sz="4" w:space="0" w:color="auto"/>
              <w:right w:val="single" w:sz="4" w:space="0" w:color="auto"/>
            </w:tcBorders>
            <w:shd w:val="clear" w:color="auto" w:fill="auto"/>
            <w:noWrap/>
            <w:vAlign w:val="center"/>
            <w:hideMark/>
          </w:tcPr>
          <w:p w14:paraId="00DAE72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F85A72" w14:textId="77777777" w:rsidTr="00286820">
        <w:trPr>
          <w:trHeight w:val="15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77D25B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21,20</w:t>
            </w:r>
          </w:p>
        </w:tc>
        <w:tc>
          <w:tcPr>
            <w:tcW w:w="1505" w:type="dxa"/>
            <w:tcBorders>
              <w:top w:val="nil"/>
              <w:left w:val="nil"/>
              <w:bottom w:val="single" w:sz="4" w:space="0" w:color="auto"/>
              <w:right w:val="single" w:sz="4" w:space="0" w:color="auto"/>
            </w:tcBorders>
            <w:shd w:val="clear" w:color="auto" w:fill="auto"/>
            <w:vAlign w:val="center"/>
            <w:hideMark/>
          </w:tcPr>
          <w:p w14:paraId="571BA41B"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25-464 կիրառելի, k=0.3</w:t>
            </w:r>
          </w:p>
        </w:tc>
        <w:tc>
          <w:tcPr>
            <w:tcW w:w="3115" w:type="dxa"/>
            <w:tcBorders>
              <w:top w:val="nil"/>
              <w:left w:val="nil"/>
              <w:bottom w:val="single" w:sz="4" w:space="0" w:color="auto"/>
              <w:right w:val="single" w:sz="4" w:space="0" w:color="auto"/>
            </w:tcBorders>
            <w:shd w:val="clear" w:color="auto" w:fill="auto"/>
            <w:vAlign w:val="center"/>
            <w:hideMark/>
          </w:tcPr>
          <w:p w14:paraId="5A739179"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Կոյուղու հիդրավլիկ փորձարկում դիտահորերի տեղադրումից և հետլիցքից հետո /DN200 /GF/ SN8 տիպի պոլիէթիլենե լայնուկավոր ակոսավոր խողովակներից/, ներառյալ ծախսվող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EA0BDD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կմ</w:t>
            </w:r>
          </w:p>
        </w:tc>
        <w:tc>
          <w:tcPr>
            <w:tcW w:w="1092" w:type="dxa"/>
            <w:tcBorders>
              <w:top w:val="nil"/>
              <w:left w:val="nil"/>
              <w:bottom w:val="single" w:sz="4" w:space="0" w:color="auto"/>
              <w:right w:val="single" w:sz="4" w:space="0" w:color="auto"/>
            </w:tcBorders>
            <w:shd w:val="clear" w:color="auto" w:fill="auto"/>
            <w:vAlign w:val="center"/>
            <w:hideMark/>
          </w:tcPr>
          <w:p w14:paraId="17A0277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0,290</w:t>
            </w:r>
          </w:p>
        </w:tc>
        <w:tc>
          <w:tcPr>
            <w:tcW w:w="1244" w:type="dxa"/>
            <w:tcBorders>
              <w:top w:val="nil"/>
              <w:left w:val="nil"/>
              <w:bottom w:val="single" w:sz="4" w:space="0" w:color="auto"/>
              <w:right w:val="single" w:sz="4" w:space="0" w:color="auto"/>
            </w:tcBorders>
            <w:shd w:val="clear" w:color="auto" w:fill="auto"/>
            <w:noWrap/>
            <w:vAlign w:val="center"/>
            <w:hideMark/>
          </w:tcPr>
          <w:p w14:paraId="7615EC52"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336,263</w:t>
            </w:r>
          </w:p>
        </w:tc>
        <w:tc>
          <w:tcPr>
            <w:tcW w:w="1395" w:type="dxa"/>
            <w:tcBorders>
              <w:top w:val="nil"/>
              <w:left w:val="nil"/>
              <w:bottom w:val="single" w:sz="4" w:space="0" w:color="auto"/>
              <w:right w:val="single" w:sz="4" w:space="0" w:color="auto"/>
            </w:tcBorders>
            <w:shd w:val="clear" w:color="auto" w:fill="auto"/>
            <w:vAlign w:val="center"/>
            <w:hideMark/>
          </w:tcPr>
          <w:p w14:paraId="4217F09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97,52</w:t>
            </w:r>
          </w:p>
        </w:tc>
        <w:tc>
          <w:tcPr>
            <w:tcW w:w="711" w:type="dxa"/>
            <w:tcBorders>
              <w:top w:val="nil"/>
              <w:left w:val="nil"/>
              <w:bottom w:val="single" w:sz="4" w:space="0" w:color="auto"/>
              <w:right w:val="single" w:sz="4" w:space="0" w:color="auto"/>
            </w:tcBorders>
            <w:shd w:val="clear" w:color="auto" w:fill="auto"/>
            <w:noWrap/>
            <w:vAlign w:val="center"/>
            <w:hideMark/>
          </w:tcPr>
          <w:p w14:paraId="2B74980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14C27BD8" w14:textId="77777777" w:rsidTr="00286820">
        <w:trPr>
          <w:trHeight w:val="6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7CB29975"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6AB619B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6706216E"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տեխնոլոգիական աշխատանքների</w:t>
            </w:r>
          </w:p>
        </w:tc>
        <w:tc>
          <w:tcPr>
            <w:tcW w:w="1192" w:type="dxa"/>
            <w:tcBorders>
              <w:top w:val="nil"/>
              <w:left w:val="nil"/>
              <w:bottom w:val="single" w:sz="4" w:space="0" w:color="auto"/>
              <w:right w:val="single" w:sz="4" w:space="0" w:color="auto"/>
            </w:tcBorders>
            <w:shd w:val="clear" w:color="000000" w:fill="F2DCDB"/>
            <w:vAlign w:val="center"/>
            <w:hideMark/>
          </w:tcPr>
          <w:p w14:paraId="713D54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8E0712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35626C6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1BE51624"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2544,14</w:t>
            </w:r>
          </w:p>
        </w:tc>
        <w:tc>
          <w:tcPr>
            <w:tcW w:w="711" w:type="dxa"/>
            <w:tcBorders>
              <w:top w:val="nil"/>
              <w:left w:val="nil"/>
              <w:bottom w:val="single" w:sz="4" w:space="0" w:color="auto"/>
              <w:right w:val="single" w:sz="4" w:space="0" w:color="auto"/>
            </w:tcBorders>
            <w:shd w:val="clear" w:color="000000" w:fill="F2DCDB"/>
            <w:vAlign w:val="center"/>
            <w:hideMark/>
          </w:tcPr>
          <w:p w14:paraId="3E8F267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1,07</w:t>
            </w:r>
          </w:p>
        </w:tc>
      </w:tr>
      <w:tr w:rsidR="00286820" w:rsidRPr="00F42521" w14:paraId="34920A62" w14:textId="77777777" w:rsidTr="00286820">
        <w:trPr>
          <w:trHeight w:val="48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415C931"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52D4075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B2B34DB" w14:textId="77777777" w:rsidR="00286820" w:rsidRPr="00286820" w:rsidRDefault="00286820" w:rsidP="00286820">
            <w:pPr>
              <w:jc w:val="center"/>
              <w:rPr>
                <w:rFonts w:ascii="Sylfaen" w:hAnsi="Sylfaen" w:cs="Arial"/>
                <w:i/>
                <w:iCs/>
                <w:sz w:val="22"/>
                <w:szCs w:val="22"/>
                <w:u w:val="single"/>
                <w:lang w:val="ru-RU" w:eastAsia="ru-RU"/>
              </w:rPr>
            </w:pPr>
            <w:r w:rsidRPr="00286820">
              <w:rPr>
                <w:rFonts w:ascii="Sylfaen" w:hAnsi="Sylfaen" w:cs="Arial"/>
                <w:i/>
                <w:iCs/>
                <w:sz w:val="22"/>
                <w:szCs w:val="22"/>
                <w:u w:val="single"/>
                <w:lang w:val="ru-RU" w:eastAsia="ru-RU"/>
              </w:rPr>
              <w:t>Ե/բ  ԱԴՀ 1, ԳԴՀ-1-4, D=1, H</w:t>
            </w:r>
            <w:r w:rsidRPr="00286820">
              <w:rPr>
                <w:rFonts w:ascii="Sylfaen" w:hAnsi="Sylfaen" w:cs="Arial"/>
                <w:i/>
                <w:iCs/>
                <w:sz w:val="22"/>
                <w:szCs w:val="22"/>
                <w:u w:val="single"/>
                <w:vertAlign w:val="subscript"/>
                <w:lang w:val="ru-RU" w:eastAsia="ru-RU"/>
              </w:rPr>
              <w:t>բան</w:t>
            </w:r>
            <w:r w:rsidRPr="00286820">
              <w:rPr>
                <w:rFonts w:ascii="Sylfaen" w:hAnsi="Sylfaen" w:cs="Arial"/>
                <w:i/>
                <w:iCs/>
                <w:sz w:val="22"/>
                <w:szCs w:val="22"/>
                <w:u w:val="single"/>
                <w:lang w:val="ru-RU" w:eastAsia="ru-RU"/>
              </w:rPr>
              <w:t>=1,15-1.73</w:t>
            </w:r>
          </w:p>
        </w:tc>
        <w:tc>
          <w:tcPr>
            <w:tcW w:w="1192" w:type="dxa"/>
            <w:tcBorders>
              <w:top w:val="nil"/>
              <w:left w:val="nil"/>
              <w:bottom w:val="single" w:sz="4" w:space="0" w:color="auto"/>
              <w:right w:val="single" w:sz="4" w:space="0" w:color="auto"/>
            </w:tcBorders>
            <w:shd w:val="clear" w:color="auto" w:fill="auto"/>
            <w:vAlign w:val="center"/>
            <w:hideMark/>
          </w:tcPr>
          <w:p w14:paraId="339786A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5714BC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auto" w:fill="auto"/>
            <w:noWrap/>
            <w:vAlign w:val="center"/>
            <w:hideMark/>
          </w:tcPr>
          <w:p w14:paraId="519E0CC0"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375C10D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14:paraId="61FFFCC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842B48"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1A5172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21,21</w:t>
            </w:r>
          </w:p>
        </w:tc>
        <w:tc>
          <w:tcPr>
            <w:tcW w:w="1505" w:type="dxa"/>
            <w:tcBorders>
              <w:top w:val="nil"/>
              <w:left w:val="nil"/>
              <w:bottom w:val="single" w:sz="4" w:space="0" w:color="auto"/>
              <w:right w:val="single" w:sz="4" w:space="0" w:color="auto"/>
            </w:tcBorders>
            <w:shd w:val="clear" w:color="auto" w:fill="auto"/>
            <w:vAlign w:val="center"/>
            <w:hideMark/>
          </w:tcPr>
          <w:p w14:paraId="157562C6"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23-109</w:t>
            </w:r>
          </w:p>
        </w:tc>
        <w:tc>
          <w:tcPr>
            <w:tcW w:w="3115" w:type="dxa"/>
            <w:tcBorders>
              <w:top w:val="nil"/>
              <w:left w:val="nil"/>
              <w:bottom w:val="single" w:sz="4" w:space="0" w:color="auto"/>
              <w:right w:val="single" w:sz="4" w:space="0" w:color="auto"/>
            </w:tcBorders>
            <w:shd w:val="clear" w:color="auto" w:fill="auto"/>
            <w:vAlign w:val="center"/>
            <w:hideMark/>
          </w:tcPr>
          <w:p w14:paraId="535AFD3A"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1192" w:type="dxa"/>
            <w:tcBorders>
              <w:top w:val="nil"/>
              <w:left w:val="nil"/>
              <w:bottom w:val="single" w:sz="4" w:space="0" w:color="auto"/>
              <w:right w:val="single" w:sz="4" w:space="0" w:color="auto"/>
            </w:tcBorders>
            <w:shd w:val="clear" w:color="auto" w:fill="auto"/>
            <w:vAlign w:val="center"/>
            <w:hideMark/>
          </w:tcPr>
          <w:p w14:paraId="64B175D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07033FF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11,2</w:t>
            </w:r>
          </w:p>
        </w:tc>
        <w:tc>
          <w:tcPr>
            <w:tcW w:w="1244" w:type="dxa"/>
            <w:tcBorders>
              <w:top w:val="nil"/>
              <w:left w:val="nil"/>
              <w:bottom w:val="single" w:sz="4" w:space="0" w:color="auto"/>
              <w:right w:val="single" w:sz="4" w:space="0" w:color="auto"/>
            </w:tcBorders>
            <w:shd w:val="clear" w:color="auto" w:fill="auto"/>
            <w:noWrap/>
            <w:vAlign w:val="center"/>
            <w:hideMark/>
          </w:tcPr>
          <w:p w14:paraId="22B954F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42,732</w:t>
            </w:r>
          </w:p>
        </w:tc>
        <w:tc>
          <w:tcPr>
            <w:tcW w:w="1395" w:type="dxa"/>
            <w:tcBorders>
              <w:top w:val="nil"/>
              <w:left w:val="nil"/>
              <w:bottom w:val="single" w:sz="4" w:space="0" w:color="auto"/>
              <w:right w:val="single" w:sz="4" w:space="0" w:color="auto"/>
            </w:tcBorders>
            <w:shd w:val="clear" w:color="auto" w:fill="auto"/>
            <w:vAlign w:val="center"/>
            <w:hideMark/>
          </w:tcPr>
          <w:p w14:paraId="3AFDAC6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478,60</w:t>
            </w:r>
          </w:p>
        </w:tc>
        <w:tc>
          <w:tcPr>
            <w:tcW w:w="711" w:type="dxa"/>
            <w:tcBorders>
              <w:top w:val="nil"/>
              <w:left w:val="nil"/>
              <w:bottom w:val="single" w:sz="4" w:space="0" w:color="auto"/>
              <w:right w:val="single" w:sz="4" w:space="0" w:color="auto"/>
            </w:tcBorders>
            <w:shd w:val="clear" w:color="auto" w:fill="auto"/>
            <w:noWrap/>
            <w:vAlign w:val="center"/>
            <w:hideMark/>
          </w:tcPr>
          <w:p w14:paraId="30CC8E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2F46B0E"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37D2E0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21,22</w:t>
            </w:r>
          </w:p>
        </w:tc>
        <w:tc>
          <w:tcPr>
            <w:tcW w:w="1505" w:type="dxa"/>
            <w:tcBorders>
              <w:top w:val="nil"/>
              <w:left w:val="nil"/>
              <w:bottom w:val="single" w:sz="4" w:space="0" w:color="auto"/>
              <w:right w:val="single" w:sz="4" w:space="0" w:color="auto"/>
            </w:tcBorders>
            <w:shd w:val="clear" w:color="auto" w:fill="auto"/>
            <w:vAlign w:val="center"/>
            <w:hideMark/>
          </w:tcPr>
          <w:p w14:paraId="445B268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7E198B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նախապատրաստական շերտի10սմ հաստությամբ նյութերի արժեքը, մատակարարումը, B7.5դասի</w:t>
            </w:r>
          </w:p>
        </w:tc>
        <w:tc>
          <w:tcPr>
            <w:tcW w:w="1192" w:type="dxa"/>
            <w:tcBorders>
              <w:top w:val="nil"/>
              <w:left w:val="nil"/>
              <w:bottom w:val="single" w:sz="4" w:space="0" w:color="auto"/>
              <w:right w:val="single" w:sz="4" w:space="0" w:color="auto"/>
            </w:tcBorders>
            <w:shd w:val="clear" w:color="auto" w:fill="auto"/>
            <w:vAlign w:val="center"/>
            <w:hideMark/>
          </w:tcPr>
          <w:p w14:paraId="24AC09C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77010A8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2,60</w:t>
            </w:r>
          </w:p>
        </w:tc>
        <w:tc>
          <w:tcPr>
            <w:tcW w:w="1244" w:type="dxa"/>
            <w:tcBorders>
              <w:top w:val="nil"/>
              <w:left w:val="nil"/>
              <w:bottom w:val="single" w:sz="4" w:space="0" w:color="auto"/>
              <w:right w:val="single" w:sz="4" w:space="0" w:color="auto"/>
            </w:tcBorders>
            <w:shd w:val="clear" w:color="auto" w:fill="auto"/>
            <w:noWrap/>
            <w:vAlign w:val="center"/>
            <w:hideMark/>
          </w:tcPr>
          <w:p w14:paraId="7DFF1146"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36,898</w:t>
            </w:r>
          </w:p>
        </w:tc>
        <w:tc>
          <w:tcPr>
            <w:tcW w:w="1395" w:type="dxa"/>
            <w:tcBorders>
              <w:top w:val="nil"/>
              <w:left w:val="nil"/>
              <w:bottom w:val="single" w:sz="4" w:space="0" w:color="auto"/>
              <w:right w:val="single" w:sz="4" w:space="0" w:color="auto"/>
            </w:tcBorders>
            <w:shd w:val="clear" w:color="auto" w:fill="auto"/>
            <w:vAlign w:val="center"/>
            <w:hideMark/>
          </w:tcPr>
          <w:p w14:paraId="3D46980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95,94</w:t>
            </w:r>
          </w:p>
        </w:tc>
        <w:tc>
          <w:tcPr>
            <w:tcW w:w="711" w:type="dxa"/>
            <w:tcBorders>
              <w:top w:val="nil"/>
              <w:left w:val="nil"/>
              <w:bottom w:val="single" w:sz="4" w:space="0" w:color="auto"/>
              <w:right w:val="single" w:sz="4" w:space="0" w:color="auto"/>
            </w:tcBorders>
            <w:shd w:val="clear" w:color="auto" w:fill="auto"/>
            <w:noWrap/>
            <w:vAlign w:val="center"/>
            <w:hideMark/>
          </w:tcPr>
          <w:p w14:paraId="5843FAA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096712E4"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35BBD85F"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21,23</w:t>
            </w:r>
          </w:p>
        </w:tc>
        <w:tc>
          <w:tcPr>
            <w:tcW w:w="1505" w:type="dxa"/>
            <w:tcBorders>
              <w:top w:val="nil"/>
              <w:left w:val="nil"/>
              <w:bottom w:val="single" w:sz="4" w:space="0" w:color="auto"/>
              <w:right w:val="single" w:sz="4" w:space="0" w:color="auto"/>
            </w:tcBorders>
            <w:shd w:val="clear" w:color="auto" w:fill="auto"/>
            <w:vAlign w:val="center"/>
            <w:hideMark/>
          </w:tcPr>
          <w:p w14:paraId="026877A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7CC2EB8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Միաձույլ բետոնե առվակի նյութերի, արժեքը, մատակարարումը, B12.5դասի</w:t>
            </w:r>
          </w:p>
        </w:tc>
        <w:tc>
          <w:tcPr>
            <w:tcW w:w="1192" w:type="dxa"/>
            <w:tcBorders>
              <w:top w:val="nil"/>
              <w:left w:val="nil"/>
              <w:bottom w:val="single" w:sz="4" w:space="0" w:color="auto"/>
              <w:right w:val="single" w:sz="4" w:space="0" w:color="auto"/>
            </w:tcBorders>
            <w:shd w:val="clear" w:color="auto" w:fill="auto"/>
            <w:vAlign w:val="center"/>
            <w:hideMark/>
          </w:tcPr>
          <w:p w14:paraId="5CD36EA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3</w:t>
            </w:r>
          </w:p>
        </w:tc>
        <w:tc>
          <w:tcPr>
            <w:tcW w:w="1092" w:type="dxa"/>
            <w:tcBorders>
              <w:top w:val="nil"/>
              <w:left w:val="nil"/>
              <w:bottom w:val="single" w:sz="4" w:space="0" w:color="auto"/>
              <w:right w:val="single" w:sz="4" w:space="0" w:color="auto"/>
            </w:tcBorders>
            <w:shd w:val="clear" w:color="auto" w:fill="auto"/>
            <w:vAlign w:val="center"/>
            <w:hideMark/>
          </w:tcPr>
          <w:p w14:paraId="36497D0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5,75</w:t>
            </w:r>
          </w:p>
        </w:tc>
        <w:tc>
          <w:tcPr>
            <w:tcW w:w="1244" w:type="dxa"/>
            <w:tcBorders>
              <w:top w:val="nil"/>
              <w:left w:val="nil"/>
              <w:bottom w:val="single" w:sz="4" w:space="0" w:color="auto"/>
              <w:right w:val="single" w:sz="4" w:space="0" w:color="auto"/>
            </w:tcBorders>
            <w:shd w:val="clear" w:color="auto" w:fill="auto"/>
            <w:noWrap/>
            <w:vAlign w:val="center"/>
            <w:hideMark/>
          </w:tcPr>
          <w:p w14:paraId="3C4D2B8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42,083</w:t>
            </w:r>
          </w:p>
        </w:tc>
        <w:tc>
          <w:tcPr>
            <w:tcW w:w="1395" w:type="dxa"/>
            <w:tcBorders>
              <w:top w:val="nil"/>
              <w:left w:val="nil"/>
              <w:bottom w:val="single" w:sz="4" w:space="0" w:color="auto"/>
              <w:right w:val="single" w:sz="4" w:space="0" w:color="auto"/>
            </w:tcBorders>
            <w:shd w:val="clear" w:color="auto" w:fill="auto"/>
            <w:vAlign w:val="center"/>
            <w:hideMark/>
          </w:tcPr>
          <w:p w14:paraId="778C0BFF"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241,98</w:t>
            </w:r>
          </w:p>
        </w:tc>
        <w:tc>
          <w:tcPr>
            <w:tcW w:w="711" w:type="dxa"/>
            <w:tcBorders>
              <w:top w:val="nil"/>
              <w:left w:val="nil"/>
              <w:bottom w:val="single" w:sz="4" w:space="0" w:color="auto"/>
              <w:right w:val="single" w:sz="4" w:space="0" w:color="auto"/>
            </w:tcBorders>
            <w:shd w:val="clear" w:color="auto" w:fill="auto"/>
            <w:noWrap/>
            <w:vAlign w:val="center"/>
            <w:hideMark/>
          </w:tcPr>
          <w:p w14:paraId="52B51EA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A769F1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24C7D3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21,24</w:t>
            </w:r>
          </w:p>
        </w:tc>
        <w:tc>
          <w:tcPr>
            <w:tcW w:w="1505" w:type="dxa"/>
            <w:tcBorders>
              <w:top w:val="nil"/>
              <w:left w:val="nil"/>
              <w:bottom w:val="single" w:sz="4" w:space="0" w:color="auto"/>
              <w:right w:val="single" w:sz="4" w:space="0" w:color="auto"/>
            </w:tcBorders>
            <w:shd w:val="clear" w:color="auto" w:fill="auto"/>
            <w:vAlign w:val="center"/>
            <w:hideMark/>
          </w:tcPr>
          <w:p w14:paraId="5B6C45ED"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63C36F9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КЦД-10 հավաքովի երկաթբետոնե հատակի սալ,14.4կգ ամրանի ծախսով, Vբետ=0.18մ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5B9D9DB2"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48B7905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4528B81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29,618</w:t>
            </w:r>
          </w:p>
        </w:tc>
        <w:tc>
          <w:tcPr>
            <w:tcW w:w="1395" w:type="dxa"/>
            <w:tcBorders>
              <w:top w:val="nil"/>
              <w:left w:val="nil"/>
              <w:bottom w:val="single" w:sz="4" w:space="0" w:color="auto"/>
              <w:right w:val="single" w:sz="4" w:space="0" w:color="auto"/>
            </w:tcBorders>
            <w:shd w:val="clear" w:color="auto" w:fill="auto"/>
            <w:vAlign w:val="center"/>
            <w:hideMark/>
          </w:tcPr>
          <w:p w14:paraId="462C02F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266,56</w:t>
            </w:r>
          </w:p>
        </w:tc>
        <w:tc>
          <w:tcPr>
            <w:tcW w:w="711" w:type="dxa"/>
            <w:tcBorders>
              <w:top w:val="nil"/>
              <w:left w:val="nil"/>
              <w:bottom w:val="single" w:sz="4" w:space="0" w:color="auto"/>
              <w:right w:val="single" w:sz="4" w:space="0" w:color="auto"/>
            </w:tcBorders>
            <w:shd w:val="clear" w:color="auto" w:fill="auto"/>
            <w:noWrap/>
            <w:vAlign w:val="center"/>
            <w:hideMark/>
          </w:tcPr>
          <w:p w14:paraId="217A435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50840D1"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63C16B6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21,25</w:t>
            </w:r>
          </w:p>
        </w:tc>
        <w:tc>
          <w:tcPr>
            <w:tcW w:w="1505" w:type="dxa"/>
            <w:tcBorders>
              <w:top w:val="nil"/>
              <w:left w:val="nil"/>
              <w:bottom w:val="single" w:sz="4" w:space="0" w:color="auto"/>
              <w:right w:val="single" w:sz="4" w:space="0" w:color="auto"/>
            </w:tcBorders>
            <w:shd w:val="clear" w:color="auto" w:fill="auto"/>
            <w:vAlign w:val="center"/>
            <w:hideMark/>
          </w:tcPr>
          <w:p w14:paraId="0E421D8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1974302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КЦ-10-9 հավաքովի երկաթբետոնե պատի օղակ, 8.2կգ ամրանի ծախսով, Vբետ=0.24մ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1967BC5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3BB0C7E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w:t>
            </w:r>
          </w:p>
        </w:tc>
        <w:tc>
          <w:tcPr>
            <w:tcW w:w="1244" w:type="dxa"/>
            <w:tcBorders>
              <w:top w:val="nil"/>
              <w:left w:val="nil"/>
              <w:bottom w:val="single" w:sz="4" w:space="0" w:color="auto"/>
              <w:right w:val="single" w:sz="4" w:space="0" w:color="auto"/>
            </w:tcBorders>
            <w:shd w:val="clear" w:color="auto" w:fill="auto"/>
            <w:noWrap/>
            <w:vAlign w:val="center"/>
            <w:hideMark/>
          </w:tcPr>
          <w:p w14:paraId="07F16CD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39,491</w:t>
            </w:r>
          </w:p>
        </w:tc>
        <w:tc>
          <w:tcPr>
            <w:tcW w:w="1395" w:type="dxa"/>
            <w:tcBorders>
              <w:top w:val="nil"/>
              <w:left w:val="nil"/>
              <w:bottom w:val="single" w:sz="4" w:space="0" w:color="auto"/>
              <w:right w:val="single" w:sz="4" w:space="0" w:color="auto"/>
            </w:tcBorders>
            <w:shd w:val="clear" w:color="auto" w:fill="auto"/>
            <w:vAlign w:val="center"/>
            <w:hideMark/>
          </w:tcPr>
          <w:p w14:paraId="53E8527C"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118,47</w:t>
            </w:r>
          </w:p>
        </w:tc>
        <w:tc>
          <w:tcPr>
            <w:tcW w:w="711" w:type="dxa"/>
            <w:tcBorders>
              <w:top w:val="nil"/>
              <w:left w:val="nil"/>
              <w:bottom w:val="single" w:sz="4" w:space="0" w:color="auto"/>
              <w:right w:val="single" w:sz="4" w:space="0" w:color="auto"/>
            </w:tcBorders>
            <w:shd w:val="clear" w:color="auto" w:fill="auto"/>
            <w:noWrap/>
            <w:vAlign w:val="center"/>
            <w:hideMark/>
          </w:tcPr>
          <w:p w14:paraId="12B1409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13302A3"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8AB68D8"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21,26</w:t>
            </w:r>
          </w:p>
        </w:tc>
        <w:tc>
          <w:tcPr>
            <w:tcW w:w="1505" w:type="dxa"/>
            <w:tcBorders>
              <w:top w:val="nil"/>
              <w:left w:val="nil"/>
              <w:bottom w:val="single" w:sz="4" w:space="0" w:color="auto"/>
              <w:right w:val="single" w:sz="4" w:space="0" w:color="auto"/>
            </w:tcBorders>
            <w:shd w:val="clear" w:color="auto" w:fill="auto"/>
            <w:vAlign w:val="center"/>
            <w:hideMark/>
          </w:tcPr>
          <w:p w14:paraId="02E1F4EC" w14:textId="77777777" w:rsidR="00286820" w:rsidRPr="00286820" w:rsidRDefault="00286820" w:rsidP="00286820">
            <w:pPr>
              <w:rPr>
                <w:rFonts w:ascii="Sylfaen" w:hAnsi="Sylfaen" w:cs="Arial"/>
                <w:sz w:val="18"/>
                <w:szCs w:val="18"/>
                <w:lang w:val="ru-RU" w:eastAsia="ru-RU"/>
              </w:rPr>
            </w:pPr>
            <w:r w:rsidRPr="00286820">
              <w:rPr>
                <w:rFonts w:ascii="Sylfaen" w:hAnsi="Sylfaen" w:cs="Arial"/>
                <w:sz w:val="18"/>
                <w:szCs w:val="18"/>
                <w:lang w:val="ru-RU" w:eastAsia="ru-RU"/>
              </w:rPr>
              <w:t>շուկա</w:t>
            </w:r>
          </w:p>
        </w:tc>
        <w:tc>
          <w:tcPr>
            <w:tcW w:w="3115" w:type="dxa"/>
            <w:tcBorders>
              <w:top w:val="nil"/>
              <w:left w:val="nil"/>
              <w:bottom w:val="single" w:sz="4" w:space="0" w:color="auto"/>
              <w:right w:val="single" w:sz="4" w:space="0" w:color="auto"/>
            </w:tcBorders>
            <w:shd w:val="clear" w:color="auto" w:fill="auto"/>
            <w:vAlign w:val="center"/>
            <w:hideMark/>
          </w:tcPr>
          <w:p w14:paraId="317DBC0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КЦ-10-6 հավաքովի երկաթբետոնե պատի օղակ, 5.4կգ ամրանի ծախսով, Vբետ=0.16մ</w:t>
            </w:r>
            <w:r w:rsidRPr="00286820">
              <w:rPr>
                <w:rFonts w:ascii="Sylfaen" w:hAnsi="Sylfaen" w:cs="Arial"/>
                <w:sz w:val="22"/>
                <w:szCs w:val="22"/>
                <w:vertAlign w:val="superscript"/>
                <w:lang w:val="ru-RU" w:eastAsia="ru-RU"/>
              </w:rPr>
              <w:t xml:space="preserve">3 </w:t>
            </w:r>
            <w:r w:rsidRPr="00286820">
              <w:rPr>
                <w:rFonts w:ascii="Sylfaen" w:hAnsi="Sylfaen" w:cs="Arial"/>
                <w:sz w:val="22"/>
                <w:szCs w:val="22"/>
                <w:lang w:val="ru-RU" w:eastAsia="ru-RU"/>
              </w:rPr>
              <w:t>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3FA33E8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74A26D5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1648F06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26,327</w:t>
            </w:r>
          </w:p>
        </w:tc>
        <w:tc>
          <w:tcPr>
            <w:tcW w:w="1395" w:type="dxa"/>
            <w:tcBorders>
              <w:top w:val="nil"/>
              <w:left w:val="nil"/>
              <w:bottom w:val="single" w:sz="4" w:space="0" w:color="auto"/>
              <w:right w:val="single" w:sz="4" w:space="0" w:color="auto"/>
            </w:tcBorders>
            <w:shd w:val="clear" w:color="auto" w:fill="auto"/>
            <w:vAlign w:val="center"/>
            <w:hideMark/>
          </w:tcPr>
          <w:p w14:paraId="073B84F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236,94</w:t>
            </w:r>
          </w:p>
        </w:tc>
        <w:tc>
          <w:tcPr>
            <w:tcW w:w="711" w:type="dxa"/>
            <w:tcBorders>
              <w:top w:val="nil"/>
              <w:left w:val="nil"/>
              <w:bottom w:val="single" w:sz="4" w:space="0" w:color="auto"/>
              <w:right w:val="single" w:sz="4" w:space="0" w:color="auto"/>
            </w:tcBorders>
            <w:shd w:val="clear" w:color="auto" w:fill="auto"/>
            <w:noWrap/>
            <w:vAlign w:val="center"/>
            <w:hideMark/>
          </w:tcPr>
          <w:p w14:paraId="1168167A"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3E2B072" w14:textId="77777777" w:rsidTr="00286820">
        <w:trPr>
          <w:trHeight w:val="94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CF90984"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21,27</w:t>
            </w:r>
          </w:p>
        </w:tc>
        <w:tc>
          <w:tcPr>
            <w:tcW w:w="1505" w:type="dxa"/>
            <w:tcBorders>
              <w:top w:val="nil"/>
              <w:left w:val="nil"/>
              <w:bottom w:val="single" w:sz="4" w:space="0" w:color="auto"/>
              <w:right w:val="single" w:sz="4" w:space="0" w:color="auto"/>
            </w:tcBorders>
            <w:shd w:val="clear" w:color="auto" w:fill="auto"/>
            <w:vAlign w:val="center"/>
            <w:hideMark/>
          </w:tcPr>
          <w:p w14:paraId="78EF1924"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ինֆորմ</w:t>
            </w:r>
          </w:p>
        </w:tc>
        <w:tc>
          <w:tcPr>
            <w:tcW w:w="3115" w:type="dxa"/>
            <w:tcBorders>
              <w:top w:val="nil"/>
              <w:left w:val="nil"/>
              <w:bottom w:val="single" w:sz="4" w:space="0" w:color="auto"/>
              <w:right w:val="single" w:sz="4" w:space="0" w:color="auto"/>
            </w:tcBorders>
            <w:shd w:val="clear" w:color="auto" w:fill="auto"/>
            <w:vAlign w:val="center"/>
            <w:hideMark/>
          </w:tcPr>
          <w:p w14:paraId="07A47497"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КЦП-1-10-1 հավաքովի երկաթբետոնե ծածկի սալ թուջե ծանր մտոցով կափարիչով ՄԹ , Vբետ=0.18մ</w:t>
            </w:r>
            <w:r w:rsidRPr="00286820">
              <w:rPr>
                <w:rFonts w:ascii="Sylfaen" w:hAnsi="Sylfaen" w:cs="Arial"/>
                <w:sz w:val="22"/>
                <w:szCs w:val="22"/>
                <w:vertAlign w:val="superscript"/>
                <w:lang w:val="ru-RU" w:eastAsia="ru-RU"/>
              </w:rPr>
              <w:t>3</w:t>
            </w:r>
            <w:r w:rsidRPr="00286820">
              <w:rPr>
                <w:rFonts w:ascii="Sylfaen" w:hAnsi="Sylfaen" w:cs="Arial"/>
                <w:sz w:val="22"/>
                <w:szCs w:val="22"/>
                <w:lang w:val="ru-RU" w:eastAsia="ru-RU"/>
              </w:rPr>
              <w:t>, արժեք, մատակարարում</w:t>
            </w:r>
          </w:p>
        </w:tc>
        <w:tc>
          <w:tcPr>
            <w:tcW w:w="1192" w:type="dxa"/>
            <w:tcBorders>
              <w:top w:val="nil"/>
              <w:left w:val="nil"/>
              <w:bottom w:val="single" w:sz="4" w:space="0" w:color="auto"/>
              <w:right w:val="single" w:sz="4" w:space="0" w:color="auto"/>
            </w:tcBorders>
            <w:shd w:val="clear" w:color="auto" w:fill="auto"/>
            <w:vAlign w:val="center"/>
            <w:hideMark/>
          </w:tcPr>
          <w:p w14:paraId="4B1977B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հատ</w:t>
            </w:r>
          </w:p>
        </w:tc>
        <w:tc>
          <w:tcPr>
            <w:tcW w:w="1092" w:type="dxa"/>
            <w:tcBorders>
              <w:top w:val="nil"/>
              <w:left w:val="nil"/>
              <w:bottom w:val="single" w:sz="4" w:space="0" w:color="auto"/>
              <w:right w:val="single" w:sz="4" w:space="0" w:color="auto"/>
            </w:tcBorders>
            <w:shd w:val="clear" w:color="auto" w:fill="auto"/>
            <w:vAlign w:val="center"/>
            <w:hideMark/>
          </w:tcPr>
          <w:p w14:paraId="2B13279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9,0</w:t>
            </w:r>
          </w:p>
        </w:tc>
        <w:tc>
          <w:tcPr>
            <w:tcW w:w="1244" w:type="dxa"/>
            <w:tcBorders>
              <w:top w:val="nil"/>
              <w:left w:val="nil"/>
              <w:bottom w:val="single" w:sz="4" w:space="0" w:color="auto"/>
              <w:right w:val="single" w:sz="4" w:space="0" w:color="auto"/>
            </w:tcBorders>
            <w:shd w:val="clear" w:color="auto" w:fill="auto"/>
            <w:noWrap/>
            <w:vAlign w:val="center"/>
            <w:hideMark/>
          </w:tcPr>
          <w:p w14:paraId="18E2797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122,989</w:t>
            </w:r>
          </w:p>
        </w:tc>
        <w:tc>
          <w:tcPr>
            <w:tcW w:w="1395" w:type="dxa"/>
            <w:tcBorders>
              <w:top w:val="nil"/>
              <w:left w:val="nil"/>
              <w:bottom w:val="single" w:sz="4" w:space="0" w:color="auto"/>
              <w:right w:val="single" w:sz="4" w:space="0" w:color="auto"/>
            </w:tcBorders>
            <w:shd w:val="clear" w:color="auto" w:fill="auto"/>
            <w:vAlign w:val="center"/>
            <w:hideMark/>
          </w:tcPr>
          <w:p w14:paraId="435B7BA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1106,90</w:t>
            </w:r>
          </w:p>
        </w:tc>
        <w:tc>
          <w:tcPr>
            <w:tcW w:w="711" w:type="dxa"/>
            <w:tcBorders>
              <w:top w:val="nil"/>
              <w:left w:val="nil"/>
              <w:bottom w:val="single" w:sz="4" w:space="0" w:color="auto"/>
              <w:right w:val="single" w:sz="4" w:space="0" w:color="auto"/>
            </w:tcBorders>
            <w:shd w:val="clear" w:color="auto" w:fill="auto"/>
            <w:noWrap/>
            <w:vAlign w:val="center"/>
            <w:hideMark/>
          </w:tcPr>
          <w:p w14:paraId="27A3042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20EDDE2"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A97D750"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lastRenderedPageBreak/>
              <w:t>21,28</w:t>
            </w:r>
          </w:p>
        </w:tc>
        <w:tc>
          <w:tcPr>
            <w:tcW w:w="1505" w:type="dxa"/>
            <w:tcBorders>
              <w:top w:val="nil"/>
              <w:left w:val="nil"/>
              <w:bottom w:val="single" w:sz="4" w:space="0" w:color="auto"/>
              <w:right w:val="single" w:sz="4" w:space="0" w:color="auto"/>
            </w:tcBorders>
            <w:shd w:val="clear" w:color="auto" w:fill="auto"/>
            <w:vAlign w:val="center"/>
            <w:hideMark/>
          </w:tcPr>
          <w:p w14:paraId="4E2BDFFE"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7-291</w:t>
            </w:r>
          </w:p>
        </w:tc>
        <w:tc>
          <w:tcPr>
            <w:tcW w:w="3115" w:type="dxa"/>
            <w:tcBorders>
              <w:top w:val="nil"/>
              <w:left w:val="nil"/>
              <w:bottom w:val="single" w:sz="4" w:space="0" w:color="auto"/>
              <w:right w:val="single" w:sz="4" w:space="0" w:color="auto"/>
            </w:tcBorders>
            <w:shd w:val="clear" w:color="auto" w:fill="auto"/>
            <w:vAlign w:val="center"/>
            <w:hideMark/>
          </w:tcPr>
          <w:p w14:paraId="043CFB8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Սեյսմակայունության մետաղական կապող էլեմենտներ, պողպատե թիթեղ 6մմ, արժեք, մատակարարում, տեղադրում</w:t>
            </w:r>
          </w:p>
        </w:tc>
        <w:tc>
          <w:tcPr>
            <w:tcW w:w="1192" w:type="dxa"/>
            <w:tcBorders>
              <w:top w:val="nil"/>
              <w:left w:val="nil"/>
              <w:bottom w:val="single" w:sz="4" w:space="0" w:color="auto"/>
              <w:right w:val="single" w:sz="4" w:space="0" w:color="auto"/>
            </w:tcBorders>
            <w:shd w:val="clear" w:color="auto" w:fill="auto"/>
            <w:vAlign w:val="center"/>
            <w:hideMark/>
          </w:tcPr>
          <w:p w14:paraId="32892A6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w:t>
            </w:r>
          </w:p>
        </w:tc>
        <w:tc>
          <w:tcPr>
            <w:tcW w:w="1092" w:type="dxa"/>
            <w:tcBorders>
              <w:top w:val="nil"/>
              <w:left w:val="nil"/>
              <w:bottom w:val="single" w:sz="4" w:space="0" w:color="auto"/>
              <w:right w:val="single" w:sz="4" w:space="0" w:color="auto"/>
            </w:tcBorders>
            <w:shd w:val="clear" w:color="auto" w:fill="auto"/>
            <w:vAlign w:val="center"/>
            <w:hideMark/>
          </w:tcPr>
          <w:p w14:paraId="532B8CA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0,064</w:t>
            </w:r>
          </w:p>
        </w:tc>
        <w:tc>
          <w:tcPr>
            <w:tcW w:w="1244" w:type="dxa"/>
            <w:tcBorders>
              <w:top w:val="nil"/>
              <w:left w:val="nil"/>
              <w:bottom w:val="single" w:sz="4" w:space="0" w:color="auto"/>
              <w:right w:val="single" w:sz="4" w:space="0" w:color="auto"/>
            </w:tcBorders>
            <w:shd w:val="clear" w:color="auto" w:fill="auto"/>
            <w:noWrap/>
            <w:vAlign w:val="center"/>
            <w:hideMark/>
          </w:tcPr>
          <w:p w14:paraId="48BFAC1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711,944</w:t>
            </w:r>
          </w:p>
        </w:tc>
        <w:tc>
          <w:tcPr>
            <w:tcW w:w="1395" w:type="dxa"/>
            <w:tcBorders>
              <w:top w:val="nil"/>
              <w:left w:val="nil"/>
              <w:bottom w:val="single" w:sz="4" w:space="0" w:color="auto"/>
              <w:right w:val="single" w:sz="4" w:space="0" w:color="auto"/>
            </w:tcBorders>
            <w:shd w:val="clear" w:color="auto" w:fill="auto"/>
            <w:vAlign w:val="center"/>
            <w:hideMark/>
          </w:tcPr>
          <w:p w14:paraId="7C3A1538"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45,56</w:t>
            </w:r>
          </w:p>
        </w:tc>
        <w:tc>
          <w:tcPr>
            <w:tcW w:w="711" w:type="dxa"/>
            <w:tcBorders>
              <w:top w:val="nil"/>
              <w:left w:val="nil"/>
              <w:bottom w:val="single" w:sz="4" w:space="0" w:color="auto"/>
              <w:right w:val="single" w:sz="4" w:space="0" w:color="auto"/>
            </w:tcBorders>
            <w:shd w:val="clear" w:color="auto" w:fill="auto"/>
            <w:noWrap/>
            <w:vAlign w:val="center"/>
            <w:hideMark/>
          </w:tcPr>
          <w:p w14:paraId="5B4CF2E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6C793BD5" w14:textId="77777777" w:rsidTr="00286820">
        <w:trPr>
          <w:trHeight w:val="9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7F6304C2"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21,29</w:t>
            </w:r>
          </w:p>
        </w:tc>
        <w:tc>
          <w:tcPr>
            <w:tcW w:w="1505" w:type="dxa"/>
            <w:tcBorders>
              <w:top w:val="nil"/>
              <w:left w:val="nil"/>
              <w:bottom w:val="single" w:sz="4" w:space="0" w:color="auto"/>
              <w:right w:val="single" w:sz="4" w:space="0" w:color="auto"/>
            </w:tcBorders>
            <w:shd w:val="clear" w:color="auto" w:fill="auto"/>
            <w:vAlign w:val="center"/>
            <w:hideMark/>
          </w:tcPr>
          <w:p w14:paraId="14BA88A1"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8-27</w:t>
            </w:r>
          </w:p>
        </w:tc>
        <w:tc>
          <w:tcPr>
            <w:tcW w:w="3115" w:type="dxa"/>
            <w:tcBorders>
              <w:top w:val="nil"/>
              <w:left w:val="nil"/>
              <w:bottom w:val="single" w:sz="4" w:space="0" w:color="auto"/>
              <w:right w:val="single" w:sz="4" w:space="0" w:color="auto"/>
            </w:tcBorders>
            <w:shd w:val="clear" w:color="auto" w:fill="auto"/>
            <w:vAlign w:val="center"/>
            <w:hideMark/>
          </w:tcPr>
          <w:p w14:paraId="53184F98"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Քսուկային ջրամեկուսացում բիտումով, երկշերտ (երկաթբետոն), ներառյալ նյութերի արժեքը, մատակարարւոմը</w:t>
            </w:r>
          </w:p>
        </w:tc>
        <w:tc>
          <w:tcPr>
            <w:tcW w:w="1192" w:type="dxa"/>
            <w:tcBorders>
              <w:top w:val="nil"/>
              <w:left w:val="nil"/>
              <w:bottom w:val="single" w:sz="4" w:space="0" w:color="auto"/>
              <w:right w:val="single" w:sz="4" w:space="0" w:color="auto"/>
            </w:tcBorders>
            <w:shd w:val="clear" w:color="auto" w:fill="auto"/>
            <w:vAlign w:val="center"/>
            <w:hideMark/>
          </w:tcPr>
          <w:p w14:paraId="66B2628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647A5C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53</w:t>
            </w:r>
          </w:p>
        </w:tc>
        <w:tc>
          <w:tcPr>
            <w:tcW w:w="1244" w:type="dxa"/>
            <w:tcBorders>
              <w:top w:val="nil"/>
              <w:left w:val="nil"/>
              <w:bottom w:val="single" w:sz="4" w:space="0" w:color="auto"/>
              <w:right w:val="single" w:sz="4" w:space="0" w:color="auto"/>
            </w:tcBorders>
            <w:shd w:val="clear" w:color="auto" w:fill="auto"/>
            <w:noWrap/>
            <w:vAlign w:val="center"/>
            <w:hideMark/>
          </w:tcPr>
          <w:p w14:paraId="452E748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1,106</w:t>
            </w:r>
          </w:p>
        </w:tc>
        <w:tc>
          <w:tcPr>
            <w:tcW w:w="1395" w:type="dxa"/>
            <w:tcBorders>
              <w:top w:val="nil"/>
              <w:left w:val="nil"/>
              <w:bottom w:val="single" w:sz="4" w:space="0" w:color="auto"/>
              <w:right w:val="single" w:sz="4" w:space="0" w:color="auto"/>
            </w:tcBorders>
            <w:shd w:val="clear" w:color="auto" w:fill="auto"/>
            <w:vAlign w:val="center"/>
            <w:hideMark/>
          </w:tcPr>
          <w:p w14:paraId="223A0F0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58,60</w:t>
            </w:r>
          </w:p>
        </w:tc>
        <w:tc>
          <w:tcPr>
            <w:tcW w:w="711" w:type="dxa"/>
            <w:tcBorders>
              <w:top w:val="nil"/>
              <w:left w:val="nil"/>
              <w:bottom w:val="single" w:sz="4" w:space="0" w:color="auto"/>
              <w:right w:val="single" w:sz="4" w:space="0" w:color="auto"/>
            </w:tcBorders>
            <w:shd w:val="clear" w:color="auto" w:fill="auto"/>
            <w:noWrap/>
            <w:vAlign w:val="center"/>
            <w:hideMark/>
          </w:tcPr>
          <w:p w14:paraId="285F562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D7570AC" w14:textId="77777777" w:rsidTr="00286820">
        <w:trPr>
          <w:trHeight w:val="12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01F94B8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21,30</w:t>
            </w:r>
          </w:p>
        </w:tc>
        <w:tc>
          <w:tcPr>
            <w:tcW w:w="1505" w:type="dxa"/>
            <w:tcBorders>
              <w:top w:val="nil"/>
              <w:left w:val="nil"/>
              <w:bottom w:val="single" w:sz="4" w:space="0" w:color="auto"/>
              <w:right w:val="single" w:sz="4" w:space="0" w:color="auto"/>
            </w:tcBorders>
            <w:shd w:val="clear" w:color="auto" w:fill="auto"/>
            <w:vAlign w:val="center"/>
            <w:hideMark/>
          </w:tcPr>
          <w:p w14:paraId="53D311F2"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30-357, կիրառելի</w:t>
            </w:r>
          </w:p>
        </w:tc>
        <w:tc>
          <w:tcPr>
            <w:tcW w:w="3115" w:type="dxa"/>
            <w:tcBorders>
              <w:top w:val="nil"/>
              <w:left w:val="nil"/>
              <w:bottom w:val="single" w:sz="4" w:space="0" w:color="auto"/>
              <w:right w:val="single" w:sz="4" w:space="0" w:color="auto"/>
            </w:tcBorders>
            <w:shd w:val="clear" w:color="auto" w:fill="auto"/>
            <w:vAlign w:val="center"/>
            <w:hideMark/>
          </w:tcPr>
          <w:p w14:paraId="63644895"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xml:space="preserve">Մետաղական էլեմենտների երկշերտ ներկում ջրակայուն ներկով, ներառյալ նյութերի արժեքը, մատակարարումը </w:t>
            </w:r>
          </w:p>
        </w:tc>
        <w:tc>
          <w:tcPr>
            <w:tcW w:w="1192" w:type="dxa"/>
            <w:tcBorders>
              <w:top w:val="nil"/>
              <w:left w:val="nil"/>
              <w:bottom w:val="single" w:sz="4" w:space="0" w:color="auto"/>
              <w:right w:val="single" w:sz="4" w:space="0" w:color="auto"/>
            </w:tcBorders>
            <w:shd w:val="clear" w:color="auto" w:fill="auto"/>
            <w:vAlign w:val="center"/>
            <w:hideMark/>
          </w:tcPr>
          <w:p w14:paraId="19415A8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տ/մետաղ</w:t>
            </w:r>
          </w:p>
        </w:tc>
        <w:tc>
          <w:tcPr>
            <w:tcW w:w="1092" w:type="dxa"/>
            <w:tcBorders>
              <w:top w:val="nil"/>
              <w:left w:val="nil"/>
              <w:bottom w:val="single" w:sz="4" w:space="0" w:color="auto"/>
              <w:right w:val="single" w:sz="4" w:space="0" w:color="auto"/>
            </w:tcBorders>
            <w:shd w:val="clear" w:color="auto" w:fill="auto"/>
            <w:vAlign w:val="center"/>
            <w:hideMark/>
          </w:tcPr>
          <w:p w14:paraId="7B3B34E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0,064</w:t>
            </w:r>
          </w:p>
        </w:tc>
        <w:tc>
          <w:tcPr>
            <w:tcW w:w="1244" w:type="dxa"/>
            <w:tcBorders>
              <w:top w:val="nil"/>
              <w:left w:val="nil"/>
              <w:bottom w:val="single" w:sz="4" w:space="0" w:color="auto"/>
              <w:right w:val="single" w:sz="4" w:space="0" w:color="auto"/>
            </w:tcBorders>
            <w:shd w:val="clear" w:color="auto" w:fill="auto"/>
            <w:noWrap/>
            <w:vAlign w:val="center"/>
            <w:hideMark/>
          </w:tcPr>
          <w:p w14:paraId="29685FED"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13,303</w:t>
            </w:r>
          </w:p>
        </w:tc>
        <w:tc>
          <w:tcPr>
            <w:tcW w:w="1395" w:type="dxa"/>
            <w:tcBorders>
              <w:top w:val="nil"/>
              <w:left w:val="nil"/>
              <w:bottom w:val="single" w:sz="4" w:space="0" w:color="auto"/>
              <w:right w:val="single" w:sz="4" w:space="0" w:color="auto"/>
            </w:tcBorders>
            <w:shd w:val="clear" w:color="auto" w:fill="auto"/>
            <w:vAlign w:val="center"/>
            <w:hideMark/>
          </w:tcPr>
          <w:p w14:paraId="2434C5F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0,85</w:t>
            </w:r>
          </w:p>
        </w:tc>
        <w:tc>
          <w:tcPr>
            <w:tcW w:w="711" w:type="dxa"/>
            <w:tcBorders>
              <w:top w:val="nil"/>
              <w:left w:val="nil"/>
              <w:bottom w:val="single" w:sz="4" w:space="0" w:color="auto"/>
              <w:right w:val="single" w:sz="4" w:space="0" w:color="auto"/>
            </w:tcBorders>
            <w:shd w:val="clear" w:color="auto" w:fill="auto"/>
            <w:noWrap/>
            <w:vAlign w:val="center"/>
            <w:hideMark/>
          </w:tcPr>
          <w:p w14:paraId="179B576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375435B7" w14:textId="77777777" w:rsidTr="00286820">
        <w:trPr>
          <w:trHeight w:val="6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D70574A"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21,31</w:t>
            </w:r>
          </w:p>
        </w:tc>
        <w:tc>
          <w:tcPr>
            <w:tcW w:w="1505" w:type="dxa"/>
            <w:tcBorders>
              <w:top w:val="nil"/>
              <w:left w:val="nil"/>
              <w:bottom w:val="single" w:sz="4" w:space="0" w:color="auto"/>
              <w:right w:val="single" w:sz="4" w:space="0" w:color="auto"/>
            </w:tcBorders>
            <w:shd w:val="clear" w:color="auto" w:fill="auto"/>
            <w:vAlign w:val="center"/>
            <w:hideMark/>
          </w:tcPr>
          <w:p w14:paraId="39D1A5CC"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6-253</w:t>
            </w:r>
          </w:p>
        </w:tc>
        <w:tc>
          <w:tcPr>
            <w:tcW w:w="3115" w:type="dxa"/>
            <w:tcBorders>
              <w:top w:val="nil"/>
              <w:left w:val="nil"/>
              <w:bottom w:val="single" w:sz="4" w:space="0" w:color="auto"/>
              <w:right w:val="single" w:sz="4" w:space="0" w:color="auto"/>
            </w:tcBorders>
            <w:shd w:val="clear" w:color="auto" w:fill="auto"/>
            <w:vAlign w:val="center"/>
            <w:hideMark/>
          </w:tcPr>
          <w:p w14:paraId="3AD25CE0"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Բետոնե վաքի առվակի երկաթայնացում, ներառյալ նյութերի արժեքը, մատակարարումը</w:t>
            </w:r>
          </w:p>
        </w:tc>
        <w:tc>
          <w:tcPr>
            <w:tcW w:w="1192" w:type="dxa"/>
            <w:tcBorders>
              <w:top w:val="nil"/>
              <w:left w:val="nil"/>
              <w:bottom w:val="single" w:sz="4" w:space="0" w:color="auto"/>
              <w:right w:val="single" w:sz="4" w:space="0" w:color="auto"/>
            </w:tcBorders>
            <w:shd w:val="clear" w:color="auto" w:fill="auto"/>
            <w:vAlign w:val="center"/>
            <w:hideMark/>
          </w:tcPr>
          <w:p w14:paraId="3341C8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մ</w:t>
            </w:r>
            <w:r w:rsidRPr="00286820">
              <w:rPr>
                <w:rFonts w:ascii="Sylfaen" w:hAnsi="Sylfaen" w:cs="Arial"/>
                <w:sz w:val="22"/>
                <w:szCs w:val="22"/>
                <w:vertAlign w:val="superscript"/>
                <w:lang w:val="ru-RU" w:eastAsia="ru-RU"/>
              </w:rPr>
              <w:t>2</w:t>
            </w:r>
          </w:p>
        </w:tc>
        <w:tc>
          <w:tcPr>
            <w:tcW w:w="1092" w:type="dxa"/>
            <w:tcBorders>
              <w:top w:val="nil"/>
              <w:left w:val="nil"/>
              <w:bottom w:val="single" w:sz="4" w:space="0" w:color="auto"/>
              <w:right w:val="single" w:sz="4" w:space="0" w:color="auto"/>
            </w:tcBorders>
            <w:shd w:val="clear" w:color="auto" w:fill="auto"/>
            <w:vAlign w:val="center"/>
            <w:hideMark/>
          </w:tcPr>
          <w:p w14:paraId="7DA584C6"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13,5</w:t>
            </w:r>
          </w:p>
        </w:tc>
        <w:tc>
          <w:tcPr>
            <w:tcW w:w="1244" w:type="dxa"/>
            <w:tcBorders>
              <w:top w:val="nil"/>
              <w:left w:val="nil"/>
              <w:bottom w:val="single" w:sz="4" w:space="0" w:color="auto"/>
              <w:right w:val="single" w:sz="4" w:space="0" w:color="auto"/>
            </w:tcBorders>
            <w:shd w:val="clear" w:color="auto" w:fill="auto"/>
            <w:noWrap/>
            <w:vAlign w:val="center"/>
            <w:hideMark/>
          </w:tcPr>
          <w:p w14:paraId="51E3942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0,661</w:t>
            </w:r>
          </w:p>
        </w:tc>
        <w:tc>
          <w:tcPr>
            <w:tcW w:w="1395" w:type="dxa"/>
            <w:tcBorders>
              <w:top w:val="nil"/>
              <w:left w:val="nil"/>
              <w:bottom w:val="single" w:sz="4" w:space="0" w:color="auto"/>
              <w:right w:val="single" w:sz="4" w:space="0" w:color="auto"/>
            </w:tcBorders>
            <w:shd w:val="clear" w:color="auto" w:fill="auto"/>
            <w:vAlign w:val="center"/>
            <w:hideMark/>
          </w:tcPr>
          <w:p w14:paraId="22B71EC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8,93</w:t>
            </w:r>
          </w:p>
        </w:tc>
        <w:tc>
          <w:tcPr>
            <w:tcW w:w="711" w:type="dxa"/>
            <w:tcBorders>
              <w:top w:val="nil"/>
              <w:left w:val="nil"/>
              <w:bottom w:val="single" w:sz="4" w:space="0" w:color="auto"/>
              <w:right w:val="single" w:sz="4" w:space="0" w:color="auto"/>
            </w:tcBorders>
            <w:shd w:val="clear" w:color="auto" w:fill="auto"/>
            <w:noWrap/>
            <w:vAlign w:val="center"/>
            <w:hideMark/>
          </w:tcPr>
          <w:p w14:paraId="662512EF"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r>
      <w:tr w:rsidR="00286820" w:rsidRPr="00286820" w14:paraId="44542A57"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F2DCDB"/>
            <w:vAlign w:val="center"/>
            <w:hideMark/>
          </w:tcPr>
          <w:p w14:paraId="349D6D9F" w14:textId="77777777" w:rsidR="00286820" w:rsidRPr="00286820" w:rsidRDefault="00286820" w:rsidP="00286820">
            <w:pP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F2DCDB"/>
            <w:vAlign w:val="center"/>
            <w:hideMark/>
          </w:tcPr>
          <w:p w14:paraId="168332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F2DCDB"/>
            <w:vAlign w:val="center"/>
            <w:hideMark/>
          </w:tcPr>
          <w:p w14:paraId="424175C2"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հավաքովի ե/բ հորերի</w:t>
            </w:r>
          </w:p>
        </w:tc>
        <w:tc>
          <w:tcPr>
            <w:tcW w:w="1192" w:type="dxa"/>
            <w:tcBorders>
              <w:top w:val="nil"/>
              <w:left w:val="nil"/>
              <w:bottom w:val="single" w:sz="4" w:space="0" w:color="auto"/>
              <w:right w:val="single" w:sz="4" w:space="0" w:color="auto"/>
            </w:tcBorders>
            <w:shd w:val="clear" w:color="000000" w:fill="F2DCDB"/>
            <w:vAlign w:val="center"/>
            <w:hideMark/>
          </w:tcPr>
          <w:p w14:paraId="644F7AA7"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F2DCDB"/>
            <w:vAlign w:val="center"/>
            <w:hideMark/>
          </w:tcPr>
          <w:p w14:paraId="58213714"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F2DCDB"/>
            <w:noWrap/>
            <w:vAlign w:val="center"/>
            <w:hideMark/>
          </w:tcPr>
          <w:p w14:paraId="0D4ACF0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F2DCDB"/>
            <w:vAlign w:val="center"/>
            <w:hideMark/>
          </w:tcPr>
          <w:p w14:paraId="09F46A47"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2659,33</w:t>
            </w:r>
          </w:p>
        </w:tc>
        <w:tc>
          <w:tcPr>
            <w:tcW w:w="711" w:type="dxa"/>
            <w:tcBorders>
              <w:top w:val="nil"/>
              <w:left w:val="nil"/>
              <w:bottom w:val="single" w:sz="4" w:space="0" w:color="auto"/>
              <w:right w:val="single" w:sz="4" w:space="0" w:color="auto"/>
            </w:tcBorders>
            <w:shd w:val="clear" w:color="000000" w:fill="F2DCDB"/>
            <w:vAlign w:val="center"/>
            <w:hideMark/>
          </w:tcPr>
          <w:p w14:paraId="009DE483"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1,12</w:t>
            </w:r>
          </w:p>
        </w:tc>
      </w:tr>
      <w:tr w:rsidR="00286820" w:rsidRPr="00286820" w14:paraId="161F279A" w14:textId="77777777" w:rsidTr="00286820">
        <w:trPr>
          <w:trHeight w:val="300"/>
        </w:trPr>
        <w:tc>
          <w:tcPr>
            <w:tcW w:w="666" w:type="dxa"/>
            <w:tcBorders>
              <w:top w:val="nil"/>
              <w:left w:val="single" w:sz="4" w:space="0" w:color="auto"/>
              <w:bottom w:val="single" w:sz="4" w:space="0" w:color="auto"/>
              <w:right w:val="single" w:sz="4" w:space="0" w:color="auto"/>
            </w:tcBorders>
            <w:shd w:val="clear" w:color="000000" w:fill="D8E4BC"/>
            <w:vAlign w:val="center"/>
            <w:hideMark/>
          </w:tcPr>
          <w:p w14:paraId="6BE920A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000000" w:fill="D8E4BC"/>
            <w:vAlign w:val="center"/>
            <w:hideMark/>
          </w:tcPr>
          <w:p w14:paraId="69966BD3"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000000" w:fill="D8E4BC"/>
            <w:vAlign w:val="center"/>
            <w:hideMark/>
          </w:tcPr>
          <w:p w14:paraId="4AB370AB" w14:textId="77777777" w:rsidR="00286820" w:rsidRPr="00286820" w:rsidRDefault="00286820" w:rsidP="00286820">
            <w:pPr>
              <w:rPr>
                <w:rFonts w:ascii="Sylfaen" w:hAnsi="Sylfaen" w:cs="Arial"/>
                <w:b/>
                <w:bCs/>
                <w:i/>
                <w:iCs/>
                <w:sz w:val="22"/>
                <w:szCs w:val="22"/>
                <w:u w:val="single"/>
                <w:lang w:val="ru-RU" w:eastAsia="ru-RU"/>
              </w:rPr>
            </w:pPr>
            <w:r w:rsidRPr="00286820">
              <w:rPr>
                <w:rFonts w:ascii="Sylfaen" w:hAnsi="Sylfaen" w:cs="Arial"/>
                <w:b/>
                <w:bCs/>
                <w:i/>
                <w:iCs/>
                <w:sz w:val="22"/>
                <w:szCs w:val="22"/>
                <w:u w:val="single"/>
                <w:lang w:val="ru-RU" w:eastAsia="ru-RU"/>
              </w:rPr>
              <w:t>Ընդամենը ըստ 21-րդ բաժնի</w:t>
            </w:r>
          </w:p>
        </w:tc>
        <w:tc>
          <w:tcPr>
            <w:tcW w:w="1192" w:type="dxa"/>
            <w:tcBorders>
              <w:top w:val="nil"/>
              <w:left w:val="nil"/>
              <w:bottom w:val="single" w:sz="4" w:space="0" w:color="auto"/>
              <w:right w:val="single" w:sz="4" w:space="0" w:color="auto"/>
            </w:tcBorders>
            <w:shd w:val="clear" w:color="000000" w:fill="D8E4BC"/>
            <w:vAlign w:val="center"/>
            <w:hideMark/>
          </w:tcPr>
          <w:p w14:paraId="60F622FD"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092" w:type="dxa"/>
            <w:tcBorders>
              <w:top w:val="nil"/>
              <w:left w:val="nil"/>
              <w:bottom w:val="single" w:sz="4" w:space="0" w:color="auto"/>
              <w:right w:val="single" w:sz="4" w:space="0" w:color="auto"/>
            </w:tcBorders>
            <w:shd w:val="clear" w:color="000000" w:fill="D8E4BC"/>
            <w:vAlign w:val="center"/>
            <w:hideMark/>
          </w:tcPr>
          <w:p w14:paraId="5DA94011"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1244" w:type="dxa"/>
            <w:tcBorders>
              <w:top w:val="nil"/>
              <w:left w:val="nil"/>
              <w:bottom w:val="single" w:sz="4" w:space="0" w:color="auto"/>
              <w:right w:val="single" w:sz="4" w:space="0" w:color="auto"/>
            </w:tcBorders>
            <w:shd w:val="clear" w:color="000000" w:fill="D8E4BC"/>
            <w:noWrap/>
            <w:vAlign w:val="center"/>
            <w:hideMark/>
          </w:tcPr>
          <w:p w14:paraId="410BA53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000000" w:fill="D8E4BC"/>
            <w:vAlign w:val="center"/>
            <w:hideMark/>
          </w:tcPr>
          <w:p w14:paraId="76CD1A8B"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7231,52</w:t>
            </w:r>
          </w:p>
        </w:tc>
        <w:tc>
          <w:tcPr>
            <w:tcW w:w="711" w:type="dxa"/>
            <w:tcBorders>
              <w:top w:val="nil"/>
              <w:left w:val="nil"/>
              <w:bottom w:val="single" w:sz="4" w:space="0" w:color="auto"/>
              <w:right w:val="single" w:sz="4" w:space="0" w:color="auto"/>
            </w:tcBorders>
            <w:shd w:val="clear" w:color="000000" w:fill="D8E4BC"/>
            <w:vAlign w:val="center"/>
            <w:hideMark/>
          </w:tcPr>
          <w:p w14:paraId="35804D38"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3,04</w:t>
            </w:r>
          </w:p>
        </w:tc>
      </w:tr>
      <w:tr w:rsidR="00286820" w:rsidRPr="00286820" w14:paraId="1ACF0BD1"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443EF2A5"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3DEF8A85"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29A1DD58" w14:textId="77777777" w:rsidR="00286820" w:rsidRPr="00286820" w:rsidRDefault="00286820" w:rsidP="00286820">
            <w:pPr>
              <w:rPr>
                <w:rFonts w:ascii="Sylfaen" w:hAnsi="Sylfaen" w:cs="Arial"/>
                <w:b/>
                <w:bCs/>
                <w:sz w:val="22"/>
                <w:szCs w:val="22"/>
                <w:lang w:val="ru-RU" w:eastAsia="ru-RU"/>
              </w:rPr>
            </w:pPr>
            <w:r w:rsidRPr="00286820">
              <w:rPr>
                <w:rFonts w:ascii="Sylfaen" w:hAnsi="Sylfaen" w:cs="Arial"/>
                <w:b/>
                <w:bCs/>
                <w:sz w:val="22"/>
                <w:szCs w:val="22"/>
                <w:lang w:val="ru-RU" w:eastAsia="ru-RU"/>
              </w:rPr>
              <w:t xml:space="preserve">Ընդամենը` ըստ 1-21 բաժինների </w:t>
            </w:r>
          </w:p>
        </w:tc>
        <w:tc>
          <w:tcPr>
            <w:tcW w:w="1192" w:type="dxa"/>
            <w:tcBorders>
              <w:top w:val="nil"/>
              <w:left w:val="nil"/>
              <w:bottom w:val="single" w:sz="4" w:space="0" w:color="auto"/>
              <w:right w:val="single" w:sz="4" w:space="0" w:color="auto"/>
            </w:tcBorders>
            <w:shd w:val="clear" w:color="auto" w:fill="auto"/>
            <w:vAlign w:val="center"/>
            <w:hideMark/>
          </w:tcPr>
          <w:p w14:paraId="41B54851"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2A432FA"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50447BB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6E4AB54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237791,62</w:t>
            </w:r>
          </w:p>
        </w:tc>
        <w:tc>
          <w:tcPr>
            <w:tcW w:w="711" w:type="dxa"/>
            <w:tcBorders>
              <w:top w:val="nil"/>
              <w:left w:val="nil"/>
              <w:bottom w:val="single" w:sz="4" w:space="0" w:color="auto"/>
              <w:right w:val="single" w:sz="4" w:space="0" w:color="auto"/>
            </w:tcBorders>
            <w:shd w:val="clear" w:color="auto" w:fill="auto"/>
            <w:noWrap/>
            <w:vAlign w:val="center"/>
            <w:hideMark/>
          </w:tcPr>
          <w:p w14:paraId="43186B09"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100,0</w:t>
            </w:r>
          </w:p>
        </w:tc>
      </w:tr>
      <w:tr w:rsidR="00286820" w:rsidRPr="00286820" w14:paraId="0C0FB46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140518B6"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2291B20B"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4A68251D" w14:textId="77777777" w:rsidR="00286820" w:rsidRPr="00286820" w:rsidRDefault="00286820" w:rsidP="00286820">
            <w:pPr>
              <w:rPr>
                <w:rFonts w:ascii="Sylfaen" w:hAnsi="Sylfaen" w:cs="Arial"/>
                <w:sz w:val="22"/>
                <w:szCs w:val="22"/>
                <w:lang w:val="ru-RU" w:eastAsia="ru-RU"/>
              </w:rPr>
            </w:pPr>
            <w:r w:rsidRPr="00286820">
              <w:rPr>
                <w:rFonts w:ascii="Sylfaen" w:hAnsi="Sylfaen" w:cs="Arial"/>
                <w:sz w:val="22"/>
                <w:szCs w:val="22"/>
                <w:lang w:val="ru-RU" w:eastAsia="ru-RU"/>
              </w:rPr>
              <w:t>ԱԱՀ 20%</w:t>
            </w:r>
          </w:p>
        </w:tc>
        <w:tc>
          <w:tcPr>
            <w:tcW w:w="1192" w:type="dxa"/>
            <w:tcBorders>
              <w:top w:val="nil"/>
              <w:left w:val="nil"/>
              <w:bottom w:val="single" w:sz="4" w:space="0" w:color="auto"/>
              <w:right w:val="single" w:sz="4" w:space="0" w:color="auto"/>
            </w:tcBorders>
            <w:shd w:val="clear" w:color="auto" w:fill="auto"/>
            <w:vAlign w:val="center"/>
            <w:hideMark/>
          </w:tcPr>
          <w:p w14:paraId="1864B090"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69D654C9"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5E7F8001"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5C5E9029"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47558,32</w:t>
            </w:r>
          </w:p>
        </w:tc>
        <w:tc>
          <w:tcPr>
            <w:tcW w:w="711" w:type="dxa"/>
            <w:tcBorders>
              <w:top w:val="nil"/>
              <w:left w:val="nil"/>
              <w:bottom w:val="single" w:sz="4" w:space="0" w:color="auto"/>
              <w:right w:val="single" w:sz="4" w:space="0" w:color="auto"/>
            </w:tcBorders>
            <w:shd w:val="clear" w:color="auto" w:fill="auto"/>
            <w:noWrap/>
            <w:vAlign w:val="bottom"/>
            <w:hideMark/>
          </w:tcPr>
          <w:p w14:paraId="32CD6104" w14:textId="77777777" w:rsidR="00286820" w:rsidRPr="00286820" w:rsidRDefault="00286820" w:rsidP="00286820">
            <w:pPr>
              <w:rPr>
                <w:rFonts w:ascii="Sylfaen" w:hAnsi="Sylfaen" w:cs="Arial"/>
                <w:b/>
                <w:bCs/>
                <w:sz w:val="20"/>
                <w:szCs w:val="20"/>
                <w:lang w:val="ru-RU" w:eastAsia="ru-RU"/>
              </w:rPr>
            </w:pPr>
            <w:r w:rsidRPr="00286820">
              <w:rPr>
                <w:rFonts w:ascii="Sylfaen" w:hAnsi="Sylfaen" w:cs="Arial"/>
                <w:b/>
                <w:bCs/>
                <w:sz w:val="20"/>
                <w:szCs w:val="20"/>
                <w:lang w:val="ru-RU" w:eastAsia="ru-RU"/>
              </w:rPr>
              <w:t> </w:t>
            </w:r>
          </w:p>
        </w:tc>
      </w:tr>
      <w:tr w:rsidR="00286820" w:rsidRPr="00286820" w14:paraId="06B8998B" w14:textId="77777777" w:rsidTr="00286820">
        <w:trPr>
          <w:trHeight w:val="300"/>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518917CE" w14:textId="77777777" w:rsidR="00286820" w:rsidRPr="00286820" w:rsidRDefault="00286820" w:rsidP="00286820">
            <w:pPr>
              <w:jc w:val="center"/>
              <w:rPr>
                <w:rFonts w:ascii="Sylfaen" w:hAnsi="Sylfaen" w:cs="Arial"/>
                <w:sz w:val="20"/>
                <w:szCs w:val="20"/>
                <w:lang w:val="ru-RU" w:eastAsia="ru-RU"/>
              </w:rPr>
            </w:pPr>
            <w:r w:rsidRPr="00286820">
              <w:rPr>
                <w:rFonts w:ascii="Sylfaen" w:hAnsi="Sylfaen" w:cs="Arial"/>
                <w:sz w:val="20"/>
                <w:szCs w:val="20"/>
                <w:lang w:val="ru-RU" w:eastAsia="ru-RU"/>
              </w:rPr>
              <w:t> </w:t>
            </w:r>
          </w:p>
        </w:tc>
        <w:tc>
          <w:tcPr>
            <w:tcW w:w="1505" w:type="dxa"/>
            <w:tcBorders>
              <w:top w:val="nil"/>
              <w:left w:val="nil"/>
              <w:bottom w:val="single" w:sz="4" w:space="0" w:color="auto"/>
              <w:right w:val="single" w:sz="4" w:space="0" w:color="auto"/>
            </w:tcBorders>
            <w:shd w:val="clear" w:color="auto" w:fill="auto"/>
            <w:vAlign w:val="center"/>
            <w:hideMark/>
          </w:tcPr>
          <w:p w14:paraId="136316C0"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 </w:t>
            </w:r>
          </w:p>
        </w:tc>
        <w:tc>
          <w:tcPr>
            <w:tcW w:w="3115" w:type="dxa"/>
            <w:tcBorders>
              <w:top w:val="nil"/>
              <w:left w:val="nil"/>
              <w:bottom w:val="single" w:sz="4" w:space="0" w:color="auto"/>
              <w:right w:val="single" w:sz="4" w:space="0" w:color="auto"/>
            </w:tcBorders>
            <w:shd w:val="clear" w:color="auto" w:fill="auto"/>
            <w:vAlign w:val="center"/>
            <w:hideMark/>
          </w:tcPr>
          <w:p w14:paraId="5B6C8037"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Ընդամենը` ԱԱՀ-ով</w:t>
            </w:r>
          </w:p>
        </w:tc>
        <w:tc>
          <w:tcPr>
            <w:tcW w:w="1192" w:type="dxa"/>
            <w:tcBorders>
              <w:top w:val="nil"/>
              <w:left w:val="nil"/>
              <w:bottom w:val="single" w:sz="4" w:space="0" w:color="auto"/>
              <w:right w:val="single" w:sz="4" w:space="0" w:color="auto"/>
            </w:tcBorders>
            <w:shd w:val="clear" w:color="auto" w:fill="auto"/>
            <w:vAlign w:val="center"/>
            <w:hideMark/>
          </w:tcPr>
          <w:p w14:paraId="6C7FAE38"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092" w:type="dxa"/>
            <w:tcBorders>
              <w:top w:val="nil"/>
              <w:left w:val="nil"/>
              <w:bottom w:val="single" w:sz="4" w:space="0" w:color="auto"/>
              <w:right w:val="single" w:sz="4" w:space="0" w:color="auto"/>
            </w:tcBorders>
            <w:shd w:val="clear" w:color="auto" w:fill="auto"/>
            <w:vAlign w:val="center"/>
            <w:hideMark/>
          </w:tcPr>
          <w:p w14:paraId="794B9E4A" w14:textId="77777777" w:rsidR="00286820" w:rsidRPr="00286820" w:rsidRDefault="00286820" w:rsidP="00286820">
            <w:pPr>
              <w:jc w:val="center"/>
              <w:rPr>
                <w:rFonts w:ascii="Sylfaen" w:hAnsi="Sylfaen" w:cs="Arial"/>
                <w:b/>
                <w:bCs/>
                <w:sz w:val="22"/>
                <w:szCs w:val="22"/>
                <w:lang w:val="ru-RU" w:eastAsia="ru-RU"/>
              </w:rPr>
            </w:pPr>
            <w:r w:rsidRPr="00286820">
              <w:rPr>
                <w:rFonts w:ascii="Sylfaen" w:hAnsi="Sylfaen" w:cs="Arial"/>
                <w:b/>
                <w:bCs/>
                <w:sz w:val="22"/>
                <w:szCs w:val="22"/>
                <w:lang w:val="ru-RU" w:eastAsia="ru-RU"/>
              </w:rPr>
              <w:t> </w:t>
            </w:r>
          </w:p>
        </w:tc>
        <w:tc>
          <w:tcPr>
            <w:tcW w:w="1244" w:type="dxa"/>
            <w:tcBorders>
              <w:top w:val="nil"/>
              <w:left w:val="nil"/>
              <w:bottom w:val="single" w:sz="4" w:space="0" w:color="auto"/>
              <w:right w:val="single" w:sz="4" w:space="0" w:color="auto"/>
            </w:tcBorders>
            <w:shd w:val="clear" w:color="auto" w:fill="auto"/>
            <w:vAlign w:val="center"/>
            <w:hideMark/>
          </w:tcPr>
          <w:p w14:paraId="65047823"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 </w:t>
            </w:r>
          </w:p>
        </w:tc>
        <w:tc>
          <w:tcPr>
            <w:tcW w:w="1395" w:type="dxa"/>
            <w:tcBorders>
              <w:top w:val="nil"/>
              <w:left w:val="nil"/>
              <w:bottom w:val="single" w:sz="4" w:space="0" w:color="auto"/>
              <w:right w:val="single" w:sz="4" w:space="0" w:color="auto"/>
            </w:tcBorders>
            <w:shd w:val="clear" w:color="auto" w:fill="auto"/>
            <w:vAlign w:val="center"/>
            <w:hideMark/>
          </w:tcPr>
          <w:p w14:paraId="7781CF45" w14:textId="77777777" w:rsidR="00286820" w:rsidRPr="00286820" w:rsidRDefault="00286820" w:rsidP="00286820">
            <w:pPr>
              <w:jc w:val="center"/>
              <w:rPr>
                <w:rFonts w:ascii="Sylfaen" w:hAnsi="Sylfaen" w:cs="Arial"/>
                <w:b/>
                <w:bCs/>
                <w:sz w:val="20"/>
                <w:szCs w:val="20"/>
                <w:lang w:val="ru-RU" w:eastAsia="ru-RU"/>
              </w:rPr>
            </w:pPr>
            <w:r w:rsidRPr="00286820">
              <w:rPr>
                <w:rFonts w:ascii="Sylfaen" w:hAnsi="Sylfaen" w:cs="Arial"/>
                <w:b/>
                <w:bCs/>
                <w:sz w:val="20"/>
                <w:szCs w:val="20"/>
                <w:lang w:val="ru-RU" w:eastAsia="ru-RU"/>
              </w:rPr>
              <w:t>285349,939</w:t>
            </w:r>
          </w:p>
        </w:tc>
        <w:tc>
          <w:tcPr>
            <w:tcW w:w="711" w:type="dxa"/>
            <w:tcBorders>
              <w:top w:val="nil"/>
              <w:left w:val="nil"/>
              <w:bottom w:val="single" w:sz="4" w:space="0" w:color="auto"/>
              <w:right w:val="single" w:sz="4" w:space="0" w:color="auto"/>
            </w:tcBorders>
            <w:shd w:val="clear" w:color="auto" w:fill="auto"/>
            <w:noWrap/>
            <w:vAlign w:val="center"/>
            <w:hideMark/>
          </w:tcPr>
          <w:p w14:paraId="49F9943C" w14:textId="77777777" w:rsidR="00286820" w:rsidRPr="00286820" w:rsidRDefault="00286820" w:rsidP="00286820">
            <w:pPr>
              <w:jc w:val="center"/>
              <w:rPr>
                <w:rFonts w:ascii="Sylfaen" w:hAnsi="Sylfaen" w:cs="Arial"/>
                <w:sz w:val="22"/>
                <w:szCs w:val="22"/>
                <w:lang w:val="ru-RU" w:eastAsia="ru-RU"/>
              </w:rPr>
            </w:pPr>
            <w:r w:rsidRPr="00286820">
              <w:rPr>
                <w:rFonts w:ascii="Sylfaen" w:hAnsi="Sylfaen" w:cs="Arial"/>
                <w:sz w:val="22"/>
                <w:szCs w:val="22"/>
                <w:lang w:val="ru-RU" w:eastAsia="ru-RU"/>
              </w:rPr>
              <w:t>120,0</w:t>
            </w:r>
          </w:p>
        </w:tc>
      </w:tr>
      <w:tr w:rsidR="00286820" w:rsidRPr="00286820" w14:paraId="56F67E1C" w14:textId="77777777" w:rsidTr="00286820">
        <w:trPr>
          <w:trHeight w:val="300"/>
        </w:trPr>
        <w:tc>
          <w:tcPr>
            <w:tcW w:w="666" w:type="dxa"/>
            <w:tcBorders>
              <w:top w:val="nil"/>
              <w:left w:val="nil"/>
              <w:bottom w:val="nil"/>
              <w:right w:val="nil"/>
            </w:tcBorders>
            <w:shd w:val="clear" w:color="auto" w:fill="auto"/>
            <w:vAlign w:val="center"/>
            <w:hideMark/>
          </w:tcPr>
          <w:p w14:paraId="72E71181" w14:textId="77777777" w:rsidR="00286820" w:rsidRPr="00286820" w:rsidRDefault="00286820" w:rsidP="00286820">
            <w:pPr>
              <w:jc w:val="center"/>
              <w:rPr>
                <w:rFonts w:ascii="Sylfaen" w:hAnsi="Sylfaen" w:cs="Arial"/>
                <w:sz w:val="22"/>
                <w:szCs w:val="22"/>
                <w:lang w:val="ru-RU" w:eastAsia="ru-RU"/>
              </w:rPr>
            </w:pPr>
          </w:p>
        </w:tc>
        <w:tc>
          <w:tcPr>
            <w:tcW w:w="1505" w:type="dxa"/>
            <w:tcBorders>
              <w:top w:val="nil"/>
              <w:left w:val="nil"/>
              <w:bottom w:val="nil"/>
              <w:right w:val="nil"/>
            </w:tcBorders>
            <w:shd w:val="clear" w:color="auto" w:fill="auto"/>
            <w:vAlign w:val="center"/>
            <w:hideMark/>
          </w:tcPr>
          <w:p w14:paraId="259781EB" w14:textId="77777777" w:rsidR="00286820" w:rsidRPr="00286820" w:rsidRDefault="00286820" w:rsidP="00286820">
            <w:pPr>
              <w:jc w:val="center"/>
              <w:rPr>
                <w:sz w:val="20"/>
                <w:szCs w:val="20"/>
                <w:lang w:val="ru-RU" w:eastAsia="ru-RU"/>
              </w:rPr>
            </w:pPr>
          </w:p>
        </w:tc>
        <w:tc>
          <w:tcPr>
            <w:tcW w:w="3115" w:type="dxa"/>
            <w:tcBorders>
              <w:top w:val="nil"/>
              <w:left w:val="nil"/>
              <w:bottom w:val="nil"/>
              <w:right w:val="nil"/>
            </w:tcBorders>
            <w:shd w:val="clear" w:color="auto" w:fill="auto"/>
            <w:vAlign w:val="center"/>
            <w:hideMark/>
          </w:tcPr>
          <w:p w14:paraId="405FD82E" w14:textId="77777777" w:rsidR="00286820" w:rsidRPr="00286820" w:rsidRDefault="00286820" w:rsidP="00286820">
            <w:pPr>
              <w:rPr>
                <w:sz w:val="20"/>
                <w:szCs w:val="20"/>
                <w:lang w:val="ru-RU" w:eastAsia="ru-RU"/>
              </w:rPr>
            </w:pPr>
          </w:p>
        </w:tc>
        <w:tc>
          <w:tcPr>
            <w:tcW w:w="1192" w:type="dxa"/>
            <w:tcBorders>
              <w:top w:val="nil"/>
              <w:left w:val="nil"/>
              <w:bottom w:val="nil"/>
              <w:right w:val="nil"/>
            </w:tcBorders>
            <w:shd w:val="clear" w:color="auto" w:fill="auto"/>
            <w:vAlign w:val="center"/>
            <w:hideMark/>
          </w:tcPr>
          <w:p w14:paraId="37F54550" w14:textId="77777777" w:rsidR="00286820" w:rsidRPr="00286820" w:rsidRDefault="00286820" w:rsidP="00286820">
            <w:pPr>
              <w:rPr>
                <w:sz w:val="20"/>
                <w:szCs w:val="20"/>
                <w:lang w:val="ru-RU" w:eastAsia="ru-RU"/>
              </w:rPr>
            </w:pPr>
          </w:p>
        </w:tc>
        <w:tc>
          <w:tcPr>
            <w:tcW w:w="1092" w:type="dxa"/>
            <w:tcBorders>
              <w:top w:val="nil"/>
              <w:left w:val="nil"/>
              <w:bottom w:val="nil"/>
              <w:right w:val="nil"/>
            </w:tcBorders>
            <w:shd w:val="clear" w:color="auto" w:fill="auto"/>
            <w:vAlign w:val="center"/>
            <w:hideMark/>
          </w:tcPr>
          <w:p w14:paraId="5770D76B" w14:textId="77777777" w:rsidR="00286820" w:rsidRPr="00286820" w:rsidRDefault="00286820" w:rsidP="00286820">
            <w:pPr>
              <w:jc w:val="center"/>
              <w:rPr>
                <w:sz w:val="20"/>
                <w:szCs w:val="20"/>
                <w:lang w:val="ru-RU" w:eastAsia="ru-RU"/>
              </w:rPr>
            </w:pPr>
          </w:p>
        </w:tc>
        <w:tc>
          <w:tcPr>
            <w:tcW w:w="1244" w:type="dxa"/>
            <w:tcBorders>
              <w:top w:val="nil"/>
              <w:left w:val="nil"/>
              <w:bottom w:val="nil"/>
              <w:right w:val="nil"/>
            </w:tcBorders>
            <w:shd w:val="clear" w:color="auto" w:fill="auto"/>
            <w:noWrap/>
            <w:vAlign w:val="center"/>
            <w:hideMark/>
          </w:tcPr>
          <w:p w14:paraId="1F04F70B" w14:textId="77777777" w:rsidR="00286820" w:rsidRPr="00286820" w:rsidRDefault="00286820" w:rsidP="00286820">
            <w:pPr>
              <w:jc w:val="center"/>
              <w:rPr>
                <w:sz w:val="20"/>
                <w:szCs w:val="20"/>
                <w:lang w:val="ru-RU" w:eastAsia="ru-RU"/>
              </w:rPr>
            </w:pPr>
          </w:p>
        </w:tc>
        <w:tc>
          <w:tcPr>
            <w:tcW w:w="1395" w:type="dxa"/>
            <w:tcBorders>
              <w:top w:val="nil"/>
              <w:left w:val="nil"/>
              <w:bottom w:val="nil"/>
              <w:right w:val="nil"/>
            </w:tcBorders>
            <w:shd w:val="clear" w:color="auto" w:fill="auto"/>
            <w:vAlign w:val="center"/>
            <w:hideMark/>
          </w:tcPr>
          <w:p w14:paraId="1C862C4D" w14:textId="77777777" w:rsidR="00286820" w:rsidRPr="00286820" w:rsidRDefault="00286820" w:rsidP="00286820">
            <w:pPr>
              <w:jc w:val="center"/>
              <w:rPr>
                <w:sz w:val="20"/>
                <w:szCs w:val="20"/>
                <w:lang w:val="ru-RU" w:eastAsia="ru-RU"/>
              </w:rPr>
            </w:pPr>
          </w:p>
        </w:tc>
        <w:tc>
          <w:tcPr>
            <w:tcW w:w="711" w:type="dxa"/>
            <w:tcBorders>
              <w:top w:val="nil"/>
              <w:left w:val="nil"/>
              <w:bottom w:val="nil"/>
              <w:right w:val="nil"/>
            </w:tcBorders>
            <w:shd w:val="clear" w:color="auto" w:fill="auto"/>
            <w:noWrap/>
            <w:vAlign w:val="center"/>
            <w:hideMark/>
          </w:tcPr>
          <w:p w14:paraId="625E4E80" w14:textId="77777777" w:rsidR="00286820" w:rsidRPr="00286820" w:rsidRDefault="00286820" w:rsidP="00286820">
            <w:pPr>
              <w:jc w:val="center"/>
              <w:rPr>
                <w:sz w:val="20"/>
                <w:szCs w:val="20"/>
                <w:lang w:val="ru-RU" w:eastAsia="ru-RU"/>
              </w:rPr>
            </w:pPr>
          </w:p>
        </w:tc>
      </w:tr>
    </w:tbl>
    <w:p w14:paraId="62A6D2DD" w14:textId="0DE6ECB1" w:rsidR="00F41288" w:rsidRDefault="00286820" w:rsidP="00286820">
      <w:pPr>
        <w:pStyle w:val="9"/>
        <w:jc w:val="left"/>
        <w:rPr>
          <w:rFonts w:ascii="GHEA Grapalat" w:hAnsi="GHEA Grapalat" w:cs="Sylfaen"/>
          <w:color w:val="auto"/>
          <w:sz w:val="24"/>
          <w:szCs w:val="24"/>
          <w:u w:val="single"/>
          <w:lang w:eastAsia="en-US"/>
        </w:rPr>
      </w:pPr>
      <w:r>
        <w:rPr>
          <w:rFonts w:ascii="GHEA Grapalat" w:hAnsi="GHEA Grapalat"/>
          <w:b w:val="0"/>
          <w:i/>
          <w:color w:val="auto"/>
          <w:sz w:val="24"/>
          <w:szCs w:val="24"/>
          <w:lang w:val="hy-AM" w:eastAsia="en-US"/>
        </w:rPr>
        <w:t xml:space="preserve">                                                   </w:t>
      </w:r>
      <w:r w:rsidR="00F41288" w:rsidRPr="00C15807">
        <w:rPr>
          <w:rFonts w:ascii="GHEA Grapalat" w:hAnsi="GHEA Grapalat" w:cs="Sylfaen"/>
          <w:color w:val="auto"/>
          <w:sz w:val="24"/>
          <w:szCs w:val="24"/>
          <w:u w:val="single"/>
          <w:lang w:eastAsia="en-US"/>
        </w:rPr>
        <w:t>ՏԵԽՆԻԿԱԿԱՆ ԱՌԱՋԱԴՐԱՆՔ</w:t>
      </w:r>
    </w:p>
    <w:p w14:paraId="6F1303B6" w14:textId="77777777" w:rsidR="00F42521" w:rsidRPr="00F42521" w:rsidRDefault="00F42521" w:rsidP="00F42521">
      <w:pPr>
        <w:rPr>
          <w:sz w:val="16"/>
          <w:szCs w:val="16"/>
          <w:lang w:val="pt-BR"/>
        </w:rPr>
      </w:pPr>
    </w:p>
    <w:p w14:paraId="34F457DB" w14:textId="77777777" w:rsidR="00F41288" w:rsidRPr="00F42521" w:rsidRDefault="00F41288" w:rsidP="00F41288">
      <w:pPr>
        <w:pStyle w:val="9"/>
        <w:ind w:firstLine="708"/>
        <w:jc w:val="both"/>
        <w:rPr>
          <w:rFonts w:ascii="GHEA Grapalat" w:hAnsi="GHEA Grapalat" w:cs="Sylfaen"/>
          <w:b w:val="0"/>
          <w:color w:val="auto"/>
          <w:sz w:val="16"/>
          <w:szCs w:val="16"/>
          <w:lang w:eastAsia="en-US"/>
        </w:rPr>
      </w:pPr>
      <w:r w:rsidRPr="00F42521">
        <w:rPr>
          <w:rFonts w:ascii="GHEA Grapalat" w:hAnsi="GHEA Grapalat" w:cs="Sylfaen"/>
          <w:b w:val="0"/>
          <w:color w:val="auto"/>
          <w:sz w:val="16"/>
          <w:szCs w:val="16"/>
          <w:lang w:eastAsia="en-US"/>
        </w:rPr>
        <w:t>1.</w:t>
      </w:r>
      <w:r w:rsidRPr="00F42521">
        <w:rPr>
          <w:rFonts w:ascii="GHEA Grapalat" w:hAnsi="GHEA Grapalat" w:cs="Sylfaen"/>
          <w:b w:val="0"/>
          <w:color w:val="auto"/>
          <w:sz w:val="16"/>
          <w:szCs w:val="16"/>
          <w:lang w:val="hy-AM" w:eastAsia="en-US"/>
        </w:rPr>
        <w:t xml:space="preserve"> </w:t>
      </w:r>
      <w:r w:rsidRPr="00F42521">
        <w:rPr>
          <w:rFonts w:ascii="GHEA Grapalat" w:hAnsi="GHEA Grapalat" w:cs="Sylfaen"/>
          <w:b w:val="0"/>
          <w:color w:val="auto"/>
          <w:sz w:val="16"/>
          <w:szCs w:val="16"/>
          <w:lang w:eastAsia="en-US"/>
        </w:rPr>
        <w:t>Աշխատանքներն իրականացնել շինարարական նորմերին, կանոններին ու տեխնիկական պայմաններին համապատասխան,</w:t>
      </w:r>
    </w:p>
    <w:p w14:paraId="1CDB31CB" w14:textId="77777777" w:rsidR="00F41288" w:rsidRPr="00F42521" w:rsidRDefault="00F41288" w:rsidP="00F41288">
      <w:pPr>
        <w:ind w:right="180" w:firstLine="708"/>
        <w:jc w:val="both"/>
        <w:rPr>
          <w:rFonts w:ascii="GHEA Grapalat" w:hAnsi="GHEA Grapalat" w:cs="Sylfaen"/>
          <w:sz w:val="16"/>
          <w:szCs w:val="16"/>
          <w:lang w:val="pt-BR"/>
        </w:rPr>
      </w:pPr>
      <w:r w:rsidRPr="00F42521">
        <w:rPr>
          <w:rFonts w:ascii="GHEA Grapalat" w:hAnsi="GHEA Grapalat" w:cs="Sylfaen"/>
          <w:sz w:val="16"/>
          <w:szCs w:val="16"/>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20120C4B" w14:textId="77777777" w:rsidR="00F41288" w:rsidRPr="00F42521" w:rsidRDefault="00F41288" w:rsidP="00F41288">
      <w:pPr>
        <w:ind w:right="180" w:firstLine="708"/>
        <w:jc w:val="both"/>
        <w:rPr>
          <w:rFonts w:ascii="GHEA Grapalat" w:hAnsi="GHEA Grapalat" w:cs="Sylfaen"/>
          <w:sz w:val="16"/>
          <w:szCs w:val="16"/>
          <w:lang w:val="pt-BR"/>
        </w:rPr>
      </w:pPr>
      <w:r w:rsidRPr="00F42521">
        <w:rPr>
          <w:rFonts w:ascii="GHEA Grapalat" w:hAnsi="GHEA Grapalat" w:cs="Sylfaen"/>
          <w:sz w:val="16"/>
          <w:szCs w:val="16"/>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F6E6106" w14:textId="47824CE9" w:rsidR="00F41288" w:rsidRPr="00F42521" w:rsidRDefault="00F41288" w:rsidP="00F41288">
      <w:pPr>
        <w:ind w:right="180" w:firstLine="708"/>
        <w:jc w:val="both"/>
        <w:rPr>
          <w:rFonts w:ascii="GHEA Grapalat" w:hAnsi="GHEA Grapalat" w:cs="Sylfaen"/>
          <w:sz w:val="16"/>
          <w:szCs w:val="16"/>
          <w:lang w:val="pt-BR"/>
        </w:rPr>
      </w:pPr>
      <w:r w:rsidRPr="00F42521">
        <w:rPr>
          <w:rFonts w:ascii="GHEA Grapalat" w:hAnsi="GHEA Grapalat" w:cs="Sylfaen"/>
          <w:sz w:val="16"/>
          <w:szCs w:val="16"/>
          <w:lang w:val="pt-BR"/>
        </w:rPr>
        <w:t>4. Կապալառուն պարտավոր է խստորեն հետևել աշխատանքների կատարման ժամանակացույցին:</w:t>
      </w:r>
    </w:p>
    <w:p w14:paraId="1E06C634" w14:textId="4CFBFE93" w:rsidR="00F42521" w:rsidRPr="00F42521" w:rsidRDefault="00F42521" w:rsidP="00F42521">
      <w:pPr>
        <w:spacing w:line="276" w:lineRule="auto"/>
        <w:ind w:firstLine="708"/>
        <w:rPr>
          <w:rFonts w:ascii="GHEA Grapalat" w:hAnsi="GHEA Grapalat"/>
          <w:sz w:val="16"/>
          <w:szCs w:val="16"/>
          <w:lang w:val="hy-AM"/>
        </w:rPr>
      </w:pPr>
      <w:r w:rsidRPr="00F42521">
        <w:rPr>
          <w:rFonts w:ascii="GHEA Grapalat" w:hAnsi="GHEA Grapalat"/>
          <w:bCs/>
          <w:sz w:val="16"/>
          <w:szCs w:val="16"/>
          <w:lang w:val="hy-AM"/>
        </w:rPr>
        <w:t xml:space="preserve">5․Մասնակիցը պետք է ունենա մանատիպ </w:t>
      </w:r>
      <w:r w:rsidRPr="00F42521">
        <w:rPr>
          <w:rFonts w:ascii="GHEA Grapalat" w:hAnsi="GHEA Grapalat"/>
          <w:bCs/>
          <w:sz w:val="16"/>
          <w:szCs w:val="16"/>
          <w:u w:val="single"/>
          <w:lang w:val="hy-AM"/>
        </w:rPr>
        <w:t xml:space="preserve">աշխատանքների համապատասխան ոլորտի լիցենզիա, </w:t>
      </w:r>
      <w:r w:rsidRPr="00F42521">
        <w:rPr>
          <w:rFonts w:ascii="GHEA Grapalat" w:hAnsi="GHEA Grapalat"/>
          <w:sz w:val="16"/>
          <w:szCs w:val="16"/>
          <w:lang w:val="hy-AM"/>
        </w:rPr>
        <w:t xml:space="preserve">որը  կնքված պայմանագրի հետ  պետք է ներկայացնի պատվիրատուին: </w:t>
      </w:r>
    </w:p>
    <w:p w14:paraId="788D23D4" w14:textId="12CCAA5E" w:rsidR="00F41288" w:rsidRPr="0083047D" w:rsidRDefault="00F42521" w:rsidP="00F41288">
      <w:pPr>
        <w:rPr>
          <w:rFonts w:ascii="GHEA Grapalat" w:hAnsi="GHEA Grapalat"/>
          <w:b/>
          <w:sz w:val="20"/>
          <w:szCs w:val="20"/>
          <w:lang w:val="hy-AM"/>
        </w:rPr>
      </w:pPr>
      <w:r>
        <w:rPr>
          <w:rFonts w:ascii="GHEA Grapalat" w:hAnsi="GHEA Grapalat" w:cs="Sylfaen"/>
          <w:sz w:val="20"/>
          <w:szCs w:val="20"/>
          <w:lang w:val="hy-AM"/>
        </w:rPr>
        <w:t xml:space="preserve">          </w:t>
      </w:r>
      <w:r w:rsidR="00F41288" w:rsidRPr="00751879">
        <w:rPr>
          <w:rFonts w:ascii="GHEA Grapalat" w:hAnsi="GHEA Grapalat"/>
          <w:bCs/>
          <w:sz w:val="20"/>
          <w:szCs w:val="20"/>
          <w:lang w:val="hy-AM"/>
        </w:rPr>
        <w:t xml:space="preserve"> </w:t>
      </w:r>
      <w:r>
        <w:rPr>
          <w:rFonts w:ascii="GHEA Grapalat" w:hAnsi="GHEA Grapalat"/>
          <w:b/>
          <w:sz w:val="20"/>
          <w:szCs w:val="20"/>
          <w:lang w:val="hy-AM"/>
        </w:rPr>
        <w:t>6</w:t>
      </w:r>
      <w:r w:rsidR="00F41288" w:rsidRPr="0083047D">
        <w:rPr>
          <w:rFonts w:ascii="GHEA Grapalat" w:hAnsi="GHEA Grapalat"/>
          <w:b/>
          <w:sz w:val="20"/>
          <w:szCs w:val="20"/>
          <w:lang w:val="hy-AM"/>
        </w:rPr>
        <w:t>. Երաշխիքային ժամկետ՝ 3 տարի:</w:t>
      </w:r>
    </w:p>
    <w:p w14:paraId="3B626603" w14:textId="00EB01AD" w:rsidR="00F41288" w:rsidRPr="006E27ED" w:rsidRDefault="00F41288" w:rsidP="00F41288">
      <w:pPr>
        <w:rPr>
          <w:rFonts w:ascii="GHEA Grapalat" w:hAnsi="GHEA Grapalat"/>
          <w:i/>
          <w:lang w:val="pt-BR"/>
        </w:rPr>
      </w:pPr>
      <w:r w:rsidRPr="006E27ED">
        <w:rPr>
          <w:rFonts w:ascii="GHEA Grapalat" w:hAnsi="GHEA Grapalat" w:cs="Sylfaen"/>
          <w:sz w:val="22"/>
          <w:szCs w:val="22"/>
          <w:lang w:val="af-ZA"/>
        </w:rPr>
        <w:t xml:space="preserve">* Կապալառուն աշխատանքները կատարում է  </w:t>
      </w:r>
      <w:r w:rsidRPr="006E27ED">
        <w:rPr>
          <w:rFonts w:ascii="GHEA Grapalat" w:hAnsi="GHEA Grapalat" w:cs="Sylfaen"/>
          <w:sz w:val="22"/>
          <w:szCs w:val="22"/>
          <w:lang w:val="hy-AM"/>
        </w:rPr>
        <w:t xml:space="preserve">ՀՀ </w:t>
      </w:r>
      <w:r w:rsidR="00757779">
        <w:rPr>
          <w:rFonts w:ascii="GHEA Grapalat" w:hAnsi="GHEA Grapalat" w:cs="Sylfaen"/>
          <w:sz w:val="22"/>
          <w:szCs w:val="22"/>
          <w:lang w:val="hy-AM"/>
        </w:rPr>
        <w:t>Կոտայքի մարզի Ակունք</w:t>
      </w:r>
      <w:r w:rsidRPr="006E27ED">
        <w:rPr>
          <w:rFonts w:ascii="GHEA Grapalat" w:hAnsi="GHEA Grapalat" w:cs="Sylfaen"/>
          <w:sz w:val="22"/>
          <w:szCs w:val="22"/>
          <w:lang w:val="hy-AM"/>
        </w:rPr>
        <w:t xml:space="preserve"> համայնքի </w:t>
      </w:r>
      <w:r w:rsidR="00757779">
        <w:rPr>
          <w:rFonts w:ascii="GHEA Grapalat" w:hAnsi="GHEA Grapalat" w:cs="Sylfaen"/>
          <w:sz w:val="22"/>
          <w:szCs w:val="22"/>
          <w:lang w:val="hy-AM"/>
        </w:rPr>
        <w:t xml:space="preserve">Ակունք </w:t>
      </w:r>
      <w:r w:rsidRPr="006E27ED">
        <w:rPr>
          <w:rFonts w:ascii="GHEA Grapalat" w:hAnsi="GHEA Grapalat" w:cs="Sylfaen"/>
          <w:sz w:val="22"/>
          <w:szCs w:val="22"/>
          <w:lang w:val="af-ZA"/>
        </w:rPr>
        <w:t>բնակավայրում:</w:t>
      </w:r>
      <w:bookmarkStart w:id="18" w:name="_GoBack"/>
      <w:bookmarkEnd w:id="18"/>
    </w:p>
    <w:p w14:paraId="48F067BE" w14:textId="77777777" w:rsidR="00F41288" w:rsidRPr="00E6597C" w:rsidRDefault="00F41288" w:rsidP="00F41288">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5130"/>
        <w:gridCol w:w="540"/>
        <w:gridCol w:w="3969"/>
      </w:tblGrid>
      <w:tr w:rsidR="008C2587" w:rsidRPr="00E6597C" w14:paraId="569367EC" w14:textId="77777777" w:rsidTr="002A7022">
        <w:trPr>
          <w:jc w:val="center"/>
        </w:trPr>
        <w:tc>
          <w:tcPr>
            <w:tcW w:w="5130" w:type="dxa"/>
          </w:tcPr>
          <w:p w14:paraId="6A3B0771" w14:textId="77777777" w:rsidR="008C2587" w:rsidRPr="00FF5695" w:rsidRDefault="008C2587" w:rsidP="008C2587">
            <w:pPr>
              <w:spacing w:line="360" w:lineRule="auto"/>
              <w:jc w:val="center"/>
              <w:rPr>
                <w:rFonts w:ascii="GHEA Grapalat" w:hAnsi="GHEA Grapalat" w:cs="Sylfaen"/>
                <w:b/>
                <w:bCs/>
                <w:sz w:val="20"/>
                <w:szCs w:val="20"/>
                <w:lang w:val="nb-NO"/>
              </w:rPr>
            </w:pPr>
            <w:r w:rsidRPr="00FF5695">
              <w:rPr>
                <w:rFonts w:ascii="GHEA Grapalat" w:hAnsi="GHEA Grapalat" w:cs="Sylfaen"/>
                <w:b/>
                <w:bCs/>
                <w:sz w:val="20"/>
                <w:szCs w:val="20"/>
                <w:lang w:val="nb-NO"/>
              </w:rPr>
              <w:t>ՊԱՏՎԻՐԱՏՈՒ</w:t>
            </w:r>
          </w:p>
          <w:p w14:paraId="75997275" w14:textId="77777777" w:rsidR="008C2587" w:rsidRPr="00FF5695" w:rsidRDefault="008C2587" w:rsidP="008C2587">
            <w:pPr>
              <w:rPr>
                <w:rFonts w:ascii="GHEA Grapalat" w:eastAsia="Calibri" w:hAnsi="GHEA Grapalat"/>
                <w:sz w:val="18"/>
                <w:szCs w:val="18"/>
                <w:lang w:val="hy-AM"/>
              </w:rPr>
            </w:pPr>
            <w:r w:rsidRPr="00FF5695">
              <w:rPr>
                <w:rFonts w:ascii="GHEA Grapalat" w:eastAsia="Calibri" w:hAnsi="GHEA Grapalat" w:cs="Sylfaen"/>
                <w:b/>
                <w:bCs/>
                <w:sz w:val="18"/>
                <w:szCs w:val="18"/>
                <w:lang w:val="hy-AM"/>
              </w:rPr>
              <w:t xml:space="preserve">                </w:t>
            </w:r>
            <w:r w:rsidRPr="00FF5695">
              <w:rPr>
                <w:rFonts w:ascii="GHEA Grapalat" w:eastAsia="Calibri" w:hAnsi="GHEA Grapalat"/>
                <w:sz w:val="18"/>
                <w:szCs w:val="18"/>
                <w:lang w:val="hy-AM"/>
              </w:rPr>
              <w:t>Ակունքի համայնքապետարան</w:t>
            </w:r>
          </w:p>
          <w:p w14:paraId="68745BE2" w14:textId="77777777" w:rsidR="00FB248B"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Կոտայքի մ.,Ակունք հ.Կենտրոնական խճ. 72 շ.</w:t>
            </w:r>
          </w:p>
          <w:p w14:paraId="1AC8EEBD" w14:textId="3EB2B271" w:rsidR="008C2587" w:rsidRPr="00FF5695"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 xml:space="preserve"> ՀՎՀՀ 03546083</w:t>
            </w:r>
          </w:p>
          <w:p w14:paraId="3FC01975" w14:textId="77777777" w:rsidR="00FB248B"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 xml:space="preserve">Բանկը`ՀՀ ՖՆ Կենտրոնական գանձապետարան </w:t>
            </w:r>
          </w:p>
          <w:p w14:paraId="297B826E" w14:textId="52F5EE34" w:rsidR="008C2587"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Հ/Հ 90010 2575058</w:t>
            </w:r>
          </w:p>
          <w:p w14:paraId="02479187" w14:textId="77777777" w:rsidR="008C2587" w:rsidRPr="00FF5695" w:rsidRDefault="008C2587" w:rsidP="008C2587">
            <w:pPr>
              <w:jc w:val="center"/>
              <w:rPr>
                <w:rFonts w:ascii="GHEA Grapalat" w:eastAsia="Calibri" w:hAnsi="GHEA Grapalat"/>
                <w:sz w:val="18"/>
                <w:szCs w:val="18"/>
                <w:lang w:val="hy-AM"/>
              </w:rPr>
            </w:pPr>
            <w:r>
              <w:rPr>
                <w:rFonts w:ascii="GHEA Grapalat" w:eastAsia="Calibri" w:hAnsi="GHEA Grapalat"/>
                <w:sz w:val="18"/>
                <w:szCs w:val="18"/>
                <w:lang w:val="hy-AM"/>
              </w:rPr>
              <w:t>Հ/Հ 900102000750</w:t>
            </w:r>
          </w:p>
          <w:p w14:paraId="0EA69A2C" w14:textId="77777777" w:rsidR="008C2587" w:rsidRPr="00FF5695"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Համայնքի ղեկավար՝   Հ. Ռուբենյան</w:t>
            </w:r>
          </w:p>
          <w:p w14:paraId="28755152" w14:textId="77777777" w:rsidR="008C2587" w:rsidRPr="00FF5695" w:rsidRDefault="008C2587" w:rsidP="008C2587">
            <w:pPr>
              <w:pBdr>
                <w:bottom w:val="single" w:sz="6" w:space="1" w:color="auto"/>
              </w:pBdr>
              <w:rPr>
                <w:rFonts w:ascii="GHEA Grapalat" w:eastAsia="Calibri" w:hAnsi="GHEA Grapalat"/>
                <w:sz w:val="18"/>
                <w:szCs w:val="18"/>
                <w:lang w:val="hy-AM"/>
              </w:rPr>
            </w:pPr>
          </w:p>
          <w:p w14:paraId="37BD7E46" w14:textId="77777777" w:rsidR="008C2587" w:rsidRPr="00FF5695" w:rsidRDefault="008C2587" w:rsidP="008C2587">
            <w:pPr>
              <w:jc w:val="center"/>
              <w:rPr>
                <w:rFonts w:ascii="GHEA Grapalat" w:eastAsia="Calibri" w:hAnsi="GHEA Grapalat"/>
                <w:sz w:val="18"/>
                <w:szCs w:val="18"/>
                <w:lang w:val="hy-AM"/>
              </w:rPr>
            </w:pP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ստորագրություն</w:t>
            </w:r>
            <w:r w:rsidRPr="00FF5695">
              <w:rPr>
                <w:rFonts w:ascii="GHEA Grapalat" w:eastAsia="Calibri" w:hAnsi="GHEA Grapalat"/>
                <w:sz w:val="18"/>
                <w:szCs w:val="18"/>
                <w:lang w:val="hy-AM"/>
              </w:rPr>
              <w:t>/</w:t>
            </w:r>
          </w:p>
          <w:p w14:paraId="46121C13" w14:textId="7BA201D7" w:rsidR="008C2587" w:rsidRPr="00E6597C" w:rsidRDefault="008C2587" w:rsidP="008C2587">
            <w:pPr>
              <w:jc w:val="center"/>
              <w:rPr>
                <w:rFonts w:ascii="GHEA Grapalat" w:hAnsi="GHEA Grapalat"/>
                <w:sz w:val="18"/>
                <w:szCs w:val="18"/>
                <w:lang w:val="ru-RU"/>
              </w:rPr>
            </w:pPr>
            <w:r w:rsidRPr="00FF5695">
              <w:rPr>
                <w:rFonts w:ascii="GHEA Grapalat" w:eastAsia="Calibri" w:hAnsi="GHEA Grapalat" w:cs="Sylfaen"/>
                <w:sz w:val="18"/>
                <w:szCs w:val="18"/>
                <w:lang w:val="hy-AM"/>
              </w:rPr>
              <w:t>Կ</w:t>
            </w: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Տ</w:t>
            </w:r>
          </w:p>
        </w:tc>
        <w:tc>
          <w:tcPr>
            <w:tcW w:w="540" w:type="dxa"/>
          </w:tcPr>
          <w:p w14:paraId="3FCBED6D" w14:textId="77777777" w:rsidR="008C2587" w:rsidRPr="00E6597C" w:rsidRDefault="008C2587" w:rsidP="008C2587">
            <w:pPr>
              <w:jc w:val="center"/>
              <w:rPr>
                <w:rFonts w:ascii="GHEA Grapalat" w:hAnsi="GHEA Grapalat"/>
                <w:lang w:val="ru-RU"/>
              </w:rPr>
            </w:pPr>
          </w:p>
        </w:tc>
        <w:tc>
          <w:tcPr>
            <w:tcW w:w="3969" w:type="dxa"/>
          </w:tcPr>
          <w:p w14:paraId="1E891512" w14:textId="77777777" w:rsidR="008C2587" w:rsidRPr="00FF5695" w:rsidRDefault="008C2587" w:rsidP="008C2587">
            <w:pPr>
              <w:spacing w:line="360" w:lineRule="auto"/>
              <w:jc w:val="center"/>
              <w:rPr>
                <w:rFonts w:ascii="GHEA Grapalat" w:hAnsi="GHEA Grapalat" w:cs="Sylfaen"/>
                <w:b/>
                <w:bCs/>
              </w:rPr>
            </w:pPr>
            <w:r w:rsidRPr="00FF5695">
              <w:rPr>
                <w:rFonts w:ascii="GHEA Grapalat" w:hAnsi="GHEA Grapalat" w:cs="Sylfaen"/>
                <w:b/>
                <w:bCs/>
                <w:lang w:val="pt-BR"/>
              </w:rPr>
              <w:t>ԿԱՊԱԼԱՌՈՒ</w:t>
            </w:r>
          </w:p>
          <w:p w14:paraId="0BFA0BBD" w14:textId="77777777" w:rsidR="008C2587" w:rsidRPr="00FF5695" w:rsidRDefault="008C2587" w:rsidP="008C2587">
            <w:pPr>
              <w:jc w:val="center"/>
              <w:rPr>
                <w:rFonts w:ascii="GHEA Grapalat" w:hAnsi="GHEA Grapalat"/>
              </w:rPr>
            </w:pPr>
          </w:p>
          <w:p w14:paraId="12A10DFB" w14:textId="77777777" w:rsidR="008C2587" w:rsidRPr="00FF5695" w:rsidRDefault="008C2587" w:rsidP="008C2587">
            <w:pPr>
              <w:jc w:val="center"/>
              <w:rPr>
                <w:rFonts w:ascii="GHEA Grapalat" w:hAnsi="GHEA Grapalat"/>
              </w:rPr>
            </w:pPr>
          </w:p>
          <w:p w14:paraId="47A21220" w14:textId="77777777" w:rsidR="008C2587" w:rsidRPr="00FF5695" w:rsidRDefault="008C2587" w:rsidP="008C2587">
            <w:pPr>
              <w:jc w:val="center"/>
              <w:rPr>
                <w:rFonts w:ascii="GHEA Grapalat" w:hAnsi="GHEA Grapalat"/>
              </w:rPr>
            </w:pPr>
            <w:r w:rsidRPr="00FF5695">
              <w:rPr>
                <w:rFonts w:ascii="GHEA Grapalat" w:hAnsi="GHEA Grapalat"/>
              </w:rPr>
              <w:t>---------------------------------</w:t>
            </w:r>
          </w:p>
          <w:p w14:paraId="2F9E3B74" w14:textId="77777777" w:rsidR="008C2587" w:rsidRPr="00FF5695" w:rsidRDefault="008C2587" w:rsidP="008C2587">
            <w:pPr>
              <w:jc w:val="center"/>
              <w:rPr>
                <w:rFonts w:ascii="GHEA Grapalat" w:hAnsi="GHEA Grapalat"/>
                <w:sz w:val="18"/>
                <w:szCs w:val="18"/>
              </w:rPr>
            </w:pPr>
            <w:r w:rsidRPr="00FF5695">
              <w:rPr>
                <w:rFonts w:ascii="GHEA Grapalat" w:hAnsi="GHEA Grapalat"/>
                <w:sz w:val="18"/>
                <w:szCs w:val="18"/>
              </w:rPr>
              <w:t>/</w:t>
            </w:r>
            <w:r w:rsidRPr="00FF5695">
              <w:rPr>
                <w:rFonts w:ascii="GHEA Grapalat" w:hAnsi="GHEA Grapalat" w:cs="Sylfaen"/>
                <w:sz w:val="18"/>
                <w:szCs w:val="18"/>
              </w:rPr>
              <w:t>ստորագրություն</w:t>
            </w:r>
            <w:r w:rsidRPr="00FF5695">
              <w:rPr>
                <w:rFonts w:ascii="GHEA Grapalat" w:hAnsi="GHEA Grapalat"/>
                <w:sz w:val="18"/>
                <w:szCs w:val="18"/>
              </w:rPr>
              <w:t>/</w:t>
            </w:r>
          </w:p>
          <w:p w14:paraId="3D5A91AD" w14:textId="645BA535" w:rsidR="008C2587" w:rsidRPr="00E6597C" w:rsidRDefault="008C2587" w:rsidP="008C2587">
            <w:pPr>
              <w:jc w:val="center"/>
              <w:rPr>
                <w:rFonts w:ascii="GHEA Grapalat" w:hAnsi="GHEA Grapalat"/>
                <w:sz w:val="22"/>
                <w:szCs w:val="22"/>
                <w:lang w:val="ru-RU"/>
              </w:rPr>
            </w:pPr>
            <w:r w:rsidRPr="00FF5695">
              <w:rPr>
                <w:rFonts w:ascii="GHEA Grapalat" w:hAnsi="GHEA Grapalat" w:cs="Sylfaen"/>
                <w:sz w:val="18"/>
                <w:szCs w:val="18"/>
              </w:rPr>
              <w:t>Կ</w:t>
            </w:r>
            <w:r w:rsidRPr="00FF5695">
              <w:rPr>
                <w:rFonts w:ascii="GHEA Grapalat" w:hAnsi="GHEA Grapalat"/>
                <w:sz w:val="18"/>
                <w:szCs w:val="18"/>
              </w:rPr>
              <w:t>.</w:t>
            </w:r>
            <w:r w:rsidRPr="00FF5695">
              <w:rPr>
                <w:rFonts w:ascii="GHEA Grapalat" w:hAnsi="GHEA Grapalat" w:cs="Sylfaen"/>
                <w:sz w:val="18"/>
                <w:szCs w:val="18"/>
              </w:rPr>
              <w:t>Տ</w:t>
            </w:r>
          </w:p>
        </w:tc>
      </w:tr>
    </w:tbl>
    <w:p w14:paraId="772E5B56" w14:textId="77777777" w:rsidR="00F41288" w:rsidRDefault="00F41288" w:rsidP="00F41288">
      <w:pPr>
        <w:ind w:firstLine="567"/>
        <w:jc w:val="right"/>
        <w:rPr>
          <w:rFonts w:ascii="GHEA Grapalat" w:hAnsi="GHEA Grapalat" w:cs="Sylfaen"/>
          <w:b/>
          <w:i/>
          <w:sz w:val="20"/>
          <w:szCs w:val="20"/>
          <w:lang w:val="pt-BR"/>
        </w:rPr>
      </w:pPr>
    </w:p>
    <w:p w14:paraId="14705CB6" w14:textId="77777777" w:rsidR="001F5E1C" w:rsidRDefault="001F5E1C" w:rsidP="00F41288">
      <w:pPr>
        <w:ind w:firstLine="567"/>
        <w:jc w:val="right"/>
        <w:rPr>
          <w:rFonts w:ascii="GHEA Grapalat" w:hAnsi="GHEA Grapalat" w:cs="Sylfaen"/>
          <w:b/>
          <w:i/>
          <w:sz w:val="20"/>
          <w:szCs w:val="20"/>
          <w:lang w:val="pt-BR"/>
        </w:rPr>
      </w:pPr>
    </w:p>
    <w:p w14:paraId="0F5280E6" w14:textId="52ABF322" w:rsidR="001F5E1C" w:rsidRDefault="001F5E1C" w:rsidP="00F41288">
      <w:pPr>
        <w:ind w:firstLine="567"/>
        <w:jc w:val="right"/>
        <w:rPr>
          <w:rFonts w:ascii="GHEA Grapalat" w:hAnsi="GHEA Grapalat" w:cs="Sylfaen"/>
          <w:b/>
          <w:i/>
          <w:sz w:val="20"/>
          <w:szCs w:val="20"/>
          <w:lang w:val="pt-BR"/>
        </w:rPr>
      </w:pPr>
    </w:p>
    <w:p w14:paraId="48EC453E" w14:textId="162AD1C2" w:rsidR="00757779" w:rsidRDefault="00757779" w:rsidP="00286820">
      <w:pPr>
        <w:rPr>
          <w:rFonts w:ascii="GHEA Grapalat" w:hAnsi="GHEA Grapalat" w:cs="Sylfaen"/>
          <w:b/>
          <w:i/>
          <w:sz w:val="20"/>
          <w:szCs w:val="20"/>
          <w:lang w:val="pt-BR"/>
        </w:rPr>
      </w:pPr>
    </w:p>
    <w:p w14:paraId="30152E14" w14:textId="2ADDDAD1" w:rsidR="00F41288" w:rsidRPr="0038722D" w:rsidRDefault="00F41288" w:rsidP="00F41288">
      <w:pPr>
        <w:ind w:firstLine="567"/>
        <w:jc w:val="right"/>
        <w:rPr>
          <w:rFonts w:ascii="GHEA Grapalat" w:hAnsi="GHEA Grapalat" w:cs="Arial"/>
          <w:b/>
          <w:i/>
          <w:sz w:val="20"/>
          <w:szCs w:val="20"/>
          <w:lang w:val="pt-BR"/>
        </w:rPr>
      </w:pPr>
      <w:r w:rsidRPr="0038722D">
        <w:rPr>
          <w:rFonts w:ascii="GHEA Grapalat" w:hAnsi="GHEA Grapalat" w:cs="Sylfaen"/>
          <w:b/>
          <w:i/>
          <w:sz w:val="20"/>
          <w:szCs w:val="20"/>
          <w:lang w:val="pt-BR"/>
        </w:rPr>
        <w:t>Հավելված</w:t>
      </w:r>
      <w:r w:rsidRPr="0038722D">
        <w:rPr>
          <w:rFonts w:ascii="GHEA Grapalat" w:hAnsi="GHEA Grapalat" w:cs="Arial"/>
          <w:b/>
          <w:i/>
          <w:sz w:val="20"/>
          <w:szCs w:val="20"/>
          <w:lang w:val="pt-BR"/>
        </w:rPr>
        <w:t xml:space="preserve"> </w:t>
      </w:r>
      <w:r w:rsidRPr="0038722D">
        <w:rPr>
          <w:rFonts w:ascii="GHEA Grapalat" w:hAnsi="GHEA Grapalat" w:cs="Sylfaen"/>
          <w:b/>
          <w:i/>
          <w:sz w:val="20"/>
          <w:szCs w:val="20"/>
          <w:lang w:val="pt-BR"/>
        </w:rPr>
        <w:t>թիվ</w:t>
      </w:r>
      <w:r w:rsidRPr="0038722D">
        <w:rPr>
          <w:rFonts w:ascii="GHEA Grapalat" w:hAnsi="GHEA Grapalat" w:cs="Arial"/>
          <w:b/>
          <w:i/>
          <w:sz w:val="20"/>
          <w:szCs w:val="20"/>
          <w:lang w:val="pt-BR"/>
        </w:rPr>
        <w:t xml:space="preserve"> 2</w:t>
      </w:r>
    </w:p>
    <w:p w14:paraId="379575DB" w14:textId="77777777" w:rsidR="00F41288" w:rsidRPr="0038722D" w:rsidRDefault="00F41288" w:rsidP="00F41288">
      <w:pPr>
        <w:ind w:firstLine="567"/>
        <w:jc w:val="right"/>
        <w:rPr>
          <w:rFonts w:ascii="GHEA Grapalat" w:hAnsi="GHEA Grapalat" w:cs="Arial"/>
          <w:b/>
          <w:i/>
          <w:sz w:val="20"/>
          <w:szCs w:val="20"/>
          <w:lang w:val="pt-BR"/>
        </w:rPr>
      </w:pPr>
      <w:r w:rsidRPr="0038722D">
        <w:rPr>
          <w:rFonts w:ascii="GHEA Grapalat" w:hAnsi="GHEA Grapalat"/>
          <w:b/>
          <w:i/>
          <w:sz w:val="20"/>
          <w:szCs w:val="20"/>
          <w:lang w:val="pt-BR"/>
        </w:rPr>
        <w:t>«           »                  20</w:t>
      </w:r>
      <w:r>
        <w:rPr>
          <w:rFonts w:ascii="GHEA Grapalat" w:hAnsi="GHEA Grapalat"/>
          <w:b/>
          <w:i/>
          <w:sz w:val="20"/>
          <w:szCs w:val="20"/>
          <w:lang w:val="hy-AM"/>
        </w:rPr>
        <w:t>24</w:t>
      </w:r>
      <w:r w:rsidRPr="0038722D">
        <w:rPr>
          <w:rFonts w:ascii="GHEA Grapalat" w:hAnsi="GHEA Grapalat" w:cs="Sylfaen"/>
          <w:b/>
          <w:i/>
          <w:sz w:val="20"/>
          <w:szCs w:val="20"/>
          <w:lang w:val="pt-BR"/>
        </w:rPr>
        <w:t>թ</w:t>
      </w:r>
      <w:r w:rsidRPr="0038722D">
        <w:rPr>
          <w:rFonts w:ascii="GHEA Grapalat" w:hAnsi="GHEA Grapalat" w:cs="Arial"/>
          <w:b/>
          <w:i/>
          <w:sz w:val="20"/>
          <w:szCs w:val="20"/>
          <w:lang w:val="pt-BR"/>
        </w:rPr>
        <w:t xml:space="preserve">. </w:t>
      </w:r>
      <w:r w:rsidRPr="0038722D">
        <w:rPr>
          <w:rFonts w:ascii="GHEA Grapalat" w:hAnsi="GHEA Grapalat"/>
          <w:b/>
          <w:i/>
          <w:sz w:val="20"/>
          <w:szCs w:val="20"/>
          <w:lang w:val="pt-BR"/>
        </w:rPr>
        <w:t xml:space="preserve"> </w:t>
      </w:r>
      <w:r w:rsidRPr="0038722D">
        <w:rPr>
          <w:rFonts w:ascii="GHEA Grapalat" w:hAnsi="GHEA Grapalat" w:cs="Sylfaen"/>
          <w:b/>
          <w:i/>
          <w:sz w:val="20"/>
          <w:szCs w:val="20"/>
          <w:lang w:val="pt-BR"/>
        </w:rPr>
        <w:t>կնքված</w:t>
      </w:r>
      <w:r w:rsidRPr="0038722D">
        <w:rPr>
          <w:rFonts w:ascii="GHEA Grapalat" w:hAnsi="GHEA Grapalat" w:cs="Arial"/>
          <w:b/>
          <w:i/>
          <w:sz w:val="20"/>
          <w:szCs w:val="20"/>
          <w:lang w:val="pt-BR"/>
        </w:rPr>
        <w:t xml:space="preserve"> </w:t>
      </w:r>
    </w:p>
    <w:p w14:paraId="7BD71C0F" w14:textId="77777777" w:rsidR="00F41288" w:rsidRPr="0038722D" w:rsidRDefault="00F41288" w:rsidP="00F41288">
      <w:pPr>
        <w:jc w:val="right"/>
        <w:rPr>
          <w:rFonts w:ascii="GHEA Grapalat" w:hAnsi="GHEA Grapalat" w:cs="Arial"/>
          <w:b/>
          <w:i/>
          <w:sz w:val="20"/>
          <w:szCs w:val="20"/>
          <w:lang w:val="pt-BR"/>
        </w:rPr>
      </w:pPr>
      <w:r w:rsidRPr="0038722D">
        <w:rPr>
          <w:rFonts w:ascii="GHEA Grapalat" w:hAnsi="GHEA Grapalat" w:cs="Sylfaen"/>
          <w:b/>
          <w:i/>
          <w:sz w:val="20"/>
          <w:szCs w:val="20"/>
          <w:lang w:val="pt-BR"/>
        </w:rPr>
        <w:t>ծածկագրով պայմանագրի</w:t>
      </w:r>
    </w:p>
    <w:p w14:paraId="6D267D63" w14:textId="77777777" w:rsidR="00F41288" w:rsidRPr="0050695E" w:rsidRDefault="00F41288" w:rsidP="00F41288">
      <w:pPr>
        <w:jc w:val="center"/>
        <w:rPr>
          <w:rFonts w:ascii="GHEA Grapalat" w:hAnsi="GHEA Grapalat" w:cs="Sylfaen"/>
          <w:b/>
          <w:szCs w:val="22"/>
          <w:lang w:val="pt-BR"/>
        </w:rPr>
      </w:pPr>
      <w:r w:rsidRPr="0050695E">
        <w:rPr>
          <w:rFonts w:ascii="GHEA Grapalat" w:hAnsi="GHEA Grapalat" w:cs="Sylfaen"/>
          <w:b/>
          <w:szCs w:val="22"/>
          <w:lang w:val="pt-BR"/>
        </w:rPr>
        <w:t>ՕՐԱՑՈՒՑԱՅԻՆ</w:t>
      </w:r>
      <w:r w:rsidRPr="0050695E">
        <w:rPr>
          <w:rFonts w:ascii="GHEA Grapalat" w:hAnsi="GHEA Grapalat" w:cs="Times Armenian"/>
          <w:b/>
          <w:szCs w:val="22"/>
          <w:lang w:val="pt-BR"/>
        </w:rPr>
        <w:t xml:space="preserve"> </w:t>
      </w:r>
      <w:r w:rsidRPr="0050695E">
        <w:rPr>
          <w:rFonts w:ascii="GHEA Grapalat" w:hAnsi="GHEA Grapalat" w:cs="Sylfaen"/>
          <w:b/>
          <w:szCs w:val="22"/>
          <w:lang w:val="pt-BR"/>
        </w:rPr>
        <w:t>ԳՐԱՖԻԿ</w:t>
      </w:r>
    </w:p>
    <w:p w14:paraId="51EE19AC" w14:textId="77777777" w:rsidR="00757779" w:rsidRPr="00FB248B" w:rsidRDefault="00757779" w:rsidP="00757779">
      <w:pPr>
        <w:jc w:val="center"/>
        <w:rPr>
          <w:rFonts w:ascii="GHEA Grapalat" w:hAnsi="GHEA Grapalat"/>
          <w:b/>
          <w:bCs/>
          <w:sz w:val="20"/>
          <w:szCs w:val="20"/>
          <w:lang w:val="hy-AM"/>
        </w:rPr>
      </w:pPr>
      <w:r w:rsidRPr="00FB248B">
        <w:rPr>
          <w:rFonts w:ascii="GHEA Grapalat" w:hAnsi="GHEA Grapalat"/>
          <w:b/>
          <w:bCs/>
          <w:sz w:val="20"/>
          <w:szCs w:val="20"/>
          <w:lang w:val="hy-AM"/>
        </w:rPr>
        <w:t xml:space="preserve">&lt;&lt; ԱԿՈՒՆՔ ՀԱՄԱՅՆՔԻ ԱԿՈՒՆՔ ԲՆԱԿԱՎԱՅՐԻ ԿՈՅՈՒՂՈՒ ՑԱՆՑԻ ԿԱՌՈՒՑՄԱՆ &gt;&gt; </w:t>
      </w:r>
    </w:p>
    <w:p w14:paraId="7469FDE7" w14:textId="365BCAD4" w:rsidR="00F41288" w:rsidRPr="007B48C0" w:rsidRDefault="00757779" w:rsidP="00757779">
      <w:pPr>
        <w:ind w:firstLine="567"/>
        <w:jc w:val="center"/>
        <w:rPr>
          <w:rFonts w:ascii="GHEA Grapalat" w:hAnsi="GHEA Grapalat" w:cs="Sylfaen"/>
          <w:b/>
          <w:sz w:val="22"/>
          <w:szCs w:val="22"/>
          <w:lang w:val="pt-BR"/>
        </w:rPr>
      </w:pPr>
      <w:r w:rsidRPr="00623330">
        <w:rPr>
          <w:rFonts w:ascii="GHEA Grapalat" w:hAnsi="GHEA Grapalat"/>
          <w:b/>
          <w:bCs/>
          <w:sz w:val="22"/>
          <w:szCs w:val="22"/>
          <w:lang w:val="hy-AM"/>
        </w:rPr>
        <w:t>ԱՇԽԱՏԱՆՔՆԵՐԻ</w:t>
      </w:r>
      <w:r w:rsidR="001F5E1C" w:rsidRPr="007B48C0">
        <w:rPr>
          <w:rFonts w:ascii="GHEA Grapalat" w:hAnsi="GHEA Grapalat"/>
          <w:b/>
          <w:bCs/>
          <w:iCs/>
          <w:sz w:val="22"/>
          <w:szCs w:val="22"/>
          <w:lang w:val="hy-AM"/>
        </w:rPr>
        <w:t xml:space="preserve"> </w:t>
      </w:r>
      <w:r w:rsidR="001F5E1C" w:rsidRPr="007B48C0">
        <w:rPr>
          <w:rFonts w:ascii="GHEA Grapalat" w:hAnsi="GHEA Grapalat" w:cs="Sylfaen"/>
          <w:b/>
          <w:sz w:val="22"/>
          <w:szCs w:val="22"/>
          <w:lang w:val="pt-BR"/>
        </w:rPr>
        <w:t>ԿԱՏԱՐՄԱՆ</w:t>
      </w:r>
    </w:p>
    <w:p w14:paraId="213E7C7C" w14:textId="50B705F9" w:rsidR="00F41288" w:rsidRPr="001F5E1C" w:rsidRDefault="005657E2" w:rsidP="00F41288">
      <w:pPr>
        <w:ind w:firstLine="567"/>
        <w:jc w:val="center"/>
        <w:rPr>
          <w:rFonts w:ascii="GHEA Grapalat" w:hAnsi="GHEA Grapalat"/>
          <w:b/>
          <w:lang w:val="hy-AM"/>
        </w:rPr>
      </w:pPr>
      <w:r>
        <w:rPr>
          <w:rFonts w:ascii="GHEA Grapalat" w:hAnsi="GHEA Grapalat"/>
          <w:b/>
          <w:lang w:val="hy-AM"/>
        </w:rPr>
        <w:t>1-ին և 2-րդ փուլ</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74"/>
        <w:gridCol w:w="3330"/>
        <w:gridCol w:w="2384"/>
      </w:tblGrid>
      <w:tr w:rsidR="00F41288" w:rsidRPr="00E6597C" w14:paraId="23738B5C" w14:textId="77777777" w:rsidTr="003C0C6F">
        <w:trPr>
          <w:cantSplit/>
          <w:trHeight w:val="20"/>
          <w:jc w:val="center"/>
        </w:trPr>
        <w:tc>
          <w:tcPr>
            <w:tcW w:w="540" w:type="dxa"/>
            <w:vMerge w:val="restart"/>
            <w:vAlign w:val="center"/>
          </w:tcPr>
          <w:p w14:paraId="753A545F"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74" w:type="dxa"/>
            <w:vMerge w:val="restart"/>
            <w:vAlign w:val="center"/>
          </w:tcPr>
          <w:p w14:paraId="59C3AA9C"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4275044E"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714" w:type="dxa"/>
            <w:gridSpan w:val="2"/>
            <w:vAlign w:val="center"/>
          </w:tcPr>
          <w:p w14:paraId="1E32F1D0"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41288" w:rsidRPr="00E6597C" w14:paraId="22539128" w14:textId="77777777" w:rsidTr="003C0C6F">
        <w:trPr>
          <w:cantSplit/>
          <w:trHeight w:val="20"/>
          <w:jc w:val="center"/>
        </w:trPr>
        <w:tc>
          <w:tcPr>
            <w:tcW w:w="540" w:type="dxa"/>
            <w:vMerge/>
            <w:vAlign w:val="center"/>
          </w:tcPr>
          <w:p w14:paraId="22B61740" w14:textId="77777777" w:rsidR="00F41288" w:rsidRPr="00E6597C" w:rsidRDefault="00F41288" w:rsidP="003C0C6F">
            <w:pPr>
              <w:jc w:val="both"/>
              <w:rPr>
                <w:rFonts w:ascii="GHEA Grapalat" w:hAnsi="GHEA Grapalat"/>
                <w:sz w:val="20"/>
                <w:szCs w:val="20"/>
                <w:lang w:val="pt-BR"/>
              </w:rPr>
            </w:pPr>
          </w:p>
        </w:tc>
        <w:tc>
          <w:tcPr>
            <w:tcW w:w="4274" w:type="dxa"/>
            <w:vMerge/>
          </w:tcPr>
          <w:p w14:paraId="3EA6A906" w14:textId="77777777" w:rsidR="00F41288" w:rsidRPr="00E6597C" w:rsidRDefault="00F41288" w:rsidP="003C0C6F">
            <w:pPr>
              <w:rPr>
                <w:rFonts w:ascii="GHEA Grapalat" w:hAnsi="GHEA Grapalat"/>
                <w:sz w:val="20"/>
                <w:szCs w:val="20"/>
                <w:lang w:val="pt-BR"/>
              </w:rPr>
            </w:pPr>
          </w:p>
        </w:tc>
        <w:tc>
          <w:tcPr>
            <w:tcW w:w="3330" w:type="dxa"/>
            <w:vAlign w:val="center"/>
          </w:tcPr>
          <w:p w14:paraId="1AAF1C8E"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84" w:type="dxa"/>
            <w:vAlign w:val="center"/>
          </w:tcPr>
          <w:p w14:paraId="4AE7311A" w14:textId="77777777" w:rsidR="00F41288" w:rsidRPr="00E6597C" w:rsidRDefault="00F41288" w:rsidP="003C0C6F">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41288" w:rsidRPr="00E6597C" w14:paraId="3CC175E5" w14:textId="77777777" w:rsidTr="005657E2">
        <w:trPr>
          <w:trHeight w:val="20"/>
          <w:jc w:val="center"/>
        </w:trPr>
        <w:tc>
          <w:tcPr>
            <w:tcW w:w="540" w:type="dxa"/>
            <w:vAlign w:val="center"/>
          </w:tcPr>
          <w:p w14:paraId="7AF475C8" w14:textId="77777777" w:rsidR="00F41288" w:rsidRPr="003F7A2C" w:rsidRDefault="00F41288" w:rsidP="003C0C6F">
            <w:pPr>
              <w:jc w:val="center"/>
              <w:rPr>
                <w:rFonts w:ascii="GHEA Grapalat" w:hAnsi="GHEA Grapalat"/>
                <w:sz w:val="20"/>
                <w:szCs w:val="20"/>
                <w:lang w:val="pt-BR"/>
              </w:rPr>
            </w:pPr>
            <w:bookmarkStart w:id="19" w:name="_Hlk132728638"/>
            <w:r w:rsidRPr="003F7A2C">
              <w:rPr>
                <w:rFonts w:ascii="GHEA Grapalat" w:hAnsi="GHEA Grapalat"/>
                <w:sz w:val="20"/>
                <w:szCs w:val="20"/>
                <w:lang w:val="pt-BR"/>
              </w:rPr>
              <w:t>1</w:t>
            </w:r>
          </w:p>
        </w:tc>
        <w:tc>
          <w:tcPr>
            <w:tcW w:w="4274" w:type="dxa"/>
            <w:vAlign w:val="center"/>
          </w:tcPr>
          <w:p w14:paraId="0F577A16" w14:textId="741EA9BD" w:rsidR="00F41288" w:rsidRPr="00286820" w:rsidRDefault="00286820" w:rsidP="00286820">
            <w:pPr>
              <w:rPr>
                <w:rFonts w:ascii="GHEA Grapalat" w:hAnsi="GHEA Grapalat"/>
                <w:b/>
                <w:bCs/>
                <w:sz w:val="20"/>
                <w:szCs w:val="20"/>
                <w:lang w:val="hy-AM"/>
              </w:rPr>
            </w:pPr>
            <w:r w:rsidRPr="00286820">
              <w:rPr>
                <w:rFonts w:ascii="GHEA Grapalat" w:hAnsi="GHEA Grapalat"/>
                <w:b/>
                <w:bCs/>
                <w:sz w:val="20"/>
                <w:szCs w:val="20"/>
                <w:lang w:val="hy-AM"/>
              </w:rPr>
              <w:t xml:space="preserve">&lt;&lt; ԱԿՈՒՆՔ ՀԱՄԱՅՆՔԻ ԱԿՈՒՆՔ ԲՆԱԿԱՎԱՅՐԻ ԿՈՅՈՒՂՈՒ ՑԱՆՑԻ ԿԱՌՈՒՑՄԱՆ &gt;&gt; ԱՇԽԱՏԱՆՔՆԵՐԻ </w:t>
            </w:r>
            <w:r w:rsidRPr="00286820">
              <w:rPr>
                <w:rFonts w:ascii="GHEA Grapalat" w:hAnsi="GHEA Grapalat" w:cs="Sylfaen"/>
                <w:b/>
                <w:sz w:val="20"/>
                <w:szCs w:val="20"/>
                <w:lang w:val="pt-BR"/>
              </w:rPr>
              <w:t>ԿԱՏԱՐՄԱՆ</w:t>
            </w:r>
            <w:r w:rsidRPr="00286820">
              <w:rPr>
                <w:rFonts w:ascii="GHEA Grapalat" w:hAnsi="GHEA Grapalat" w:cs="Sylfaen"/>
                <w:b/>
                <w:sz w:val="20"/>
                <w:szCs w:val="20"/>
                <w:lang w:val="hy-AM"/>
              </w:rPr>
              <w:t xml:space="preserve"> 1-ԻՆ ՓՈՒԼ</w:t>
            </w:r>
          </w:p>
        </w:tc>
        <w:tc>
          <w:tcPr>
            <w:tcW w:w="3330" w:type="dxa"/>
            <w:vAlign w:val="center"/>
          </w:tcPr>
          <w:p w14:paraId="7877A405" w14:textId="2E1E6E48" w:rsidR="00F41288" w:rsidRPr="00286820" w:rsidRDefault="00286820" w:rsidP="005657E2">
            <w:pPr>
              <w:jc w:val="center"/>
              <w:rPr>
                <w:rFonts w:ascii="GHEA Grapalat" w:hAnsi="GHEA Grapalat"/>
                <w:sz w:val="20"/>
                <w:szCs w:val="20"/>
                <w:lang w:val="hy-AM"/>
              </w:rPr>
            </w:pPr>
            <w:r>
              <w:rPr>
                <w:rFonts w:ascii="GHEA Grapalat" w:hAnsi="GHEA Grapalat"/>
                <w:sz w:val="20"/>
                <w:szCs w:val="20"/>
                <w:lang w:val="hy-AM"/>
              </w:rPr>
              <w:t xml:space="preserve">Պայմանագրին կից </w:t>
            </w:r>
            <w:r w:rsidRPr="00286820">
              <w:rPr>
                <w:rFonts w:ascii="GHEA Grapalat" w:hAnsi="GHEA Grapalat"/>
                <w:sz w:val="20"/>
                <w:szCs w:val="20"/>
                <w:lang w:val="hy-AM"/>
              </w:rPr>
              <w:t>համաձայնագրի կնքման օր</w:t>
            </w:r>
            <w:r>
              <w:rPr>
                <w:rFonts w:ascii="GHEA Grapalat" w:hAnsi="GHEA Grapalat"/>
                <w:sz w:val="20"/>
                <w:szCs w:val="20"/>
                <w:lang w:val="hy-AM"/>
              </w:rPr>
              <w:t>վնից</w:t>
            </w:r>
          </w:p>
        </w:tc>
        <w:tc>
          <w:tcPr>
            <w:tcW w:w="2384" w:type="dxa"/>
            <w:vAlign w:val="center"/>
          </w:tcPr>
          <w:p w14:paraId="20DC414A" w14:textId="48BD3E62" w:rsidR="00F41288" w:rsidRPr="00286820" w:rsidRDefault="00286820" w:rsidP="005657E2">
            <w:pPr>
              <w:jc w:val="center"/>
              <w:rPr>
                <w:rFonts w:ascii="GHEA Grapalat" w:hAnsi="GHEA Grapalat"/>
                <w:sz w:val="20"/>
                <w:szCs w:val="20"/>
                <w:lang w:val="ru-RU"/>
              </w:rPr>
            </w:pPr>
            <w:r w:rsidRPr="00286820">
              <w:rPr>
                <w:rFonts w:ascii="GHEA Grapalat" w:hAnsi="GHEA Grapalat"/>
                <w:sz w:val="20"/>
                <w:szCs w:val="20"/>
                <w:lang w:val="hy-AM"/>
              </w:rPr>
              <w:t>300</w:t>
            </w:r>
            <w:r w:rsidR="00F41288" w:rsidRPr="00286820">
              <w:rPr>
                <w:rFonts w:ascii="GHEA Grapalat" w:hAnsi="GHEA Grapalat"/>
                <w:sz w:val="20"/>
                <w:szCs w:val="20"/>
                <w:lang w:val="ru-RU"/>
              </w:rPr>
              <w:t xml:space="preserve"> օր</w:t>
            </w:r>
          </w:p>
        </w:tc>
      </w:tr>
      <w:tr w:rsidR="00F41288" w:rsidRPr="00E6597C" w14:paraId="1E56E907" w14:textId="77777777" w:rsidTr="005657E2">
        <w:trPr>
          <w:trHeight w:val="20"/>
          <w:jc w:val="center"/>
        </w:trPr>
        <w:tc>
          <w:tcPr>
            <w:tcW w:w="540" w:type="dxa"/>
            <w:vAlign w:val="center"/>
          </w:tcPr>
          <w:p w14:paraId="64D4AD01" w14:textId="77777777" w:rsidR="00F41288" w:rsidRPr="003F7A2C" w:rsidRDefault="00F41288" w:rsidP="003C0C6F">
            <w:pPr>
              <w:jc w:val="center"/>
              <w:rPr>
                <w:rFonts w:ascii="GHEA Grapalat" w:hAnsi="GHEA Grapalat"/>
                <w:sz w:val="20"/>
                <w:szCs w:val="20"/>
                <w:lang w:val="pt-BR"/>
              </w:rPr>
            </w:pPr>
            <w:r w:rsidRPr="003F7A2C">
              <w:rPr>
                <w:rFonts w:ascii="GHEA Grapalat" w:hAnsi="GHEA Grapalat"/>
                <w:sz w:val="20"/>
                <w:szCs w:val="20"/>
                <w:lang w:val="pt-BR"/>
              </w:rPr>
              <w:t>2</w:t>
            </w:r>
          </w:p>
        </w:tc>
        <w:tc>
          <w:tcPr>
            <w:tcW w:w="4274" w:type="dxa"/>
            <w:vAlign w:val="center"/>
          </w:tcPr>
          <w:p w14:paraId="4DFDDEE5" w14:textId="3BCDCA0C" w:rsidR="00F41288" w:rsidRPr="00286820" w:rsidRDefault="00286820" w:rsidP="00286820">
            <w:pPr>
              <w:rPr>
                <w:rFonts w:ascii="GHEA Grapalat" w:hAnsi="GHEA Grapalat"/>
                <w:b/>
                <w:bCs/>
                <w:sz w:val="20"/>
                <w:szCs w:val="20"/>
                <w:lang w:val="hy-AM"/>
              </w:rPr>
            </w:pPr>
            <w:r w:rsidRPr="00286820">
              <w:rPr>
                <w:rFonts w:ascii="GHEA Grapalat" w:hAnsi="GHEA Grapalat"/>
                <w:b/>
                <w:bCs/>
                <w:sz w:val="20"/>
                <w:szCs w:val="20"/>
                <w:lang w:val="hy-AM"/>
              </w:rPr>
              <w:t xml:space="preserve">&lt;&lt; ԱԿՈՒՆՔ ՀԱՄԱՅՆՔԻ ԱԿՈՒՆՔ ԲՆԱԿԱՎԱՅՐԻ ԿՈՅՈՒՂՈՒ ՑԱՆՑԻ ԿԱՌՈՒՑՄԱՆ &gt;&gt; </w:t>
            </w:r>
            <w:r>
              <w:rPr>
                <w:rFonts w:ascii="GHEA Grapalat" w:hAnsi="GHEA Grapalat"/>
                <w:b/>
                <w:bCs/>
                <w:sz w:val="20"/>
                <w:szCs w:val="20"/>
                <w:lang w:val="hy-AM"/>
              </w:rPr>
              <w:t xml:space="preserve"> </w:t>
            </w:r>
            <w:r w:rsidRPr="00286820">
              <w:rPr>
                <w:rFonts w:ascii="GHEA Grapalat" w:hAnsi="GHEA Grapalat"/>
                <w:b/>
                <w:bCs/>
                <w:sz w:val="20"/>
                <w:szCs w:val="20"/>
                <w:lang w:val="hy-AM"/>
              </w:rPr>
              <w:t xml:space="preserve">ԱՇԽԱՏԱՆՔՆԵՐԻ </w:t>
            </w:r>
            <w:r w:rsidRPr="00286820">
              <w:rPr>
                <w:rFonts w:ascii="GHEA Grapalat" w:hAnsi="GHEA Grapalat" w:cs="Sylfaen"/>
                <w:b/>
                <w:sz w:val="20"/>
                <w:szCs w:val="20"/>
                <w:lang w:val="pt-BR"/>
              </w:rPr>
              <w:t>ԿԱՏԱՐՄԱՆ</w:t>
            </w:r>
            <w:r w:rsidRPr="00286820">
              <w:rPr>
                <w:rFonts w:ascii="GHEA Grapalat" w:hAnsi="GHEA Grapalat" w:cs="Sylfaen"/>
                <w:b/>
                <w:sz w:val="20"/>
                <w:szCs w:val="20"/>
                <w:lang w:val="hy-AM"/>
              </w:rPr>
              <w:t xml:space="preserve"> 2-ՐԴ ՓՈՒԼ</w:t>
            </w:r>
          </w:p>
        </w:tc>
        <w:tc>
          <w:tcPr>
            <w:tcW w:w="3330" w:type="dxa"/>
            <w:vAlign w:val="center"/>
          </w:tcPr>
          <w:p w14:paraId="1F5CE7BC" w14:textId="7AA534B1" w:rsidR="00F41288" w:rsidRPr="00286820" w:rsidRDefault="00286820" w:rsidP="005657E2">
            <w:pPr>
              <w:jc w:val="center"/>
              <w:rPr>
                <w:rFonts w:ascii="GHEA Grapalat" w:hAnsi="GHEA Grapalat"/>
                <w:sz w:val="20"/>
                <w:szCs w:val="20"/>
                <w:lang w:val="pt-BR"/>
              </w:rPr>
            </w:pPr>
            <w:r>
              <w:rPr>
                <w:rFonts w:ascii="GHEA Grapalat" w:hAnsi="GHEA Grapalat"/>
                <w:sz w:val="20"/>
                <w:szCs w:val="20"/>
                <w:lang w:val="hy-AM"/>
              </w:rPr>
              <w:t xml:space="preserve">Պայմանագրին կից </w:t>
            </w:r>
            <w:r w:rsidRPr="00286820">
              <w:rPr>
                <w:rFonts w:ascii="GHEA Grapalat" w:hAnsi="GHEA Grapalat"/>
                <w:sz w:val="20"/>
                <w:szCs w:val="20"/>
                <w:lang w:val="hy-AM"/>
              </w:rPr>
              <w:t>համաձայնագրի կնքման օր</w:t>
            </w:r>
            <w:r>
              <w:rPr>
                <w:rFonts w:ascii="GHEA Grapalat" w:hAnsi="GHEA Grapalat"/>
                <w:sz w:val="20"/>
                <w:szCs w:val="20"/>
                <w:lang w:val="hy-AM"/>
              </w:rPr>
              <w:t>վնից</w:t>
            </w:r>
          </w:p>
        </w:tc>
        <w:tc>
          <w:tcPr>
            <w:tcW w:w="2384" w:type="dxa"/>
            <w:vAlign w:val="center"/>
          </w:tcPr>
          <w:p w14:paraId="4A32EA64" w14:textId="3C34B237" w:rsidR="00F41288" w:rsidRPr="00286820" w:rsidRDefault="00286820" w:rsidP="005657E2">
            <w:pPr>
              <w:jc w:val="center"/>
              <w:rPr>
                <w:rFonts w:ascii="GHEA Grapalat" w:hAnsi="GHEA Grapalat"/>
                <w:sz w:val="20"/>
                <w:szCs w:val="20"/>
                <w:lang w:val="ru-RU"/>
              </w:rPr>
            </w:pPr>
            <w:r w:rsidRPr="00286820">
              <w:rPr>
                <w:rFonts w:ascii="GHEA Grapalat" w:hAnsi="GHEA Grapalat"/>
                <w:sz w:val="20"/>
                <w:szCs w:val="20"/>
                <w:lang w:val="hy-AM"/>
              </w:rPr>
              <w:t xml:space="preserve">300 </w:t>
            </w:r>
            <w:r w:rsidR="00F41288" w:rsidRPr="00286820">
              <w:rPr>
                <w:rFonts w:ascii="GHEA Grapalat" w:hAnsi="GHEA Grapalat"/>
                <w:sz w:val="20"/>
                <w:szCs w:val="20"/>
                <w:lang w:val="ru-RU"/>
              </w:rPr>
              <w:t>օր</w:t>
            </w:r>
          </w:p>
        </w:tc>
      </w:tr>
      <w:bookmarkEnd w:id="19"/>
      <w:tr w:rsidR="005657E2" w:rsidRPr="00D15F15" w14:paraId="4814DEFE" w14:textId="77777777" w:rsidTr="003C0C6F">
        <w:trPr>
          <w:cantSplit/>
          <w:trHeight w:val="20"/>
          <w:jc w:val="center"/>
        </w:trPr>
        <w:tc>
          <w:tcPr>
            <w:tcW w:w="4814" w:type="dxa"/>
            <w:gridSpan w:val="2"/>
            <w:vAlign w:val="center"/>
          </w:tcPr>
          <w:p w14:paraId="6E262613" w14:textId="77777777" w:rsidR="005657E2" w:rsidRPr="007D32E9" w:rsidRDefault="005657E2" w:rsidP="005657E2">
            <w:pPr>
              <w:rPr>
                <w:rFonts w:ascii="GHEA Grapalat" w:hAnsi="GHEA Grapalat"/>
                <w:b/>
                <w:sz w:val="20"/>
                <w:szCs w:val="20"/>
                <w:lang w:val="pt-BR"/>
              </w:rPr>
            </w:pPr>
            <w:r w:rsidRPr="007D32E9">
              <w:rPr>
                <w:rFonts w:ascii="GHEA Grapalat" w:hAnsi="GHEA Grapalat" w:cs="Sylfaen"/>
                <w:b/>
                <w:sz w:val="20"/>
                <w:szCs w:val="20"/>
                <w:lang w:val="pt-BR"/>
              </w:rPr>
              <w:t>ԸՆԴԱՄԵՆԸ</w:t>
            </w:r>
          </w:p>
        </w:tc>
        <w:tc>
          <w:tcPr>
            <w:tcW w:w="3330" w:type="dxa"/>
            <w:vAlign w:val="center"/>
          </w:tcPr>
          <w:p w14:paraId="488FA65B" w14:textId="77777777" w:rsidR="005657E2" w:rsidRPr="007D32E9" w:rsidRDefault="005657E2" w:rsidP="005657E2">
            <w:pPr>
              <w:jc w:val="center"/>
              <w:rPr>
                <w:rFonts w:ascii="GHEA Grapalat" w:hAnsi="GHEA Grapalat"/>
                <w:b/>
                <w:sz w:val="20"/>
                <w:szCs w:val="20"/>
                <w:lang w:val="pt-BR"/>
              </w:rPr>
            </w:pPr>
            <w:r w:rsidRPr="007D32E9">
              <w:rPr>
                <w:rFonts w:ascii="GHEA Grapalat" w:hAnsi="GHEA Grapalat"/>
                <w:sz w:val="20"/>
                <w:szCs w:val="20"/>
              </w:rPr>
              <w:t>Համաձայնագրի կնքման օրը</w:t>
            </w:r>
          </w:p>
        </w:tc>
        <w:tc>
          <w:tcPr>
            <w:tcW w:w="2384" w:type="dxa"/>
            <w:vAlign w:val="center"/>
          </w:tcPr>
          <w:p w14:paraId="49EDC9D9" w14:textId="77777777" w:rsidR="005657E2" w:rsidRPr="007D32E9" w:rsidRDefault="005657E2" w:rsidP="005657E2">
            <w:pPr>
              <w:rPr>
                <w:rFonts w:ascii="GHEA Grapalat" w:hAnsi="GHEA Grapalat" w:cs="Calibri"/>
                <w:b/>
                <w:bCs/>
                <w:color w:val="000000"/>
                <w:sz w:val="18"/>
                <w:szCs w:val="16"/>
                <w:lang w:val="hy-AM"/>
              </w:rPr>
            </w:pPr>
            <w:r w:rsidRPr="007D32E9">
              <w:rPr>
                <w:rFonts w:ascii="GHEA Grapalat" w:hAnsi="GHEA Grapalat" w:cs="Calibri"/>
                <w:b/>
                <w:bCs/>
                <w:color w:val="000000"/>
                <w:sz w:val="18"/>
                <w:szCs w:val="16"/>
                <w:lang w:val="hy-AM"/>
              </w:rPr>
              <w:t>Ընդհանուրը՝</w:t>
            </w:r>
          </w:p>
          <w:p w14:paraId="42656D0A" w14:textId="6E2B7C6C" w:rsidR="005657E2" w:rsidRPr="007D32E9" w:rsidRDefault="00286820" w:rsidP="005657E2">
            <w:pPr>
              <w:rPr>
                <w:rFonts w:ascii="GHEA Grapalat" w:hAnsi="GHEA Grapalat"/>
                <w:b/>
                <w:sz w:val="20"/>
                <w:szCs w:val="20"/>
                <w:lang w:val="hy-AM"/>
              </w:rPr>
            </w:pPr>
            <w:r>
              <w:rPr>
                <w:rFonts w:ascii="GHEA Grapalat" w:hAnsi="GHEA Grapalat" w:cs="Calibri"/>
                <w:b/>
                <w:bCs/>
                <w:color w:val="000000"/>
                <w:sz w:val="18"/>
                <w:szCs w:val="16"/>
                <w:lang w:val="hy-AM"/>
              </w:rPr>
              <w:t>60</w:t>
            </w:r>
            <w:r w:rsidR="005657E2">
              <w:rPr>
                <w:rFonts w:ascii="GHEA Grapalat" w:hAnsi="GHEA Grapalat" w:cs="Calibri"/>
                <w:b/>
                <w:bCs/>
                <w:color w:val="000000"/>
                <w:sz w:val="18"/>
                <w:szCs w:val="16"/>
                <w:lang w:val="hy-AM"/>
              </w:rPr>
              <w:t xml:space="preserve">0 </w:t>
            </w:r>
            <w:r w:rsidR="005657E2" w:rsidRPr="007D32E9">
              <w:rPr>
                <w:rFonts w:ascii="GHEA Grapalat" w:hAnsi="GHEA Grapalat" w:cs="Calibri"/>
                <w:b/>
                <w:bCs/>
                <w:color w:val="000000"/>
                <w:sz w:val="18"/>
                <w:szCs w:val="16"/>
                <w:lang w:val="hy-AM"/>
              </w:rPr>
              <w:t>օր:</w:t>
            </w:r>
          </w:p>
        </w:tc>
      </w:tr>
    </w:tbl>
    <w:p w14:paraId="20A6C889" w14:textId="77777777" w:rsidR="001F5E1C" w:rsidRDefault="001F5E1C" w:rsidP="001F5E1C">
      <w:pPr>
        <w:ind w:firstLine="567"/>
        <w:jc w:val="center"/>
        <w:rPr>
          <w:rFonts w:ascii="GHEA Grapalat" w:hAnsi="GHEA Grapalat"/>
          <w:b/>
          <w:lang w:val="hy-AM"/>
        </w:rPr>
      </w:pPr>
    </w:p>
    <w:p w14:paraId="531A325F" w14:textId="77777777" w:rsidR="001F5E1C" w:rsidRPr="00E6597C" w:rsidRDefault="001F5E1C" w:rsidP="00F41288">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5040"/>
        <w:gridCol w:w="256"/>
        <w:gridCol w:w="4343"/>
      </w:tblGrid>
      <w:tr w:rsidR="00FB248B" w:rsidRPr="00E6597C" w14:paraId="1DDA3266" w14:textId="77777777" w:rsidTr="002A7022">
        <w:trPr>
          <w:jc w:val="center"/>
        </w:trPr>
        <w:tc>
          <w:tcPr>
            <w:tcW w:w="5040" w:type="dxa"/>
          </w:tcPr>
          <w:p w14:paraId="5183BE8B" w14:textId="77777777" w:rsidR="00FB248B" w:rsidRPr="00FF5695" w:rsidRDefault="00FB248B" w:rsidP="00FB248B">
            <w:pPr>
              <w:spacing w:line="360" w:lineRule="auto"/>
              <w:jc w:val="center"/>
              <w:rPr>
                <w:rFonts w:ascii="GHEA Grapalat" w:hAnsi="GHEA Grapalat" w:cs="Sylfaen"/>
                <w:b/>
                <w:bCs/>
                <w:sz w:val="20"/>
                <w:szCs w:val="20"/>
                <w:lang w:val="nb-NO"/>
              </w:rPr>
            </w:pPr>
            <w:r w:rsidRPr="00FF5695">
              <w:rPr>
                <w:rFonts w:ascii="GHEA Grapalat" w:hAnsi="GHEA Grapalat" w:cs="Sylfaen"/>
                <w:b/>
                <w:bCs/>
                <w:sz w:val="20"/>
                <w:szCs w:val="20"/>
                <w:lang w:val="nb-NO"/>
              </w:rPr>
              <w:t>ՊԱՏՎԻՐԱՏՈՒ</w:t>
            </w:r>
          </w:p>
          <w:p w14:paraId="4631CB6A" w14:textId="77777777" w:rsidR="00FB248B" w:rsidRPr="00FF5695" w:rsidRDefault="00FB248B" w:rsidP="00FB248B">
            <w:pPr>
              <w:rPr>
                <w:rFonts w:ascii="GHEA Grapalat" w:eastAsia="Calibri" w:hAnsi="GHEA Grapalat"/>
                <w:sz w:val="18"/>
                <w:szCs w:val="18"/>
                <w:lang w:val="hy-AM"/>
              </w:rPr>
            </w:pPr>
            <w:r w:rsidRPr="00FF5695">
              <w:rPr>
                <w:rFonts w:ascii="GHEA Grapalat" w:eastAsia="Calibri" w:hAnsi="GHEA Grapalat" w:cs="Sylfaen"/>
                <w:b/>
                <w:bCs/>
                <w:sz w:val="18"/>
                <w:szCs w:val="18"/>
                <w:lang w:val="hy-AM"/>
              </w:rPr>
              <w:t xml:space="preserve">                </w:t>
            </w:r>
            <w:r w:rsidRPr="00FF5695">
              <w:rPr>
                <w:rFonts w:ascii="GHEA Grapalat" w:eastAsia="Calibri" w:hAnsi="GHEA Grapalat"/>
                <w:sz w:val="18"/>
                <w:szCs w:val="18"/>
                <w:lang w:val="hy-AM"/>
              </w:rPr>
              <w:t>Ակունքի համայնքապետարան</w:t>
            </w:r>
          </w:p>
          <w:p w14:paraId="48C27CED" w14:textId="77777777" w:rsidR="00FB248B"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Կոտայքի մ.,Ակունք հ.Կենտրոնական խճ. 72 շ.</w:t>
            </w:r>
          </w:p>
          <w:p w14:paraId="7F557114" w14:textId="619C6B05" w:rsidR="00FB248B" w:rsidRPr="00FF5695"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 xml:space="preserve"> ՀՎՀՀ 03546083</w:t>
            </w:r>
          </w:p>
          <w:p w14:paraId="649EE48C" w14:textId="77777777" w:rsidR="00FB248B"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Բանկը`ՀՀ ՖՆ Կենտրոնական գանձապետարան</w:t>
            </w:r>
          </w:p>
          <w:p w14:paraId="0BE008BA" w14:textId="683F6F54" w:rsidR="00FB248B"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 xml:space="preserve"> Հ/Հ 90010 2575058</w:t>
            </w:r>
          </w:p>
          <w:p w14:paraId="2CBB6FCF" w14:textId="77777777" w:rsidR="00FB248B" w:rsidRPr="00FF5695" w:rsidRDefault="00FB248B" w:rsidP="00FB248B">
            <w:pPr>
              <w:jc w:val="center"/>
              <w:rPr>
                <w:rFonts w:ascii="GHEA Grapalat" w:eastAsia="Calibri" w:hAnsi="GHEA Grapalat"/>
                <w:sz w:val="18"/>
                <w:szCs w:val="18"/>
                <w:lang w:val="hy-AM"/>
              </w:rPr>
            </w:pPr>
            <w:r>
              <w:rPr>
                <w:rFonts w:ascii="GHEA Grapalat" w:eastAsia="Calibri" w:hAnsi="GHEA Grapalat"/>
                <w:sz w:val="18"/>
                <w:szCs w:val="18"/>
                <w:lang w:val="hy-AM"/>
              </w:rPr>
              <w:t>Հ/Հ 900102000750</w:t>
            </w:r>
          </w:p>
          <w:p w14:paraId="2DBD206E" w14:textId="77777777" w:rsidR="00FB248B" w:rsidRPr="00FF5695"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Համայնքի ղեկավար՝   Հ. Ռուբենյան</w:t>
            </w:r>
          </w:p>
          <w:p w14:paraId="4B91F9B2" w14:textId="77777777" w:rsidR="00FB248B" w:rsidRPr="00FF5695" w:rsidRDefault="00FB248B" w:rsidP="00FB248B">
            <w:pPr>
              <w:pBdr>
                <w:bottom w:val="single" w:sz="6" w:space="1" w:color="auto"/>
              </w:pBdr>
              <w:rPr>
                <w:rFonts w:ascii="GHEA Grapalat" w:eastAsia="Calibri" w:hAnsi="GHEA Grapalat"/>
                <w:sz w:val="18"/>
                <w:szCs w:val="18"/>
                <w:lang w:val="hy-AM"/>
              </w:rPr>
            </w:pPr>
          </w:p>
          <w:p w14:paraId="3A25046C" w14:textId="77777777" w:rsidR="00FB248B" w:rsidRPr="00FF5695"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ստորագրություն</w:t>
            </w:r>
            <w:r w:rsidRPr="00FF5695">
              <w:rPr>
                <w:rFonts w:ascii="GHEA Grapalat" w:eastAsia="Calibri" w:hAnsi="GHEA Grapalat"/>
                <w:sz w:val="18"/>
                <w:szCs w:val="18"/>
                <w:lang w:val="hy-AM"/>
              </w:rPr>
              <w:t>/</w:t>
            </w:r>
          </w:p>
          <w:p w14:paraId="2D148AB8" w14:textId="39276625" w:rsidR="00FB248B" w:rsidRPr="00E6597C" w:rsidRDefault="00FB248B" w:rsidP="00FB248B">
            <w:pPr>
              <w:jc w:val="center"/>
              <w:rPr>
                <w:rFonts w:ascii="GHEA Grapalat" w:hAnsi="GHEA Grapalat"/>
                <w:sz w:val="18"/>
                <w:szCs w:val="18"/>
                <w:lang w:val="ru-RU"/>
              </w:rPr>
            </w:pPr>
            <w:r w:rsidRPr="00FF5695">
              <w:rPr>
                <w:rFonts w:ascii="GHEA Grapalat" w:eastAsia="Calibri" w:hAnsi="GHEA Grapalat" w:cs="Sylfaen"/>
                <w:sz w:val="18"/>
                <w:szCs w:val="18"/>
                <w:lang w:val="hy-AM"/>
              </w:rPr>
              <w:t>Կ</w:t>
            </w: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Տ</w:t>
            </w:r>
          </w:p>
        </w:tc>
        <w:tc>
          <w:tcPr>
            <w:tcW w:w="256" w:type="dxa"/>
          </w:tcPr>
          <w:p w14:paraId="081A8924" w14:textId="77777777" w:rsidR="00FB248B" w:rsidRPr="00E6597C" w:rsidRDefault="00FB248B" w:rsidP="00FB248B">
            <w:pPr>
              <w:jc w:val="center"/>
              <w:rPr>
                <w:rFonts w:ascii="GHEA Grapalat" w:hAnsi="GHEA Grapalat"/>
                <w:lang w:val="ru-RU"/>
              </w:rPr>
            </w:pPr>
          </w:p>
        </w:tc>
        <w:tc>
          <w:tcPr>
            <w:tcW w:w="4343" w:type="dxa"/>
          </w:tcPr>
          <w:p w14:paraId="3D2F3540" w14:textId="77777777" w:rsidR="00FB248B" w:rsidRPr="00FF5695" w:rsidRDefault="00FB248B" w:rsidP="00FB248B">
            <w:pPr>
              <w:spacing w:line="360" w:lineRule="auto"/>
              <w:jc w:val="center"/>
              <w:rPr>
                <w:rFonts w:ascii="GHEA Grapalat" w:hAnsi="GHEA Grapalat" w:cs="Sylfaen"/>
                <w:b/>
                <w:bCs/>
              </w:rPr>
            </w:pPr>
            <w:r w:rsidRPr="00FF5695">
              <w:rPr>
                <w:rFonts w:ascii="GHEA Grapalat" w:hAnsi="GHEA Grapalat" w:cs="Sylfaen"/>
                <w:b/>
                <w:bCs/>
                <w:lang w:val="pt-BR"/>
              </w:rPr>
              <w:t>ԿԱՊԱԼԱՌՈՒ</w:t>
            </w:r>
          </w:p>
          <w:p w14:paraId="571AA6EC" w14:textId="77777777" w:rsidR="00FB248B" w:rsidRPr="00FF5695" w:rsidRDefault="00FB248B" w:rsidP="00FB248B">
            <w:pPr>
              <w:jc w:val="center"/>
              <w:rPr>
                <w:rFonts w:ascii="GHEA Grapalat" w:hAnsi="GHEA Grapalat"/>
              </w:rPr>
            </w:pPr>
          </w:p>
          <w:p w14:paraId="3482A14C" w14:textId="77777777" w:rsidR="00FB248B" w:rsidRPr="00FF5695" w:rsidRDefault="00FB248B" w:rsidP="00FB248B">
            <w:pPr>
              <w:jc w:val="center"/>
              <w:rPr>
                <w:rFonts w:ascii="GHEA Grapalat" w:hAnsi="GHEA Grapalat"/>
              </w:rPr>
            </w:pPr>
          </w:p>
          <w:p w14:paraId="1272BA3A" w14:textId="77777777" w:rsidR="00FB248B" w:rsidRPr="00FF5695" w:rsidRDefault="00FB248B" w:rsidP="00FB248B">
            <w:pPr>
              <w:jc w:val="center"/>
              <w:rPr>
                <w:rFonts w:ascii="GHEA Grapalat" w:hAnsi="GHEA Grapalat"/>
              </w:rPr>
            </w:pPr>
            <w:r w:rsidRPr="00FF5695">
              <w:rPr>
                <w:rFonts w:ascii="GHEA Grapalat" w:hAnsi="GHEA Grapalat"/>
              </w:rPr>
              <w:t>---------------------------------</w:t>
            </w:r>
          </w:p>
          <w:p w14:paraId="565EFFD6" w14:textId="77777777" w:rsidR="00FB248B" w:rsidRPr="00FF5695" w:rsidRDefault="00FB248B" w:rsidP="00FB248B">
            <w:pPr>
              <w:jc w:val="center"/>
              <w:rPr>
                <w:rFonts w:ascii="GHEA Grapalat" w:hAnsi="GHEA Grapalat"/>
                <w:sz w:val="18"/>
                <w:szCs w:val="18"/>
              </w:rPr>
            </w:pPr>
            <w:r w:rsidRPr="00FF5695">
              <w:rPr>
                <w:rFonts w:ascii="GHEA Grapalat" w:hAnsi="GHEA Grapalat"/>
                <w:sz w:val="18"/>
                <w:szCs w:val="18"/>
              </w:rPr>
              <w:t>/</w:t>
            </w:r>
            <w:r w:rsidRPr="00FF5695">
              <w:rPr>
                <w:rFonts w:ascii="GHEA Grapalat" w:hAnsi="GHEA Grapalat" w:cs="Sylfaen"/>
                <w:sz w:val="18"/>
                <w:szCs w:val="18"/>
              </w:rPr>
              <w:t>ստորագրություն</w:t>
            </w:r>
            <w:r w:rsidRPr="00FF5695">
              <w:rPr>
                <w:rFonts w:ascii="GHEA Grapalat" w:hAnsi="GHEA Grapalat"/>
                <w:sz w:val="18"/>
                <w:szCs w:val="18"/>
              </w:rPr>
              <w:t>/</w:t>
            </w:r>
          </w:p>
          <w:p w14:paraId="2AFF43D6" w14:textId="15899A7F" w:rsidR="00FB248B" w:rsidRPr="00E6597C" w:rsidRDefault="00FB248B" w:rsidP="00FB248B">
            <w:pPr>
              <w:jc w:val="center"/>
              <w:rPr>
                <w:rFonts w:ascii="GHEA Grapalat" w:hAnsi="GHEA Grapalat"/>
                <w:sz w:val="22"/>
                <w:szCs w:val="22"/>
                <w:lang w:val="ru-RU"/>
              </w:rPr>
            </w:pPr>
            <w:r w:rsidRPr="00FF5695">
              <w:rPr>
                <w:rFonts w:ascii="GHEA Grapalat" w:hAnsi="GHEA Grapalat" w:cs="Sylfaen"/>
                <w:sz w:val="18"/>
                <w:szCs w:val="18"/>
              </w:rPr>
              <w:t>Կ</w:t>
            </w:r>
            <w:r w:rsidRPr="00FF5695">
              <w:rPr>
                <w:rFonts w:ascii="GHEA Grapalat" w:hAnsi="GHEA Grapalat"/>
                <w:sz w:val="18"/>
                <w:szCs w:val="18"/>
              </w:rPr>
              <w:t>.</w:t>
            </w:r>
            <w:r w:rsidRPr="00FF5695">
              <w:rPr>
                <w:rFonts w:ascii="GHEA Grapalat" w:hAnsi="GHEA Grapalat" w:cs="Sylfaen"/>
                <w:sz w:val="18"/>
                <w:szCs w:val="18"/>
              </w:rPr>
              <w:t>Տ</w:t>
            </w:r>
          </w:p>
        </w:tc>
      </w:tr>
    </w:tbl>
    <w:p w14:paraId="56CC3BBC" w14:textId="77777777" w:rsidR="00F41288" w:rsidRPr="00E6597C" w:rsidRDefault="00F41288" w:rsidP="00F41288">
      <w:pPr>
        <w:rPr>
          <w:rFonts w:ascii="GHEA Grapalat" w:hAnsi="GHEA Grapalat"/>
          <w:lang w:val="pt-BR"/>
        </w:rPr>
      </w:pPr>
    </w:p>
    <w:p w14:paraId="494E9128" w14:textId="09269AA8" w:rsidR="00F41288" w:rsidRPr="00286820" w:rsidRDefault="00F41288" w:rsidP="00286820">
      <w:pPr>
        <w:rPr>
          <w:rFonts w:ascii="GHEA Grapalat" w:hAnsi="GHEA Grapalat" w:cs="Sylfaen"/>
          <w:i/>
          <w:sz w:val="18"/>
          <w:szCs w:val="18"/>
          <w:lang w:val="hy-AM"/>
        </w:rPr>
        <w:sectPr w:rsidR="00F41288" w:rsidRPr="00286820" w:rsidSect="002A7022">
          <w:footnotePr>
            <w:pos w:val="beneathText"/>
          </w:footnotePr>
          <w:pgSz w:w="11906" w:h="16838" w:code="9"/>
          <w:pgMar w:top="567" w:right="656" w:bottom="450" w:left="630"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6623776E" w14:textId="77777777" w:rsidR="00F41288" w:rsidRPr="006C0549" w:rsidRDefault="00F41288" w:rsidP="00F41288">
      <w:pPr>
        <w:ind w:firstLine="567"/>
        <w:jc w:val="right"/>
        <w:rPr>
          <w:rFonts w:ascii="GHEA Grapalat" w:hAnsi="GHEA Grapalat" w:cs="Sylfaen"/>
          <w:b/>
          <w:i/>
          <w:sz w:val="18"/>
          <w:szCs w:val="18"/>
          <w:lang w:val="pt-BR"/>
        </w:rPr>
      </w:pPr>
      <w:r w:rsidRPr="006C0549">
        <w:rPr>
          <w:rFonts w:ascii="GHEA Grapalat" w:hAnsi="GHEA Grapalat" w:cs="Sylfaen"/>
          <w:b/>
          <w:i/>
          <w:sz w:val="18"/>
          <w:szCs w:val="18"/>
          <w:lang w:val="pt-BR"/>
        </w:rPr>
        <w:lastRenderedPageBreak/>
        <w:t>Հավելված N 3</w:t>
      </w:r>
    </w:p>
    <w:p w14:paraId="79A9B73C" w14:textId="77777777" w:rsidR="00F41288" w:rsidRPr="006C0549" w:rsidRDefault="00F41288" w:rsidP="00F41288">
      <w:pPr>
        <w:ind w:firstLine="567"/>
        <w:jc w:val="right"/>
        <w:rPr>
          <w:rFonts w:ascii="GHEA Grapalat" w:hAnsi="GHEA Grapalat" w:cs="Sylfaen"/>
          <w:b/>
          <w:i/>
          <w:sz w:val="18"/>
          <w:szCs w:val="18"/>
          <w:lang w:val="pt-BR"/>
        </w:rPr>
      </w:pPr>
      <w:r w:rsidRPr="006C0549">
        <w:rPr>
          <w:rFonts w:ascii="GHEA Grapalat" w:hAnsi="GHEA Grapalat" w:cs="Sylfaen"/>
          <w:b/>
          <w:i/>
          <w:sz w:val="18"/>
          <w:szCs w:val="18"/>
          <w:lang w:val="pt-BR"/>
        </w:rPr>
        <w:t>«         »              20</w:t>
      </w:r>
      <w:r w:rsidRPr="006C0549">
        <w:rPr>
          <w:rFonts w:ascii="GHEA Grapalat" w:hAnsi="GHEA Grapalat" w:cs="Sylfaen"/>
          <w:b/>
          <w:i/>
          <w:sz w:val="18"/>
          <w:szCs w:val="18"/>
          <w:lang w:val="hy-AM"/>
        </w:rPr>
        <w:t>24</w:t>
      </w:r>
      <w:r w:rsidRPr="006C0549">
        <w:rPr>
          <w:rFonts w:ascii="GHEA Grapalat" w:hAnsi="GHEA Grapalat" w:cs="Sylfaen"/>
          <w:b/>
          <w:i/>
          <w:sz w:val="18"/>
          <w:szCs w:val="18"/>
          <w:lang w:val="pt-BR"/>
        </w:rPr>
        <w:t xml:space="preserve"> թ. կնքված </w:t>
      </w:r>
    </w:p>
    <w:p w14:paraId="7EE777CC" w14:textId="77777777" w:rsidR="00F41288" w:rsidRPr="006C0549" w:rsidRDefault="00F41288" w:rsidP="00F41288">
      <w:pPr>
        <w:ind w:firstLine="567"/>
        <w:jc w:val="right"/>
        <w:rPr>
          <w:rFonts w:ascii="GHEA Grapalat" w:hAnsi="GHEA Grapalat" w:cs="Sylfaen"/>
          <w:b/>
          <w:i/>
          <w:sz w:val="18"/>
          <w:szCs w:val="18"/>
          <w:lang w:val="pt-BR"/>
        </w:rPr>
      </w:pPr>
      <w:r w:rsidRPr="006C0549">
        <w:rPr>
          <w:rFonts w:ascii="GHEA Grapalat" w:hAnsi="GHEA Grapalat" w:cs="Sylfaen"/>
          <w:b/>
          <w:i/>
          <w:sz w:val="18"/>
          <w:szCs w:val="18"/>
          <w:lang w:val="pt-BR"/>
        </w:rPr>
        <w:t xml:space="preserve">                      ծածկագրով պայմանագրի</w:t>
      </w:r>
    </w:p>
    <w:p w14:paraId="10EBC8D2" w14:textId="77777777" w:rsidR="00F41288" w:rsidRPr="00324B34" w:rsidRDefault="00F41288" w:rsidP="00F41288">
      <w:pPr>
        <w:jc w:val="center"/>
        <w:rPr>
          <w:rFonts w:ascii="GHEA Grapalat" w:hAnsi="GHEA Grapalat"/>
          <w:sz w:val="20"/>
          <w:lang w:val="pt-BR"/>
        </w:rPr>
      </w:pP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324B34">
        <w:rPr>
          <w:rFonts w:ascii="GHEA Grapalat" w:hAnsi="GHEA Grapalat" w:cs="Sylfaen"/>
          <w:b/>
          <w:sz w:val="22"/>
          <w:szCs w:val="22"/>
          <w:lang w:val="pt-BR"/>
        </w:rPr>
        <w:softHyphen/>
      </w:r>
      <w:r w:rsidRPr="00E6597C">
        <w:rPr>
          <w:rFonts w:ascii="GHEA Grapalat" w:hAnsi="GHEA Grapalat"/>
          <w:sz w:val="20"/>
        </w:rPr>
        <w:t>ՎՃԱՐՄԱՆ</w:t>
      </w:r>
      <w:r w:rsidRPr="00324B34">
        <w:rPr>
          <w:rFonts w:ascii="GHEA Grapalat" w:hAnsi="GHEA Grapalat"/>
          <w:sz w:val="20"/>
          <w:lang w:val="pt-BR"/>
        </w:rPr>
        <w:t xml:space="preserve"> </w:t>
      </w:r>
      <w:r w:rsidRPr="00E6597C">
        <w:rPr>
          <w:rFonts w:ascii="GHEA Grapalat" w:hAnsi="GHEA Grapalat"/>
          <w:sz w:val="20"/>
        </w:rPr>
        <w:t>ԺԱՄԱՆԱԿԱՑՈՒՅՑ</w:t>
      </w:r>
      <w:r w:rsidRPr="00324B34">
        <w:rPr>
          <w:rFonts w:ascii="GHEA Grapalat" w:hAnsi="GHEA Grapalat"/>
          <w:sz w:val="20"/>
          <w:lang w:val="pt-BR"/>
        </w:rPr>
        <w:t>*</w:t>
      </w:r>
    </w:p>
    <w:p w14:paraId="4083CF92" w14:textId="77777777" w:rsidR="00F41288" w:rsidRPr="00324B34" w:rsidRDefault="00F41288" w:rsidP="00F41288">
      <w:pPr>
        <w:jc w:val="right"/>
        <w:rPr>
          <w:rFonts w:ascii="GHEA Grapalat" w:hAnsi="GHEA Grapalat"/>
          <w:sz w:val="20"/>
          <w:lang w:val="pt-BR"/>
        </w:rPr>
      </w:pPr>
      <w:r w:rsidRPr="00324B34">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F41288" w:rsidRPr="00E6597C" w14:paraId="04825BE4" w14:textId="77777777" w:rsidTr="002A7022">
        <w:tc>
          <w:tcPr>
            <w:tcW w:w="15452" w:type="dxa"/>
            <w:gridSpan w:val="16"/>
          </w:tcPr>
          <w:p w14:paraId="1BBEDF1F" w14:textId="77777777" w:rsidR="00F41288" w:rsidRPr="00E6597C" w:rsidRDefault="00F41288" w:rsidP="002A7022">
            <w:pPr>
              <w:jc w:val="center"/>
              <w:rPr>
                <w:rFonts w:ascii="GHEA Grapalat" w:hAnsi="GHEA Grapalat"/>
                <w:sz w:val="18"/>
                <w:lang w:val="es-ES"/>
              </w:rPr>
            </w:pPr>
            <w:r w:rsidRPr="00E6597C">
              <w:rPr>
                <w:rFonts w:ascii="GHEA Grapalat" w:hAnsi="GHEA Grapalat"/>
                <w:sz w:val="18"/>
                <w:lang w:val="es-ES"/>
              </w:rPr>
              <w:t>Աշխատանքի</w:t>
            </w:r>
          </w:p>
        </w:tc>
      </w:tr>
      <w:tr w:rsidR="00F41288" w:rsidRPr="00F42521" w14:paraId="2DAC34CB" w14:textId="77777777" w:rsidTr="002A7022">
        <w:trPr>
          <w:cantSplit/>
          <w:trHeight w:val="1025"/>
        </w:trPr>
        <w:tc>
          <w:tcPr>
            <w:tcW w:w="442" w:type="dxa"/>
            <w:textDirection w:val="btLr"/>
            <w:vAlign w:val="center"/>
          </w:tcPr>
          <w:p w14:paraId="180BF313" w14:textId="77777777" w:rsidR="00F41288" w:rsidRPr="006C0549" w:rsidRDefault="00F41288" w:rsidP="002A7022">
            <w:pPr>
              <w:ind w:left="113" w:right="113"/>
              <w:jc w:val="center"/>
              <w:rPr>
                <w:rFonts w:ascii="GHEA Grapalat" w:hAnsi="GHEA Grapalat"/>
                <w:sz w:val="16"/>
                <w:lang w:val="hy-AM"/>
              </w:rPr>
            </w:pPr>
            <w:r>
              <w:rPr>
                <w:rFonts w:ascii="GHEA Grapalat" w:hAnsi="GHEA Grapalat"/>
                <w:sz w:val="16"/>
                <w:lang w:val="hy-AM"/>
              </w:rPr>
              <w:t>Չ/հ</w:t>
            </w:r>
          </w:p>
        </w:tc>
        <w:tc>
          <w:tcPr>
            <w:tcW w:w="1965" w:type="dxa"/>
            <w:vAlign w:val="center"/>
          </w:tcPr>
          <w:p w14:paraId="1D78F10D" w14:textId="77777777" w:rsidR="00F41288" w:rsidRPr="0038722D" w:rsidRDefault="00F41288" w:rsidP="002A7022">
            <w:pPr>
              <w:jc w:val="center"/>
              <w:rPr>
                <w:rFonts w:ascii="GHEA Grapalat" w:hAnsi="GHEA Grapalat"/>
                <w:sz w:val="16"/>
                <w:lang w:val="es-ES"/>
              </w:rPr>
            </w:pPr>
            <w:r w:rsidRPr="00871E31">
              <w:rPr>
                <w:rFonts w:ascii="GHEA Grapalat" w:hAnsi="GHEA Grapalat"/>
                <w:sz w:val="16"/>
                <w:lang w:val="hy-AM"/>
              </w:rPr>
              <w:t>գնումների</w:t>
            </w:r>
            <w:r w:rsidRPr="0038722D">
              <w:rPr>
                <w:rFonts w:ascii="GHEA Grapalat" w:hAnsi="GHEA Grapalat"/>
                <w:sz w:val="16"/>
                <w:lang w:val="es-ES"/>
              </w:rPr>
              <w:t xml:space="preserve"> </w:t>
            </w:r>
            <w:r w:rsidRPr="00871E31">
              <w:rPr>
                <w:rFonts w:ascii="GHEA Grapalat" w:hAnsi="GHEA Grapalat"/>
                <w:sz w:val="16"/>
                <w:lang w:val="hy-AM"/>
              </w:rPr>
              <w:t>պլանով</w:t>
            </w:r>
            <w:r w:rsidRPr="0038722D">
              <w:rPr>
                <w:rFonts w:ascii="GHEA Grapalat" w:hAnsi="GHEA Grapalat"/>
                <w:sz w:val="16"/>
                <w:lang w:val="es-ES"/>
              </w:rPr>
              <w:t xml:space="preserve"> </w:t>
            </w:r>
            <w:r w:rsidRPr="00871E31">
              <w:rPr>
                <w:rFonts w:ascii="GHEA Grapalat" w:hAnsi="GHEA Grapalat"/>
                <w:sz w:val="16"/>
                <w:lang w:val="hy-AM"/>
              </w:rPr>
              <w:t>նախատեսված</w:t>
            </w:r>
            <w:r w:rsidRPr="0038722D">
              <w:rPr>
                <w:rFonts w:ascii="GHEA Grapalat" w:hAnsi="GHEA Grapalat"/>
                <w:sz w:val="16"/>
                <w:lang w:val="es-ES"/>
              </w:rPr>
              <w:t xml:space="preserve"> </w:t>
            </w:r>
            <w:r w:rsidRPr="00871E31">
              <w:rPr>
                <w:rFonts w:ascii="GHEA Grapalat" w:hAnsi="GHEA Grapalat"/>
                <w:sz w:val="16"/>
                <w:lang w:val="hy-AM"/>
              </w:rPr>
              <w:t>միջանցիկ</w:t>
            </w:r>
            <w:r w:rsidRPr="0038722D">
              <w:rPr>
                <w:rFonts w:ascii="GHEA Grapalat" w:hAnsi="GHEA Grapalat"/>
                <w:sz w:val="16"/>
                <w:lang w:val="es-ES"/>
              </w:rPr>
              <w:t xml:space="preserve"> </w:t>
            </w:r>
            <w:r w:rsidRPr="00871E31">
              <w:rPr>
                <w:rFonts w:ascii="GHEA Grapalat" w:hAnsi="GHEA Grapalat"/>
                <w:sz w:val="16"/>
                <w:lang w:val="hy-AM"/>
              </w:rPr>
              <w:t>ծածկագիրը</w:t>
            </w:r>
            <w:r w:rsidRPr="0038722D">
              <w:rPr>
                <w:rFonts w:ascii="GHEA Grapalat" w:hAnsi="GHEA Grapalat"/>
                <w:sz w:val="16"/>
                <w:lang w:val="es-ES"/>
              </w:rPr>
              <w:t xml:space="preserve">` </w:t>
            </w:r>
            <w:r w:rsidRPr="00871E31">
              <w:rPr>
                <w:rFonts w:ascii="GHEA Grapalat" w:hAnsi="GHEA Grapalat"/>
                <w:sz w:val="16"/>
                <w:lang w:val="hy-AM"/>
              </w:rPr>
              <w:t>ըստ</w:t>
            </w:r>
            <w:r w:rsidRPr="0038722D">
              <w:rPr>
                <w:rFonts w:ascii="GHEA Grapalat" w:hAnsi="GHEA Grapalat"/>
                <w:sz w:val="16"/>
                <w:lang w:val="es-ES"/>
              </w:rPr>
              <w:t xml:space="preserve"> </w:t>
            </w:r>
            <w:r w:rsidRPr="00871E31">
              <w:rPr>
                <w:rFonts w:ascii="GHEA Grapalat" w:hAnsi="GHEA Grapalat"/>
                <w:sz w:val="16"/>
                <w:lang w:val="hy-AM"/>
              </w:rPr>
              <w:t>ԳՄԱ</w:t>
            </w:r>
            <w:r w:rsidRPr="0038722D">
              <w:rPr>
                <w:rFonts w:ascii="GHEA Grapalat" w:hAnsi="GHEA Grapalat"/>
                <w:sz w:val="16"/>
                <w:lang w:val="es-ES"/>
              </w:rPr>
              <w:t xml:space="preserve"> </w:t>
            </w:r>
            <w:r w:rsidRPr="00871E31">
              <w:rPr>
                <w:rFonts w:ascii="GHEA Grapalat" w:hAnsi="GHEA Grapalat"/>
                <w:sz w:val="16"/>
                <w:lang w:val="hy-AM"/>
              </w:rPr>
              <w:t>դասակարգման</w:t>
            </w:r>
            <w:r w:rsidRPr="0038722D">
              <w:rPr>
                <w:rFonts w:ascii="GHEA Grapalat" w:hAnsi="GHEA Grapalat"/>
                <w:sz w:val="16"/>
                <w:lang w:val="es-ES"/>
              </w:rPr>
              <w:t xml:space="preserve"> (CPV)</w:t>
            </w:r>
          </w:p>
        </w:tc>
        <w:tc>
          <w:tcPr>
            <w:tcW w:w="5420" w:type="dxa"/>
            <w:vAlign w:val="center"/>
          </w:tcPr>
          <w:p w14:paraId="43C44EB2" w14:textId="77777777" w:rsidR="00F41288" w:rsidRPr="00E6597C" w:rsidRDefault="00F41288" w:rsidP="002A7022">
            <w:pPr>
              <w:jc w:val="center"/>
              <w:rPr>
                <w:rFonts w:ascii="GHEA Grapalat" w:hAnsi="GHEA Grapalat"/>
                <w:sz w:val="18"/>
                <w:lang w:val="es-ES"/>
              </w:rPr>
            </w:pPr>
            <w:r w:rsidRPr="00E6597C">
              <w:rPr>
                <w:rFonts w:ascii="GHEA Grapalat" w:hAnsi="GHEA Grapalat"/>
                <w:sz w:val="18"/>
              </w:rPr>
              <w:t>անվանումը</w:t>
            </w:r>
          </w:p>
        </w:tc>
        <w:tc>
          <w:tcPr>
            <w:tcW w:w="7625" w:type="dxa"/>
            <w:gridSpan w:val="13"/>
            <w:vAlign w:val="center"/>
          </w:tcPr>
          <w:p w14:paraId="5D0BEDBC" w14:textId="3C280BC1" w:rsidR="00F41288" w:rsidRPr="00E6597C" w:rsidRDefault="00F41288" w:rsidP="002A7022">
            <w:pPr>
              <w:jc w:val="both"/>
              <w:rPr>
                <w:rFonts w:ascii="GHEA Grapalat" w:hAnsi="GHEA Grapalat"/>
                <w:sz w:val="18"/>
                <w:lang w:val="es-ES"/>
              </w:rPr>
            </w:pPr>
            <w:r w:rsidRPr="00E6597C">
              <w:rPr>
                <w:rFonts w:ascii="GHEA Grapalat" w:hAnsi="GHEA Grapalat"/>
                <w:sz w:val="18"/>
                <w:lang w:val="es-ES"/>
              </w:rPr>
              <w:t>դիմաց վճարումներ</w:t>
            </w:r>
            <w:r>
              <w:rPr>
                <w:rFonts w:ascii="GHEA Grapalat" w:hAnsi="GHEA Grapalat"/>
                <w:sz w:val="18"/>
                <w:lang w:val="es-ES"/>
              </w:rPr>
              <w:t>ը նախատեսվում է իրականացնել 2024</w:t>
            </w:r>
            <w:r w:rsidRPr="00E6597C">
              <w:rPr>
                <w:rFonts w:ascii="GHEA Grapalat" w:hAnsi="GHEA Grapalat"/>
                <w:sz w:val="18"/>
                <w:lang w:val="es-ES"/>
              </w:rPr>
              <w:t>թ-ին` ըստ ամիսների, այդ թվում**</w:t>
            </w:r>
          </w:p>
        </w:tc>
      </w:tr>
      <w:tr w:rsidR="00F41288" w:rsidRPr="00E6597C" w14:paraId="6C36047F" w14:textId="77777777" w:rsidTr="002A7022">
        <w:trPr>
          <w:cantSplit/>
          <w:trHeight w:val="1255"/>
        </w:trPr>
        <w:tc>
          <w:tcPr>
            <w:tcW w:w="442" w:type="dxa"/>
          </w:tcPr>
          <w:p w14:paraId="42720E03" w14:textId="77777777" w:rsidR="00F41288" w:rsidRPr="00E6597C" w:rsidRDefault="00F41288" w:rsidP="002A7022">
            <w:pPr>
              <w:jc w:val="center"/>
              <w:rPr>
                <w:rFonts w:ascii="GHEA Grapalat" w:hAnsi="GHEA Grapalat"/>
                <w:sz w:val="20"/>
                <w:lang w:val="es-ES"/>
              </w:rPr>
            </w:pPr>
          </w:p>
        </w:tc>
        <w:tc>
          <w:tcPr>
            <w:tcW w:w="1965" w:type="dxa"/>
          </w:tcPr>
          <w:p w14:paraId="2C9060C2" w14:textId="77777777" w:rsidR="00F41288" w:rsidRPr="00E6597C" w:rsidRDefault="00F41288" w:rsidP="002A7022">
            <w:pPr>
              <w:jc w:val="center"/>
              <w:rPr>
                <w:rFonts w:ascii="GHEA Grapalat" w:hAnsi="GHEA Grapalat"/>
                <w:sz w:val="20"/>
                <w:lang w:val="es-ES"/>
              </w:rPr>
            </w:pPr>
          </w:p>
        </w:tc>
        <w:tc>
          <w:tcPr>
            <w:tcW w:w="5420" w:type="dxa"/>
          </w:tcPr>
          <w:p w14:paraId="39DCB9E2" w14:textId="77777777" w:rsidR="00F41288" w:rsidRPr="00E6597C" w:rsidRDefault="00F41288" w:rsidP="002A7022">
            <w:pPr>
              <w:jc w:val="center"/>
              <w:rPr>
                <w:rFonts w:ascii="GHEA Grapalat" w:hAnsi="GHEA Grapalat"/>
                <w:sz w:val="20"/>
                <w:lang w:val="es-ES"/>
              </w:rPr>
            </w:pPr>
          </w:p>
        </w:tc>
        <w:tc>
          <w:tcPr>
            <w:tcW w:w="566" w:type="dxa"/>
            <w:textDirection w:val="btLr"/>
            <w:vAlign w:val="center"/>
          </w:tcPr>
          <w:p w14:paraId="63D3F0E9"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հունվար</w:t>
            </w:r>
          </w:p>
        </w:tc>
        <w:tc>
          <w:tcPr>
            <w:tcW w:w="566" w:type="dxa"/>
            <w:textDirection w:val="btLr"/>
            <w:vAlign w:val="center"/>
          </w:tcPr>
          <w:p w14:paraId="54CE045E" w14:textId="77777777" w:rsidR="00F41288" w:rsidRPr="0038722D" w:rsidRDefault="00F41288" w:rsidP="002A7022">
            <w:pPr>
              <w:ind w:left="113" w:right="-7"/>
              <w:jc w:val="center"/>
              <w:rPr>
                <w:rFonts w:ascii="GHEA Grapalat" w:hAnsi="GHEA Grapalat" w:cs="Sylfaen"/>
                <w:sz w:val="16"/>
                <w:szCs w:val="22"/>
                <w:lang w:val="pt-BR"/>
              </w:rPr>
            </w:pPr>
            <w:r w:rsidRPr="0038722D">
              <w:rPr>
                <w:rFonts w:ascii="GHEA Grapalat" w:hAnsi="GHEA Grapalat" w:cs="Sylfaen"/>
                <w:sz w:val="16"/>
                <w:szCs w:val="22"/>
                <w:lang w:val="pt-BR"/>
              </w:rPr>
              <w:t>փետրվար</w:t>
            </w:r>
          </w:p>
        </w:tc>
        <w:tc>
          <w:tcPr>
            <w:tcW w:w="567" w:type="dxa"/>
            <w:textDirection w:val="btLr"/>
            <w:vAlign w:val="center"/>
          </w:tcPr>
          <w:p w14:paraId="7E8A6F4C"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մարտ</w:t>
            </w:r>
          </w:p>
        </w:tc>
        <w:tc>
          <w:tcPr>
            <w:tcW w:w="567" w:type="dxa"/>
            <w:textDirection w:val="btLr"/>
            <w:vAlign w:val="center"/>
          </w:tcPr>
          <w:p w14:paraId="1FDCBF0E" w14:textId="77777777" w:rsidR="00F41288" w:rsidRPr="0038722D" w:rsidRDefault="00F41288" w:rsidP="002A7022">
            <w:pPr>
              <w:ind w:left="113" w:right="-7"/>
              <w:jc w:val="center"/>
              <w:rPr>
                <w:rFonts w:ascii="GHEA Grapalat" w:hAnsi="GHEA Grapalat" w:cs="Sylfaen"/>
                <w:sz w:val="16"/>
                <w:szCs w:val="22"/>
                <w:lang w:val="pt-BR"/>
              </w:rPr>
            </w:pPr>
            <w:r w:rsidRPr="0038722D">
              <w:rPr>
                <w:rFonts w:ascii="GHEA Grapalat" w:hAnsi="GHEA Grapalat" w:cs="Sylfaen"/>
                <w:sz w:val="16"/>
                <w:szCs w:val="22"/>
                <w:lang w:val="pt-BR"/>
              </w:rPr>
              <w:t>ապրիլ</w:t>
            </w:r>
          </w:p>
        </w:tc>
        <w:tc>
          <w:tcPr>
            <w:tcW w:w="567" w:type="dxa"/>
            <w:textDirection w:val="btLr"/>
            <w:vAlign w:val="center"/>
          </w:tcPr>
          <w:p w14:paraId="729A4D15"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մայիս</w:t>
            </w:r>
          </w:p>
        </w:tc>
        <w:tc>
          <w:tcPr>
            <w:tcW w:w="567" w:type="dxa"/>
            <w:textDirection w:val="btLr"/>
            <w:vAlign w:val="center"/>
          </w:tcPr>
          <w:p w14:paraId="248C0608"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հունիս</w:t>
            </w:r>
          </w:p>
        </w:tc>
        <w:tc>
          <w:tcPr>
            <w:tcW w:w="567" w:type="dxa"/>
            <w:textDirection w:val="btLr"/>
            <w:vAlign w:val="center"/>
          </w:tcPr>
          <w:p w14:paraId="2AD02DDC"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հուլիս</w:t>
            </w:r>
            <w:r w:rsidRPr="0038722D">
              <w:rPr>
                <w:rFonts w:ascii="GHEA Grapalat" w:hAnsi="GHEA Grapalat" w:cs="Times Armenian"/>
                <w:sz w:val="16"/>
                <w:szCs w:val="22"/>
                <w:lang w:val="pt-BR"/>
              </w:rPr>
              <w:t xml:space="preserve"> </w:t>
            </w:r>
          </w:p>
        </w:tc>
        <w:tc>
          <w:tcPr>
            <w:tcW w:w="567" w:type="dxa"/>
            <w:textDirection w:val="btLr"/>
            <w:vAlign w:val="center"/>
          </w:tcPr>
          <w:p w14:paraId="0F7C194E"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օգոստոս</w:t>
            </w:r>
          </w:p>
        </w:tc>
        <w:tc>
          <w:tcPr>
            <w:tcW w:w="567" w:type="dxa"/>
            <w:textDirection w:val="btLr"/>
            <w:vAlign w:val="center"/>
          </w:tcPr>
          <w:p w14:paraId="26E38AA5"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սեպտեմբեր</w:t>
            </w:r>
            <w:r w:rsidRPr="0038722D">
              <w:rPr>
                <w:rFonts w:ascii="GHEA Grapalat" w:hAnsi="GHEA Grapalat" w:cs="Times Armenian"/>
                <w:sz w:val="16"/>
                <w:szCs w:val="22"/>
                <w:lang w:val="pt-BR"/>
              </w:rPr>
              <w:t xml:space="preserve"> </w:t>
            </w:r>
          </w:p>
        </w:tc>
        <w:tc>
          <w:tcPr>
            <w:tcW w:w="539" w:type="dxa"/>
            <w:textDirection w:val="btLr"/>
            <w:vAlign w:val="center"/>
          </w:tcPr>
          <w:p w14:paraId="024AB675"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հոկտեմբեր</w:t>
            </w:r>
          </w:p>
        </w:tc>
        <w:tc>
          <w:tcPr>
            <w:tcW w:w="442" w:type="dxa"/>
            <w:textDirection w:val="btLr"/>
            <w:vAlign w:val="center"/>
          </w:tcPr>
          <w:p w14:paraId="07466A2B"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sz w:val="16"/>
              </w:rPr>
              <w:t xml:space="preserve"> </w:t>
            </w:r>
            <w:r w:rsidRPr="0038722D">
              <w:rPr>
                <w:rFonts w:ascii="GHEA Grapalat" w:hAnsi="GHEA Grapalat" w:cs="Sylfaen"/>
                <w:sz w:val="16"/>
                <w:szCs w:val="22"/>
                <w:lang w:val="pt-BR"/>
              </w:rPr>
              <w:t>նոյեմբեր</w:t>
            </w:r>
          </w:p>
        </w:tc>
        <w:tc>
          <w:tcPr>
            <w:tcW w:w="442" w:type="dxa"/>
            <w:textDirection w:val="btLr"/>
            <w:vAlign w:val="center"/>
          </w:tcPr>
          <w:p w14:paraId="3363A7ED" w14:textId="77777777" w:rsidR="00F41288" w:rsidRPr="0038722D" w:rsidRDefault="00F41288" w:rsidP="002A7022">
            <w:pPr>
              <w:ind w:left="113" w:right="-7"/>
              <w:jc w:val="center"/>
              <w:rPr>
                <w:rFonts w:ascii="GHEA Grapalat" w:hAnsi="GHEA Grapalat"/>
                <w:sz w:val="16"/>
                <w:szCs w:val="22"/>
                <w:lang w:val="pt-BR"/>
              </w:rPr>
            </w:pPr>
            <w:r w:rsidRPr="0038722D">
              <w:rPr>
                <w:rFonts w:ascii="GHEA Grapalat" w:hAnsi="GHEA Grapalat" w:cs="Sylfaen"/>
                <w:sz w:val="16"/>
                <w:szCs w:val="22"/>
                <w:lang w:val="pt-BR"/>
              </w:rPr>
              <w:t>դեկտեմբեր</w:t>
            </w:r>
          </w:p>
        </w:tc>
        <w:tc>
          <w:tcPr>
            <w:tcW w:w="1101" w:type="dxa"/>
            <w:vAlign w:val="center"/>
          </w:tcPr>
          <w:p w14:paraId="112DF154" w14:textId="77777777" w:rsidR="00F41288" w:rsidRPr="00E6597C" w:rsidRDefault="00F41288" w:rsidP="002A7022">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2A8FDDA0" w14:textId="77777777" w:rsidR="00F41288" w:rsidRPr="00E6597C" w:rsidRDefault="00F41288" w:rsidP="002A7022">
            <w:pPr>
              <w:jc w:val="center"/>
              <w:rPr>
                <w:rFonts w:ascii="GHEA Grapalat" w:hAnsi="GHEA Grapalat"/>
                <w:sz w:val="18"/>
                <w:lang w:val="es-ES"/>
              </w:rPr>
            </w:pPr>
          </w:p>
        </w:tc>
      </w:tr>
      <w:tr w:rsidR="00F41288" w:rsidRPr="002F7BBE" w14:paraId="2726B419" w14:textId="77777777" w:rsidTr="002A7022">
        <w:trPr>
          <w:cantSplit/>
          <w:trHeight w:val="1587"/>
        </w:trPr>
        <w:tc>
          <w:tcPr>
            <w:tcW w:w="442" w:type="dxa"/>
            <w:vAlign w:val="center"/>
          </w:tcPr>
          <w:p w14:paraId="6F577BA0" w14:textId="77777777" w:rsidR="00F41288" w:rsidRPr="0038722D" w:rsidRDefault="00F41288" w:rsidP="002A7022">
            <w:pPr>
              <w:jc w:val="center"/>
              <w:rPr>
                <w:rFonts w:ascii="GHEA Grapalat" w:hAnsi="GHEA Grapalat"/>
                <w:sz w:val="20"/>
                <w:lang w:val="ru-RU"/>
              </w:rPr>
            </w:pPr>
            <w:r w:rsidRPr="00AE50AA">
              <w:rPr>
                <w:rFonts w:ascii="GHEA Grapalat" w:hAnsi="GHEA Grapalat" w:cs="GHEA Grapalat"/>
                <w:sz w:val="22"/>
                <w:szCs w:val="22"/>
                <w:lang w:val="hy-AM"/>
              </w:rPr>
              <w:t>1</w:t>
            </w:r>
          </w:p>
        </w:tc>
        <w:tc>
          <w:tcPr>
            <w:tcW w:w="1965" w:type="dxa"/>
            <w:vAlign w:val="center"/>
          </w:tcPr>
          <w:p w14:paraId="0A2E988C" w14:textId="408A8047" w:rsidR="00F41288" w:rsidRPr="00431E86" w:rsidRDefault="00E36584" w:rsidP="002A7022">
            <w:pPr>
              <w:jc w:val="center"/>
              <w:rPr>
                <w:rFonts w:ascii="GHEA Grapalat" w:hAnsi="GHEA Grapalat"/>
                <w:sz w:val="20"/>
                <w:lang w:val="es-ES"/>
              </w:rPr>
            </w:pPr>
            <w:r w:rsidRPr="00E36584">
              <w:rPr>
                <w:rFonts w:ascii="GHEA Grapalat" w:hAnsi="GHEA Grapalat"/>
                <w:sz w:val="20"/>
                <w:szCs w:val="20"/>
                <w:lang w:val="es-ES"/>
              </w:rPr>
              <w:t>45261133</w:t>
            </w:r>
          </w:p>
        </w:tc>
        <w:tc>
          <w:tcPr>
            <w:tcW w:w="5420" w:type="dxa"/>
            <w:vAlign w:val="center"/>
          </w:tcPr>
          <w:p w14:paraId="389EEA3B" w14:textId="71492CD5" w:rsidR="00F41288" w:rsidRPr="00F41288" w:rsidRDefault="00E36584" w:rsidP="002A7022">
            <w:pPr>
              <w:jc w:val="center"/>
              <w:rPr>
                <w:rFonts w:ascii="GHEA Grapalat" w:hAnsi="GHEA Grapalat"/>
                <w:b/>
                <w:bCs/>
                <w:sz w:val="20"/>
                <w:szCs w:val="20"/>
                <w:lang w:val="es-ES"/>
              </w:rPr>
            </w:pPr>
            <w:r w:rsidRPr="00286820">
              <w:rPr>
                <w:rFonts w:ascii="GHEA Grapalat" w:hAnsi="GHEA Grapalat"/>
                <w:b/>
                <w:bCs/>
                <w:sz w:val="20"/>
                <w:szCs w:val="20"/>
                <w:lang w:val="hy-AM"/>
              </w:rPr>
              <w:t xml:space="preserve">&lt;&lt; ԱԿՈՒՆՔ ՀԱՄԱՅՆՔԻ ԱԿՈՒՆՔ ԲՆԱԿԱՎԱՅՐԻ ԿՈՅՈՒՂՈՒ ՑԱՆՑԻ ԿԱՌՈՒՑՄԱՆ &gt;&gt; </w:t>
            </w:r>
            <w:r>
              <w:rPr>
                <w:rFonts w:ascii="GHEA Grapalat" w:hAnsi="GHEA Grapalat"/>
                <w:b/>
                <w:bCs/>
                <w:sz w:val="20"/>
                <w:szCs w:val="20"/>
                <w:lang w:val="hy-AM"/>
              </w:rPr>
              <w:t xml:space="preserve"> </w:t>
            </w:r>
            <w:r w:rsidRPr="00286820">
              <w:rPr>
                <w:rFonts w:ascii="GHEA Grapalat" w:hAnsi="GHEA Grapalat"/>
                <w:b/>
                <w:bCs/>
                <w:sz w:val="20"/>
                <w:szCs w:val="20"/>
                <w:lang w:val="hy-AM"/>
              </w:rPr>
              <w:t>ԱՇԽԱՏԱՆՔՆԵՐ</w:t>
            </w:r>
          </w:p>
        </w:tc>
        <w:tc>
          <w:tcPr>
            <w:tcW w:w="6524" w:type="dxa"/>
            <w:gridSpan w:val="12"/>
            <w:vAlign w:val="center"/>
          </w:tcPr>
          <w:p w14:paraId="438CBC30" w14:textId="77777777" w:rsidR="00F41288" w:rsidRPr="006C0549" w:rsidRDefault="00F41288" w:rsidP="002A7022">
            <w:pPr>
              <w:jc w:val="both"/>
              <w:rPr>
                <w:rFonts w:ascii="GHEA Grapalat" w:hAnsi="GHEA Grapalat" w:cs="GHEA Grapalat"/>
                <w:b/>
                <w:color w:val="000000"/>
                <w:sz w:val="20"/>
                <w:szCs w:val="22"/>
                <w:lang w:val="hy-AM"/>
              </w:rPr>
            </w:pPr>
            <w:r w:rsidRPr="006C0549">
              <w:rPr>
                <w:rFonts w:ascii="GHEA Grapalat" w:hAnsi="GHEA Grapalat" w:cs="Calibri"/>
                <w:b/>
                <w:bCs/>
                <w:color w:val="000000"/>
                <w:sz w:val="20"/>
                <w:szCs w:val="22"/>
                <w:lang w:val="hy-AM" w:eastAsia="en-GB"/>
              </w:rPr>
              <w:t xml:space="preserve">Աշխատանքների </w:t>
            </w:r>
            <w:r w:rsidRPr="006C0549">
              <w:rPr>
                <w:rFonts w:ascii="GHEA Grapalat" w:hAnsi="GHEA Grapalat" w:cs="GHEA Grapalat"/>
                <w:b/>
                <w:color w:val="000000"/>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091C66B7" w14:textId="7761F874" w:rsidR="00F41288" w:rsidRPr="006C0549" w:rsidRDefault="00F41288" w:rsidP="002A7022">
            <w:pPr>
              <w:rPr>
                <w:rFonts w:ascii="GHEA Grapalat" w:hAnsi="GHEA Grapalat" w:cs="Arial"/>
                <w:sz w:val="20"/>
                <w:szCs w:val="22"/>
                <w:lang w:val="pt-BR"/>
              </w:rPr>
            </w:pPr>
            <w:r w:rsidRPr="006C0549">
              <w:rPr>
                <w:rFonts w:ascii="GHEA Grapalat" w:hAnsi="GHEA Grapalat" w:cs="GHEA Grapalat"/>
                <w:b/>
                <w:color w:val="FF0000"/>
                <w:sz w:val="20"/>
                <w:szCs w:val="22"/>
                <w:lang w:val="hy-AM"/>
              </w:rPr>
              <w:t xml:space="preserve">Համայնքի բյուջեից </w:t>
            </w:r>
            <w:r w:rsidR="00C20A8B">
              <w:rPr>
                <w:rFonts w:ascii="GHEA Grapalat" w:hAnsi="GHEA Grapalat" w:cs="GHEA Grapalat"/>
                <w:b/>
                <w:color w:val="FF0000"/>
                <w:sz w:val="20"/>
                <w:szCs w:val="22"/>
                <w:lang w:val="hy-AM"/>
              </w:rPr>
              <w:t>3</w:t>
            </w:r>
            <w:r w:rsidR="00FB248B">
              <w:rPr>
                <w:rFonts w:ascii="GHEA Grapalat" w:hAnsi="GHEA Grapalat" w:cs="GHEA Grapalat"/>
                <w:b/>
                <w:color w:val="FF0000"/>
                <w:sz w:val="20"/>
                <w:szCs w:val="22"/>
                <w:lang w:val="hy-AM"/>
              </w:rPr>
              <w:t>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xml:space="preserve">% և պետական բյուջեից </w:t>
            </w:r>
            <w:r w:rsidR="00FB248B">
              <w:rPr>
                <w:rFonts w:ascii="GHEA Grapalat" w:hAnsi="GHEA Grapalat"/>
                <w:b/>
                <w:color w:val="FF0000"/>
                <w:sz w:val="20"/>
                <w:szCs w:val="22"/>
                <w:lang w:val="hy-AM"/>
              </w:rPr>
              <w:t>65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համամասնությամբ (ԿԱՌԱՎԱՐՈՒԹՅԱՆ ՈՐՈՇՄԱՆ ՀԻՄԱՆ ՎՐԱ)</w:t>
            </w:r>
          </w:p>
        </w:tc>
        <w:tc>
          <w:tcPr>
            <w:tcW w:w="1101" w:type="dxa"/>
            <w:vAlign w:val="center"/>
          </w:tcPr>
          <w:p w14:paraId="219D35D3" w14:textId="77777777" w:rsidR="00F41288" w:rsidRPr="00E6597C" w:rsidRDefault="00F41288" w:rsidP="002A7022">
            <w:pPr>
              <w:jc w:val="center"/>
              <w:rPr>
                <w:rFonts w:ascii="GHEA Grapalat" w:hAnsi="GHEA Grapalat"/>
                <w:b/>
                <w:lang w:val="pt-BR"/>
              </w:rPr>
            </w:pPr>
            <w:r w:rsidRPr="002F7BBE">
              <w:rPr>
                <w:rFonts w:ascii="GHEA Grapalat" w:hAnsi="GHEA Grapalat"/>
                <w:sz w:val="20"/>
                <w:lang w:val="pt-BR"/>
              </w:rPr>
              <w:t>..</w:t>
            </w:r>
            <w:r>
              <w:rPr>
                <w:rFonts w:ascii="GHEA Grapalat" w:hAnsi="GHEA Grapalat"/>
                <w:sz w:val="20"/>
                <w:lang w:val="hy-AM"/>
              </w:rPr>
              <w:t>.</w:t>
            </w:r>
            <w:r w:rsidRPr="00E6597C">
              <w:rPr>
                <w:rFonts w:ascii="GHEA Grapalat" w:hAnsi="GHEA Grapalat"/>
                <w:sz w:val="20"/>
                <w:lang w:val="pt-BR"/>
              </w:rPr>
              <w:t xml:space="preserve"> %</w:t>
            </w:r>
          </w:p>
        </w:tc>
      </w:tr>
    </w:tbl>
    <w:p w14:paraId="12D7F1C3" w14:textId="77777777" w:rsidR="00F41288" w:rsidRPr="00E6597C" w:rsidRDefault="00F41288" w:rsidP="00F41288">
      <w:pPr>
        <w:jc w:val="both"/>
        <w:rPr>
          <w:rFonts w:ascii="GHEA Grapalat" w:hAnsi="GHEA Grapalat" w:cs="Sylfaen"/>
          <w:i/>
          <w:sz w:val="18"/>
          <w:szCs w:val="18"/>
          <w:lang w:val="pt-BR"/>
        </w:rPr>
      </w:pPr>
      <w:r w:rsidRPr="000A2588">
        <w:rPr>
          <w:rFonts w:ascii="GHEA Grapalat" w:hAnsi="GHEA Grapalat"/>
          <w:i/>
          <w:sz w:val="18"/>
          <w:szCs w:val="18"/>
          <w:lang w:val="hy-AM"/>
        </w:rPr>
        <w:t xml:space="preserve">* </w:t>
      </w:r>
      <w:r w:rsidRPr="00E6597C">
        <w:rPr>
          <w:rFonts w:ascii="GHEA Grapalat" w:hAnsi="GHEA Grapalat" w:cs="Sylfaen"/>
          <w:i/>
          <w:sz w:val="18"/>
          <w:szCs w:val="18"/>
          <w:lang w:val="pt-BR"/>
        </w:rPr>
        <w:t>Վճարման</w:t>
      </w:r>
      <w:r w:rsidRPr="000A2588">
        <w:rPr>
          <w:rFonts w:ascii="GHEA Grapalat" w:hAnsi="GHEA Grapalat" w:cs="Times Armenian"/>
          <w:i/>
          <w:sz w:val="18"/>
          <w:szCs w:val="18"/>
          <w:lang w:val="hy-AM"/>
        </w:rPr>
        <w:t xml:space="preserve"> </w:t>
      </w:r>
      <w:r w:rsidRPr="00E6597C">
        <w:rPr>
          <w:rFonts w:ascii="GHEA Grapalat" w:hAnsi="GHEA Grapalat" w:cs="Sylfaen"/>
          <w:i/>
          <w:sz w:val="18"/>
          <w:szCs w:val="18"/>
          <w:lang w:val="pt-BR"/>
        </w:rPr>
        <w:t>ենթակա</w:t>
      </w:r>
      <w:r w:rsidRPr="000A2588">
        <w:rPr>
          <w:rFonts w:ascii="GHEA Grapalat" w:hAnsi="GHEA Grapalat" w:cs="Times Armenian"/>
          <w:i/>
          <w:sz w:val="18"/>
          <w:szCs w:val="18"/>
          <w:lang w:val="hy-AM"/>
        </w:rPr>
        <w:t xml:space="preserve"> </w:t>
      </w:r>
      <w:r w:rsidRPr="00E6597C">
        <w:rPr>
          <w:rFonts w:ascii="GHEA Grapalat" w:hAnsi="GHEA Grapalat" w:cs="Sylfaen"/>
          <w:i/>
          <w:sz w:val="18"/>
          <w:szCs w:val="18"/>
          <w:lang w:val="pt-BR"/>
        </w:rPr>
        <w:t>գումարները</w:t>
      </w:r>
      <w:r w:rsidRPr="000A2588">
        <w:rPr>
          <w:rFonts w:ascii="GHEA Grapalat" w:hAnsi="GHEA Grapalat" w:cs="Times Armenian"/>
          <w:i/>
          <w:sz w:val="18"/>
          <w:szCs w:val="18"/>
          <w:lang w:val="hy-AM"/>
        </w:rPr>
        <w:t xml:space="preserve"> </w:t>
      </w:r>
      <w:r w:rsidRPr="00E6597C">
        <w:rPr>
          <w:rFonts w:ascii="GHEA Grapalat" w:hAnsi="GHEA Grapalat" w:cs="Sylfaen"/>
          <w:i/>
          <w:sz w:val="18"/>
          <w:szCs w:val="18"/>
          <w:lang w:val="pt-BR"/>
        </w:rPr>
        <w:t>ներկայացվում են աճողական</w:t>
      </w:r>
      <w:r w:rsidRPr="000A2588">
        <w:rPr>
          <w:rFonts w:ascii="GHEA Grapalat" w:hAnsi="GHEA Grapalat" w:cs="Times Armenian"/>
          <w:i/>
          <w:sz w:val="18"/>
          <w:szCs w:val="18"/>
          <w:lang w:val="hy-AM"/>
        </w:rPr>
        <w:t xml:space="preserve"> </w:t>
      </w:r>
      <w:r>
        <w:rPr>
          <w:rFonts w:ascii="GHEA Grapalat" w:hAnsi="GHEA Grapalat" w:cs="Sylfaen"/>
          <w:i/>
          <w:sz w:val="18"/>
          <w:szCs w:val="18"/>
          <w:lang w:val="pt-BR"/>
        </w:rPr>
        <w:t>կարգով:</w:t>
      </w:r>
      <w:r>
        <w:rPr>
          <w:rFonts w:ascii="GHEA Grapalat" w:hAnsi="GHEA Grapalat" w:cs="Sylfaen"/>
          <w:b/>
          <w:i/>
          <w:sz w:val="18"/>
          <w:szCs w:val="18"/>
        </w:rPr>
        <w:t>Պ</w:t>
      </w:r>
      <w:r w:rsidRPr="00211E96">
        <w:rPr>
          <w:rFonts w:ascii="GHEA Grapalat" w:hAnsi="GHEA Grapalat" w:cs="Sylfaen"/>
          <w:b/>
          <w:i/>
          <w:sz w:val="18"/>
          <w:szCs w:val="18"/>
          <w:lang w:val="pt-BR"/>
        </w:rPr>
        <w:t xml:space="preserve">այմանագիրը կնքվում է "Գնումների մասին" ՀՀ օրենքի 15-րդ </w:t>
      </w:r>
      <w:r>
        <w:rPr>
          <w:rFonts w:ascii="GHEA Grapalat" w:hAnsi="GHEA Grapalat" w:cs="Sylfaen"/>
          <w:b/>
          <w:i/>
          <w:sz w:val="18"/>
          <w:szCs w:val="18"/>
          <w:lang w:val="pt-BR"/>
        </w:rPr>
        <w:t>հոդվածի 6-րդ մասի հիման վրա և</w:t>
      </w:r>
      <w:r w:rsidRPr="00211E96">
        <w:rPr>
          <w:rFonts w:ascii="GHEA Grapalat" w:hAnsi="GHEA Grapalat" w:cs="Sylfaen"/>
          <w:b/>
          <w:i/>
          <w:sz w:val="18"/>
          <w:szCs w:val="18"/>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1626EAE" w14:textId="77777777" w:rsidR="00F41288" w:rsidRPr="00E6597C" w:rsidRDefault="00F41288" w:rsidP="00F41288">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83CBC76" w14:textId="77777777" w:rsidR="00F41288" w:rsidRPr="00E6597C" w:rsidRDefault="00F41288" w:rsidP="00F41288">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B248B" w:rsidRPr="00FF5695" w14:paraId="5386A222" w14:textId="77777777" w:rsidTr="00757779">
        <w:trPr>
          <w:jc w:val="center"/>
        </w:trPr>
        <w:tc>
          <w:tcPr>
            <w:tcW w:w="4536" w:type="dxa"/>
          </w:tcPr>
          <w:p w14:paraId="73542007" w14:textId="77777777" w:rsidR="00FB248B" w:rsidRPr="00FF5695" w:rsidRDefault="00FB248B" w:rsidP="00757779">
            <w:pPr>
              <w:spacing w:line="360" w:lineRule="auto"/>
              <w:jc w:val="center"/>
              <w:rPr>
                <w:rFonts w:ascii="GHEA Grapalat" w:hAnsi="GHEA Grapalat" w:cs="Sylfaen"/>
                <w:b/>
                <w:bCs/>
                <w:sz w:val="20"/>
                <w:szCs w:val="20"/>
                <w:lang w:val="nb-NO"/>
              </w:rPr>
            </w:pPr>
            <w:r w:rsidRPr="00FF5695">
              <w:rPr>
                <w:rFonts w:ascii="GHEA Grapalat" w:hAnsi="GHEA Grapalat" w:cs="Sylfaen"/>
                <w:b/>
                <w:bCs/>
                <w:sz w:val="20"/>
                <w:szCs w:val="20"/>
                <w:lang w:val="nb-NO"/>
              </w:rPr>
              <w:t>ՊԱՏՎԻՐԱՏՈՒ</w:t>
            </w:r>
          </w:p>
          <w:p w14:paraId="7D5D9F1B" w14:textId="77777777" w:rsidR="00FB248B" w:rsidRPr="00FF5695" w:rsidRDefault="00FB248B" w:rsidP="00757779">
            <w:pPr>
              <w:rPr>
                <w:rFonts w:ascii="GHEA Grapalat" w:eastAsia="Calibri" w:hAnsi="GHEA Grapalat"/>
                <w:sz w:val="18"/>
                <w:szCs w:val="18"/>
                <w:lang w:val="hy-AM"/>
              </w:rPr>
            </w:pPr>
            <w:r w:rsidRPr="00FF5695">
              <w:rPr>
                <w:rFonts w:ascii="GHEA Grapalat" w:eastAsia="Calibri" w:hAnsi="GHEA Grapalat" w:cs="Sylfaen"/>
                <w:b/>
                <w:bCs/>
                <w:sz w:val="18"/>
                <w:szCs w:val="18"/>
                <w:lang w:val="hy-AM"/>
              </w:rPr>
              <w:t xml:space="preserve">                </w:t>
            </w:r>
            <w:r w:rsidRPr="00FF5695">
              <w:rPr>
                <w:rFonts w:ascii="GHEA Grapalat" w:eastAsia="Calibri" w:hAnsi="GHEA Grapalat"/>
                <w:sz w:val="18"/>
                <w:szCs w:val="18"/>
                <w:lang w:val="hy-AM"/>
              </w:rPr>
              <w:t>Ակունքի համայնքապետարան</w:t>
            </w:r>
          </w:p>
          <w:p w14:paraId="0BADC4AD" w14:textId="77777777" w:rsidR="00FB248B" w:rsidRPr="00FF5695" w:rsidRDefault="00FB248B"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Կոտայքի մ.,Ակունք հ.Կենտրոնական խճ. 72 շ. ՀՎՀՀ 03546083</w:t>
            </w:r>
          </w:p>
          <w:p w14:paraId="245EC9B0" w14:textId="77777777" w:rsidR="00FB248B" w:rsidRDefault="00FB248B"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Բանկը`ՀՀ ՖՆ Կենտրոնական գանձապետարան Հ/Հ 90010 2575058</w:t>
            </w:r>
          </w:p>
          <w:p w14:paraId="636C1830" w14:textId="77777777" w:rsidR="00FB248B" w:rsidRPr="00FF5695" w:rsidRDefault="00FB248B" w:rsidP="00757779">
            <w:pPr>
              <w:jc w:val="center"/>
              <w:rPr>
                <w:rFonts w:ascii="GHEA Grapalat" w:eastAsia="Calibri" w:hAnsi="GHEA Grapalat"/>
                <w:sz w:val="18"/>
                <w:szCs w:val="18"/>
                <w:lang w:val="hy-AM"/>
              </w:rPr>
            </w:pPr>
            <w:r>
              <w:rPr>
                <w:rFonts w:ascii="GHEA Grapalat" w:eastAsia="Calibri" w:hAnsi="GHEA Grapalat"/>
                <w:sz w:val="18"/>
                <w:szCs w:val="18"/>
                <w:lang w:val="hy-AM"/>
              </w:rPr>
              <w:t>Հ/Հ 900102000750</w:t>
            </w:r>
          </w:p>
          <w:p w14:paraId="44E8CC91" w14:textId="77777777" w:rsidR="00FB248B" w:rsidRPr="00FF5695" w:rsidRDefault="00FB248B"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Համայնքի ղեկավար՝   Հ. Ռուբենյան</w:t>
            </w:r>
          </w:p>
          <w:p w14:paraId="31FCBC6E" w14:textId="77777777" w:rsidR="00FB248B" w:rsidRPr="00FF5695" w:rsidRDefault="00FB248B" w:rsidP="00757779">
            <w:pPr>
              <w:pBdr>
                <w:bottom w:val="single" w:sz="6" w:space="1" w:color="auto"/>
              </w:pBdr>
              <w:rPr>
                <w:rFonts w:ascii="GHEA Grapalat" w:eastAsia="Calibri" w:hAnsi="GHEA Grapalat"/>
                <w:sz w:val="18"/>
                <w:szCs w:val="18"/>
                <w:lang w:val="hy-AM"/>
              </w:rPr>
            </w:pPr>
          </w:p>
          <w:p w14:paraId="47D59510" w14:textId="77777777" w:rsidR="00FB248B" w:rsidRPr="00FF5695" w:rsidRDefault="00FB248B" w:rsidP="00757779">
            <w:pPr>
              <w:jc w:val="center"/>
              <w:rPr>
                <w:rFonts w:ascii="GHEA Grapalat" w:eastAsia="Calibri" w:hAnsi="GHEA Grapalat"/>
                <w:sz w:val="18"/>
                <w:szCs w:val="18"/>
                <w:lang w:val="hy-AM"/>
              </w:rPr>
            </w:pP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ստորագրություն</w:t>
            </w:r>
            <w:r w:rsidRPr="00FF5695">
              <w:rPr>
                <w:rFonts w:ascii="GHEA Grapalat" w:eastAsia="Calibri" w:hAnsi="GHEA Grapalat"/>
                <w:sz w:val="18"/>
                <w:szCs w:val="18"/>
                <w:lang w:val="hy-AM"/>
              </w:rPr>
              <w:t>/</w:t>
            </w:r>
          </w:p>
          <w:p w14:paraId="67C45D21" w14:textId="77777777" w:rsidR="00FB248B" w:rsidRPr="00FF5695" w:rsidRDefault="00FB248B" w:rsidP="00757779">
            <w:pPr>
              <w:jc w:val="center"/>
              <w:rPr>
                <w:rFonts w:ascii="GHEA Grapalat" w:hAnsi="GHEA Grapalat"/>
                <w:sz w:val="18"/>
                <w:szCs w:val="18"/>
              </w:rPr>
            </w:pPr>
            <w:r w:rsidRPr="00FF5695">
              <w:rPr>
                <w:rFonts w:ascii="GHEA Grapalat" w:eastAsia="Calibri" w:hAnsi="GHEA Grapalat" w:cs="Sylfaen"/>
                <w:sz w:val="18"/>
                <w:szCs w:val="18"/>
                <w:lang w:val="hy-AM"/>
              </w:rPr>
              <w:t>Կ</w:t>
            </w:r>
            <w:r w:rsidRPr="00FF5695">
              <w:rPr>
                <w:rFonts w:ascii="GHEA Grapalat" w:eastAsia="Calibri" w:hAnsi="GHEA Grapalat"/>
                <w:sz w:val="18"/>
                <w:szCs w:val="18"/>
                <w:lang w:val="hy-AM"/>
              </w:rPr>
              <w:t>.</w:t>
            </w:r>
            <w:r w:rsidRPr="00FF5695">
              <w:rPr>
                <w:rFonts w:ascii="GHEA Grapalat" w:eastAsia="Calibri" w:hAnsi="GHEA Grapalat" w:cs="Sylfaen"/>
                <w:sz w:val="18"/>
                <w:szCs w:val="18"/>
                <w:lang w:val="hy-AM"/>
              </w:rPr>
              <w:t>Տ</w:t>
            </w:r>
          </w:p>
        </w:tc>
        <w:tc>
          <w:tcPr>
            <w:tcW w:w="760" w:type="dxa"/>
          </w:tcPr>
          <w:p w14:paraId="73359E6A" w14:textId="77777777" w:rsidR="00FB248B" w:rsidRPr="00FF5695" w:rsidRDefault="00FB248B" w:rsidP="00757779">
            <w:pPr>
              <w:spacing w:line="360" w:lineRule="auto"/>
              <w:jc w:val="center"/>
              <w:rPr>
                <w:rFonts w:ascii="GHEA Grapalat" w:hAnsi="GHEA Grapalat"/>
              </w:rPr>
            </w:pPr>
          </w:p>
        </w:tc>
        <w:tc>
          <w:tcPr>
            <w:tcW w:w="4343" w:type="dxa"/>
          </w:tcPr>
          <w:p w14:paraId="6B0B4A22" w14:textId="77777777" w:rsidR="00FB248B" w:rsidRPr="00FF5695" w:rsidRDefault="00FB248B" w:rsidP="00757779">
            <w:pPr>
              <w:spacing w:line="360" w:lineRule="auto"/>
              <w:jc w:val="center"/>
              <w:rPr>
                <w:rFonts w:ascii="GHEA Grapalat" w:hAnsi="GHEA Grapalat" w:cs="Sylfaen"/>
                <w:b/>
                <w:bCs/>
              </w:rPr>
            </w:pPr>
            <w:r w:rsidRPr="00FF5695">
              <w:rPr>
                <w:rFonts w:ascii="GHEA Grapalat" w:hAnsi="GHEA Grapalat" w:cs="Sylfaen"/>
                <w:b/>
                <w:bCs/>
                <w:lang w:val="pt-BR"/>
              </w:rPr>
              <w:t>ԿԱՊԱԼԱՌՈՒ</w:t>
            </w:r>
          </w:p>
          <w:p w14:paraId="2B27DD7C" w14:textId="77777777" w:rsidR="00FB248B" w:rsidRPr="00FF5695" w:rsidRDefault="00FB248B" w:rsidP="00757779">
            <w:pPr>
              <w:jc w:val="center"/>
              <w:rPr>
                <w:rFonts w:ascii="GHEA Grapalat" w:hAnsi="GHEA Grapalat"/>
              </w:rPr>
            </w:pPr>
          </w:p>
          <w:p w14:paraId="33689D83" w14:textId="77777777" w:rsidR="00FB248B" w:rsidRPr="00FF5695" w:rsidRDefault="00FB248B" w:rsidP="00757779">
            <w:pPr>
              <w:jc w:val="center"/>
              <w:rPr>
                <w:rFonts w:ascii="GHEA Grapalat" w:hAnsi="GHEA Grapalat"/>
              </w:rPr>
            </w:pPr>
          </w:p>
          <w:p w14:paraId="4F6F7EA9" w14:textId="77777777" w:rsidR="00FB248B" w:rsidRPr="00FF5695" w:rsidRDefault="00FB248B" w:rsidP="00757779">
            <w:pPr>
              <w:jc w:val="center"/>
              <w:rPr>
                <w:rFonts w:ascii="GHEA Grapalat" w:hAnsi="GHEA Grapalat"/>
              </w:rPr>
            </w:pPr>
            <w:r w:rsidRPr="00FF5695">
              <w:rPr>
                <w:rFonts w:ascii="GHEA Grapalat" w:hAnsi="GHEA Grapalat"/>
              </w:rPr>
              <w:t>---------------------------------</w:t>
            </w:r>
          </w:p>
          <w:p w14:paraId="035AEB98" w14:textId="77777777" w:rsidR="00FB248B" w:rsidRPr="00FF5695" w:rsidRDefault="00FB248B" w:rsidP="00757779">
            <w:pPr>
              <w:jc w:val="center"/>
              <w:rPr>
                <w:rFonts w:ascii="GHEA Grapalat" w:hAnsi="GHEA Grapalat"/>
                <w:sz w:val="18"/>
                <w:szCs w:val="18"/>
              </w:rPr>
            </w:pPr>
            <w:r w:rsidRPr="00FF5695">
              <w:rPr>
                <w:rFonts w:ascii="GHEA Grapalat" w:hAnsi="GHEA Grapalat"/>
                <w:sz w:val="18"/>
                <w:szCs w:val="18"/>
              </w:rPr>
              <w:t>/</w:t>
            </w:r>
            <w:r w:rsidRPr="00FF5695">
              <w:rPr>
                <w:rFonts w:ascii="GHEA Grapalat" w:hAnsi="GHEA Grapalat" w:cs="Sylfaen"/>
                <w:sz w:val="18"/>
                <w:szCs w:val="18"/>
              </w:rPr>
              <w:t>ստորագրություն</w:t>
            </w:r>
            <w:r w:rsidRPr="00FF5695">
              <w:rPr>
                <w:rFonts w:ascii="GHEA Grapalat" w:hAnsi="GHEA Grapalat"/>
                <w:sz w:val="18"/>
                <w:szCs w:val="18"/>
              </w:rPr>
              <w:t>/</w:t>
            </w:r>
          </w:p>
          <w:p w14:paraId="520CE3A9" w14:textId="77777777" w:rsidR="00FB248B" w:rsidRPr="00FF5695" w:rsidRDefault="00FB248B" w:rsidP="00757779">
            <w:pPr>
              <w:jc w:val="center"/>
              <w:rPr>
                <w:rFonts w:ascii="GHEA Grapalat" w:hAnsi="GHEA Grapalat"/>
              </w:rPr>
            </w:pPr>
            <w:r w:rsidRPr="00FF5695">
              <w:rPr>
                <w:rFonts w:ascii="GHEA Grapalat" w:hAnsi="GHEA Grapalat" w:cs="Sylfaen"/>
                <w:sz w:val="18"/>
                <w:szCs w:val="18"/>
              </w:rPr>
              <w:t>Կ</w:t>
            </w:r>
            <w:r w:rsidRPr="00FF5695">
              <w:rPr>
                <w:rFonts w:ascii="GHEA Grapalat" w:hAnsi="GHEA Grapalat"/>
                <w:sz w:val="18"/>
                <w:szCs w:val="18"/>
              </w:rPr>
              <w:t>.</w:t>
            </w:r>
            <w:r w:rsidRPr="00FF5695">
              <w:rPr>
                <w:rFonts w:ascii="GHEA Grapalat" w:hAnsi="GHEA Grapalat" w:cs="Sylfaen"/>
                <w:sz w:val="18"/>
                <w:szCs w:val="18"/>
              </w:rPr>
              <w:t>Տ</w:t>
            </w:r>
          </w:p>
        </w:tc>
      </w:tr>
    </w:tbl>
    <w:p w14:paraId="3B181C3F" w14:textId="77777777" w:rsidR="00F41288" w:rsidRDefault="00F41288" w:rsidP="00F41288">
      <w:pPr>
        <w:ind w:firstLine="567"/>
        <w:jc w:val="right"/>
        <w:rPr>
          <w:rFonts w:ascii="GHEA Grapalat" w:hAnsi="GHEA Grapalat"/>
          <w:i/>
          <w:lang w:val="pt-BR"/>
        </w:rPr>
        <w:sectPr w:rsidR="00F41288" w:rsidSect="002A7022">
          <w:footnotePr>
            <w:pos w:val="beneathText"/>
          </w:footnotePr>
          <w:pgSz w:w="16838" w:h="11906" w:orient="landscape" w:code="9"/>
          <w:pgMar w:top="360" w:right="567" w:bottom="709" w:left="720" w:header="561" w:footer="561" w:gutter="0"/>
          <w:cols w:space="720"/>
        </w:sectPr>
      </w:pPr>
    </w:p>
    <w:p w14:paraId="3ED1232D" w14:textId="77777777" w:rsidR="00F02279" w:rsidRPr="00F41288" w:rsidRDefault="00F02279" w:rsidP="00D40AC0">
      <w:pPr>
        <w:ind w:firstLine="567"/>
        <w:jc w:val="right"/>
        <w:rPr>
          <w:rFonts w:ascii="GHEA Grapalat" w:hAnsi="GHEA Grapalat" w:cs="Arial"/>
          <w:b/>
          <w:bCs/>
          <w:i/>
          <w:sz w:val="18"/>
          <w:szCs w:val="18"/>
          <w:lang w:val="pt-BR"/>
        </w:rPr>
      </w:pPr>
      <w:r w:rsidRPr="00F41288">
        <w:rPr>
          <w:rFonts w:ascii="GHEA Grapalat" w:hAnsi="GHEA Grapalat" w:cs="Sylfaen"/>
          <w:b/>
          <w:bCs/>
          <w:i/>
          <w:sz w:val="18"/>
          <w:szCs w:val="18"/>
          <w:lang w:val="pt-BR"/>
        </w:rPr>
        <w:lastRenderedPageBreak/>
        <w:t>Հավելված</w:t>
      </w:r>
      <w:r w:rsidRPr="00F41288">
        <w:rPr>
          <w:rFonts w:ascii="GHEA Grapalat" w:hAnsi="GHEA Grapalat" w:cs="Arial"/>
          <w:b/>
          <w:bCs/>
          <w:i/>
          <w:sz w:val="18"/>
          <w:szCs w:val="18"/>
          <w:lang w:val="pt-BR"/>
        </w:rPr>
        <w:t xml:space="preserve"> </w:t>
      </w:r>
      <w:r w:rsidRPr="00F41288">
        <w:rPr>
          <w:rFonts w:ascii="GHEA Grapalat" w:hAnsi="GHEA Grapalat" w:cs="Sylfaen"/>
          <w:b/>
          <w:bCs/>
          <w:i/>
          <w:sz w:val="18"/>
          <w:szCs w:val="18"/>
          <w:lang w:val="pt-BR"/>
        </w:rPr>
        <w:t>թիվ</w:t>
      </w:r>
      <w:r w:rsidRPr="00F41288">
        <w:rPr>
          <w:rFonts w:ascii="GHEA Grapalat" w:hAnsi="GHEA Grapalat" w:cs="Arial"/>
          <w:b/>
          <w:bCs/>
          <w:i/>
          <w:sz w:val="18"/>
          <w:szCs w:val="18"/>
          <w:lang w:val="pt-BR"/>
        </w:rPr>
        <w:t xml:space="preserve"> 4</w:t>
      </w:r>
    </w:p>
    <w:p w14:paraId="783F3F26" w14:textId="77777777" w:rsidR="00F02279" w:rsidRPr="00F41288" w:rsidRDefault="00F02279" w:rsidP="00D40AC0">
      <w:pPr>
        <w:ind w:firstLine="567"/>
        <w:jc w:val="right"/>
        <w:rPr>
          <w:rFonts w:ascii="GHEA Grapalat" w:hAnsi="GHEA Grapalat" w:cs="Arial"/>
          <w:b/>
          <w:bCs/>
          <w:i/>
          <w:sz w:val="18"/>
          <w:szCs w:val="18"/>
          <w:lang w:val="pt-BR"/>
        </w:rPr>
      </w:pPr>
      <w:r w:rsidRPr="00F41288">
        <w:rPr>
          <w:rFonts w:ascii="GHEA Grapalat" w:hAnsi="GHEA Grapalat"/>
          <w:b/>
          <w:bCs/>
          <w:i/>
          <w:sz w:val="18"/>
          <w:szCs w:val="18"/>
          <w:lang w:val="ru-RU"/>
        </w:rPr>
        <w:t>«</w:t>
      </w:r>
      <w:r w:rsidRPr="00F41288">
        <w:rPr>
          <w:rFonts w:ascii="GHEA Grapalat" w:hAnsi="GHEA Grapalat"/>
          <w:b/>
          <w:bCs/>
          <w:i/>
          <w:sz w:val="18"/>
          <w:szCs w:val="18"/>
          <w:lang w:val="pt-BR"/>
        </w:rPr>
        <w:t xml:space="preserve">           </w:t>
      </w:r>
      <w:r w:rsidRPr="00F41288">
        <w:rPr>
          <w:rFonts w:ascii="GHEA Grapalat" w:hAnsi="GHEA Grapalat"/>
          <w:b/>
          <w:bCs/>
          <w:i/>
          <w:sz w:val="18"/>
          <w:szCs w:val="18"/>
          <w:lang w:val="ru-RU"/>
        </w:rPr>
        <w:t>»</w:t>
      </w:r>
      <w:r w:rsidRPr="00F41288">
        <w:rPr>
          <w:rFonts w:ascii="GHEA Grapalat" w:hAnsi="GHEA Grapalat"/>
          <w:b/>
          <w:bCs/>
          <w:i/>
          <w:sz w:val="18"/>
          <w:szCs w:val="18"/>
          <w:lang w:val="pt-BR"/>
        </w:rPr>
        <w:t xml:space="preserve">                  20   </w:t>
      </w:r>
      <w:r w:rsidRPr="00F41288">
        <w:rPr>
          <w:rFonts w:ascii="GHEA Grapalat" w:hAnsi="GHEA Grapalat" w:cs="Sylfaen"/>
          <w:b/>
          <w:bCs/>
          <w:i/>
          <w:sz w:val="18"/>
          <w:szCs w:val="18"/>
          <w:lang w:val="pt-BR"/>
        </w:rPr>
        <w:t>թ</w:t>
      </w:r>
      <w:r w:rsidRPr="00F41288">
        <w:rPr>
          <w:rFonts w:ascii="GHEA Grapalat" w:hAnsi="GHEA Grapalat" w:cs="Arial"/>
          <w:b/>
          <w:bCs/>
          <w:i/>
          <w:sz w:val="18"/>
          <w:szCs w:val="18"/>
          <w:lang w:val="pt-BR"/>
        </w:rPr>
        <w:t xml:space="preserve">. </w:t>
      </w:r>
      <w:r w:rsidRPr="00F41288">
        <w:rPr>
          <w:rFonts w:ascii="GHEA Grapalat" w:hAnsi="GHEA Grapalat"/>
          <w:b/>
          <w:bCs/>
          <w:i/>
          <w:sz w:val="18"/>
          <w:szCs w:val="18"/>
          <w:lang w:val="pt-BR"/>
        </w:rPr>
        <w:t xml:space="preserve"> </w:t>
      </w:r>
      <w:r w:rsidRPr="00F41288">
        <w:rPr>
          <w:rFonts w:ascii="GHEA Grapalat" w:hAnsi="GHEA Grapalat" w:cs="Sylfaen"/>
          <w:b/>
          <w:bCs/>
          <w:i/>
          <w:sz w:val="18"/>
          <w:szCs w:val="18"/>
          <w:lang w:val="pt-BR"/>
        </w:rPr>
        <w:t>կնքված</w:t>
      </w:r>
      <w:r w:rsidRPr="00F41288">
        <w:rPr>
          <w:rFonts w:ascii="GHEA Grapalat" w:hAnsi="GHEA Grapalat" w:cs="Arial"/>
          <w:b/>
          <w:bCs/>
          <w:i/>
          <w:sz w:val="18"/>
          <w:szCs w:val="18"/>
          <w:lang w:val="pt-BR"/>
        </w:rPr>
        <w:t xml:space="preserve"> </w:t>
      </w:r>
    </w:p>
    <w:p w14:paraId="2D6691C9" w14:textId="77777777" w:rsidR="00F02279" w:rsidRPr="00F41288" w:rsidRDefault="00F02279" w:rsidP="00D40AC0">
      <w:pPr>
        <w:jc w:val="right"/>
        <w:rPr>
          <w:rFonts w:ascii="GHEA Grapalat" w:hAnsi="GHEA Grapalat" w:cs="Arial"/>
          <w:b/>
          <w:bCs/>
          <w:i/>
          <w:sz w:val="18"/>
          <w:szCs w:val="18"/>
          <w:lang w:val="pt-BR"/>
        </w:rPr>
      </w:pPr>
      <w:r w:rsidRPr="00F41288">
        <w:rPr>
          <w:rFonts w:ascii="GHEA Grapalat" w:hAnsi="GHEA Grapalat" w:cs="Sylfaen"/>
          <w:b/>
          <w:bCs/>
          <w:i/>
          <w:sz w:val="18"/>
          <w:szCs w:val="18"/>
          <w:lang w:val="pt-BR"/>
        </w:rPr>
        <w:t>ծածկագրով պայմանագրի</w:t>
      </w:r>
    </w:p>
    <w:p w14:paraId="52F3A4F5" w14:textId="77777777" w:rsidR="00F02279" w:rsidRPr="00E6597C" w:rsidRDefault="00F02279" w:rsidP="00D40AC0">
      <w:pPr>
        <w:ind w:firstLine="567"/>
        <w:jc w:val="right"/>
        <w:rPr>
          <w:rFonts w:ascii="GHEA Grapalat" w:hAnsi="GHEA Grapalat" w:cs="Sylfaen"/>
          <w:i/>
          <w:sz w:val="22"/>
          <w:szCs w:val="22"/>
          <w:lang w:val="pt-BR"/>
        </w:rPr>
      </w:pPr>
    </w:p>
    <w:p w14:paraId="680C3C25" w14:textId="77777777" w:rsidR="00F02279" w:rsidRPr="00717204" w:rsidRDefault="00F02279" w:rsidP="00D40AC0">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5187"/>
        <w:gridCol w:w="4563"/>
      </w:tblGrid>
      <w:tr w:rsidR="00F02279" w:rsidRPr="00B274FD" w14:paraId="39BCD74B" w14:textId="77777777" w:rsidTr="00F41288">
        <w:trPr>
          <w:tblCellSpacing w:w="7" w:type="dxa"/>
          <w:jc w:val="center"/>
        </w:trPr>
        <w:tc>
          <w:tcPr>
            <w:tcW w:w="5166" w:type="dxa"/>
            <w:vAlign w:val="center"/>
          </w:tcPr>
          <w:p w14:paraId="386C3BEC" w14:textId="442A1006" w:rsidR="00F02279" w:rsidRPr="00F41288" w:rsidRDefault="00F02279" w:rsidP="00D40AC0">
            <w:pPr>
              <w:jc w:val="center"/>
              <w:rPr>
                <w:rFonts w:ascii="GHEA Grapalat" w:hAnsi="GHEA Grapalat"/>
                <w:b/>
                <w:bCs/>
                <w:iCs/>
                <w:color w:val="000000"/>
                <w:sz w:val="21"/>
                <w:szCs w:val="21"/>
                <w:lang w:val="pt-BR"/>
              </w:rPr>
            </w:pPr>
            <w:r w:rsidRPr="00F41288">
              <w:rPr>
                <w:rFonts w:ascii="GHEA Grapalat" w:hAnsi="GHEA Grapalat"/>
                <w:b/>
                <w:bCs/>
                <w:iCs/>
                <w:color w:val="000000"/>
                <w:sz w:val="21"/>
                <w:szCs w:val="21"/>
              </w:rPr>
              <w:t>Պայմանագրի</w:t>
            </w:r>
            <w:r w:rsidRPr="00F41288">
              <w:rPr>
                <w:rFonts w:ascii="GHEA Grapalat" w:hAnsi="GHEA Grapalat"/>
                <w:b/>
                <w:bCs/>
                <w:iCs/>
                <w:color w:val="000000"/>
                <w:sz w:val="21"/>
                <w:szCs w:val="21"/>
                <w:lang w:val="pt-BR"/>
              </w:rPr>
              <w:t xml:space="preserve"> </w:t>
            </w:r>
            <w:r w:rsidRPr="00F41288">
              <w:rPr>
                <w:rFonts w:ascii="GHEA Grapalat" w:hAnsi="GHEA Grapalat"/>
                <w:b/>
                <w:bCs/>
                <w:iCs/>
                <w:color w:val="000000"/>
                <w:sz w:val="21"/>
                <w:szCs w:val="21"/>
              </w:rPr>
              <w:t>կողմ</w:t>
            </w:r>
            <w:r w:rsidRPr="00F41288">
              <w:rPr>
                <w:rFonts w:ascii="GHEA Grapalat" w:hAnsi="GHEA Grapalat"/>
                <w:b/>
                <w:bCs/>
                <w:iCs/>
                <w:color w:val="000000"/>
                <w:sz w:val="21"/>
                <w:szCs w:val="21"/>
                <w:lang w:val="pt-BR"/>
              </w:rPr>
              <w:t xml:space="preserve"> </w:t>
            </w:r>
          </w:p>
          <w:p w14:paraId="2B439677" w14:textId="77777777" w:rsidR="00F02279" w:rsidRPr="00E6597C" w:rsidRDefault="00F02279" w:rsidP="00D40AC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D40AC0">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D40AC0">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D40AC0">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D40AC0">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4542" w:type="dxa"/>
            <w:vAlign w:val="center"/>
          </w:tcPr>
          <w:p w14:paraId="5658EE35" w14:textId="77777777" w:rsidR="00F02279" w:rsidRPr="00F41288" w:rsidRDefault="00F02279" w:rsidP="00D40AC0">
            <w:pPr>
              <w:jc w:val="center"/>
              <w:rPr>
                <w:rFonts w:ascii="GHEA Grapalat" w:hAnsi="GHEA Grapalat"/>
                <w:b/>
                <w:bCs/>
                <w:iCs/>
                <w:color w:val="000000"/>
                <w:sz w:val="21"/>
                <w:szCs w:val="21"/>
                <w:lang w:val="pt-BR"/>
              </w:rPr>
            </w:pPr>
            <w:r w:rsidRPr="00F41288">
              <w:rPr>
                <w:rFonts w:ascii="GHEA Grapalat" w:hAnsi="GHEA Grapalat"/>
                <w:b/>
                <w:bCs/>
                <w:iCs/>
                <w:color w:val="000000"/>
                <w:sz w:val="21"/>
                <w:szCs w:val="21"/>
              </w:rPr>
              <w:t>Պատվիրատու</w:t>
            </w:r>
          </w:p>
          <w:p w14:paraId="71800901" w14:textId="77777777" w:rsidR="00FB248B" w:rsidRPr="00FF5695" w:rsidRDefault="00FB248B" w:rsidP="00FB248B">
            <w:pPr>
              <w:rPr>
                <w:rFonts w:ascii="GHEA Grapalat" w:eastAsia="Calibri" w:hAnsi="GHEA Grapalat"/>
                <w:sz w:val="18"/>
                <w:szCs w:val="18"/>
                <w:lang w:val="hy-AM"/>
              </w:rPr>
            </w:pPr>
            <w:r w:rsidRPr="00FF5695">
              <w:rPr>
                <w:rFonts w:ascii="GHEA Grapalat" w:eastAsia="Calibri" w:hAnsi="GHEA Grapalat" w:cs="Sylfaen"/>
                <w:b/>
                <w:bCs/>
                <w:sz w:val="18"/>
                <w:szCs w:val="18"/>
                <w:lang w:val="hy-AM"/>
              </w:rPr>
              <w:t xml:space="preserve">                </w:t>
            </w:r>
            <w:r w:rsidRPr="00FF5695">
              <w:rPr>
                <w:rFonts w:ascii="GHEA Grapalat" w:eastAsia="Calibri" w:hAnsi="GHEA Grapalat"/>
                <w:sz w:val="18"/>
                <w:szCs w:val="18"/>
                <w:lang w:val="hy-AM"/>
              </w:rPr>
              <w:t>Ակունքի համայնքապետարան</w:t>
            </w:r>
          </w:p>
          <w:p w14:paraId="57E667BE" w14:textId="77777777" w:rsidR="00FB248B" w:rsidRPr="00FF5695"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Կոտայքի մ.,Ակունք հ.Կենտրոնական խճ. 72 շ. ՀՎՀՀ 03546083</w:t>
            </w:r>
          </w:p>
          <w:p w14:paraId="3D26D1F2" w14:textId="77777777" w:rsidR="00FB248B" w:rsidRDefault="00FB248B" w:rsidP="00FB248B">
            <w:pPr>
              <w:jc w:val="center"/>
              <w:rPr>
                <w:rFonts w:ascii="GHEA Grapalat" w:eastAsia="Calibri" w:hAnsi="GHEA Grapalat"/>
                <w:sz w:val="18"/>
                <w:szCs w:val="18"/>
                <w:lang w:val="hy-AM"/>
              </w:rPr>
            </w:pPr>
            <w:r w:rsidRPr="00FF5695">
              <w:rPr>
                <w:rFonts w:ascii="GHEA Grapalat" w:eastAsia="Calibri" w:hAnsi="GHEA Grapalat"/>
                <w:sz w:val="18"/>
                <w:szCs w:val="18"/>
                <w:lang w:val="hy-AM"/>
              </w:rPr>
              <w:t>Բանկը`ՀՀ ՖՆ Կենտրոնական գանձապետարան Հ/Հ 90010 2575058</w:t>
            </w:r>
          </w:p>
          <w:p w14:paraId="1550F64D" w14:textId="77777777" w:rsidR="00FB248B" w:rsidRPr="00FF5695" w:rsidRDefault="00FB248B" w:rsidP="00FB248B">
            <w:pPr>
              <w:jc w:val="center"/>
              <w:rPr>
                <w:rFonts w:ascii="GHEA Grapalat" w:eastAsia="Calibri" w:hAnsi="GHEA Grapalat"/>
                <w:sz w:val="18"/>
                <w:szCs w:val="18"/>
                <w:lang w:val="hy-AM"/>
              </w:rPr>
            </w:pPr>
            <w:r>
              <w:rPr>
                <w:rFonts w:ascii="GHEA Grapalat" w:eastAsia="Calibri" w:hAnsi="GHEA Grapalat"/>
                <w:sz w:val="18"/>
                <w:szCs w:val="18"/>
                <w:lang w:val="hy-AM"/>
              </w:rPr>
              <w:t>Հ/Հ 900102000750</w:t>
            </w:r>
          </w:p>
          <w:p w14:paraId="69493D2D" w14:textId="0BDFAF1A" w:rsidR="00F02279" w:rsidRPr="00F41288" w:rsidRDefault="00F02279" w:rsidP="00D40AC0">
            <w:pPr>
              <w:jc w:val="center"/>
              <w:rPr>
                <w:rFonts w:ascii="GHEA Grapalat" w:hAnsi="GHEA Grapalat"/>
                <w:iCs/>
                <w:color w:val="000000"/>
                <w:sz w:val="21"/>
                <w:szCs w:val="21"/>
                <w:lang w:val="hy-AM"/>
              </w:rPr>
            </w:pPr>
          </w:p>
        </w:tc>
      </w:tr>
    </w:tbl>
    <w:p w14:paraId="1C9C19F6" w14:textId="77777777" w:rsidR="00F02279" w:rsidRPr="00E6597C" w:rsidRDefault="00F02279" w:rsidP="00D40AC0">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D40AC0">
      <w:pPr>
        <w:ind w:firstLine="375"/>
        <w:rPr>
          <w:rFonts w:ascii="GHEA Grapalat" w:hAnsi="GHEA Grapalat"/>
          <w:iCs/>
          <w:color w:val="000000"/>
          <w:sz w:val="15"/>
          <w:szCs w:val="21"/>
          <w:lang w:val="pt-BR"/>
        </w:rPr>
      </w:pPr>
    </w:p>
    <w:p w14:paraId="354AED5B" w14:textId="77777777" w:rsidR="00F02279" w:rsidRPr="00E6597C" w:rsidRDefault="00F02279" w:rsidP="00D40AC0">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D40AC0">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D40AC0">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D40AC0">
      <w:pPr>
        <w:pStyle w:val="a3"/>
        <w:spacing w:line="240" w:lineRule="auto"/>
        <w:ind w:firstLine="0"/>
        <w:jc w:val="center"/>
        <w:rPr>
          <w:b/>
          <w:bCs/>
          <w:iCs/>
          <w:lang w:val="es-ES"/>
        </w:rPr>
      </w:pPr>
    </w:p>
    <w:p w14:paraId="1D1A1AA9" w14:textId="77777777" w:rsidR="00F02279" w:rsidRPr="00E6597C" w:rsidRDefault="00F02279" w:rsidP="00D40AC0">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D40AC0">
      <w:pPr>
        <w:pStyle w:val="a3"/>
        <w:spacing w:line="240" w:lineRule="auto"/>
        <w:ind w:firstLine="0"/>
        <w:rPr>
          <w:iCs/>
          <w:lang w:val="es-ES"/>
        </w:rPr>
      </w:pPr>
    </w:p>
    <w:p w14:paraId="2555C95D" w14:textId="77777777" w:rsidR="00F02279" w:rsidRPr="00E6597C" w:rsidRDefault="00F02279" w:rsidP="00D40AC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D40AC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D40AC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D40AC0">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D40AC0">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D40AC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D40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F41288">
        <w:trPr>
          <w:jc w:val="right"/>
        </w:trPr>
        <w:tc>
          <w:tcPr>
            <w:tcW w:w="357" w:type="dxa"/>
            <w:vMerge/>
            <w:shd w:val="clear" w:color="auto" w:fill="auto"/>
          </w:tcPr>
          <w:p w14:paraId="66B56E3F"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textDirection w:val="btLr"/>
            <w:vAlign w:val="center"/>
          </w:tcPr>
          <w:p w14:paraId="21B29A80" w14:textId="77777777" w:rsidR="00F02279" w:rsidRPr="00E6597C" w:rsidRDefault="00F02279" w:rsidP="00F41288">
            <w:pPr>
              <w:pStyle w:val="af4"/>
              <w:spacing w:before="0" w:beforeAutospacing="0" w:after="0" w:afterAutospacing="0"/>
              <w:ind w:left="113" w:right="113"/>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F41288">
        <w:trPr>
          <w:trHeight w:val="2490"/>
          <w:jc w:val="right"/>
        </w:trPr>
        <w:tc>
          <w:tcPr>
            <w:tcW w:w="357" w:type="dxa"/>
            <w:vMerge/>
            <w:tcBorders>
              <w:bottom w:val="single" w:sz="4" w:space="0" w:color="auto"/>
            </w:tcBorders>
            <w:shd w:val="clear" w:color="auto" w:fill="auto"/>
          </w:tcPr>
          <w:p w14:paraId="69CEDBD5"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D40AC0">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D40AC0">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D40AC0">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D40AC0">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D40AC0">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D40AC0">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D40AC0">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D40AC0">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D40AC0">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D40AC0">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D40AC0">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D40AC0">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D40AC0">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D40AC0">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D40AC0">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D40AC0">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D40AC0">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D40AC0">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D40AC0">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D40AC0">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D40AC0">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5B19037" w14:textId="77777777" w:rsidR="00F41288" w:rsidRDefault="00F41288" w:rsidP="00D40AC0">
      <w:pPr>
        <w:ind w:firstLine="567"/>
        <w:jc w:val="right"/>
        <w:rPr>
          <w:rFonts w:ascii="GHEA Grapalat" w:hAnsi="GHEA Grapalat" w:cs="Sylfaen"/>
          <w:i/>
          <w:sz w:val="20"/>
          <w:szCs w:val="20"/>
          <w:lang w:val="pt-BR"/>
        </w:rPr>
      </w:pPr>
    </w:p>
    <w:p w14:paraId="506A85B1" w14:textId="57BE2C2D" w:rsidR="00F02279" w:rsidRPr="00E6597C" w:rsidRDefault="00F02279" w:rsidP="00D40AC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D40AC0">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D40AC0">
      <w:pPr>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ծածկագրով պայմանագրի</w:t>
      </w:r>
    </w:p>
    <w:p w14:paraId="62585A37" w14:textId="77777777" w:rsidR="00F02279" w:rsidRPr="005D0EFA" w:rsidRDefault="00F02279" w:rsidP="00D40AC0">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D40AC0">
      <w:pPr>
        <w:tabs>
          <w:tab w:val="left" w:pos="360"/>
          <w:tab w:val="left" w:pos="540"/>
        </w:tabs>
        <w:jc w:val="center"/>
        <w:rPr>
          <w:rFonts w:ascii="Sylfaen" w:hAnsi="Sylfaen" w:cs="Sylfaen"/>
          <w:b/>
          <w:bCs/>
          <w:lang w:val="pt-BR"/>
        </w:rPr>
      </w:pPr>
    </w:p>
    <w:p w14:paraId="2E016D14" w14:textId="77777777" w:rsidR="00F02279" w:rsidRPr="005D0EFA" w:rsidRDefault="00F02279" w:rsidP="00D40AC0">
      <w:pPr>
        <w:tabs>
          <w:tab w:val="left" w:pos="360"/>
          <w:tab w:val="left" w:pos="540"/>
        </w:tabs>
        <w:rPr>
          <w:rFonts w:ascii="GHEA Grapalat" w:hAnsi="GHEA Grapalat" w:cs="Sylfaen"/>
          <w:sz w:val="22"/>
          <w:szCs w:val="22"/>
          <w:lang w:val="pt-BR"/>
        </w:rPr>
      </w:pPr>
    </w:p>
    <w:p w14:paraId="07C26C1D" w14:textId="77777777" w:rsidR="00F02279" w:rsidRPr="00F41288" w:rsidRDefault="00F02279" w:rsidP="00D40AC0">
      <w:pPr>
        <w:tabs>
          <w:tab w:val="left" w:pos="2250"/>
        </w:tabs>
        <w:jc w:val="center"/>
        <w:rPr>
          <w:rFonts w:ascii="GHEA Grapalat" w:hAnsi="GHEA Grapalat" w:cs="Sylfaen"/>
          <w:b/>
          <w:sz w:val="22"/>
          <w:szCs w:val="22"/>
          <w:lang w:val="pt-BR"/>
        </w:rPr>
      </w:pPr>
      <w:r w:rsidRPr="00F41288">
        <w:rPr>
          <w:rFonts w:ascii="GHEA Grapalat" w:hAnsi="GHEA Grapalat" w:cs="Sylfaen"/>
          <w:b/>
          <w:sz w:val="22"/>
          <w:szCs w:val="22"/>
        </w:rPr>
        <w:t>ԱԿՏ</w:t>
      </w:r>
      <w:r w:rsidRPr="00F41288">
        <w:rPr>
          <w:rFonts w:ascii="GHEA Grapalat" w:hAnsi="GHEA Grapalat" w:cs="Sylfaen"/>
          <w:b/>
          <w:sz w:val="22"/>
          <w:szCs w:val="22"/>
          <w:lang w:val="pt-BR"/>
        </w:rPr>
        <w:t xml:space="preserve">  N    </w:t>
      </w:r>
    </w:p>
    <w:p w14:paraId="48BA51D4" w14:textId="77777777" w:rsidR="00F02279" w:rsidRPr="005D0EFA" w:rsidRDefault="00F02279" w:rsidP="00D40AC0">
      <w:pPr>
        <w:tabs>
          <w:tab w:val="left" w:pos="360"/>
          <w:tab w:val="left" w:pos="540"/>
          <w:tab w:val="left" w:pos="2250"/>
        </w:tabs>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D40AC0">
      <w:pPr>
        <w:tabs>
          <w:tab w:val="left" w:pos="360"/>
          <w:tab w:val="left" w:pos="540"/>
        </w:tabs>
        <w:rPr>
          <w:rFonts w:ascii="GHEA Grapalat" w:hAnsi="GHEA Grapalat" w:cs="Sylfaen"/>
          <w:sz w:val="22"/>
          <w:szCs w:val="22"/>
          <w:lang w:val="pt-BR"/>
        </w:rPr>
      </w:pPr>
    </w:p>
    <w:p w14:paraId="2E867DE8" w14:textId="77777777" w:rsidR="00F02279" w:rsidRPr="005D0EFA" w:rsidRDefault="00F02279" w:rsidP="00D40AC0">
      <w:pPr>
        <w:tabs>
          <w:tab w:val="left" w:pos="360"/>
          <w:tab w:val="left" w:pos="540"/>
        </w:tabs>
        <w:rPr>
          <w:rFonts w:ascii="GHEA Grapalat" w:hAnsi="GHEA Grapalat" w:cs="Sylfaen"/>
          <w:sz w:val="22"/>
          <w:szCs w:val="22"/>
          <w:lang w:val="pt-BR"/>
        </w:rPr>
      </w:pPr>
    </w:p>
    <w:p w14:paraId="78990638" w14:textId="77777777" w:rsidR="00F02279" w:rsidRPr="005D0EFA" w:rsidRDefault="00F02279" w:rsidP="00D40AC0">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D40AC0">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D40AC0">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D40AC0">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D40AC0">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D40AC0">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D40AC0">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D40AC0">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D40AC0">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D40AC0">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D40AC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D40AC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D40AC0">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D40AC0">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D40AC0">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D40AC0">
            <w:pPr>
              <w:rPr>
                <w:rFonts w:ascii="GHEA Grapalat" w:hAnsi="GHEA Grapalat" w:cs="Sylfaen"/>
                <w:sz w:val="18"/>
                <w:szCs w:val="18"/>
                <w:lang w:val="ru-RU" w:eastAsia="ru-RU"/>
              </w:rPr>
            </w:pPr>
          </w:p>
        </w:tc>
      </w:tr>
    </w:tbl>
    <w:p w14:paraId="3784838C" w14:textId="77777777" w:rsidR="00F02279" w:rsidRPr="00E6597C" w:rsidRDefault="00F02279" w:rsidP="00D40AC0">
      <w:pPr>
        <w:tabs>
          <w:tab w:val="left" w:pos="360"/>
          <w:tab w:val="left" w:pos="540"/>
        </w:tabs>
        <w:jc w:val="both"/>
        <w:rPr>
          <w:rFonts w:ascii="GHEA Grapalat" w:hAnsi="GHEA Grapalat" w:cs="Sylfaen"/>
          <w:lang w:eastAsia="ru-RU"/>
        </w:rPr>
      </w:pPr>
    </w:p>
    <w:p w14:paraId="71B76C72" w14:textId="77777777" w:rsidR="00F02279" w:rsidRPr="00E6597C" w:rsidRDefault="00F02279" w:rsidP="00D40AC0">
      <w:pPr>
        <w:tabs>
          <w:tab w:val="left" w:pos="360"/>
          <w:tab w:val="left" w:pos="540"/>
        </w:tabs>
        <w:jc w:val="both"/>
        <w:rPr>
          <w:rFonts w:ascii="GHEA Grapalat" w:hAnsi="GHEA Grapalat" w:cs="Sylfaen"/>
        </w:rPr>
      </w:pPr>
    </w:p>
    <w:p w14:paraId="24C84268" w14:textId="77777777" w:rsidR="00F02279" w:rsidRPr="00E6597C" w:rsidRDefault="00F02279" w:rsidP="00D40AC0">
      <w:pPr>
        <w:tabs>
          <w:tab w:val="left" w:pos="360"/>
          <w:tab w:val="left" w:pos="540"/>
        </w:tabs>
        <w:jc w:val="both"/>
        <w:rPr>
          <w:rFonts w:ascii="GHEA Grapalat" w:hAnsi="GHEA Grapalat" w:cs="Sylfaen"/>
          <w:lang w:val="hy-AM"/>
        </w:rPr>
      </w:pPr>
    </w:p>
    <w:p w14:paraId="31A86653" w14:textId="77777777" w:rsidR="00F02279" w:rsidRPr="00E6597C" w:rsidRDefault="00F02279" w:rsidP="00D40AC0">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D40AC0">
      <w:pPr>
        <w:tabs>
          <w:tab w:val="left" w:pos="360"/>
          <w:tab w:val="left" w:pos="540"/>
        </w:tabs>
        <w:rPr>
          <w:rFonts w:ascii="GHEA Grapalat" w:hAnsi="GHEA Grapalat" w:cs="Sylfaen"/>
          <w:sz w:val="22"/>
          <w:szCs w:val="22"/>
          <w:lang w:val="hy-AM"/>
        </w:rPr>
      </w:pPr>
    </w:p>
    <w:p w14:paraId="1D90AA87" w14:textId="77777777" w:rsidR="00F02279" w:rsidRPr="00E6597C" w:rsidRDefault="00F02279" w:rsidP="00D40AC0">
      <w:pPr>
        <w:jc w:val="center"/>
        <w:rPr>
          <w:rFonts w:ascii="GHEA Grapalat" w:hAnsi="GHEA Grapalat" w:cs="Sylfaen"/>
          <w:sz w:val="22"/>
          <w:szCs w:val="22"/>
          <w:lang w:val="hy-AM"/>
        </w:rPr>
      </w:pPr>
    </w:p>
    <w:p w14:paraId="51EABAC8" w14:textId="77777777" w:rsidR="00F02279" w:rsidRPr="00E6597C" w:rsidRDefault="00F02279" w:rsidP="00D40AC0">
      <w:pPr>
        <w:jc w:val="center"/>
        <w:rPr>
          <w:rFonts w:ascii="GHEA Grapalat" w:hAnsi="GHEA Grapalat" w:cs="Sylfaen"/>
          <w:sz w:val="14"/>
          <w:szCs w:val="14"/>
          <w:lang w:val="hy-AM"/>
        </w:rPr>
      </w:pPr>
    </w:p>
    <w:p w14:paraId="350C7E46" w14:textId="77777777" w:rsidR="00F02279" w:rsidRPr="00E6597C" w:rsidRDefault="00F02279" w:rsidP="00D40AC0">
      <w:pPr>
        <w:jc w:val="center"/>
        <w:rPr>
          <w:rFonts w:ascii="GHEA Grapalat" w:hAnsi="GHEA Grapalat" w:cs="Sylfaen"/>
          <w:sz w:val="22"/>
          <w:szCs w:val="22"/>
          <w:lang w:val="hy-AM"/>
        </w:rPr>
      </w:pPr>
    </w:p>
    <w:p w14:paraId="3B550152" w14:textId="77777777" w:rsidR="00F02279" w:rsidRPr="00E6597C" w:rsidRDefault="00F02279" w:rsidP="00D40AC0">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D40AC0">
      <w:pPr>
        <w:jc w:val="center"/>
        <w:rPr>
          <w:rFonts w:ascii="GHEA Grapalat" w:hAnsi="GHEA Grapalat" w:cs="Sylfaen"/>
          <w:sz w:val="22"/>
          <w:szCs w:val="22"/>
          <w:lang w:val="hy-AM"/>
        </w:rPr>
      </w:pPr>
    </w:p>
    <w:p w14:paraId="45272FD5" w14:textId="77777777" w:rsidR="00F02279" w:rsidRPr="00E6597C" w:rsidRDefault="00F02279" w:rsidP="00D40AC0">
      <w:pPr>
        <w:tabs>
          <w:tab w:val="left" w:pos="360"/>
          <w:tab w:val="left" w:pos="540"/>
        </w:tabs>
        <w:rPr>
          <w:rFonts w:ascii="GHEA Grapalat" w:hAnsi="GHEA Grapalat" w:cs="Sylfaen"/>
          <w:sz w:val="22"/>
          <w:szCs w:val="22"/>
          <w:lang w:val="hy-AM"/>
        </w:rPr>
      </w:pPr>
    </w:p>
    <w:p w14:paraId="0B62DA52" w14:textId="77777777" w:rsidR="00F02279" w:rsidRPr="00E6597C" w:rsidRDefault="00F02279" w:rsidP="00D40AC0">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D40AC0">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D40AC0">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D40AC0">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D40AC0">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D40AC0">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D40AC0">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6B20B" w14:textId="77777777" w:rsidR="005A2A72" w:rsidRDefault="005A2A72">
      <w:r>
        <w:separator/>
      </w:r>
    </w:p>
  </w:endnote>
  <w:endnote w:type="continuationSeparator" w:id="0">
    <w:p w14:paraId="4E75B073" w14:textId="77777777" w:rsidR="005A2A72" w:rsidRDefault="005A2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F72DB" w14:textId="77777777" w:rsidR="005A2A72" w:rsidRDefault="005A2A72">
      <w:r>
        <w:separator/>
      </w:r>
    </w:p>
  </w:footnote>
  <w:footnote w:type="continuationSeparator" w:id="0">
    <w:p w14:paraId="20C111A8" w14:textId="77777777" w:rsidR="005A2A72" w:rsidRDefault="005A2A72">
      <w:r>
        <w:continuationSeparator/>
      </w:r>
    </w:p>
  </w:footnote>
  <w:footnote w:id="1">
    <w:p w14:paraId="347D4AF3" w14:textId="2979D9CE" w:rsidR="00286820" w:rsidRPr="00D70570" w:rsidRDefault="00286820"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286820" w:rsidRPr="003B5430" w:rsidRDefault="00286820"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F1F1003" w14:textId="31887DED" w:rsidR="00286820" w:rsidRPr="000E08D1" w:rsidRDefault="00286820">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4">
    <w:p w14:paraId="2A5B5584" w14:textId="09B8D137" w:rsidR="00286820" w:rsidRPr="00C754B2" w:rsidRDefault="00286820" w:rsidP="003D64DB">
      <w:pPr>
        <w:pStyle w:val="af2"/>
        <w:jc w:val="both"/>
        <w:rPr>
          <w:rFonts w:asciiTheme="minorHAnsi" w:hAnsiTheme="minorHAnsi"/>
          <w:lang w:val="hy-AM"/>
        </w:rPr>
      </w:pPr>
      <w:r w:rsidRPr="00CA3BED">
        <w:rPr>
          <w:rStyle w:val="af6"/>
          <w:sz w:val="18"/>
          <w:szCs w:val="18"/>
        </w:rPr>
        <w:footnoteRef/>
      </w:r>
      <w:r w:rsidRPr="00CA3BED">
        <w:rPr>
          <w:sz w:val="18"/>
          <w:szCs w:val="18"/>
        </w:rPr>
        <w:t xml:space="preserve"> </w:t>
      </w:r>
      <w:r w:rsidRPr="00CA3BED">
        <w:rPr>
          <w:rFonts w:ascii="GHEA Grapalat" w:hAnsi="GHEA Grapalat"/>
          <w:i/>
          <w:sz w:val="14"/>
          <w:szCs w:val="22"/>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footnote>
  <w:footnote w:id="5">
    <w:p w14:paraId="5D807A2E" w14:textId="0F2E345D" w:rsidR="00286820" w:rsidRPr="00CA3BED" w:rsidRDefault="00286820">
      <w:pPr>
        <w:pStyle w:val="af2"/>
        <w:rPr>
          <w:rFonts w:asciiTheme="minorHAnsi" w:hAnsiTheme="minorHAnsi"/>
          <w:sz w:val="18"/>
          <w:szCs w:val="18"/>
        </w:rPr>
      </w:pPr>
      <w:r w:rsidRPr="00CA3BED">
        <w:rPr>
          <w:rStyle w:val="af6"/>
          <w:sz w:val="18"/>
          <w:szCs w:val="18"/>
        </w:rPr>
        <w:footnoteRef/>
      </w:r>
      <w:r w:rsidRPr="00CA3BED">
        <w:rPr>
          <w:sz w:val="18"/>
          <w:szCs w:val="18"/>
          <w:vertAlign w:val="superscript"/>
          <w:lang w:val="hy-AM"/>
        </w:rPr>
        <w:t xml:space="preserve"> </w:t>
      </w:r>
      <w:r w:rsidRPr="00CA3BED">
        <w:rPr>
          <w:rFonts w:ascii="GHEA Grapalat" w:hAnsi="GHEA Grapalat"/>
          <w:i/>
          <w:sz w:val="14"/>
          <w:szCs w:val="22"/>
          <w:lang w:val="hy-AM" w:eastAsia="en-US"/>
        </w:rPr>
        <w:t xml:space="preserve">Սույն կետը հանվում է պայմանագրից, եթե պայմանագիրը չի իրականացվում </w:t>
      </w:r>
      <w:r w:rsidRPr="00CA3BED">
        <w:rPr>
          <w:rFonts w:ascii="GHEA Grapalat" w:hAnsi="GHEA Grapalat"/>
          <w:i/>
          <w:sz w:val="14"/>
          <w:szCs w:val="18"/>
          <w:lang w:val="hy-AM"/>
        </w:rPr>
        <w:t>ենթակապալի</w:t>
      </w:r>
      <w:r w:rsidRPr="00CA3BED">
        <w:rPr>
          <w:rFonts w:ascii="GHEA Grapalat" w:hAnsi="GHEA Grapalat"/>
          <w:i/>
          <w:sz w:val="14"/>
          <w:szCs w:val="22"/>
          <w:lang w:val="hy-AM" w:eastAsia="en-US"/>
        </w:rPr>
        <w:t xml:space="preserve"> պայմանագիր կնքելու միջոցով:</w:t>
      </w:r>
    </w:p>
  </w:footnote>
  <w:footnote w:id="6">
    <w:p w14:paraId="224427CA" w14:textId="47023627" w:rsidR="00286820" w:rsidRPr="00742B5B" w:rsidRDefault="00286820">
      <w:pPr>
        <w:pStyle w:val="af2"/>
        <w:rPr>
          <w:rFonts w:asciiTheme="minorHAnsi" w:hAnsiTheme="minorHAnsi"/>
          <w:lang w:val="hy-AM"/>
        </w:rPr>
      </w:pPr>
      <w:r w:rsidRPr="00CA3BED">
        <w:rPr>
          <w:rStyle w:val="af6"/>
          <w:sz w:val="18"/>
          <w:szCs w:val="18"/>
        </w:rPr>
        <w:footnoteRef/>
      </w:r>
      <w:r w:rsidRPr="00CA3BED">
        <w:rPr>
          <w:sz w:val="18"/>
          <w:szCs w:val="18"/>
        </w:rPr>
        <w:t xml:space="preserve"> </w:t>
      </w:r>
      <w:r w:rsidRPr="00CA3BED">
        <w:rPr>
          <w:rFonts w:ascii="GHEA Grapalat" w:hAnsi="GHEA Grapalat"/>
          <w:i/>
          <w:sz w:val="14"/>
          <w:szCs w:val="22"/>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614ECBE2" w14:textId="77B23518" w:rsidR="00286820" w:rsidRPr="00742B5B" w:rsidRDefault="00286820">
      <w:pPr>
        <w:pStyle w:val="af2"/>
        <w:rPr>
          <w:rFonts w:asciiTheme="minorHAnsi" w:hAnsiTheme="minorHAnsi"/>
        </w:rPr>
      </w:pPr>
      <w:r w:rsidRPr="00CA3BED">
        <w:rPr>
          <w:rStyle w:val="af6"/>
          <w:sz w:val="18"/>
          <w:szCs w:val="18"/>
        </w:rPr>
        <w:footnoteRef/>
      </w:r>
      <w:r w:rsidRPr="00CA3BED">
        <w:rPr>
          <w:sz w:val="18"/>
          <w:szCs w:val="18"/>
        </w:rPr>
        <w:t xml:space="preserve"> </w:t>
      </w:r>
      <w:r w:rsidRPr="00CA3BED">
        <w:rPr>
          <w:rFonts w:ascii="GHEA Grapalat" w:hAnsi="GHEA Grapalat"/>
          <w:i/>
          <w:sz w:val="14"/>
          <w:szCs w:val="18"/>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CA3BED">
        <w:rPr>
          <w:rFonts w:ascii="GHEA Grapalat" w:hAnsi="GHEA Grapalat"/>
          <w:sz w:val="18"/>
          <w:szCs w:val="18"/>
          <w:lang w:val="hy-AM"/>
        </w:rPr>
        <w:t xml:space="preserve"> </w:t>
      </w:r>
      <w:r w:rsidRPr="00CA3BED">
        <w:rPr>
          <w:rFonts w:ascii="GHEA Grapalat" w:hAnsi="GHEA Grapalat"/>
          <w:i/>
          <w:sz w:val="14"/>
          <w:szCs w:val="18"/>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51302FDA"/>
    <w:lvl w:ilvl="0" w:tplc="1AE40796">
      <w:start w:val="1"/>
      <w:numFmt w:val="bullet"/>
      <w:lvlText w:val=""/>
      <w:lvlJc w:val="left"/>
      <w:pPr>
        <w:ind w:left="720" w:hanging="360"/>
      </w:pPr>
      <w:rPr>
        <w:rFonts w:ascii="Symbol" w:hAnsi="Symbol" w:hint="default"/>
        <w:sz w:val="24"/>
        <w:szCs w:val="24"/>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80B"/>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3EDF"/>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1FA8"/>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04"/>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5B4"/>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E1C"/>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3CC0"/>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2F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820"/>
    <w:rsid w:val="00286AD3"/>
    <w:rsid w:val="0028726A"/>
    <w:rsid w:val="002877FC"/>
    <w:rsid w:val="00287968"/>
    <w:rsid w:val="00291919"/>
    <w:rsid w:val="00291EFF"/>
    <w:rsid w:val="002926D4"/>
    <w:rsid w:val="00292789"/>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022"/>
    <w:rsid w:val="002A7293"/>
    <w:rsid w:val="002A7380"/>
    <w:rsid w:val="002A76C6"/>
    <w:rsid w:val="002A7A40"/>
    <w:rsid w:val="002B01B8"/>
    <w:rsid w:val="002B0631"/>
    <w:rsid w:val="002B0AEA"/>
    <w:rsid w:val="002B103D"/>
    <w:rsid w:val="002B121D"/>
    <w:rsid w:val="002B14A1"/>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26B"/>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5821"/>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6DE2"/>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C6F"/>
    <w:rsid w:val="003C11FC"/>
    <w:rsid w:val="003C1322"/>
    <w:rsid w:val="003C14BE"/>
    <w:rsid w:val="003C29C6"/>
    <w:rsid w:val="003C2B45"/>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4DB"/>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A2C"/>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A17"/>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4EBE"/>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57E2"/>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A7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C76AA"/>
    <w:rsid w:val="005D00A5"/>
    <w:rsid w:val="005D00D6"/>
    <w:rsid w:val="005D07B2"/>
    <w:rsid w:val="005D0D93"/>
    <w:rsid w:val="005D0EFA"/>
    <w:rsid w:val="005D1A14"/>
    <w:rsid w:val="005D26DF"/>
    <w:rsid w:val="005D2B0C"/>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330"/>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04CA"/>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C12"/>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91"/>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3174"/>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105"/>
    <w:rsid w:val="00753C9B"/>
    <w:rsid w:val="00753E6E"/>
    <w:rsid w:val="007542A6"/>
    <w:rsid w:val="00754697"/>
    <w:rsid w:val="007547BE"/>
    <w:rsid w:val="007554B5"/>
    <w:rsid w:val="00755AA2"/>
    <w:rsid w:val="00756061"/>
    <w:rsid w:val="00757100"/>
    <w:rsid w:val="00757281"/>
    <w:rsid w:val="00757779"/>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48C0"/>
    <w:rsid w:val="007B5542"/>
    <w:rsid w:val="007B55FF"/>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2E9"/>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8C2"/>
    <w:rsid w:val="00811D16"/>
    <w:rsid w:val="00812744"/>
    <w:rsid w:val="008128C9"/>
    <w:rsid w:val="00814170"/>
    <w:rsid w:val="00814DBD"/>
    <w:rsid w:val="00816505"/>
    <w:rsid w:val="00820257"/>
    <w:rsid w:val="0082102B"/>
    <w:rsid w:val="00821921"/>
    <w:rsid w:val="008223F5"/>
    <w:rsid w:val="008225FF"/>
    <w:rsid w:val="00822942"/>
    <w:rsid w:val="008229D3"/>
    <w:rsid w:val="0082482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602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2587"/>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972"/>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24"/>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4B22"/>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5A49"/>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4F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57F5B"/>
    <w:rsid w:val="00B606E2"/>
    <w:rsid w:val="00B61677"/>
    <w:rsid w:val="00B61894"/>
    <w:rsid w:val="00B62020"/>
    <w:rsid w:val="00B62122"/>
    <w:rsid w:val="00B62D06"/>
    <w:rsid w:val="00B62DDA"/>
    <w:rsid w:val="00B63078"/>
    <w:rsid w:val="00B64118"/>
    <w:rsid w:val="00B64BF8"/>
    <w:rsid w:val="00B66C0B"/>
    <w:rsid w:val="00B67846"/>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0A8B"/>
    <w:rsid w:val="00C21505"/>
    <w:rsid w:val="00C2151D"/>
    <w:rsid w:val="00C22421"/>
    <w:rsid w:val="00C232E0"/>
    <w:rsid w:val="00C23B1B"/>
    <w:rsid w:val="00C23D48"/>
    <w:rsid w:val="00C23F1D"/>
    <w:rsid w:val="00C24256"/>
    <w:rsid w:val="00C26851"/>
    <w:rsid w:val="00C26B4D"/>
    <w:rsid w:val="00C26CF7"/>
    <w:rsid w:val="00C3130B"/>
    <w:rsid w:val="00C31373"/>
    <w:rsid w:val="00C3215D"/>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3BED"/>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27C33"/>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AC0"/>
    <w:rsid w:val="00D411B6"/>
    <w:rsid w:val="00D433D6"/>
    <w:rsid w:val="00D43D14"/>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2772"/>
    <w:rsid w:val="00DC3470"/>
    <w:rsid w:val="00DC5332"/>
    <w:rsid w:val="00DC536D"/>
    <w:rsid w:val="00DC567F"/>
    <w:rsid w:val="00DC59F5"/>
    <w:rsid w:val="00DC658B"/>
    <w:rsid w:val="00DC6663"/>
    <w:rsid w:val="00DC6FB7"/>
    <w:rsid w:val="00DC6FEB"/>
    <w:rsid w:val="00DC769E"/>
    <w:rsid w:val="00DC7A3F"/>
    <w:rsid w:val="00DD00E3"/>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584"/>
    <w:rsid w:val="00E36717"/>
    <w:rsid w:val="00E369AC"/>
    <w:rsid w:val="00E36A86"/>
    <w:rsid w:val="00E36F9C"/>
    <w:rsid w:val="00E3792C"/>
    <w:rsid w:val="00E410D5"/>
    <w:rsid w:val="00E41156"/>
    <w:rsid w:val="00E41620"/>
    <w:rsid w:val="00E4239E"/>
    <w:rsid w:val="00E42FEB"/>
    <w:rsid w:val="00E430BF"/>
    <w:rsid w:val="00E43CEB"/>
    <w:rsid w:val="00E44096"/>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86358"/>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68E"/>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315"/>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288"/>
    <w:rsid w:val="00F4140F"/>
    <w:rsid w:val="00F420A3"/>
    <w:rsid w:val="00F42521"/>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DFA"/>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248B"/>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14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1520D6A6-B659-4F75-B14D-EADFB5A72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a0"/>
    <w:uiPriority w:val="99"/>
    <w:semiHidden/>
    <w:unhideWhenUsed/>
    <w:rsid w:val="00E44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1838445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5147732">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sevanyan_anush@mai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unq.hamaynq@gmail.com" TargetMode="External"/><Relationship Id="rId5" Type="http://schemas.openxmlformats.org/officeDocument/2006/relationships/webSettings" Target="webSettings.xml"/><Relationship Id="rId15" Type="http://schemas.openxmlformats.org/officeDocument/2006/relationships/hyperlink" Target="mailto:garsevanyan_anush@mail.ru" TargetMode="External"/><Relationship Id="rId10" Type="http://schemas.openxmlformats.org/officeDocument/2006/relationships/hyperlink" Target="mailto:akunq.hamaynq@gmail.com"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 Id="rId14" Type="http://schemas.openxmlformats.org/officeDocument/2006/relationships/hyperlink" Target="mailto:akunq.hamayn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77682-B1B1-40A1-85EB-34C4EF40B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Pages>
  <Words>48634</Words>
  <Characters>277217</Characters>
  <Application>Microsoft Office Word</Application>
  <DocSecurity>0</DocSecurity>
  <Lines>2310</Lines>
  <Paragraphs>650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325201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ANUSH</cp:lastModifiedBy>
  <cp:revision>51</cp:revision>
  <cp:lastPrinted>2018-02-16T07:12:00Z</cp:lastPrinted>
  <dcterms:created xsi:type="dcterms:W3CDTF">2024-02-09T09:09:00Z</dcterms:created>
  <dcterms:modified xsi:type="dcterms:W3CDTF">2024-08-08T13:35:00Z</dcterms:modified>
</cp:coreProperties>
</file>